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108408" w14:textId="7B4F87DB" w:rsidR="001B7C2B" w:rsidRDefault="001B7C2B" w:rsidP="001B7C2B">
      <w:pPr>
        <w:jc w:val="center"/>
        <w:rPr>
          <w:rFonts w:ascii="Times New Roman" w:hAnsi="Times New Roman"/>
          <w:b/>
          <w:sz w:val="24"/>
        </w:rPr>
      </w:pPr>
      <w:r w:rsidRPr="008B5E16">
        <w:rPr>
          <w:rFonts w:ascii="Times New Roman" w:hAnsi="Times New Roman"/>
          <w:b/>
          <w:sz w:val="24"/>
          <w:lang w:eastAsia="de-DE"/>
        </w:rPr>
        <w:t>EN</w:t>
      </w:r>
      <w:r w:rsidRPr="008B5E16">
        <w:rPr>
          <w:rFonts w:ascii="Times New Roman" w:hAnsi="Times New Roman"/>
          <w:b/>
          <w:sz w:val="24"/>
          <w:lang w:eastAsia="de-DE"/>
        </w:rPr>
        <w:br/>
      </w:r>
      <w:r w:rsidRPr="008B5E16">
        <w:rPr>
          <w:rFonts w:ascii="Times New Roman" w:hAnsi="Times New Roman"/>
          <w:b/>
          <w:sz w:val="24"/>
        </w:rPr>
        <w:t xml:space="preserve">ANNEX </w:t>
      </w:r>
      <w:r w:rsidR="000E01EA">
        <w:rPr>
          <w:rFonts w:ascii="Times New Roman" w:hAnsi="Times New Roman"/>
          <w:b/>
          <w:sz w:val="24"/>
        </w:rPr>
        <w:t>IV</w:t>
      </w:r>
    </w:p>
    <w:p w14:paraId="72104D4D" w14:textId="77777777" w:rsidR="006339CC" w:rsidRPr="008B5E16" w:rsidRDefault="006339CC" w:rsidP="001B7C2B">
      <w:pPr>
        <w:jc w:val="center"/>
        <w:rPr>
          <w:rFonts w:ascii="Times New Roman" w:hAnsi="Times New Roman"/>
          <w:b/>
          <w:sz w:val="24"/>
        </w:rPr>
      </w:pPr>
    </w:p>
    <w:p w14:paraId="01904AEC" w14:textId="1E59528D" w:rsidR="007F5684" w:rsidRPr="006339CC" w:rsidRDefault="007F5684" w:rsidP="001B7C2B">
      <w:pPr>
        <w:jc w:val="center"/>
        <w:rPr>
          <w:b/>
          <w:szCs w:val="20"/>
          <w:u w:val="single"/>
        </w:rPr>
      </w:pPr>
      <w:r w:rsidRPr="006339CC">
        <w:rPr>
          <w:b/>
          <w:szCs w:val="20"/>
          <w:u w:val="single"/>
        </w:rPr>
        <w:t xml:space="preserve">ANNEX </w:t>
      </w:r>
      <w:r w:rsidR="006508B3" w:rsidRPr="006339CC">
        <w:rPr>
          <w:b/>
          <w:szCs w:val="20"/>
          <w:u w:val="single"/>
        </w:rPr>
        <w:t>X</w:t>
      </w:r>
      <w:r w:rsidR="001D37A9" w:rsidRPr="006339CC">
        <w:rPr>
          <w:b/>
          <w:szCs w:val="20"/>
          <w:u w:val="single"/>
        </w:rPr>
        <w:t>I</w:t>
      </w:r>
      <w:r w:rsidR="0011112D" w:rsidRPr="006339CC">
        <w:rPr>
          <w:b/>
          <w:szCs w:val="20"/>
          <w:u w:val="single"/>
        </w:rPr>
        <w:t>X</w:t>
      </w:r>
    </w:p>
    <w:p w14:paraId="1796FE74" w14:textId="29CC78AB" w:rsidR="007F5684" w:rsidRPr="00F30436" w:rsidRDefault="007F5684" w:rsidP="00F30436">
      <w:pPr>
        <w:jc w:val="center"/>
        <w:rPr>
          <w:b/>
          <w:szCs w:val="20"/>
        </w:rPr>
      </w:pPr>
      <w:r w:rsidRPr="00F30436">
        <w:rPr>
          <w:b/>
          <w:szCs w:val="20"/>
        </w:rPr>
        <w:t xml:space="preserve">INSTRUCTIONS FOR COMPLETING THE ADDITIONAL MONITORING TOOLS TEMPLATE OF ANNEX </w:t>
      </w:r>
      <w:r w:rsidR="00D30BA0" w:rsidRPr="00F30436">
        <w:rPr>
          <w:b/>
          <w:szCs w:val="20"/>
        </w:rPr>
        <w:t>XVIII</w:t>
      </w:r>
    </w:p>
    <w:p w14:paraId="16AC5CE5" w14:textId="77777777" w:rsidR="00D02FE4" w:rsidRPr="008A2179" w:rsidRDefault="00181260" w:rsidP="00432D9F">
      <w:pPr>
        <w:pStyle w:val="Instructionsberschrift2"/>
        <w:numPr>
          <w:ilvl w:val="0"/>
          <w:numId w:val="2"/>
        </w:numPr>
        <w:rPr>
          <w:rFonts w:ascii="Times New Roman" w:hAnsi="Times New Roman" w:cs="Times New Roman"/>
          <w:szCs w:val="20"/>
        </w:rPr>
      </w:pPr>
      <w:r w:rsidRPr="008A2179">
        <w:rPr>
          <w:rFonts w:ascii="Times New Roman" w:hAnsi="Times New Roman" w:cs="Times New Roman"/>
          <w:szCs w:val="20"/>
        </w:rPr>
        <w:t>Additional Monitoring Tools</w:t>
      </w:r>
    </w:p>
    <w:p w14:paraId="6D74775F" w14:textId="243E01B4" w:rsidR="00D02FE4" w:rsidRPr="008A2179" w:rsidRDefault="00D02FE4" w:rsidP="00432D9F">
      <w:pPr>
        <w:pStyle w:val="Instructionsberschrift2"/>
        <w:numPr>
          <w:ilvl w:val="1"/>
          <w:numId w:val="2"/>
        </w:numPr>
        <w:rPr>
          <w:rFonts w:ascii="Times New Roman" w:hAnsi="Times New Roman" w:cs="Times New Roman"/>
          <w:szCs w:val="20"/>
        </w:rPr>
      </w:pPr>
      <w:bookmarkStart w:id="0" w:name="_Toc308175819"/>
      <w:bookmarkStart w:id="1" w:name="_Toc310414966"/>
      <w:r w:rsidRPr="008A2179">
        <w:rPr>
          <w:rFonts w:ascii="Times New Roman" w:hAnsi="Times New Roman" w:cs="Times New Roman"/>
          <w:szCs w:val="20"/>
        </w:rPr>
        <w:t xml:space="preserve">General </w:t>
      </w:r>
      <w:bookmarkEnd w:id="0"/>
      <w:bookmarkEnd w:id="1"/>
    </w:p>
    <w:p w14:paraId="28146638" w14:textId="3B48FC46" w:rsidR="00A344AA" w:rsidRPr="008A2179" w:rsidRDefault="004D4244" w:rsidP="00CC3091">
      <w:pPr>
        <w:pStyle w:val="InstructionsText2"/>
        <w:numPr>
          <w:ilvl w:val="0"/>
          <w:numId w:val="4"/>
        </w:numPr>
        <w:rPr>
          <w:u w:val="none"/>
        </w:rPr>
      </w:pPr>
      <w:r w:rsidRPr="008A2179">
        <w:rPr>
          <w:u w:val="none"/>
        </w:rPr>
        <w:t xml:space="preserve">In order </w:t>
      </w:r>
      <w:r w:rsidR="00A344AA" w:rsidRPr="008A2179">
        <w:rPr>
          <w:u w:val="none"/>
        </w:rPr>
        <w:t>to monitor an institution’s liquidity risk that falls outside of the scope of the reports on Liquidity Coverage and Stable Funding</w:t>
      </w:r>
      <w:r w:rsidRPr="008A2179">
        <w:rPr>
          <w:u w:val="none"/>
        </w:rPr>
        <w:t xml:space="preserve">, institutions shall </w:t>
      </w:r>
      <w:r w:rsidR="008A3AEA" w:rsidRPr="008A2179">
        <w:rPr>
          <w:u w:val="none"/>
        </w:rPr>
        <w:t xml:space="preserve">complete the template in Annex XVIII in accordance with </w:t>
      </w:r>
      <w:r w:rsidRPr="008A2179">
        <w:rPr>
          <w:u w:val="none"/>
        </w:rPr>
        <w:t>the instructions in this Annex</w:t>
      </w:r>
      <w:r w:rsidR="00A344AA" w:rsidRPr="008A2179">
        <w:rPr>
          <w:u w:val="none"/>
        </w:rPr>
        <w:t>.</w:t>
      </w:r>
    </w:p>
    <w:p w14:paraId="39998106" w14:textId="1169C0B2" w:rsidR="00A344AA" w:rsidRPr="008A2179" w:rsidRDefault="00A344AA" w:rsidP="00CC3091">
      <w:pPr>
        <w:pStyle w:val="InstructionsText2"/>
        <w:numPr>
          <w:ilvl w:val="0"/>
          <w:numId w:val="4"/>
        </w:numPr>
        <w:rPr>
          <w:u w:val="none"/>
        </w:rPr>
      </w:pPr>
      <w:r w:rsidRPr="008A2179">
        <w:rPr>
          <w:u w:val="none"/>
        </w:rPr>
        <w:t>Total funding shall be all financial liabilities other than derivatives and short positions;</w:t>
      </w:r>
    </w:p>
    <w:p w14:paraId="50F797C6" w14:textId="2BEA0B9F" w:rsidR="00A344AA" w:rsidRPr="008A2179" w:rsidRDefault="00A344AA" w:rsidP="00927DCB">
      <w:pPr>
        <w:pStyle w:val="InstructionsText2"/>
        <w:numPr>
          <w:ilvl w:val="0"/>
          <w:numId w:val="4"/>
        </w:numPr>
        <w:rPr>
          <w:u w:val="none"/>
        </w:rPr>
      </w:pPr>
      <w:r w:rsidRPr="008A2179">
        <w:rPr>
          <w:u w:val="none"/>
        </w:rPr>
        <w:t xml:space="preserve">Funding with open maturity </w:t>
      </w:r>
      <w:r w:rsidR="00D30BA0" w:rsidRPr="008A2179">
        <w:rPr>
          <w:u w:val="none"/>
        </w:rPr>
        <w:t>including</w:t>
      </w:r>
      <w:r w:rsidRPr="008A2179">
        <w:rPr>
          <w:u w:val="none"/>
        </w:rPr>
        <w:t xml:space="preserve"> on sight deposits </w:t>
      </w:r>
      <w:proofErr w:type="gramStart"/>
      <w:r w:rsidR="00D30BA0" w:rsidRPr="008A2179">
        <w:rPr>
          <w:u w:val="none"/>
        </w:rPr>
        <w:t xml:space="preserve">shall be </w:t>
      </w:r>
      <w:r w:rsidRPr="008A2179">
        <w:rPr>
          <w:u w:val="none"/>
        </w:rPr>
        <w:t>considered</w:t>
      </w:r>
      <w:proofErr w:type="gramEnd"/>
      <w:r w:rsidRPr="008A2179">
        <w:rPr>
          <w:u w:val="none"/>
        </w:rPr>
        <w:t xml:space="preserve"> as maturing overnight. </w:t>
      </w:r>
    </w:p>
    <w:p w14:paraId="4586638B" w14:textId="7526809A" w:rsidR="00A344AA" w:rsidRPr="008A2179" w:rsidRDefault="00A344AA" w:rsidP="00927DCB">
      <w:pPr>
        <w:pStyle w:val="InstructionsText2"/>
        <w:numPr>
          <w:ilvl w:val="0"/>
          <w:numId w:val="4"/>
        </w:numPr>
        <w:rPr>
          <w:u w:val="none"/>
        </w:rPr>
      </w:pPr>
      <w:r w:rsidRPr="008A2179">
        <w:rPr>
          <w:u w:val="none"/>
        </w:rPr>
        <w:t xml:space="preserve">Original maturity </w:t>
      </w:r>
      <w:r w:rsidR="00D30BA0" w:rsidRPr="008A2179">
        <w:rPr>
          <w:u w:val="none"/>
        </w:rPr>
        <w:t xml:space="preserve">shall </w:t>
      </w:r>
      <w:r w:rsidRPr="008A2179">
        <w:rPr>
          <w:u w:val="none"/>
        </w:rPr>
        <w:t>represent the time between the date of originati</w:t>
      </w:r>
      <w:r w:rsidR="008509FB" w:rsidRPr="008A2179">
        <w:rPr>
          <w:u w:val="none"/>
        </w:rPr>
        <w:t xml:space="preserve">on and the date of maturity of funding. The date of the maturity of the funding shall be determined in </w:t>
      </w:r>
      <w:r w:rsidR="00D30BA0" w:rsidRPr="008A2179">
        <w:rPr>
          <w:u w:val="none"/>
        </w:rPr>
        <w:t xml:space="preserve">accordance </w:t>
      </w:r>
      <w:r w:rsidR="008509FB" w:rsidRPr="008A2179">
        <w:rPr>
          <w:u w:val="none"/>
        </w:rPr>
        <w:t>with paragraph 1</w:t>
      </w:r>
      <w:r w:rsidR="00D30BA0" w:rsidRPr="008A2179">
        <w:rPr>
          <w:u w:val="none"/>
        </w:rPr>
        <w:t>2</w:t>
      </w:r>
      <w:r w:rsidR="008509FB" w:rsidRPr="008A2179">
        <w:rPr>
          <w:u w:val="none"/>
        </w:rPr>
        <w:t xml:space="preserve"> of Annex </w:t>
      </w:r>
      <w:r w:rsidR="00D30BA0" w:rsidRPr="008A2179">
        <w:rPr>
          <w:u w:val="none"/>
        </w:rPr>
        <w:t>XX</w:t>
      </w:r>
      <w:r w:rsidR="00606AA5" w:rsidRPr="008A2179">
        <w:rPr>
          <w:u w:val="none"/>
        </w:rPr>
        <w:t>III</w:t>
      </w:r>
      <w:r w:rsidR="008509FB" w:rsidRPr="008A2179">
        <w:rPr>
          <w:u w:val="none"/>
        </w:rPr>
        <w:t xml:space="preserve">. This means that in case </w:t>
      </w:r>
      <w:r w:rsidR="00895D8D" w:rsidRPr="008A2179">
        <w:rPr>
          <w:u w:val="none"/>
        </w:rPr>
        <w:t xml:space="preserve">of </w:t>
      </w:r>
      <w:r w:rsidR="008509FB" w:rsidRPr="008A2179">
        <w:rPr>
          <w:u w:val="none"/>
        </w:rPr>
        <w:t>optionality</w:t>
      </w:r>
      <w:r w:rsidR="00895D8D" w:rsidRPr="008A2179">
        <w:rPr>
          <w:u w:val="none"/>
        </w:rPr>
        <w:t xml:space="preserve"> such</w:t>
      </w:r>
      <w:r w:rsidR="008509FB" w:rsidRPr="008A2179">
        <w:rPr>
          <w:u w:val="none"/>
        </w:rPr>
        <w:t xml:space="preserve"> as in</w:t>
      </w:r>
      <w:r w:rsidR="00895D8D" w:rsidRPr="008A2179">
        <w:rPr>
          <w:u w:val="none"/>
        </w:rPr>
        <w:t xml:space="preserve"> the case of</w:t>
      </w:r>
      <w:r w:rsidR="008509FB" w:rsidRPr="008A2179">
        <w:rPr>
          <w:u w:val="none"/>
        </w:rPr>
        <w:t xml:space="preserve"> paragraph 1</w:t>
      </w:r>
      <w:r w:rsidR="00895D8D" w:rsidRPr="008A2179">
        <w:rPr>
          <w:u w:val="none"/>
        </w:rPr>
        <w:t>2</w:t>
      </w:r>
      <w:r w:rsidR="008509FB" w:rsidRPr="008A2179">
        <w:rPr>
          <w:u w:val="none"/>
        </w:rPr>
        <w:t xml:space="preserve"> of Annex </w:t>
      </w:r>
      <w:r w:rsidR="00895D8D" w:rsidRPr="008A2179">
        <w:rPr>
          <w:u w:val="none"/>
        </w:rPr>
        <w:t>XX</w:t>
      </w:r>
      <w:r w:rsidR="00606AA5" w:rsidRPr="008A2179">
        <w:rPr>
          <w:u w:val="none"/>
        </w:rPr>
        <w:t>III</w:t>
      </w:r>
      <w:r w:rsidR="008509FB" w:rsidRPr="008A2179">
        <w:rPr>
          <w:u w:val="none"/>
        </w:rPr>
        <w:t xml:space="preserve">, the original maturity of </w:t>
      </w:r>
      <w:r w:rsidR="00223CEB" w:rsidRPr="008A2179">
        <w:rPr>
          <w:u w:val="none"/>
        </w:rPr>
        <w:t xml:space="preserve">a </w:t>
      </w:r>
      <w:r w:rsidR="008509FB" w:rsidRPr="008A2179">
        <w:rPr>
          <w:u w:val="none"/>
        </w:rPr>
        <w:t>funding</w:t>
      </w:r>
      <w:r w:rsidR="00223CEB" w:rsidRPr="008A2179">
        <w:rPr>
          <w:u w:val="none"/>
        </w:rPr>
        <w:t xml:space="preserve"> item</w:t>
      </w:r>
      <w:r w:rsidR="008509FB" w:rsidRPr="008A2179">
        <w:rPr>
          <w:u w:val="none"/>
        </w:rPr>
        <w:t xml:space="preserve"> </w:t>
      </w:r>
      <w:r w:rsidR="00027E58" w:rsidRPr="008A2179">
        <w:rPr>
          <w:u w:val="none"/>
        </w:rPr>
        <w:t xml:space="preserve">can be </w:t>
      </w:r>
      <w:r w:rsidR="008509FB" w:rsidRPr="008A2179">
        <w:rPr>
          <w:u w:val="none"/>
        </w:rPr>
        <w:t xml:space="preserve">shorter than the </w:t>
      </w:r>
      <w:r w:rsidR="00223CEB" w:rsidRPr="008A2179">
        <w:rPr>
          <w:u w:val="none"/>
        </w:rPr>
        <w:t>time</w:t>
      </w:r>
      <w:r w:rsidR="00895D8D" w:rsidRPr="008A2179">
        <w:rPr>
          <w:u w:val="none"/>
        </w:rPr>
        <w:t xml:space="preserve"> elapsed since its origination</w:t>
      </w:r>
      <w:r w:rsidR="008509FB" w:rsidRPr="008A2179">
        <w:rPr>
          <w:u w:val="none"/>
        </w:rPr>
        <w:t xml:space="preserve">. </w:t>
      </w:r>
    </w:p>
    <w:p w14:paraId="4FA59274" w14:textId="20DE3BF0" w:rsidR="00A344AA" w:rsidRPr="008A2179" w:rsidRDefault="00A344AA" w:rsidP="00927DCB">
      <w:pPr>
        <w:pStyle w:val="InstructionsText2"/>
        <w:numPr>
          <w:ilvl w:val="0"/>
          <w:numId w:val="4"/>
        </w:numPr>
        <w:rPr>
          <w:u w:val="none"/>
        </w:rPr>
      </w:pPr>
      <w:r w:rsidRPr="008A2179">
        <w:rPr>
          <w:u w:val="none"/>
        </w:rPr>
        <w:t xml:space="preserve">Residual maturity </w:t>
      </w:r>
      <w:r w:rsidR="00D30BA0" w:rsidRPr="008A2179">
        <w:rPr>
          <w:u w:val="none"/>
        </w:rPr>
        <w:t xml:space="preserve">shall </w:t>
      </w:r>
      <w:r w:rsidRPr="008A2179">
        <w:rPr>
          <w:u w:val="none"/>
        </w:rPr>
        <w:t xml:space="preserve">represent the time between the end of the reporting period and the date of maturity of </w:t>
      </w:r>
      <w:r w:rsidR="008509FB" w:rsidRPr="008A2179">
        <w:rPr>
          <w:u w:val="none"/>
        </w:rPr>
        <w:t>funding</w:t>
      </w:r>
      <w:r w:rsidRPr="008A2179">
        <w:rPr>
          <w:u w:val="none"/>
        </w:rPr>
        <w:t>.</w:t>
      </w:r>
      <w:r w:rsidR="008509FB" w:rsidRPr="008A2179">
        <w:rPr>
          <w:u w:val="none"/>
        </w:rPr>
        <w:t xml:space="preserve"> The date of the maturity of the funding shall be determined in </w:t>
      </w:r>
      <w:r w:rsidR="00D30BA0" w:rsidRPr="008A2179">
        <w:rPr>
          <w:u w:val="none"/>
        </w:rPr>
        <w:t xml:space="preserve">accordance </w:t>
      </w:r>
      <w:r w:rsidR="008509FB" w:rsidRPr="008A2179">
        <w:rPr>
          <w:u w:val="none"/>
        </w:rPr>
        <w:t>with paragraph 1</w:t>
      </w:r>
      <w:r w:rsidR="00D30BA0" w:rsidRPr="008A2179">
        <w:rPr>
          <w:u w:val="none"/>
        </w:rPr>
        <w:t>2</w:t>
      </w:r>
      <w:r w:rsidR="008509FB" w:rsidRPr="008A2179">
        <w:rPr>
          <w:u w:val="none"/>
        </w:rPr>
        <w:t xml:space="preserve"> of Annex </w:t>
      </w:r>
      <w:r w:rsidR="00D30BA0" w:rsidRPr="008A2179">
        <w:rPr>
          <w:u w:val="none"/>
        </w:rPr>
        <w:t>XX</w:t>
      </w:r>
      <w:r w:rsidR="00606AA5" w:rsidRPr="008A2179">
        <w:rPr>
          <w:u w:val="none"/>
        </w:rPr>
        <w:t>III.</w:t>
      </w:r>
    </w:p>
    <w:p w14:paraId="1DF04682" w14:textId="0F5CD7EB" w:rsidR="007462FE" w:rsidRPr="008A2179" w:rsidRDefault="007462FE" w:rsidP="00927DCB">
      <w:pPr>
        <w:pStyle w:val="InstructionsText2"/>
        <w:numPr>
          <w:ilvl w:val="0"/>
          <w:numId w:val="4"/>
        </w:numPr>
        <w:rPr>
          <w:u w:val="none"/>
        </w:rPr>
      </w:pPr>
      <w:r w:rsidRPr="008A2179">
        <w:rPr>
          <w:u w:val="none"/>
        </w:rPr>
        <w:t xml:space="preserve">For the purposes of calculating </w:t>
      </w:r>
      <w:r w:rsidR="00D30BA0" w:rsidRPr="008A2179">
        <w:rPr>
          <w:u w:val="none"/>
        </w:rPr>
        <w:t xml:space="preserve">the </w:t>
      </w:r>
      <w:r w:rsidRPr="008A2179">
        <w:rPr>
          <w:u w:val="none"/>
        </w:rPr>
        <w:t xml:space="preserve">original or residual weighted average maturity, deposits maturing overnight </w:t>
      </w:r>
      <w:r w:rsidR="00D30BA0" w:rsidRPr="008A2179">
        <w:rPr>
          <w:u w:val="none"/>
        </w:rPr>
        <w:t xml:space="preserve">shall be considered to </w:t>
      </w:r>
      <w:r w:rsidRPr="008A2179">
        <w:rPr>
          <w:u w:val="none"/>
        </w:rPr>
        <w:t xml:space="preserve">have a </w:t>
      </w:r>
      <w:proofErr w:type="gramStart"/>
      <w:r w:rsidR="00895D8D" w:rsidRPr="008A2179">
        <w:rPr>
          <w:u w:val="none"/>
        </w:rPr>
        <w:t>one</w:t>
      </w:r>
      <w:r w:rsidRPr="008A2179">
        <w:rPr>
          <w:u w:val="none"/>
        </w:rPr>
        <w:t xml:space="preserve"> day</w:t>
      </w:r>
      <w:proofErr w:type="gramEnd"/>
      <w:r w:rsidRPr="008A2179">
        <w:rPr>
          <w:u w:val="none"/>
        </w:rPr>
        <w:t xml:space="preserve"> maturity.</w:t>
      </w:r>
    </w:p>
    <w:p w14:paraId="25CD9EF4" w14:textId="173EC59C" w:rsidR="007462FE" w:rsidRPr="008A2179" w:rsidRDefault="007462FE" w:rsidP="00927DCB">
      <w:pPr>
        <w:pStyle w:val="InstructionsText2"/>
        <w:numPr>
          <w:ilvl w:val="0"/>
          <w:numId w:val="4"/>
        </w:numPr>
        <w:rPr>
          <w:u w:val="none"/>
        </w:rPr>
      </w:pPr>
      <w:r w:rsidRPr="008A2179">
        <w:rPr>
          <w:u w:val="none"/>
        </w:rPr>
        <w:t xml:space="preserve">For </w:t>
      </w:r>
      <w:r w:rsidR="00D30BA0" w:rsidRPr="008A2179">
        <w:rPr>
          <w:u w:val="none"/>
        </w:rPr>
        <w:t xml:space="preserve">the purposes of calculating the original and residual maturity, where there is </w:t>
      </w:r>
      <w:r w:rsidRPr="008A2179">
        <w:rPr>
          <w:u w:val="none"/>
        </w:rPr>
        <w:t xml:space="preserve">funding with a notice period or a cancellation </w:t>
      </w:r>
      <w:r w:rsidR="00D30BA0" w:rsidRPr="008A2179">
        <w:rPr>
          <w:u w:val="none"/>
        </w:rPr>
        <w:t>or</w:t>
      </w:r>
      <w:r w:rsidRPr="008A2179">
        <w:rPr>
          <w:u w:val="none"/>
        </w:rPr>
        <w:t xml:space="preserve"> early withdrawal clause</w:t>
      </w:r>
      <w:r w:rsidR="00D30BA0" w:rsidRPr="008A2179">
        <w:rPr>
          <w:u w:val="none"/>
        </w:rPr>
        <w:t xml:space="preserve"> for the institution’s counterparty,</w:t>
      </w:r>
      <w:r w:rsidR="005C26CD" w:rsidRPr="008A2179">
        <w:rPr>
          <w:u w:val="none"/>
        </w:rPr>
        <w:t xml:space="preserve"> </w:t>
      </w:r>
      <w:r w:rsidRPr="008A2179">
        <w:rPr>
          <w:u w:val="none"/>
        </w:rPr>
        <w:t>a withdrawal at the first possible date shall be assumed.</w:t>
      </w:r>
    </w:p>
    <w:p w14:paraId="2B81E2EC" w14:textId="77D4003A" w:rsidR="00A344AA" w:rsidRPr="008A2179" w:rsidRDefault="00A344AA" w:rsidP="00927DCB">
      <w:pPr>
        <w:pStyle w:val="InstructionsText2"/>
        <w:numPr>
          <w:ilvl w:val="0"/>
          <w:numId w:val="4"/>
        </w:numPr>
        <w:rPr>
          <w:u w:val="none"/>
        </w:rPr>
      </w:pPr>
      <w:r w:rsidRPr="008A2179">
        <w:rPr>
          <w:u w:val="none"/>
        </w:rPr>
        <w:t>For perpetual liabilities</w:t>
      </w:r>
      <w:r w:rsidR="008509FB" w:rsidRPr="008A2179">
        <w:rPr>
          <w:u w:val="none"/>
        </w:rPr>
        <w:t xml:space="preserve">, except where subject to optionality as </w:t>
      </w:r>
      <w:r w:rsidR="00D30BA0" w:rsidRPr="008A2179">
        <w:rPr>
          <w:u w:val="none"/>
        </w:rPr>
        <w:t>referred to</w:t>
      </w:r>
      <w:r w:rsidR="008509FB" w:rsidRPr="008A2179">
        <w:rPr>
          <w:u w:val="none"/>
        </w:rPr>
        <w:t xml:space="preserve"> in paragraph 1</w:t>
      </w:r>
      <w:r w:rsidR="00D30BA0" w:rsidRPr="008A2179">
        <w:rPr>
          <w:u w:val="none"/>
        </w:rPr>
        <w:t xml:space="preserve">2 </w:t>
      </w:r>
      <w:r w:rsidR="008509FB" w:rsidRPr="008A2179">
        <w:rPr>
          <w:u w:val="none"/>
        </w:rPr>
        <w:t xml:space="preserve">of Annex </w:t>
      </w:r>
      <w:r w:rsidR="00D30BA0" w:rsidRPr="008A2179">
        <w:rPr>
          <w:u w:val="none"/>
        </w:rPr>
        <w:t>XXIII,</w:t>
      </w:r>
      <w:r w:rsidRPr="008A2179">
        <w:rPr>
          <w:u w:val="none"/>
        </w:rPr>
        <w:t xml:space="preserve"> a fixed </w:t>
      </w:r>
      <w:r w:rsidR="00895D8D" w:rsidRPr="008A2179">
        <w:rPr>
          <w:u w:val="none"/>
        </w:rPr>
        <w:t>twenty</w:t>
      </w:r>
      <w:r w:rsidRPr="008A2179">
        <w:rPr>
          <w:u w:val="none"/>
        </w:rPr>
        <w:t xml:space="preserve"> years</w:t>
      </w:r>
      <w:r w:rsidR="008509FB" w:rsidRPr="008A2179">
        <w:rPr>
          <w:u w:val="none"/>
        </w:rPr>
        <w:t xml:space="preserve"> original and residual</w:t>
      </w:r>
      <w:r w:rsidRPr="008A2179">
        <w:rPr>
          <w:u w:val="none"/>
        </w:rPr>
        <w:t xml:space="preserve"> maturity </w:t>
      </w:r>
      <w:proofErr w:type="gramStart"/>
      <w:r w:rsidRPr="008A2179">
        <w:rPr>
          <w:u w:val="none"/>
        </w:rPr>
        <w:t>shall be assumed</w:t>
      </w:r>
      <w:proofErr w:type="gramEnd"/>
      <w:r w:rsidRPr="008A2179">
        <w:rPr>
          <w:u w:val="none"/>
        </w:rPr>
        <w:t>.</w:t>
      </w:r>
    </w:p>
    <w:p w14:paraId="30EB5133" w14:textId="46DCEFBD" w:rsidR="00A344AA" w:rsidRPr="008A2179" w:rsidRDefault="00A344AA" w:rsidP="00927DCB">
      <w:pPr>
        <w:pStyle w:val="InstructionsText2"/>
        <w:numPr>
          <w:ilvl w:val="0"/>
          <w:numId w:val="4"/>
        </w:numPr>
        <w:rPr>
          <w:u w:val="none"/>
        </w:rPr>
      </w:pPr>
      <w:r w:rsidRPr="008A2179">
        <w:rPr>
          <w:u w:val="none"/>
        </w:rPr>
        <w:t xml:space="preserve">For calculating the threshold according to reporting templates C 67.00 and C 68.00 by significant currency, institutions shall use a threshold of 1 % of total </w:t>
      </w:r>
      <w:r w:rsidR="00AE0498" w:rsidRPr="008A2179">
        <w:rPr>
          <w:u w:val="none"/>
        </w:rPr>
        <w:t>liabilities</w:t>
      </w:r>
      <w:r w:rsidR="00422131" w:rsidRPr="008A2179">
        <w:rPr>
          <w:u w:val="none"/>
        </w:rPr>
        <w:t xml:space="preserve"> </w:t>
      </w:r>
      <w:r w:rsidRPr="008A2179">
        <w:rPr>
          <w:u w:val="none"/>
        </w:rPr>
        <w:t>in all currencies</w:t>
      </w:r>
      <w:r w:rsidR="004D4244" w:rsidRPr="008A2179">
        <w:rPr>
          <w:u w:val="none"/>
        </w:rPr>
        <w:t>.</w:t>
      </w:r>
    </w:p>
    <w:p w14:paraId="0E1E0ED8" w14:textId="77777777" w:rsidR="00A344AA" w:rsidRPr="008A2179" w:rsidRDefault="00A344AA" w:rsidP="00A344AA">
      <w:pPr>
        <w:pStyle w:val="Instructionsberschrift2"/>
        <w:numPr>
          <w:ilvl w:val="1"/>
          <w:numId w:val="2"/>
        </w:numPr>
        <w:spacing w:before="0"/>
        <w:rPr>
          <w:rFonts w:ascii="Times New Roman" w:hAnsi="Times New Roman" w:cs="Times New Roman"/>
          <w:szCs w:val="20"/>
        </w:rPr>
      </w:pPr>
      <w:r w:rsidRPr="008A2179">
        <w:rPr>
          <w:rFonts w:ascii="Times New Roman" w:hAnsi="Times New Roman" w:cs="Times New Roman"/>
          <w:szCs w:val="20"/>
        </w:rPr>
        <w:t>Concentration of funding by counterparty (C 67.00)</w:t>
      </w:r>
    </w:p>
    <w:p w14:paraId="322C1A75" w14:textId="525ED095" w:rsidR="00A344AA" w:rsidRPr="008A2179" w:rsidRDefault="00490B62" w:rsidP="00CC3091">
      <w:pPr>
        <w:pStyle w:val="InstructionsText2"/>
        <w:numPr>
          <w:ilvl w:val="0"/>
          <w:numId w:val="6"/>
        </w:numPr>
        <w:rPr>
          <w:u w:val="none"/>
        </w:rPr>
      </w:pPr>
      <w:r w:rsidRPr="008A2179">
        <w:rPr>
          <w:u w:val="none"/>
        </w:rPr>
        <w:t xml:space="preserve">In order </w:t>
      </w:r>
      <w:r w:rsidR="00A344AA" w:rsidRPr="008A2179">
        <w:rPr>
          <w:u w:val="none"/>
        </w:rPr>
        <w:t>to collect information about the reporting institutions’ concentration of funding by counterparty</w:t>
      </w:r>
      <w:r w:rsidRPr="008A2179">
        <w:rPr>
          <w:u w:val="none"/>
        </w:rPr>
        <w:t xml:space="preserve"> in template C 67.00, institutions shall apply the instructions contained in this </w:t>
      </w:r>
      <w:r w:rsidR="00B36E31" w:rsidRPr="008A2179">
        <w:rPr>
          <w:u w:val="none"/>
        </w:rPr>
        <w:t>section</w:t>
      </w:r>
      <w:r w:rsidR="00A344AA" w:rsidRPr="008A2179">
        <w:rPr>
          <w:u w:val="none"/>
        </w:rPr>
        <w:t>.</w:t>
      </w:r>
    </w:p>
    <w:p w14:paraId="52091F90" w14:textId="16D35E11" w:rsidR="00A344AA" w:rsidRPr="008A2179" w:rsidRDefault="00A344AA" w:rsidP="00CC3091">
      <w:pPr>
        <w:pStyle w:val="InstructionsText2"/>
        <w:numPr>
          <w:ilvl w:val="0"/>
          <w:numId w:val="6"/>
        </w:numPr>
        <w:rPr>
          <w:u w:val="none"/>
        </w:rPr>
      </w:pPr>
      <w:r w:rsidRPr="008A2179">
        <w:rPr>
          <w:u w:val="none"/>
        </w:rPr>
        <w:t xml:space="preserve">Institutions shall report the top ten largest counterparties or a group of connected clients according to Article 4 (39) of </w:t>
      </w:r>
      <w:r w:rsidR="00FD37BD" w:rsidRPr="008A2179">
        <w:rPr>
          <w:u w:val="none"/>
        </w:rPr>
        <w:t xml:space="preserve">Regulation </w:t>
      </w:r>
      <w:r w:rsidR="00047A6F" w:rsidRPr="008A2179">
        <w:rPr>
          <w:u w:val="none"/>
        </w:rPr>
        <w:t xml:space="preserve">(EU) No </w:t>
      </w:r>
      <w:r w:rsidR="00584FCE" w:rsidRPr="008A2179">
        <w:rPr>
          <w:u w:val="none"/>
        </w:rPr>
        <w:t>575</w:t>
      </w:r>
      <w:r w:rsidR="00FD37BD" w:rsidRPr="008A2179">
        <w:rPr>
          <w:u w:val="none"/>
        </w:rPr>
        <w:t>/2013</w:t>
      </w:r>
      <w:proofErr w:type="gramStart"/>
      <w:r w:rsidR="00895D8D" w:rsidRPr="008A2179">
        <w:rPr>
          <w:u w:val="none"/>
        </w:rPr>
        <w:t>,</w:t>
      </w:r>
      <w:r w:rsidR="00FD37BD" w:rsidRPr="008A2179">
        <w:rPr>
          <w:u w:val="none"/>
        </w:rPr>
        <w:t xml:space="preserve"> </w:t>
      </w:r>
      <w:r w:rsidRPr="008A2179">
        <w:rPr>
          <w:u w:val="none"/>
        </w:rPr>
        <w:t xml:space="preserve"> </w:t>
      </w:r>
      <w:r w:rsidR="00895D8D" w:rsidRPr="008A2179">
        <w:rPr>
          <w:u w:val="none"/>
        </w:rPr>
        <w:t>where</w:t>
      </w:r>
      <w:proofErr w:type="gramEnd"/>
      <w:r w:rsidR="00895D8D" w:rsidRPr="008A2179">
        <w:rPr>
          <w:u w:val="none"/>
        </w:rPr>
        <w:t xml:space="preserve"> the</w:t>
      </w:r>
      <w:r w:rsidRPr="008A2179">
        <w:rPr>
          <w:u w:val="none"/>
        </w:rPr>
        <w:t xml:space="preserve"> funding obtained from each counterparty</w:t>
      </w:r>
      <w:r w:rsidR="00895D8D" w:rsidRPr="008A2179">
        <w:rPr>
          <w:u w:val="none"/>
        </w:rPr>
        <w:t xml:space="preserve"> or group of connected clients</w:t>
      </w:r>
      <w:r w:rsidRPr="008A2179">
        <w:rPr>
          <w:u w:val="none"/>
        </w:rPr>
        <w:t xml:space="preserve"> exceeds a threshold of 1% of total </w:t>
      </w:r>
      <w:r w:rsidR="00193B6D" w:rsidRPr="008A2179">
        <w:rPr>
          <w:u w:val="none"/>
        </w:rPr>
        <w:t>liabilities</w:t>
      </w:r>
      <w:r w:rsidR="00422131" w:rsidRPr="008A2179">
        <w:rPr>
          <w:u w:val="none"/>
        </w:rPr>
        <w:t xml:space="preserve"> </w:t>
      </w:r>
      <w:r w:rsidRPr="008A2179">
        <w:rPr>
          <w:u w:val="none"/>
        </w:rPr>
        <w:t xml:space="preserve">in the sublines of section 1 of the template. The counterparty reported in item 1.01 shall be the largest amount of funding received from one counterparty </w:t>
      </w:r>
      <w:r w:rsidR="00E067B1" w:rsidRPr="008A2179">
        <w:rPr>
          <w:u w:val="none"/>
        </w:rPr>
        <w:t xml:space="preserve">or group of connected </w:t>
      </w:r>
      <w:proofErr w:type="gramStart"/>
      <w:r w:rsidR="00E067B1" w:rsidRPr="008A2179">
        <w:rPr>
          <w:u w:val="none"/>
        </w:rPr>
        <w:t xml:space="preserve">clients </w:t>
      </w:r>
      <w:r w:rsidRPr="008A2179">
        <w:rPr>
          <w:u w:val="none"/>
        </w:rPr>
        <w:t>which</w:t>
      </w:r>
      <w:proofErr w:type="gramEnd"/>
      <w:r w:rsidRPr="008A2179">
        <w:rPr>
          <w:u w:val="none"/>
        </w:rPr>
        <w:t xml:space="preserve"> is above the 1% threshold as at the reporting date; item 1.02 shall be the second largest above the 1% threshold; and </w:t>
      </w:r>
      <w:r w:rsidR="00895D8D" w:rsidRPr="008A2179">
        <w:rPr>
          <w:u w:val="none"/>
        </w:rPr>
        <w:t>similarly with the remaining items.</w:t>
      </w:r>
    </w:p>
    <w:p w14:paraId="430CAED4" w14:textId="505B6732" w:rsidR="00A344AA" w:rsidRPr="008A2179" w:rsidRDefault="00A344AA" w:rsidP="00CC3091">
      <w:pPr>
        <w:pStyle w:val="InstructionsText2"/>
        <w:numPr>
          <w:ilvl w:val="0"/>
          <w:numId w:val="6"/>
        </w:numPr>
        <w:rPr>
          <w:u w:val="none"/>
        </w:rPr>
      </w:pPr>
      <w:r w:rsidRPr="008A2179">
        <w:rPr>
          <w:u w:val="none"/>
        </w:rPr>
        <w:lastRenderedPageBreak/>
        <w:t>Whe</w:t>
      </w:r>
      <w:r w:rsidR="00FA63BD" w:rsidRPr="008A2179">
        <w:rPr>
          <w:u w:val="none"/>
        </w:rPr>
        <w:t>re</w:t>
      </w:r>
      <w:r w:rsidRPr="008A2179">
        <w:rPr>
          <w:u w:val="none"/>
        </w:rPr>
        <w:t xml:space="preserve"> a </w:t>
      </w:r>
      <w:r w:rsidR="00895D8D" w:rsidRPr="008A2179">
        <w:rPr>
          <w:u w:val="none"/>
        </w:rPr>
        <w:t xml:space="preserve">counterparty </w:t>
      </w:r>
      <w:r w:rsidRPr="008A2179">
        <w:rPr>
          <w:u w:val="none"/>
        </w:rPr>
        <w:t xml:space="preserve">belongs to several groups of connected clients, it shall be reported only once in the group with </w:t>
      </w:r>
      <w:r w:rsidR="00422131" w:rsidRPr="008A2179">
        <w:rPr>
          <w:u w:val="none"/>
        </w:rPr>
        <w:t xml:space="preserve">the </w:t>
      </w:r>
      <w:r w:rsidRPr="008A2179">
        <w:rPr>
          <w:u w:val="none"/>
        </w:rPr>
        <w:t>highe</w:t>
      </w:r>
      <w:r w:rsidR="00895D8D" w:rsidRPr="008A2179">
        <w:rPr>
          <w:u w:val="none"/>
        </w:rPr>
        <w:t>st</w:t>
      </w:r>
      <w:r w:rsidR="00422131" w:rsidRPr="008A2179">
        <w:rPr>
          <w:u w:val="none"/>
        </w:rPr>
        <w:t xml:space="preserve"> amount of</w:t>
      </w:r>
      <w:r w:rsidRPr="008A2179">
        <w:rPr>
          <w:u w:val="none"/>
        </w:rPr>
        <w:t xml:space="preserve"> </w:t>
      </w:r>
      <w:r w:rsidR="00422131" w:rsidRPr="008A2179">
        <w:rPr>
          <w:u w:val="none"/>
        </w:rPr>
        <w:t>funding</w:t>
      </w:r>
      <w:r w:rsidRPr="008A2179">
        <w:rPr>
          <w:u w:val="none"/>
        </w:rPr>
        <w:t xml:space="preserve">. </w:t>
      </w:r>
    </w:p>
    <w:p w14:paraId="589BDAD9" w14:textId="67079620" w:rsidR="00A344AA" w:rsidRPr="008A2179" w:rsidRDefault="00A344AA" w:rsidP="00927DCB">
      <w:pPr>
        <w:pStyle w:val="InstructionsText2"/>
        <w:numPr>
          <w:ilvl w:val="0"/>
          <w:numId w:val="6"/>
        </w:numPr>
        <w:rPr>
          <w:u w:val="none"/>
        </w:rPr>
      </w:pPr>
      <w:r w:rsidRPr="008A2179">
        <w:rPr>
          <w:u w:val="none"/>
        </w:rPr>
        <w:t xml:space="preserve">Institutions shall report the total of all other remaining </w:t>
      </w:r>
      <w:r w:rsidR="00422131" w:rsidRPr="008A2179">
        <w:rPr>
          <w:u w:val="none"/>
        </w:rPr>
        <w:t xml:space="preserve">funding </w:t>
      </w:r>
      <w:r w:rsidRPr="008A2179">
        <w:rPr>
          <w:u w:val="none"/>
        </w:rPr>
        <w:t>in section 2.</w:t>
      </w:r>
    </w:p>
    <w:p w14:paraId="6E279CE2" w14:textId="29172BB5" w:rsidR="00A344AA" w:rsidRPr="008A2179" w:rsidRDefault="00A344AA" w:rsidP="00927DCB">
      <w:pPr>
        <w:pStyle w:val="InstructionsText2"/>
        <w:numPr>
          <w:ilvl w:val="0"/>
          <w:numId w:val="6"/>
        </w:numPr>
        <w:rPr>
          <w:u w:val="none"/>
        </w:rPr>
      </w:pPr>
      <w:r w:rsidRPr="008A2179">
        <w:rPr>
          <w:u w:val="none"/>
        </w:rPr>
        <w:t xml:space="preserve">The totals of section 1 and section 2 shall equal an institution’s total </w:t>
      </w:r>
      <w:r w:rsidR="00422131" w:rsidRPr="008A2179">
        <w:rPr>
          <w:u w:val="none"/>
        </w:rPr>
        <w:t xml:space="preserve">funding </w:t>
      </w:r>
      <w:r w:rsidRPr="008A2179">
        <w:rPr>
          <w:u w:val="none"/>
        </w:rPr>
        <w:t>as per its balance sheet reported under the financial reporting framework (FINREP).</w:t>
      </w:r>
    </w:p>
    <w:p w14:paraId="00BA7315" w14:textId="71355B4D" w:rsidR="00A344AA" w:rsidRPr="008A2179" w:rsidRDefault="00A344AA" w:rsidP="00927DCB">
      <w:pPr>
        <w:pStyle w:val="InstructionsText2"/>
        <w:numPr>
          <w:ilvl w:val="0"/>
          <w:numId w:val="6"/>
        </w:numPr>
        <w:rPr>
          <w:u w:val="none"/>
        </w:rPr>
      </w:pPr>
      <w:r w:rsidRPr="008A2179">
        <w:rPr>
          <w:u w:val="none"/>
        </w:rPr>
        <w:t>For each counterparty, institutions shall re</w:t>
      </w:r>
      <w:r w:rsidR="0087541C" w:rsidRPr="008A2179">
        <w:rPr>
          <w:u w:val="none"/>
        </w:rPr>
        <w:t>port</w:t>
      </w:r>
      <w:r w:rsidRPr="008A2179">
        <w:rPr>
          <w:u w:val="none"/>
        </w:rPr>
        <w:t xml:space="preserve"> </w:t>
      </w:r>
      <w:r w:rsidR="00FA63BD" w:rsidRPr="008A2179">
        <w:rPr>
          <w:u w:val="none"/>
        </w:rPr>
        <w:t xml:space="preserve">all of </w:t>
      </w:r>
      <w:r w:rsidRPr="008A2179">
        <w:rPr>
          <w:u w:val="none"/>
        </w:rPr>
        <w:t xml:space="preserve">the </w:t>
      </w:r>
      <w:r w:rsidR="003A2647" w:rsidRPr="008A2179">
        <w:rPr>
          <w:u w:val="none"/>
        </w:rPr>
        <w:t>columns 010 to 080.</w:t>
      </w:r>
    </w:p>
    <w:p w14:paraId="3425ECF0" w14:textId="65ED6564" w:rsidR="00A344AA" w:rsidRPr="008A2179" w:rsidRDefault="00A344AA" w:rsidP="00927DCB">
      <w:pPr>
        <w:pStyle w:val="InstructionsText2"/>
        <w:numPr>
          <w:ilvl w:val="0"/>
          <w:numId w:val="6"/>
        </w:numPr>
        <w:rPr>
          <w:u w:val="none"/>
        </w:rPr>
      </w:pPr>
      <w:r w:rsidRPr="008A2179">
        <w:rPr>
          <w:u w:val="none"/>
        </w:rPr>
        <w:t xml:space="preserve">Where funding </w:t>
      </w:r>
      <w:proofErr w:type="gramStart"/>
      <w:r w:rsidRPr="008A2179">
        <w:rPr>
          <w:u w:val="none"/>
        </w:rPr>
        <w:t>is obtained</w:t>
      </w:r>
      <w:proofErr w:type="gramEnd"/>
      <w:r w:rsidRPr="008A2179">
        <w:rPr>
          <w:u w:val="none"/>
        </w:rPr>
        <w:t xml:space="preserve"> in more than one product type, the type reported shall be the product in which the largest proportion of funding was obtained. </w:t>
      </w:r>
      <w:r w:rsidRPr="008A2179">
        <w:rPr>
          <w:u w:val="none"/>
          <w:lang w:val="en-US" w:eastAsia="fr-FR"/>
        </w:rPr>
        <w:t xml:space="preserve">Identification of the underlying holder of securities </w:t>
      </w:r>
      <w:proofErr w:type="gramStart"/>
      <w:r w:rsidRPr="008A2179">
        <w:rPr>
          <w:u w:val="none"/>
          <w:lang w:val="en-US" w:eastAsia="fr-FR"/>
        </w:rPr>
        <w:t>may be undertaken</w:t>
      </w:r>
      <w:proofErr w:type="gramEnd"/>
      <w:r w:rsidRPr="008A2179">
        <w:rPr>
          <w:u w:val="none"/>
          <w:lang w:val="en-US" w:eastAsia="fr-FR"/>
        </w:rPr>
        <w:t xml:space="preserve"> on a best efforts basis. Where an institution has information concerning the holder of securities </w:t>
      </w:r>
      <w:r w:rsidR="00FA63BD" w:rsidRPr="008A2179">
        <w:rPr>
          <w:u w:val="none"/>
          <w:lang w:val="en-US" w:eastAsia="fr-FR"/>
        </w:rPr>
        <w:t xml:space="preserve">by </w:t>
      </w:r>
      <w:r w:rsidR="00780636" w:rsidRPr="008A2179">
        <w:rPr>
          <w:u w:val="none"/>
          <w:lang w:val="en-US" w:eastAsia="fr-FR"/>
        </w:rPr>
        <w:t xml:space="preserve">virtue </w:t>
      </w:r>
      <w:r w:rsidR="00FA63BD" w:rsidRPr="008A2179">
        <w:rPr>
          <w:u w:val="none"/>
          <w:lang w:val="en-US" w:eastAsia="fr-FR"/>
        </w:rPr>
        <w:t>of</w:t>
      </w:r>
      <w:r w:rsidR="00780636" w:rsidRPr="008A2179">
        <w:rPr>
          <w:u w:val="none"/>
          <w:lang w:val="en-US" w:eastAsia="fr-FR"/>
        </w:rPr>
        <w:t xml:space="preserve"> its role as</w:t>
      </w:r>
      <w:r w:rsidRPr="008A2179">
        <w:rPr>
          <w:u w:val="none"/>
          <w:lang w:val="en-US" w:eastAsia="fr-FR"/>
        </w:rPr>
        <w:t xml:space="preserve"> the custodian bank</w:t>
      </w:r>
      <w:r w:rsidR="00FA63BD" w:rsidRPr="008A2179">
        <w:rPr>
          <w:u w:val="none"/>
          <w:lang w:val="en-US" w:eastAsia="fr-FR"/>
        </w:rPr>
        <w:t>,</w:t>
      </w:r>
      <w:r w:rsidRPr="008A2179">
        <w:rPr>
          <w:u w:val="none"/>
          <w:lang w:val="en-US" w:eastAsia="fr-FR"/>
        </w:rPr>
        <w:t xml:space="preserve"> it </w:t>
      </w:r>
      <w:r w:rsidR="00FA63BD" w:rsidRPr="008A2179">
        <w:rPr>
          <w:u w:val="none"/>
          <w:lang w:val="en-US" w:eastAsia="fr-FR"/>
        </w:rPr>
        <w:t xml:space="preserve">shall </w:t>
      </w:r>
      <w:r w:rsidRPr="008A2179">
        <w:rPr>
          <w:u w:val="none"/>
          <w:lang w:val="en-US" w:eastAsia="fr-FR"/>
        </w:rPr>
        <w:t>consider that amount for reporting the concentration of counterparties. Whe</w:t>
      </w:r>
      <w:r w:rsidR="00FA63BD" w:rsidRPr="008A2179">
        <w:rPr>
          <w:u w:val="none"/>
          <w:lang w:val="en-US" w:eastAsia="fr-FR"/>
        </w:rPr>
        <w:t>re</w:t>
      </w:r>
      <w:r w:rsidRPr="008A2179">
        <w:rPr>
          <w:u w:val="none"/>
          <w:lang w:val="en-US" w:eastAsia="fr-FR"/>
        </w:rPr>
        <w:t xml:space="preserve"> there is no information available on the holder of </w:t>
      </w:r>
      <w:r w:rsidR="00FA63BD" w:rsidRPr="008A2179">
        <w:rPr>
          <w:u w:val="none"/>
          <w:lang w:val="en-US" w:eastAsia="fr-FR"/>
        </w:rPr>
        <w:t xml:space="preserve">the </w:t>
      </w:r>
      <w:r w:rsidRPr="008A2179">
        <w:rPr>
          <w:u w:val="none"/>
          <w:lang w:val="en-US" w:eastAsia="fr-FR"/>
        </w:rPr>
        <w:t>securities</w:t>
      </w:r>
      <w:r w:rsidR="00FA63BD" w:rsidRPr="008A2179">
        <w:rPr>
          <w:u w:val="none"/>
          <w:lang w:val="en-US" w:eastAsia="fr-FR"/>
        </w:rPr>
        <w:t>,</w:t>
      </w:r>
      <w:r w:rsidRPr="008A2179">
        <w:rPr>
          <w:u w:val="none"/>
          <w:lang w:val="en-US" w:eastAsia="fr-FR"/>
        </w:rPr>
        <w:t xml:space="preserve"> the corresponding amount does not have to </w:t>
      </w:r>
      <w:proofErr w:type="gramStart"/>
      <w:r w:rsidRPr="008A2179">
        <w:rPr>
          <w:u w:val="none"/>
          <w:lang w:val="en-US" w:eastAsia="fr-FR"/>
        </w:rPr>
        <w:t>be reported</w:t>
      </w:r>
      <w:proofErr w:type="gramEnd"/>
      <w:r w:rsidRPr="008A2179">
        <w:rPr>
          <w:u w:val="none"/>
          <w:lang w:val="en-US" w:eastAsia="fr-FR"/>
        </w:rPr>
        <w:t>.</w:t>
      </w:r>
    </w:p>
    <w:p w14:paraId="2DFF75CD" w14:textId="77777777" w:rsidR="00A344AA" w:rsidRPr="008A2179" w:rsidRDefault="00A344AA" w:rsidP="00927DCB">
      <w:pPr>
        <w:pStyle w:val="InstructionsText2"/>
        <w:numPr>
          <w:ilvl w:val="0"/>
          <w:numId w:val="6"/>
        </w:numPr>
        <w:rPr>
          <w:u w:val="none"/>
        </w:rPr>
      </w:pPr>
      <w:r w:rsidRPr="008A2179">
        <w:rPr>
          <w:u w:val="none"/>
        </w:rPr>
        <w:t>Instructions concerning specific columns: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0"/>
        <w:gridCol w:w="3544"/>
        <w:gridCol w:w="3542"/>
      </w:tblGrid>
      <w:tr w:rsidR="00A344AA" w:rsidRPr="007F5684" w14:paraId="74B455E0" w14:textId="77777777" w:rsidTr="003F0706">
        <w:trPr>
          <w:trHeight w:val="548"/>
        </w:trPr>
        <w:tc>
          <w:tcPr>
            <w:tcW w:w="729" w:type="pct"/>
            <w:shd w:val="clear" w:color="auto" w:fill="D9D9D9"/>
            <w:noWrap/>
            <w:vAlign w:val="center"/>
          </w:tcPr>
          <w:p w14:paraId="3C56FF4E" w14:textId="77777777" w:rsidR="00A344AA" w:rsidRPr="00811F18" w:rsidRDefault="00A344AA" w:rsidP="000B288B">
            <w:pPr>
              <w:spacing w:before="0" w:after="0"/>
              <w:jc w:val="left"/>
              <w:rPr>
                <w:color w:val="000000"/>
              </w:rPr>
            </w:pPr>
            <w:r w:rsidRPr="007F5684">
              <w:rPr>
                <w:rStyle w:val="InstructionsTabelleText"/>
                <w:rFonts w:ascii="Times New Roman" w:hAnsi="Times New Roman"/>
                <w:color w:val="000000"/>
                <w:szCs w:val="20"/>
                <w:lang w:eastAsia="en-GB"/>
              </w:rPr>
              <w:t>Column</w:t>
            </w:r>
          </w:p>
        </w:tc>
        <w:tc>
          <w:tcPr>
            <w:tcW w:w="4271" w:type="pct"/>
            <w:gridSpan w:val="2"/>
            <w:shd w:val="clear" w:color="auto" w:fill="D9D9D9"/>
            <w:vAlign w:val="center"/>
          </w:tcPr>
          <w:p w14:paraId="708D3843" w14:textId="77777777" w:rsidR="00A344AA" w:rsidRPr="00811F18" w:rsidRDefault="00A344AA" w:rsidP="000B288B">
            <w:pPr>
              <w:spacing w:before="0" w:after="0"/>
              <w:jc w:val="left"/>
            </w:pPr>
            <w:r w:rsidRPr="007F5684">
              <w:rPr>
                <w:rStyle w:val="InstructionsTabelleText"/>
                <w:rFonts w:ascii="Times New Roman" w:hAnsi="Times New Roman"/>
                <w:szCs w:val="20"/>
                <w:lang w:eastAsia="en-GB"/>
              </w:rPr>
              <w:t>Legal references and instructions</w:t>
            </w:r>
          </w:p>
        </w:tc>
      </w:tr>
      <w:tr w:rsidR="00A344AA" w:rsidRPr="007F5684" w14:paraId="03B6122B" w14:textId="77777777" w:rsidTr="003F0706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454F7606" w14:textId="77777777" w:rsidR="00A344AA" w:rsidRPr="007F5684" w:rsidRDefault="00A344AA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010</w:t>
            </w:r>
          </w:p>
        </w:tc>
        <w:tc>
          <w:tcPr>
            <w:tcW w:w="4271" w:type="pct"/>
            <w:gridSpan w:val="2"/>
            <w:shd w:val="clear" w:color="auto" w:fill="auto"/>
          </w:tcPr>
          <w:p w14:paraId="146FA391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Counterparty Name</w:t>
            </w:r>
          </w:p>
          <w:p w14:paraId="19E2ADEC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2836EBB6" w14:textId="3EE49AEF" w:rsidR="00A344AA" w:rsidRPr="007F5684" w:rsidRDefault="00A344AA" w:rsidP="00763448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The name of </w:t>
            </w:r>
            <w:r>
              <w:rPr>
                <w:rFonts w:ascii="Times New Roman" w:hAnsi="Times New Roman"/>
                <w:szCs w:val="20"/>
                <w:lang w:eastAsia="en-GB"/>
              </w:rPr>
              <w:t>each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counterpart</w:t>
            </w:r>
            <w:r>
              <w:rPr>
                <w:rFonts w:ascii="Times New Roman" w:hAnsi="Times New Roman"/>
                <w:szCs w:val="20"/>
                <w:lang w:eastAsia="en-GB"/>
              </w:rPr>
              <w:t>y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from which funding obtained exceeds 1% of total </w:t>
            </w:r>
            <w:r w:rsidR="00AF270F" w:rsidRPr="007F5684">
              <w:rPr>
                <w:rFonts w:ascii="Times New Roman" w:hAnsi="Times New Roman"/>
                <w:szCs w:val="20"/>
                <w:lang w:eastAsia="en-GB"/>
              </w:rPr>
              <w:t>liabilities</w:t>
            </w:r>
            <w:r w:rsidR="00422131" w:rsidRPr="007F5684"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proofErr w:type="gramStart"/>
            <w:r w:rsidRPr="007F5684">
              <w:rPr>
                <w:rFonts w:ascii="Times New Roman" w:hAnsi="Times New Roman"/>
                <w:szCs w:val="20"/>
                <w:lang w:eastAsia="en-GB"/>
              </w:rPr>
              <w:t>shall be recorded</w:t>
            </w:r>
            <w:proofErr w:type="gramEnd"/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010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in 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descending order, that is, in </w:t>
            </w:r>
            <w:r w:rsidR="00780636"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order of 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>size of funding obtained.</w:t>
            </w:r>
          </w:p>
          <w:p w14:paraId="5DFD68B3" w14:textId="77777777" w:rsidR="00A344AA" w:rsidRPr="007F5684" w:rsidRDefault="00A344AA" w:rsidP="00490B6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5DA69516" w14:textId="05AEBC96" w:rsidR="00A344AA" w:rsidRPr="007F5684" w:rsidRDefault="00C663BC" w:rsidP="00490B6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C663BC">
              <w:rPr>
                <w:rFonts w:ascii="Times New Roman" w:hAnsi="Times New Roman"/>
                <w:szCs w:val="20"/>
                <w:lang w:eastAsia="en-GB"/>
              </w:rPr>
              <w:t xml:space="preserve">The name of the counterparty, whether a </w:t>
            </w:r>
            <w:r>
              <w:rPr>
                <w:rFonts w:ascii="Times New Roman" w:hAnsi="Times New Roman"/>
                <w:szCs w:val="20"/>
                <w:lang w:eastAsia="en-GB"/>
              </w:rPr>
              <w:t>legal entity</w:t>
            </w:r>
            <w:r w:rsidRPr="00C663BC">
              <w:rPr>
                <w:rFonts w:ascii="Times New Roman" w:hAnsi="Times New Roman"/>
                <w:szCs w:val="20"/>
                <w:lang w:eastAsia="en-GB"/>
              </w:rPr>
              <w:t xml:space="preserve"> or a natural person, shall be reported. </w:t>
            </w:r>
            <w:r w:rsidR="00953ED6">
              <w:rPr>
                <w:rFonts w:ascii="Times New Roman" w:hAnsi="Times New Roman"/>
                <w:szCs w:val="20"/>
                <w:lang w:eastAsia="en-GB"/>
              </w:rPr>
              <w:t>Where the counterparty is a legal entity, t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he counterparty name recorded shall be the 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 xml:space="preserve">full name of the 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legal entity from which the funding </w:t>
            </w:r>
            <w:proofErr w:type="gramStart"/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>is derived</w:t>
            </w:r>
            <w:proofErr w:type="gramEnd"/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including any references 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 xml:space="preserve">to the company type in accordance with the national company law. </w:t>
            </w:r>
          </w:p>
          <w:p w14:paraId="5AB242B5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</w:tc>
      </w:tr>
      <w:tr w:rsidR="00CC3091" w:rsidRPr="007F5684" w14:paraId="383DA9E1" w14:textId="77777777" w:rsidTr="003F0706">
        <w:trPr>
          <w:trHeight w:val="765"/>
          <w:ins w:id="2" w:author="EBA Staff" w:date="2019-01-11T12:05:00Z"/>
        </w:trPr>
        <w:tc>
          <w:tcPr>
            <w:tcW w:w="729" w:type="pct"/>
            <w:shd w:val="clear" w:color="auto" w:fill="auto"/>
            <w:noWrap/>
          </w:tcPr>
          <w:p w14:paraId="0369CC55" w14:textId="46C7C99A" w:rsidR="00CC3091" w:rsidRDefault="00CC3091">
            <w:pPr>
              <w:spacing w:before="0" w:after="0"/>
              <w:jc w:val="left"/>
              <w:rPr>
                <w:ins w:id="3" w:author="EBA Staff" w:date="2019-01-11T12:05:00Z"/>
                <w:rFonts w:ascii="Times New Roman" w:hAnsi="Times New Roman"/>
                <w:color w:val="000000"/>
                <w:szCs w:val="20"/>
                <w:lang w:eastAsia="en-GB"/>
              </w:rPr>
            </w:pPr>
            <w:bookmarkStart w:id="4" w:name="_GoBack" w:colFirst="0" w:colLast="2"/>
            <w:ins w:id="5" w:author="EBA Staff" w:date="2019-01-11T12:05:00Z">
              <w:r>
                <w:rPr>
                  <w:rFonts w:ascii="Times New Roman" w:hAnsi="Times New Roman"/>
                  <w:color w:val="000000"/>
                  <w:szCs w:val="20"/>
                  <w:lang w:eastAsia="en-GB"/>
                </w:rPr>
                <w:t>015</w:t>
              </w:r>
            </w:ins>
          </w:p>
        </w:tc>
        <w:tc>
          <w:tcPr>
            <w:tcW w:w="4271" w:type="pct"/>
            <w:gridSpan w:val="2"/>
            <w:shd w:val="clear" w:color="auto" w:fill="auto"/>
          </w:tcPr>
          <w:p w14:paraId="12EA79C0" w14:textId="1CB26A4E" w:rsidR="00CC3091" w:rsidRPr="007F5684" w:rsidRDefault="00CC3091" w:rsidP="00CC3091">
            <w:pPr>
              <w:pStyle w:val="InstructionsText"/>
              <w:rPr>
                <w:ins w:id="6" w:author="EBA Staff" w:date="2019-01-11T12:05:00Z"/>
                <w:rStyle w:val="InstructionsTabelleberschrift"/>
                <w:rFonts w:ascii="Times New Roman" w:hAnsi="Times New Roman"/>
                <w:szCs w:val="20"/>
              </w:rPr>
            </w:pPr>
            <w:ins w:id="7" w:author="EBA Staff" w:date="2019-01-11T12:05:00Z">
              <w:r w:rsidRPr="007F5684">
                <w:rPr>
                  <w:rStyle w:val="InstructionsTabelleberschrift"/>
                  <w:rFonts w:ascii="Times New Roman" w:hAnsi="Times New Roman"/>
                  <w:szCs w:val="20"/>
                </w:rPr>
                <w:t>Code</w:t>
              </w:r>
            </w:ins>
          </w:p>
          <w:p w14:paraId="484D7006" w14:textId="77777777" w:rsidR="00CC3091" w:rsidRPr="007F5684" w:rsidRDefault="00CC3091" w:rsidP="00CC3091">
            <w:pPr>
              <w:pStyle w:val="InstructionsText"/>
              <w:rPr>
                <w:ins w:id="8" w:author="EBA Staff" w:date="2019-01-11T12:05:00Z"/>
                <w:rStyle w:val="InstructionsTabelleberschrift"/>
                <w:rFonts w:ascii="Times New Roman" w:hAnsi="Times New Roman"/>
                <w:szCs w:val="20"/>
              </w:rPr>
            </w:pPr>
          </w:p>
          <w:p w14:paraId="384FB2AC" w14:textId="77777777" w:rsidR="00CC3091" w:rsidRPr="00CC3091" w:rsidRDefault="00CC3091" w:rsidP="00CC3091">
            <w:pPr>
              <w:pStyle w:val="InstructionsText"/>
              <w:rPr>
                <w:ins w:id="9" w:author="EBA Staff" w:date="2019-01-11T12:07:00Z"/>
                <w:rStyle w:val="FormatvorlageInstructionsTabelleText"/>
                <w:rFonts w:ascii="Times New Roman" w:hAnsi="Times New Roman"/>
                <w:szCs w:val="20"/>
              </w:rPr>
            </w:pPr>
            <w:ins w:id="10" w:author="EBA Staff" w:date="2019-01-11T12:07:00Z">
              <w:r w:rsidRPr="00CC3091">
                <w:rPr>
                  <w:rStyle w:val="FormatvorlageInstructionsTabelleText"/>
                  <w:rFonts w:ascii="Times New Roman" w:hAnsi="Times New Roman"/>
                  <w:szCs w:val="20"/>
                </w:rPr>
                <w:t>This code is a row identifier and shall be unique for each row in the table.</w:t>
              </w:r>
            </w:ins>
          </w:p>
          <w:p w14:paraId="0CD09054" w14:textId="77777777" w:rsidR="00CC3091" w:rsidRPr="007F5684" w:rsidRDefault="00CC3091" w:rsidP="008A2179">
            <w:pPr>
              <w:pStyle w:val="InstructionsText"/>
              <w:rPr>
                <w:ins w:id="11" w:author="EBA Staff" w:date="2019-01-11T12:05:00Z"/>
                <w:b/>
                <w:szCs w:val="20"/>
                <w:lang w:eastAsia="en-GB"/>
              </w:rPr>
            </w:pPr>
          </w:p>
        </w:tc>
      </w:tr>
      <w:bookmarkEnd w:id="4"/>
      <w:tr w:rsidR="00A344AA" w:rsidRPr="007F5684" w14:paraId="38D9E163" w14:textId="77777777" w:rsidTr="003F0706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7AE3AB1F" w14:textId="77777777" w:rsidR="00A344AA" w:rsidRPr="007F5684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020</w:t>
            </w:r>
          </w:p>
        </w:tc>
        <w:tc>
          <w:tcPr>
            <w:tcW w:w="4271" w:type="pct"/>
            <w:gridSpan w:val="2"/>
            <w:shd w:val="clear" w:color="auto" w:fill="auto"/>
          </w:tcPr>
          <w:p w14:paraId="0B28CA9D" w14:textId="77777777" w:rsidR="00A344AA" w:rsidRPr="007F5684" w:rsidRDefault="00A344AA" w:rsidP="00CC3091">
            <w:pPr>
              <w:pStyle w:val="InstructionsText"/>
              <w:rPr>
                <w:rStyle w:val="InstructionsTabelleberschrift"/>
                <w:rFonts w:ascii="Times New Roman" w:hAnsi="Times New Roman"/>
                <w:szCs w:val="20"/>
              </w:rPr>
            </w:pPr>
            <w:r w:rsidRPr="007F5684">
              <w:rPr>
                <w:rStyle w:val="InstructionsTabelleberschrift"/>
                <w:rFonts w:ascii="Times New Roman" w:hAnsi="Times New Roman"/>
                <w:szCs w:val="20"/>
              </w:rPr>
              <w:t>LEI Code</w:t>
            </w:r>
          </w:p>
          <w:p w14:paraId="36F19060" w14:textId="77777777" w:rsidR="00A344AA" w:rsidRPr="007F5684" w:rsidRDefault="00A344AA" w:rsidP="00CC3091">
            <w:pPr>
              <w:pStyle w:val="InstructionsText"/>
              <w:rPr>
                <w:rStyle w:val="InstructionsTabelleberschrift"/>
                <w:rFonts w:ascii="Times New Roman" w:hAnsi="Times New Roman"/>
                <w:szCs w:val="20"/>
              </w:rPr>
            </w:pPr>
          </w:p>
          <w:p w14:paraId="6C3C7436" w14:textId="77777777" w:rsidR="00A344AA" w:rsidRDefault="00A344AA" w:rsidP="00CC3091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  <w:r w:rsidRPr="007F5684">
              <w:rPr>
                <w:rStyle w:val="FormatvorlageInstructionsTabelleText"/>
                <w:rFonts w:ascii="Times New Roman" w:hAnsi="Times New Roman"/>
                <w:szCs w:val="20"/>
              </w:rPr>
              <w:t xml:space="preserve">The legal entity identifier code of the counterparty. </w:t>
            </w:r>
          </w:p>
          <w:p w14:paraId="68F04C82" w14:textId="77777777" w:rsidR="00A344AA" w:rsidRPr="00CC3091" w:rsidRDefault="00CC3091" w:rsidP="00927DCB">
            <w:pPr>
              <w:pStyle w:val="InstructionsText"/>
              <w:rPr>
                <w:ins w:id="12" w:author="EBA Staff" w:date="2019-01-11T12:07:00Z"/>
              </w:rPr>
            </w:pPr>
            <w:ins w:id="13" w:author="EBA Staff" w:date="2019-01-11T12:07:00Z">
              <w:r w:rsidRPr="00CC3091">
                <w:t xml:space="preserve">Where a Legal Entity Identification code (LEI code) exists for a given counterparty, it </w:t>
              </w:r>
              <w:proofErr w:type="gramStart"/>
              <w:r w:rsidRPr="00CC3091">
                <w:t>shall be used</w:t>
              </w:r>
              <w:proofErr w:type="gramEnd"/>
              <w:r w:rsidRPr="00CC3091">
                <w:t xml:space="preserve"> to identify that counterparty.</w:t>
              </w:r>
            </w:ins>
          </w:p>
          <w:p w14:paraId="66432471" w14:textId="501FA456" w:rsidR="00CC3091" w:rsidRPr="007F5684" w:rsidRDefault="00CC3091" w:rsidP="00927DCB">
            <w:pPr>
              <w:pStyle w:val="InstructionsText"/>
            </w:pPr>
          </w:p>
        </w:tc>
      </w:tr>
      <w:tr w:rsidR="00A344AA" w:rsidRPr="007F5684" w14:paraId="51607CEC" w14:textId="77777777" w:rsidTr="003D0976">
        <w:trPr>
          <w:trHeight w:val="510"/>
        </w:trPr>
        <w:tc>
          <w:tcPr>
            <w:tcW w:w="729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19A860BE" w14:textId="77777777" w:rsidR="00A344AA" w:rsidRPr="007F5684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030</w:t>
            </w:r>
          </w:p>
        </w:tc>
        <w:tc>
          <w:tcPr>
            <w:tcW w:w="4271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B942154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Counterparty Sector</w:t>
            </w:r>
          </w:p>
          <w:p w14:paraId="2CCF7839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2E43DAFB" w14:textId="2C4B739F" w:rsidR="00A344AA" w:rsidRPr="007F5684" w:rsidRDefault="00A344AA" w:rsidP="00CC3091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  <w:r w:rsidRPr="007F5684">
              <w:rPr>
                <w:rStyle w:val="FormatvorlageInstructionsTabelleText"/>
                <w:rFonts w:ascii="Times New Roman" w:hAnsi="Times New Roman"/>
                <w:szCs w:val="20"/>
              </w:rPr>
              <w:t xml:space="preserve">One sector shall be allocated to </w:t>
            </w:r>
            <w:r w:rsidR="00FA63BD">
              <w:rPr>
                <w:rStyle w:val="FormatvorlageInstructionsTabelleText"/>
                <w:rFonts w:ascii="Times New Roman" w:hAnsi="Times New Roman"/>
                <w:szCs w:val="20"/>
              </w:rPr>
              <w:t>each</w:t>
            </w:r>
            <w:r w:rsidR="00FA63BD" w:rsidRPr="007F5684">
              <w:rPr>
                <w:rStyle w:val="FormatvorlageInstructionsTabelleText"/>
                <w:rFonts w:ascii="Times New Roman" w:hAnsi="Times New Roman"/>
                <w:szCs w:val="20"/>
              </w:rPr>
              <w:t xml:space="preserve"> </w:t>
            </w:r>
            <w:r w:rsidRPr="007F5684">
              <w:rPr>
                <w:rStyle w:val="FormatvorlageInstructionsTabelleText"/>
                <w:rFonts w:ascii="Times New Roman" w:hAnsi="Times New Roman"/>
                <w:szCs w:val="20"/>
              </w:rPr>
              <w:t>counterparty on the basis of FINREP economic sector classes:</w:t>
            </w:r>
          </w:p>
          <w:p w14:paraId="7C349277" w14:textId="77777777" w:rsidR="00A344AA" w:rsidRPr="007F5684" w:rsidRDefault="00A344AA" w:rsidP="00CC3091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</w:p>
          <w:p w14:paraId="07E3E3C8" w14:textId="77777777" w:rsidR="00A344AA" w:rsidRPr="007F5684" w:rsidRDefault="00A344AA" w:rsidP="00CC3091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  <w:lang w:eastAsia="en-US"/>
              </w:rPr>
            </w:pPr>
            <w:r>
              <w:rPr>
                <w:rStyle w:val="FormatvorlageInstructionsTabelleText"/>
                <w:rFonts w:ascii="Times New Roman" w:hAnsi="Times New Roman"/>
                <w:szCs w:val="20"/>
              </w:rPr>
              <w:t>(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Cs w:val="20"/>
              </w:rPr>
              <w:t>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Cs w:val="20"/>
              </w:rPr>
              <w:t xml:space="preserve">) </w:t>
            </w:r>
            <w:r w:rsidRPr="007F5684">
              <w:rPr>
                <w:rStyle w:val="FormatvorlageInstructionsTabelleText"/>
                <w:rFonts w:ascii="Times New Roman" w:hAnsi="Times New Roman"/>
                <w:szCs w:val="20"/>
              </w:rPr>
              <w:t xml:space="preserve">Central Banks; (ii) General Governments; (iii) Credit institutions; (iv) Other financial corporations; (v) Non-financial corporations; (vi) households. </w:t>
            </w:r>
          </w:p>
          <w:p w14:paraId="4CA62F92" w14:textId="77777777" w:rsidR="00A344AA" w:rsidRPr="007F5684" w:rsidRDefault="00A344AA" w:rsidP="00CC3091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  <w:lang w:eastAsia="en-US"/>
              </w:rPr>
            </w:pPr>
          </w:p>
          <w:p w14:paraId="1E7BCB8F" w14:textId="77777777" w:rsidR="00A344AA" w:rsidRPr="007F5684" w:rsidRDefault="00A344AA" w:rsidP="00CC3091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  <w:lang w:eastAsia="en-US"/>
              </w:rPr>
            </w:pPr>
            <w:r w:rsidRPr="007F5684">
              <w:rPr>
                <w:rStyle w:val="FormatvorlageInstructionsTabelleText"/>
                <w:rFonts w:ascii="Times New Roman" w:hAnsi="Times New Roman"/>
                <w:szCs w:val="20"/>
              </w:rPr>
              <w:t xml:space="preserve">For groups of connected clients, no sector </w:t>
            </w:r>
            <w:proofErr w:type="gramStart"/>
            <w:r w:rsidRPr="007F5684">
              <w:rPr>
                <w:rStyle w:val="FormatvorlageInstructionsTabelleText"/>
                <w:rFonts w:ascii="Times New Roman" w:hAnsi="Times New Roman"/>
                <w:szCs w:val="20"/>
              </w:rPr>
              <w:t>shall be reported</w:t>
            </w:r>
            <w:proofErr w:type="gramEnd"/>
            <w:r w:rsidRPr="007F5684">
              <w:rPr>
                <w:rStyle w:val="FormatvorlageInstructionsTabelleText"/>
                <w:rFonts w:ascii="Times New Roman" w:hAnsi="Times New Roman"/>
                <w:szCs w:val="20"/>
              </w:rPr>
              <w:t>.</w:t>
            </w:r>
          </w:p>
          <w:p w14:paraId="0E3CE66C" w14:textId="77777777" w:rsidR="00A344AA" w:rsidRPr="007F5684" w:rsidRDefault="00A344AA" w:rsidP="00927DCB">
            <w:pPr>
              <w:pStyle w:val="InstructionsText2"/>
              <w:numPr>
                <w:ilvl w:val="0"/>
                <w:numId w:val="0"/>
              </w:numPr>
              <w:spacing w:after="0"/>
              <w:ind w:left="714"/>
            </w:pPr>
          </w:p>
        </w:tc>
      </w:tr>
      <w:tr w:rsidR="00A344AA" w:rsidRPr="007F5684" w14:paraId="159CB0CE" w14:textId="77777777" w:rsidTr="003D0976">
        <w:trPr>
          <w:trHeight w:val="510"/>
        </w:trPr>
        <w:tc>
          <w:tcPr>
            <w:tcW w:w="729" w:type="pct"/>
            <w:tcBorders>
              <w:bottom w:val="nil"/>
            </w:tcBorders>
            <w:shd w:val="clear" w:color="auto" w:fill="auto"/>
            <w:noWrap/>
          </w:tcPr>
          <w:p w14:paraId="7DA552B5" w14:textId="77777777" w:rsidR="00A344AA" w:rsidRPr="007F5684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040</w:t>
            </w:r>
          </w:p>
        </w:tc>
        <w:tc>
          <w:tcPr>
            <w:tcW w:w="4271" w:type="pct"/>
            <w:gridSpan w:val="2"/>
            <w:tcBorders>
              <w:bottom w:val="nil"/>
            </w:tcBorders>
            <w:shd w:val="clear" w:color="auto" w:fill="auto"/>
          </w:tcPr>
          <w:p w14:paraId="4A62D5F3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Residence of </w:t>
            </w: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C</w:t>
            </w: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ounterparty </w:t>
            </w:r>
          </w:p>
          <w:p w14:paraId="4CB6B035" w14:textId="77777777" w:rsidR="00A344AA" w:rsidRPr="007F5684" w:rsidRDefault="00A344AA" w:rsidP="00CC309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Cs w:val="20"/>
              </w:rPr>
            </w:pPr>
          </w:p>
          <w:p w14:paraId="1792AE6F" w14:textId="7E5ED76F" w:rsidR="00A344AA" w:rsidRPr="00B261DB" w:rsidRDefault="00A344AA" w:rsidP="00CC3091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  <w:r w:rsidRPr="007F5684">
              <w:rPr>
                <w:rStyle w:val="FormatvorlageInstructionsTabelleText"/>
                <w:rFonts w:ascii="Times New Roman" w:hAnsi="Times New Roman"/>
                <w:szCs w:val="20"/>
              </w:rPr>
              <w:t xml:space="preserve">ISO code 3166-1-alpha-2 of the country of incorporation of the counterparty </w:t>
            </w:r>
            <w:proofErr w:type="gramStart"/>
            <w:r w:rsidRPr="007F5684">
              <w:rPr>
                <w:rStyle w:val="FormatvorlageInstructionsTabelleText"/>
                <w:rFonts w:ascii="Times New Roman" w:hAnsi="Times New Roman"/>
                <w:szCs w:val="20"/>
              </w:rPr>
              <w:t>shall be used</w:t>
            </w:r>
            <w:proofErr w:type="gramEnd"/>
            <w:r w:rsidR="00FA63BD">
              <w:rPr>
                <w:rStyle w:val="FormatvorlageInstructionsTabelleText"/>
                <w:rFonts w:ascii="Times New Roman" w:hAnsi="Times New Roman"/>
                <w:szCs w:val="20"/>
              </w:rPr>
              <w:t>,</w:t>
            </w:r>
            <w:r w:rsidRPr="007F5684">
              <w:rPr>
                <w:rStyle w:val="FormatvorlageInstructionsTabelleText"/>
                <w:rFonts w:ascii="Times New Roman" w:hAnsi="Times New Roman"/>
                <w:szCs w:val="20"/>
              </w:rPr>
              <w:t xml:space="preserve"> including pseudo-ISO codes for international </w:t>
            </w:r>
            <w:r w:rsidRPr="00B261DB">
              <w:rPr>
                <w:rStyle w:val="FormatvorlageInstructionsTabelleText"/>
                <w:rFonts w:ascii="Times New Roman" w:hAnsi="Times New Roman"/>
                <w:szCs w:val="20"/>
              </w:rPr>
              <w:t>organisations</w:t>
            </w:r>
            <w:r w:rsidRPr="00ED28A5">
              <w:t xml:space="preserve">, available in the last edition of the Eurostat’s </w:t>
            </w:r>
            <w:r w:rsidR="00FA63BD">
              <w:t>‘</w:t>
            </w:r>
            <w:r w:rsidRPr="00ED28A5">
              <w:t xml:space="preserve">Balance of Payments </w:t>
            </w:r>
            <w:proofErr w:type="spellStart"/>
            <w:r w:rsidRPr="00ED28A5">
              <w:t>Vademecum</w:t>
            </w:r>
            <w:proofErr w:type="spellEnd"/>
            <w:r w:rsidR="00FA63BD">
              <w:t>’</w:t>
            </w:r>
            <w:r w:rsidRPr="00B261DB">
              <w:rPr>
                <w:rStyle w:val="FormatvorlageInstructionsTabelleText"/>
                <w:rFonts w:ascii="Times New Roman" w:hAnsi="Times New Roman"/>
                <w:szCs w:val="20"/>
              </w:rPr>
              <w:t xml:space="preserve">. </w:t>
            </w:r>
          </w:p>
          <w:p w14:paraId="713A8F3E" w14:textId="77777777" w:rsidR="00A344AA" w:rsidRPr="007F5684" w:rsidRDefault="00A344AA" w:rsidP="00CC3091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</w:p>
          <w:p w14:paraId="6E964331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Style w:val="FormatvorlageInstructionsTabelleText"/>
                <w:rFonts w:ascii="Times New Roman" w:hAnsi="Times New Roman"/>
                <w:szCs w:val="20"/>
              </w:rPr>
              <w:t xml:space="preserve">For groups of connected clients, no country </w:t>
            </w:r>
            <w:proofErr w:type="gramStart"/>
            <w:r w:rsidRPr="007F5684">
              <w:rPr>
                <w:rStyle w:val="FormatvorlageInstructionsTabelleText"/>
                <w:rFonts w:ascii="Times New Roman" w:hAnsi="Times New Roman"/>
                <w:szCs w:val="20"/>
              </w:rPr>
              <w:t>shall be reported</w:t>
            </w:r>
            <w:proofErr w:type="gramEnd"/>
            <w:r w:rsidRPr="007F5684">
              <w:rPr>
                <w:rStyle w:val="FormatvorlageInstructionsTabelleText"/>
                <w:rFonts w:ascii="Times New Roman" w:hAnsi="Times New Roman"/>
                <w:szCs w:val="20"/>
              </w:rPr>
              <w:t xml:space="preserve">. </w:t>
            </w:r>
          </w:p>
        </w:tc>
      </w:tr>
      <w:tr w:rsidR="00A344AA" w:rsidRPr="007F5684" w14:paraId="6AA91692" w14:textId="77777777" w:rsidTr="003D0976">
        <w:trPr>
          <w:trHeight w:val="510"/>
        </w:trPr>
        <w:tc>
          <w:tcPr>
            <w:tcW w:w="72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37378802" w14:textId="77777777" w:rsidR="00A344AA" w:rsidRPr="007F5684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</w:tc>
        <w:tc>
          <w:tcPr>
            <w:tcW w:w="2136" w:type="pct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68697EE7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  <w:tc>
          <w:tcPr>
            <w:tcW w:w="2135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32365D61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A344AA" w:rsidRPr="007F5684" w14:paraId="693D372B" w14:textId="77777777" w:rsidTr="003D0976">
        <w:trPr>
          <w:trHeight w:val="765"/>
        </w:trPr>
        <w:tc>
          <w:tcPr>
            <w:tcW w:w="7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73D3D20D" w14:textId="77777777" w:rsidR="00A344AA" w:rsidRPr="007F5684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050</w:t>
            </w:r>
          </w:p>
        </w:tc>
        <w:tc>
          <w:tcPr>
            <w:tcW w:w="427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2E35F5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Product </w:t>
            </w: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T</w:t>
            </w: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ype</w:t>
            </w:r>
          </w:p>
          <w:p w14:paraId="27D8CDCC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435BE420" w14:textId="00C0FA31" w:rsidR="00A344AA" w:rsidRPr="007F5684" w:rsidRDefault="00A344AA" w:rsidP="00763448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>Counterparties re</w:t>
            </w:r>
            <w:r>
              <w:rPr>
                <w:rFonts w:ascii="Times New Roman" w:hAnsi="Times New Roman"/>
                <w:szCs w:val="20"/>
                <w:lang w:eastAsia="en-GB"/>
              </w:rPr>
              <w:t>port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010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shall be assigned a product type, corresponding to the product issued in which the funding was received or in which the largest proportion of funding was received for mixed product types</w:t>
            </w:r>
            <w:r w:rsidR="00181A4F">
              <w:rPr>
                <w:rFonts w:ascii="Times New Roman" w:hAnsi="Times New Roman"/>
                <w:szCs w:val="20"/>
                <w:lang w:eastAsia="en-GB"/>
              </w:rPr>
              <w:t>,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using the following codes indicated in bold:</w:t>
            </w:r>
          </w:p>
          <w:p w14:paraId="374B715F" w14:textId="77777777" w:rsidR="00A344AA" w:rsidRPr="007F5684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644929DE" w14:textId="77777777" w:rsidR="00A344AA" w:rsidRPr="007F5684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b/>
                <w:color w:val="000000"/>
                <w:szCs w:val="20"/>
                <w:lang w:eastAsia="en-GB"/>
              </w:rPr>
              <w:t>UWF</w:t>
            </w:r>
            <w:r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 xml:space="preserve"> (unsecured wholesale funding obtained from financial customers including interbank money)</w:t>
            </w:r>
          </w:p>
          <w:p w14:paraId="65D81A1D" w14:textId="77777777" w:rsidR="00A344AA" w:rsidRPr="007F5684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2E6EBD07" w14:textId="77777777" w:rsidR="00A344AA" w:rsidRPr="007F5684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b/>
                <w:color w:val="000000"/>
                <w:szCs w:val="20"/>
                <w:lang w:eastAsia="en-GB"/>
              </w:rPr>
              <w:t>UWNF</w:t>
            </w:r>
            <w:r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 xml:space="preserve"> (unsecured wholesale funding obtained from non-financial customers)</w:t>
            </w:r>
          </w:p>
          <w:p w14:paraId="69567DFF" w14:textId="77777777" w:rsidR="00A344AA" w:rsidRPr="007F5684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362C9247" w14:textId="3E33B3E9" w:rsidR="00A344AA" w:rsidRPr="007F5684" w:rsidRDefault="00792E65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b/>
                <w:color w:val="000000"/>
                <w:szCs w:val="20"/>
                <w:lang w:eastAsia="en-GB"/>
              </w:rPr>
              <w:t>SFT</w:t>
            </w:r>
            <w:r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 xml:space="preserve"> </w:t>
            </w:r>
            <w:r w:rsidR="00A344AA"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 xml:space="preserve">(funding obtained from repurchase agreements as defined in Article </w:t>
            </w:r>
            <w:r w:rsidR="00A344AA">
              <w:rPr>
                <w:rFonts w:ascii="Times New Roman" w:hAnsi="Times New Roman"/>
                <w:color w:val="000000"/>
                <w:szCs w:val="20"/>
                <w:lang w:eastAsia="en-GB"/>
              </w:rPr>
              <w:t>4 (1) (82)</w:t>
            </w:r>
            <w:r w:rsidR="00A344AA"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 xml:space="preserve"> of </w:t>
            </w:r>
            <w:r w:rsidR="00047A6F">
              <w:rPr>
                <w:rFonts w:ascii="Times New Roman" w:hAnsi="Times New Roman"/>
                <w:color w:val="000000"/>
                <w:szCs w:val="20"/>
                <w:lang w:eastAsia="en-GB"/>
              </w:rPr>
              <w:t>Regulation (EU) No 575/2013</w:t>
            </w:r>
            <w:r w:rsidR="00A344AA"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>)</w:t>
            </w:r>
          </w:p>
          <w:p w14:paraId="66F4842F" w14:textId="77777777" w:rsidR="00A344AA" w:rsidRPr="007F5684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4D7FE979" w14:textId="00122A3D" w:rsidR="00A344AA" w:rsidRPr="007F5684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b/>
                <w:color w:val="000000"/>
                <w:szCs w:val="20"/>
                <w:lang w:eastAsia="en-GB"/>
              </w:rPr>
              <w:t>CB</w:t>
            </w:r>
            <w:r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 xml:space="preserve"> (funding obtained from covered bond issuance as defined in Article 12</w:t>
            </w: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9</w:t>
            </w:r>
            <w:r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>(</w:t>
            </w: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4</w:t>
            </w:r>
            <w:r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>) or (</w:t>
            </w: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5</w:t>
            </w:r>
            <w:r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 xml:space="preserve">) of </w:t>
            </w:r>
            <w:r w:rsidR="00047A6F">
              <w:rPr>
                <w:rFonts w:ascii="Times New Roman" w:hAnsi="Times New Roman"/>
                <w:color w:val="000000"/>
                <w:szCs w:val="20"/>
                <w:lang w:eastAsia="en-GB"/>
              </w:rPr>
              <w:t>Regulation (EU) No 575/2013or</w:t>
            </w:r>
            <w:r w:rsidR="00047A6F"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 xml:space="preserve"> </w:t>
            </w:r>
            <w:r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>Article 52(4) of Directive 2009/65/EC)</w:t>
            </w:r>
          </w:p>
          <w:p w14:paraId="3F2C9E19" w14:textId="77777777" w:rsidR="00A344AA" w:rsidRPr="007F5684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2DBA0870" w14:textId="77777777" w:rsidR="00A344AA" w:rsidRPr="007F5684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b/>
                <w:color w:val="000000"/>
                <w:szCs w:val="20"/>
                <w:lang w:eastAsia="en-GB"/>
              </w:rPr>
              <w:t xml:space="preserve">ABS </w:t>
            </w:r>
            <w:r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>(funding obtained from asset backed security issuance including asset backed commercial paper)</w:t>
            </w:r>
          </w:p>
          <w:p w14:paraId="54E284FB" w14:textId="77777777" w:rsidR="00A344AA" w:rsidRPr="007F5684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1114784A" w14:textId="77777777" w:rsidR="00A344AA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b/>
                <w:color w:val="000000"/>
                <w:szCs w:val="20"/>
                <w:lang w:eastAsia="en-GB"/>
              </w:rPr>
              <w:t>IGCP</w:t>
            </w:r>
            <w:r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 xml:space="preserve"> (funding obtained from intragroup counterparties)</w:t>
            </w:r>
          </w:p>
          <w:p w14:paraId="59575FF6" w14:textId="77777777" w:rsidR="00A344AA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0809393C" w14:textId="77777777" w:rsidR="00A344AA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497AF4">
              <w:rPr>
                <w:rFonts w:ascii="Times New Roman" w:hAnsi="Times New Roman"/>
                <w:b/>
                <w:color w:val="000000"/>
                <w:szCs w:val="20"/>
                <w:lang w:eastAsia="en-GB"/>
              </w:rPr>
              <w:t>OSWF</w:t>
            </w: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 xml:space="preserve"> (other secured wholesale funding)</w:t>
            </w:r>
          </w:p>
          <w:p w14:paraId="64E5769B" w14:textId="77777777" w:rsidR="00A344AA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520400E8" w14:textId="77777777" w:rsidR="00A344AA" w:rsidRPr="007F5684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497AF4">
              <w:rPr>
                <w:rFonts w:ascii="Times New Roman" w:hAnsi="Times New Roman"/>
                <w:b/>
                <w:color w:val="000000"/>
                <w:szCs w:val="20"/>
                <w:lang w:eastAsia="en-GB"/>
              </w:rPr>
              <w:t>OFP</w:t>
            </w:r>
            <w:r w:rsidRPr="00223CEB">
              <w:rPr>
                <w:rFonts w:ascii="Times New Roman" w:hAnsi="Times New Roman"/>
                <w:color w:val="000000"/>
                <w:szCs w:val="20"/>
                <w:lang w:eastAsia="en-GB"/>
              </w:rPr>
              <w:t xml:space="preserve"> (other funding products, e.g. retail funding)</w:t>
            </w:r>
          </w:p>
          <w:p w14:paraId="7EA3B3FF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A344AA" w:rsidRPr="007F5684" w14:paraId="5F88F47E" w14:textId="77777777" w:rsidTr="003D0976">
        <w:trPr>
          <w:trHeight w:val="510"/>
        </w:trPr>
        <w:tc>
          <w:tcPr>
            <w:tcW w:w="729" w:type="pct"/>
            <w:shd w:val="clear" w:color="auto" w:fill="auto"/>
            <w:noWrap/>
          </w:tcPr>
          <w:p w14:paraId="6C7A5E49" w14:textId="77777777" w:rsidR="00A344AA" w:rsidRPr="007F5684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060</w:t>
            </w:r>
          </w:p>
        </w:tc>
        <w:tc>
          <w:tcPr>
            <w:tcW w:w="4271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2D80056A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Amount Received</w:t>
            </w:r>
          </w:p>
          <w:p w14:paraId="235C86C1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2FAA6C63" w14:textId="53EB1C12" w:rsidR="00A344AA" w:rsidRPr="007F5684" w:rsidRDefault="00A344AA" w:rsidP="00763448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>The total amount of funding received from c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ounterparties reported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010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proofErr w:type="gramStart"/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shall be </w:t>
            </w:r>
            <w:r>
              <w:rPr>
                <w:rFonts w:ascii="Times New Roman" w:hAnsi="Times New Roman"/>
                <w:szCs w:val="20"/>
                <w:lang w:eastAsia="en-GB"/>
              </w:rPr>
              <w:t>recorded</w:t>
            </w:r>
            <w:proofErr w:type="gramEnd"/>
            <w:r>
              <w:rPr>
                <w:rFonts w:ascii="Times New Roman" w:hAnsi="Times New Roman"/>
                <w:szCs w:val="20"/>
                <w:lang w:eastAsia="en-GB"/>
              </w:rPr>
              <w:t xml:space="preserve"> in column 060</w:t>
            </w:r>
            <w:r w:rsidR="00181A4F">
              <w:rPr>
                <w:rFonts w:ascii="Times New Roman" w:hAnsi="Times New Roman"/>
                <w:szCs w:val="20"/>
                <w:lang w:eastAsia="en-GB"/>
              </w:rPr>
              <w:t xml:space="preserve"> and i</w:t>
            </w:r>
            <w:r>
              <w:rPr>
                <w:rFonts w:ascii="Times New Roman" w:hAnsi="Times New Roman"/>
                <w:szCs w:val="20"/>
                <w:lang w:eastAsia="en-GB"/>
              </w:rPr>
              <w:t>nstitutions shall report carrying amounts</w:t>
            </w:r>
            <w:r w:rsidR="00181A4F">
              <w:rPr>
                <w:rFonts w:ascii="Times New Roman" w:hAnsi="Times New Roman"/>
                <w:szCs w:val="20"/>
                <w:lang w:eastAsia="en-GB"/>
              </w:rPr>
              <w:t xml:space="preserve"> therein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. </w:t>
            </w:r>
          </w:p>
          <w:p w14:paraId="380CD660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A344AA" w:rsidRPr="007F5684" w14:paraId="12BAF631" w14:textId="77777777" w:rsidTr="003F0706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24187AE3" w14:textId="77777777" w:rsidR="00A344AA" w:rsidRPr="007F5684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070</w:t>
            </w:r>
          </w:p>
        </w:tc>
        <w:tc>
          <w:tcPr>
            <w:tcW w:w="4271" w:type="pct"/>
            <w:gridSpan w:val="2"/>
            <w:shd w:val="clear" w:color="auto" w:fill="auto"/>
          </w:tcPr>
          <w:p w14:paraId="5A2F2CA2" w14:textId="7DA0BFAE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Weighted average </w:t>
            </w:r>
            <w:r w:rsidR="008509FB" w:rsidRPr="007B6E8C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original</w:t>
            </w:r>
            <w:r w:rsidR="008509FB"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 </w:t>
            </w: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maturity</w:t>
            </w:r>
          </w:p>
          <w:p w14:paraId="5ED01858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7042CB79" w14:textId="1AE683FA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For the amount of funding received reported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060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, from the counterparty reported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010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, a weighted average </w:t>
            </w:r>
            <w:r w:rsidR="00AE0498">
              <w:rPr>
                <w:rFonts w:ascii="Times New Roman" w:hAnsi="Times New Roman"/>
                <w:szCs w:val="20"/>
                <w:lang w:eastAsia="en-GB"/>
              </w:rPr>
              <w:t>original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maturity 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(in days)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for that funding shall be recorded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070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4D84C330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7940E75E" w14:textId="645EFCBA" w:rsidR="00A344AA" w:rsidRPr="007F5684" w:rsidRDefault="008563C0" w:rsidP="003A2647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>The w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eighted average </w:t>
            </w:r>
            <w:r w:rsidR="008509FB">
              <w:rPr>
                <w:rFonts w:ascii="Times New Roman" w:hAnsi="Times New Roman"/>
                <w:szCs w:val="20"/>
                <w:lang w:eastAsia="en-GB"/>
              </w:rPr>
              <w:t>original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maturity </w:t>
            </w:r>
            <w:proofErr w:type="gramStart"/>
            <w:r>
              <w:rPr>
                <w:rFonts w:ascii="Times New Roman" w:hAnsi="Times New Roman"/>
                <w:szCs w:val="20"/>
                <w:lang w:eastAsia="en-GB"/>
              </w:rPr>
              <w:t>shall be calculated</w:t>
            </w:r>
            <w:proofErr w:type="gramEnd"/>
            <w:r>
              <w:rPr>
                <w:rFonts w:ascii="Times New Roman" w:hAnsi="Times New Roman"/>
                <w:szCs w:val="20"/>
                <w:lang w:eastAsia="en-GB"/>
              </w:rPr>
              <w:t xml:space="preserve"> as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the average </w:t>
            </w:r>
            <w:r w:rsidR="008509FB">
              <w:rPr>
                <w:rFonts w:ascii="Times New Roman" w:hAnsi="Times New Roman"/>
                <w:szCs w:val="20"/>
                <w:lang w:eastAsia="en-GB"/>
              </w:rPr>
              <w:t>original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maturity </w:t>
            </w:r>
            <w:r w:rsidR="00A344AA">
              <w:rPr>
                <w:rFonts w:ascii="Times New Roman" w:hAnsi="Times New Roman"/>
                <w:szCs w:val="20"/>
                <w:lang w:eastAsia="en-GB"/>
              </w:rPr>
              <w:t xml:space="preserve">(in days) 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>of the funding received from that counterparty</w:t>
            </w:r>
            <w:r w:rsidR="009C059B">
              <w:rPr>
                <w:rFonts w:ascii="Times New Roman" w:hAnsi="Times New Roman"/>
                <w:szCs w:val="20"/>
                <w:lang w:eastAsia="en-GB"/>
              </w:rPr>
              <w:t>. The average shall be size weighted</w:t>
            </w:r>
            <w:r w:rsidR="00314E4D">
              <w:rPr>
                <w:rFonts w:ascii="Times New Roman" w:hAnsi="Times New Roman"/>
                <w:szCs w:val="20"/>
                <w:lang w:eastAsia="en-GB"/>
              </w:rPr>
              <w:t xml:space="preserve">, 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>based on the size of different amounts of funding received</w:t>
            </w:r>
            <w:r w:rsidR="00314E4D">
              <w:rPr>
                <w:rFonts w:ascii="Times New Roman" w:hAnsi="Times New Roman"/>
                <w:szCs w:val="20"/>
                <w:lang w:eastAsia="en-GB"/>
              </w:rPr>
              <w:t xml:space="preserve"> in proportion 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>to</w:t>
            </w:r>
            <w:r w:rsidR="001F6D35">
              <w:rPr>
                <w:rFonts w:ascii="Times New Roman" w:hAnsi="Times New Roman"/>
                <w:szCs w:val="20"/>
                <w:lang w:eastAsia="en-GB"/>
              </w:rPr>
              <w:t xml:space="preserve"> the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total funding received</w:t>
            </w:r>
            <w:r w:rsidR="00314E4D">
              <w:rPr>
                <w:rFonts w:ascii="Times New Roman" w:hAnsi="Times New Roman"/>
                <w:szCs w:val="20"/>
                <w:lang w:eastAsia="en-GB"/>
              </w:rPr>
              <w:t xml:space="preserve"> from that counterparty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49F906AC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33D52360" w14:textId="6B07F50B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</w:tc>
      </w:tr>
      <w:tr w:rsidR="00A344AA" w:rsidRPr="007F5684" w14:paraId="3227884A" w14:textId="77777777" w:rsidTr="00856DF7">
        <w:trPr>
          <w:trHeight w:val="1020"/>
        </w:trPr>
        <w:tc>
          <w:tcPr>
            <w:tcW w:w="729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298360E3" w14:textId="77777777" w:rsidR="00A344AA" w:rsidRPr="007F5684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080</w:t>
            </w:r>
          </w:p>
        </w:tc>
        <w:tc>
          <w:tcPr>
            <w:tcW w:w="4271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028A8F3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Weighted average residual maturity</w:t>
            </w:r>
          </w:p>
          <w:p w14:paraId="22E64CDE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781FAB46" w14:textId="75715CD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proofErr w:type="gramStart"/>
            <w:r w:rsidRPr="007F5684">
              <w:rPr>
                <w:rFonts w:ascii="Times New Roman" w:hAnsi="Times New Roman"/>
                <w:szCs w:val="20"/>
                <w:lang w:eastAsia="en-GB"/>
              </w:rPr>
              <w:t>For the amount of</w:t>
            </w:r>
            <w:proofErr w:type="gramEnd"/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funding received reported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060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, from the counterparty reported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010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>, a weighted average residual maturity</w:t>
            </w:r>
            <w:r w:rsidR="00181A4F">
              <w:rPr>
                <w:rFonts w:ascii="Times New Roman" w:hAnsi="Times New Roman"/>
                <w:szCs w:val="20"/>
                <w:lang w:eastAsia="en-GB"/>
              </w:rPr>
              <w:t>,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>
              <w:rPr>
                <w:rFonts w:ascii="Times New Roman" w:hAnsi="Times New Roman"/>
                <w:szCs w:val="20"/>
                <w:lang w:eastAsia="en-GB"/>
              </w:rPr>
              <w:t>in days</w:t>
            </w:r>
            <w:r w:rsidR="00181A4F">
              <w:rPr>
                <w:rFonts w:ascii="Times New Roman" w:hAnsi="Times New Roman"/>
                <w:szCs w:val="20"/>
                <w:lang w:eastAsia="en-GB"/>
              </w:rPr>
              <w:t>,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for that funding shall be recorded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080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71FA9955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35D94A4A" w14:textId="5B1D2D39" w:rsidR="00A344AA" w:rsidRPr="007F5684" w:rsidRDefault="009C059B" w:rsidP="003A2647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>The w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>eighted average residual maturity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Cs w:val="20"/>
                <w:lang w:eastAsia="en-GB"/>
              </w:rPr>
              <w:t>shall be calculated</w:t>
            </w:r>
            <w:proofErr w:type="gramEnd"/>
            <w:r>
              <w:rPr>
                <w:rFonts w:ascii="Times New Roman" w:hAnsi="Times New Roman"/>
                <w:szCs w:val="20"/>
                <w:lang w:eastAsia="en-GB"/>
              </w:rPr>
              <w:t xml:space="preserve"> as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the average maturity</w:t>
            </w:r>
            <w:r w:rsidR="00181A4F">
              <w:rPr>
                <w:rFonts w:ascii="Times New Roman" w:hAnsi="Times New Roman"/>
                <w:szCs w:val="20"/>
                <w:lang w:eastAsia="en-GB"/>
              </w:rPr>
              <w:t>,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="00A344AA">
              <w:rPr>
                <w:rFonts w:ascii="Times New Roman" w:hAnsi="Times New Roman"/>
                <w:szCs w:val="20"/>
                <w:lang w:eastAsia="en-GB"/>
              </w:rPr>
              <w:t>in</w:t>
            </w:r>
            <w:r w:rsidR="00314E4D">
              <w:rPr>
                <w:rFonts w:ascii="Times New Roman" w:hAnsi="Times New Roman"/>
                <w:szCs w:val="20"/>
                <w:lang w:eastAsia="en-GB"/>
              </w:rPr>
              <w:t xml:space="preserve"> remaining</w:t>
            </w:r>
            <w:r w:rsidR="00A344AA">
              <w:rPr>
                <w:rFonts w:ascii="Times New Roman" w:hAnsi="Times New Roman"/>
                <w:szCs w:val="20"/>
                <w:lang w:eastAsia="en-GB"/>
              </w:rPr>
              <w:t xml:space="preserve"> days</w:t>
            </w:r>
            <w:r w:rsidR="00181A4F">
              <w:rPr>
                <w:rFonts w:ascii="Times New Roman" w:hAnsi="Times New Roman"/>
                <w:szCs w:val="20"/>
                <w:lang w:eastAsia="en-GB"/>
              </w:rPr>
              <w:t>,</w:t>
            </w:r>
            <w:r w:rsidR="00A344AA"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>of the funding received from that counterparty</w:t>
            </w:r>
            <w:r w:rsidR="00314E4D">
              <w:rPr>
                <w:rFonts w:ascii="Times New Roman" w:hAnsi="Times New Roman"/>
                <w:szCs w:val="20"/>
                <w:lang w:eastAsia="en-GB"/>
              </w:rPr>
              <w:t>. The average shall be size weighted,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based on the size of different amounts of funding received </w:t>
            </w:r>
            <w:r w:rsidR="00314E4D">
              <w:rPr>
                <w:rFonts w:ascii="Times New Roman" w:hAnsi="Times New Roman"/>
                <w:szCs w:val="20"/>
                <w:lang w:eastAsia="en-GB"/>
              </w:rPr>
              <w:t xml:space="preserve">in proportion 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>to</w:t>
            </w:r>
            <w:r w:rsidR="001F6D35">
              <w:rPr>
                <w:rFonts w:ascii="Times New Roman" w:hAnsi="Times New Roman"/>
                <w:szCs w:val="20"/>
                <w:lang w:eastAsia="en-GB"/>
              </w:rPr>
              <w:t xml:space="preserve"> the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total funding received</w:t>
            </w:r>
            <w:r w:rsidR="00314E4D">
              <w:rPr>
                <w:rFonts w:ascii="Times New Roman" w:hAnsi="Times New Roman"/>
                <w:szCs w:val="20"/>
                <w:lang w:eastAsia="en-GB"/>
              </w:rPr>
              <w:t xml:space="preserve"> from that counterparty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6C03CED3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4CB0B549" w14:textId="16B9E4AA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</w:tbl>
    <w:p w14:paraId="0520EE98" w14:textId="77777777" w:rsidR="00A344AA" w:rsidRPr="008A2179" w:rsidRDefault="00A344AA" w:rsidP="00A344AA">
      <w:pPr>
        <w:pStyle w:val="Instructionsberschrift2"/>
        <w:numPr>
          <w:ilvl w:val="1"/>
          <w:numId w:val="2"/>
        </w:numPr>
        <w:spacing w:before="0"/>
        <w:rPr>
          <w:rFonts w:ascii="Times New Roman" w:hAnsi="Times New Roman" w:cs="Times New Roman"/>
          <w:szCs w:val="20"/>
        </w:rPr>
      </w:pPr>
      <w:r w:rsidRPr="008A2179">
        <w:rPr>
          <w:rFonts w:ascii="Times New Roman" w:hAnsi="Times New Roman" w:cs="Times New Roman"/>
          <w:szCs w:val="20"/>
        </w:rPr>
        <w:lastRenderedPageBreak/>
        <w:t>Concentration of funding by product type (C 68.00)</w:t>
      </w:r>
    </w:p>
    <w:p w14:paraId="5B6DFC15" w14:textId="095CCDBC" w:rsidR="00A344AA" w:rsidRPr="008A2179" w:rsidRDefault="00A344AA" w:rsidP="00CC3091">
      <w:pPr>
        <w:pStyle w:val="InstructionsText2"/>
        <w:numPr>
          <w:ilvl w:val="0"/>
          <w:numId w:val="13"/>
        </w:numPr>
        <w:rPr>
          <w:u w:val="none"/>
        </w:rPr>
      </w:pPr>
      <w:r w:rsidRPr="008A2179">
        <w:rPr>
          <w:u w:val="none"/>
        </w:rPr>
        <w:t>This template seeks to collect information about the reporting institutions’ concentration of funding by product type, broken down into the funding types</w:t>
      </w:r>
      <w:r w:rsidR="003439C5" w:rsidRPr="008A2179">
        <w:rPr>
          <w:u w:val="none"/>
        </w:rPr>
        <w:t xml:space="preserve"> as specified in the following instructions regarding rows</w:t>
      </w:r>
      <w:r w:rsidRPr="008A2179">
        <w:rPr>
          <w:u w:val="none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0"/>
        <w:gridCol w:w="7086"/>
      </w:tblGrid>
      <w:tr w:rsidR="003439C5" w:rsidRPr="007F5684" w14:paraId="4806820B" w14:textId="77777777" w:rsidTr="00D75947">
        <w:trPr>
          <w:trHeight w:val="428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</w:tcPr>
          <w:p w14:paraId="60B78C9D" w14:textId="2D8C2365" w:rsidR="003439C5" w:rsidRPr="007F5684" w:rsidRDefault="003439C5" w:rsidP="00D75947">
            <w:pPr>
              <w:spacing w:before="0" w:after="0"/>
              <w:jc w:val="left"/>
              <w:rPr>
                <w:rStyle w:val="InstructionsTabelleText"/>
                <w:rFonts w:ascii="Times New Roman" w:hAnsi="Times New Roman"/>
                <w:szCs w:val="20"/>
              </w:rPr>
            </w:pPr>
            <w:r>
              <w:rPr>
                <w:rStyle w:val="InstructionsTabelleText"/>
                <w:rFonts w:ascii="Times New Roman" w:hAnsi="Times New Roman"/>
                <w:szCs w:val="20"/>
                <w:lang w:eastAsia="en-GB"/>
              </w:rPr>
              <w:t>Row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C9A56F2" w14:textId="77777777" w:rsidR="003439C5" w:rsidRPr="007F5684" w:rsidRDefault="003439C5" w:rsidP="00D75947">
            <w:pPr>
              <w:spacing w:before="0" w:after="0"/>
              <w:jc w:val="left"/>
              <w:rPr>
                <w:rStyle w:val="InstructionsTabelleText"/>
                <w:rFonts w:ascii="Times New Roman" w:hAnsi="Times New Roman"/>
                <w:szCs w:val="20"/>
              </w:rPr>
            </w:pPr>
            <w:r w:rsidRPr="007F5684">
              <w:rPr>
                <w:rStyle w:val="InstructionsTabelleText"/>
                <w:rFonts w:ascii="Times New Roman" w:hAnsi="Times New Roman"/>
                <w:szCs w:val="20"/>
                <w:lang w:eastAsia="en-GB"/>
              </w:rPr>
              <w:t>Legal references and instructions</w:t>
            </w:r>
          </w:p>
        </w:tc>
      </w:tr>
      <w:tr w:rsidR="003439C5" w:rsidRPr="007F5684" w14:paraId="72F8A6C8" w14:textId="77777777" w:rsidTr="00D75947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B7AAB3" w14:textId="77777777" w:rsidR="003439C5" w:rsidRPr="007F5684" w:rsidRDefault="003439C5" w:rsidP="00D75947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010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C7289" w14:textId="3BF13311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1.</w:t>
            </w:r>
            <w:r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Retail funding</w:t>
            </w:r>
          </w:p>
          <w:p w14:paraId="7762E5FB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281DC3E6" w14:textId="047B4283" w:rsidR="003439C5" w:rsidRDefault="00E87A50" w:rsidP="00D75947">
            <w:pPr>
              <w:spacing w:before="0" w:after="0"/>
              <w:rPr>
                <w:szCs w:val="20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 xml:space="preserve">Retail </w:t>
            </w:r>
            <w:r w:rsidR="006624FA" w:rsidRPr="00D60611">
              <w:rPr>
                <w:rFonts w:ascii="Times New Roman" w:hAnsi="Times New Roman"/>
                <w:szCs w:val="20"/>
                <w:lang w:eastAsia="en-GB"/>
              </w:rPr>
              <w:t>deposits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as defined in Article 3(8) of </w:t>
            </w:r>
            <w:r w:rsidR="00F40FD4" w:rsidRPr="00F40FD4">
              <w:rPr>
                <w:rFonts w:ascii="Times New Roman" w:hAnsi="Times New Roman"/>
                <w:szCs w:val="20"/>
                <w:lang w:eastAsia="en-GB"/>
              </w:rPr>
              <w:t>Delegated Regulation No 2015/61</w:t>
            </w:r>
          </w:p>
          <w:p w14:paraId="18F10FD2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7F5684" w14:paraId="1A68CA37" w14:textId="77777777" w:rsidTr="00D75947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232909" w14:textId="77777777" w:rsidR="003439C5" w:rsidRPr="007F5684" w:rsidRDefault="003439C5" w:rsidP="00D75947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020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36458" w14:textId="74C17FCD" w:rsidR="003439C5" w:rsidRPr="003439C5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1.1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of which sight deposits;</w:t>
            </w:r>
          </w:p>
          <w:p w14:paraId="3D85DAFF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6F473929" w14:textId="0E2878E2" w:rsidR="003439C5" w:rsidRPr="007F5684" w:rsidRDefault="003439C5" w:rsidP="00E87A50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Of </w:t>
            </w:r>
            <w:r w:rsidR="00F40FD4">
              <w:rPr>
                <w:rFonts w:ascii="Times New Roman" w:hAnsi="Times New Roman"/>
                <w:szCs w:val="20"/>
                <w:lang w:eastAsia="en-GB"/>
              </w:rPr>
              <w:t>the retail funding of row 010 those that are sight deposits.</w:t>
            </w:r>
          </w:p>
        </w:tc>
      </w:tr>
      <w:tr w:rsidR="003439C5" w:rsidRPr="007F5684" w14:paraId="79D365ED" w14:textId="77777777" w:rsidTr="00D75947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225E3F" w14:textId="732B510C" w:rsidR="003439C5" w:rsidRPr="007F5684" w:rsidRDefault="003439C5" w:rsidP="00D75947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03</w:t>
            </w:r>
            <w:r w:rsidR="00DD136C">
              <w:rPr>
                <w:rFonts w:ascii="Times New Roman" w:hAnsi="Times New Roman"/>
                <w:color w:val="000000"/>
                <w:szCs w:val="20"/>
                <w:lang w:eastAsia="en-GB"/>
              </w:rPr>
              <w:t>1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FFD85" w14:textId="2A296146" w:rsidR="003439C5" w:rsidRPr="003439C5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1.2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of which term deposits not withdrawable within the following 30 days;</w:t>
            </w:r>
          </w:p>
          <w:p w14:paraId="664C04FE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3F7154EA" w14:textId="6CD4F7E9" w:rsidR="003439C5" w:rsidRPr="007F5684" w:rsidRDefault="003439C5" w:rsidP="00F40FD4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Of </w:t>
            </w:r>
            <w:r w:rsidR="00F40FD4">
              <w:rPr>
                <w:rFonts w:ascii="Times New Roman" w:hAnsi="Times New Roman"/>
                <w:szCs w:val="20"/>
                <w:lang w:eastAsia="en-GB"/>
              </w:rPr>
              <w:t xml:space="preserve">the retail funding of row 010 those that are </w:t>
            </w:r>
            <w:r w:rsidR="00F40FD4" w:rsidRPr="00F40FD4">
              <w:rPr>
                <w:rFonts w:ascii="Times New Roman" w:hAnsi="Times New Roman"/>
                <w:szCs w:val="20"/>
                <w:lang w:eastAsia="en-GB"/>
              </w:rPr>
              <w:t>term deposits not withdrawable within the following 30 days</w:t>
            </w:r>
          </w:p>
        </w:tc>
      </w:tr>
      <w:tr w:rsidR="003439C5" w:rsidRPr="007F5684" w14:paraId="69E1811C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3DFA3BE5" w14:textId="7508042F" w:rsidR="003439C5" w:rsidRPr="007F5684" w:rsidRDefault="003439C5" w:rsidP="00D75947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04</w:t>
            </w:r>
            <w:r w:rsidR="00DD136C">
              <w:rPr>
                <w:rFonts w:ascii="Times New Roman" w:hAnsi="Times New Roman"/>
                <w:color w:val="000000"/>
                <w:szCs w:val="20"/>
                <w:lang w:eastAsia="en-GB"/>
              </w:rPr>
              <w:t>1</w:t>
            </w:r>
          </w:p>
        </w:tc>
        <w:tc>
          <w:tcPr>
            <w:tcW w:w="4271" w:type="pct"/>
            <w:shd w:val="clear" w:color="auto" w:fill="auto"/>
          </w:tcPr>
          <w:p w14:paraId="155ED8D2" w14:textId="349C1C2A" w:rsidR="003439C5" w:rsidRPr="003439C5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1.3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of which term deposits withdrawable within the following 30 days;</w:t>
            </w:r>
          </w:p>
          <w:p w14:paraId="16BCACF7" w14:textId="77777777" w:rsidR="003439C5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291A1D44" w14:textId="0FAEC826" w:rsidR="003439C5" w:rsidRPr="007F5684" w:rsidRDefault="00F40FD4" w:rsidP="00F40FD4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F40FD4">
              <w:rPr>
                <w:rFonts w:ascii="Times New Roman" w:hAnsi="Times New Roman"/>
                <w:szCs w:val="20"/>
                <w:lang w:eastAsia="en-GB"/>
              </w:rPr>
              <w:t>Of the retail funding of row 010 those that are term deposits withdrawable within the following 30 days</w:t>
            </w:r>
          </w:p>
        </w:tc>
      </w:tr>
      <w:tr w:rsidR="003439C5" w:rsidRPr="007F5684" w14:paraId="1074049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0B22ECFC" w14:textId="3166A4D3" w:rsidR="003439C5" w:rsidRPr="007F5684" w:rsidRDefault="003439C5" w:rsidP="00DD136C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  <w:r w:rsidR="00DD136C">
              <w:rPr>
                <w:rFonts w:ascii="Times New Roman" w:hAnsi="Times New Roman"/>
                <w:color w:val="000000"/>
                <w:szCs w:val="20"/>
                <w:lang w:eastAsia="en-GB"/>
              </w:rPr>
              <w:t>7</w:t>
            </w: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7A9B7AD4" w14:textId="3B4D9F47" w:rsidR="003439C5" w:rsidRPr="003439C5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1.4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of which savings accounts with either of the following characteristics:</w:t>
            </w:r>
          </w:p>
          <w:p w14:paraId="1715A370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1F5A77EE" w14:textId="77777777" w:rsidR="00F40FD4" w:rsidRDefault="00F40FD4" w:rsidP="00E87A50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F40FD4">
              <w:rPr>
                <w:rFonts w:ascii="Times New Roman" w:hAnsi="Times New Roman"/>
                <w:szCs w:val="20"/>
                <w:lang w:eastAsia="en-GB"/>
              </w:rPr>
              <w:t>Of the retail funding of row 010 those that are savings accounts with either of the following characteristics</w:t>
            </w:r>
            <w:r>
              <w:rPr>
                <w:rFonts w:ascii="Times New Roman" w:hAnsi="Times New Roman"/>
                <w:szCs w:val="20"/>
                <w:lang w:eastAsia="en-GB"/>
              </w:rPr>
              <w:t>:</w:t>
            </w:r>
          </w:p>
          <w:p w14:paraId="7001BAD2" w14:textId="2A97E8F3" w:rsidR="003439C5" w:rsidRDefault="00F40FD4" w:rsidP="00E87A50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 xml:space="preserve">- </w:t>
            </w:r>
            <w:r w:rsidRPr="00F40FD4">
              <w:rPr>
                <w:rFonts w:ascii="Times New Roman" w:hAnsi="Times New Roman"/>
                <w:szCs w:val="20"/>
                <w:lang w:eastAsia="en-GB"/>
              </w:rPr>
              <w:t>with a notice period for withdrawal greater than 30 days</w:t>
            </w:r>
          </w:p>
          <w:p w14:paraId="471376E8" w14:textId="6B5CE87D" w:rsidR="00F40FD4" w:rsidRDefault="00F40FD4" w:rsidP="00E87A50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 xml:space="preserve">- </w:t>
            </w:r>
            <w:proofErr w:type="gramStart"/>
            <w:r w:rsidRPr="00F40FD4">
              <w:rPr>
                <w:rFonts w:ascii="Times New Roman" w:hAnsi="Times New Roman"/>
                <w:szCs w:val="20"/>
                <w:lang w:eastAsia="en-GB"/>
              </w:rPr>
              <w:t>without</w:t>
            </w:r>
            <w:proofErr w:type="gramEnd"/>
            <w:r w:rsidRPr="00F40FD4">
              <w:rPr>
                <w:rFonts w:ascii="Times New Roman" w:hAnsi="Times New Roman"/>
                <w:szCs w:val="20"/>
                <w:lang w:eastAsia="en-GB"/>
              </w:rPr>
              <w:t xml:space="preserve"> a notice period for withdrawal which is greater than 30 days</w:t>
            </w:r>
            <w:r w:rsidR="00C663BC">
              <w:rPr>
                <w:rFonts w:ascii="Times New Roman" w:hAnsi="Times New Roman"/>
                <w:szCs w:val="20"/>
                <w:lang w:eastAsia="en-GB"/>
              </w:rPr>
              <w:t>.</w:t>
            </w:r>
            <w:r w:rsidR="003F5D4F"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</w:p>
          <w:p w14:paraId="73B00647" w14:textId="77777777" w:rsidR="00B96DDB" w:rsidRDefault="00B96DDB" w:rsidP="00E87A50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393C0E32" w14:textId="77777777" w:rsidR="00B96DDB" w:rsidRDefault="00B96DDB" w:rsidP="00B96DDB">
            <w:pPr>
              <w:spacing w:before="0" w:after="0"/>
              <w:rPr>
                <w:szCs w:val="20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 xml:space="preserve">This row </w:t>
            </w:r>
            <w:proofErr w:type="gramStart"/>
            <w:r>
              <w:rPr>
                <w:rFonts w:ascii="Times New Roman" w:hAnsi="Times New Roman"/>
                <w:szCs w:val="20"/>
                <w:lang w:eastAsia="en-GB"/>
              </w:rPr>
              <w:t>shall not be reported</w:t>
            </w:r>
            <w:proofErr w:type="gramEnd"/>
            <w:r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0D6901BA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7F5684" w14:paraId="36C0FB22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167C152B" w14:textId="7FCDBA6F" w:rsidR="003439C5" w:rsidRDefault="003439C5" w:rsidP="00DD136C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  <w:r w:rsidR="00DD136C">
              <w:rPr>
                <w:rFonts w:ascii="Times New Roman" w:hAnsi="Times New Roman"/>
                <w:color w:val="000000"/>
                <w:szCs w:val="20"/>
                <w:lang w:eastAsia="en-GB"/>
              </w:rPr>
              <w:t>8</w:t>
            </w: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208924A1" w14:textId="4E469B33" w:rsidR="003439C5" w:rsidRPr="003439C5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1.4.1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 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with a notice period for withdrawal greater than 30 days;</w:t>
            </w:r>
          </w:p>
          <w:p w14:paraId="2CB5668A" w14:textId="468A8913" w:rsidR="00F40FD4" w:rsidRDefault="00F40FD4" w:rsidP="00F40FD4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F40FD4">
              <w:rPr>
                <w:rFonts w:ascii="Times New Roman" w:hAnsi="Times New Roman"/>
                <w:szCs w:val="20"/>
                <w:lang w:eastAsia="en-GB"/>
              </w:rPr>
              <w:t>Of the retail funding of row 010 those that are savings accounts with a notice period for withdrawal greater than 30 days</w:t>
            </w:r>
          </w:p>
          <w:p w14:paraId="3144C832" w14:textId="3416971B" w:rsidR="003439C5" w:rsidRPr="003439C5" w:rsidRDefault="003439C5" w:rsidP="00E87A50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7F5684" w14:paraId="29C0B503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665A670" w14:textId="5C7948D3" w:rsidR="003439C5" w:rsidRDefault="003439C5" w:rsidP="00DD136C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  <w:r w:rsidR="00DD136C">
              <w:rPr>
                <w:rFonts w:ascii="Times New Roman" w:hAnsi="Times New Roman"/>
                <w:color w:val="000000"/>
                <w:szCs w:val="20"/>
                <w:lang w:eastAsia="en-GB"/>
              </w:rPr>
              <w:t>9</w:t>
            </w: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41FDDED5" w14:textId="0D19B3DF" w:rsidR="003439C5" w:rsidRPr="007F5684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1.4.2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 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without a notice period for withdrawal which is greater than 30 days</w:t>
            </w:r>
          </w:p>
          <w:p w14:paraId="435A673F" w14:textId="77777777" w:rsidR="003439C5" w:rsidRPr="007F5684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1B1078F3" w14:textId="218E6A80" w:rsidR="003439C5" w:rsidRPr="007F5684" w:rsidRDefault="00F40FD4" w:rsidP="00E87A50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F40FD4">
              <w:rPr>
                <w:rFonts w:ascii="Times New Roman" w:hAnsi="Times New Roman"/>
                <w:szCs w:val="20"/>
                <w:lang w:eastAsia="en-GB"/>
              </w:rPr>
              <w:t xml:space="preserve">Of the retail funding of row 010 those that are savings accounts without a notice period for </w:t>
            </w:r>
            <w:proofErr w:type="gramStart"/>
            <w:r w:rsidRPr="00F40FD4">
              <w:rPr>
                <w:rFonts w:ascii="Times New Roman" w:hAnsi="Times New Roman"/>
                <w:szCs w:val="20"/>
                <w:lang w:eastAsia="en-GB"/>
              </w:rPr>
              <w:t>withdrawal which</w:t>
            </w:r>
            <w:proofErr w:type="gramEnd"/>
            <w:r w:rsidRPr="00F40FD4">
              <w:rPr>
                <w:rFonts w:ascii="Times New Roman" w:hAnsi="Times New Roman"/>
                <w:szCs w:val="20"/>
                <w:lang w:eastAsia="en-GB"/>
              </w:rPr>
              <w:t xml:space="preserve"> is greater than 30 days</w:t>
            </w:r>
            <w:r w:rsidR="003439C5" w:rsidRPr="007F5684"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64AF0787" w14:textId="77777777" w:rsidR="003439C5" w:rsidRPr="003439C5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7F5684" w14:paraId="3EAE3ABC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45013687" w14:textId="7E7DAB46" w:rsidR="003439C5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10</w:t>
            </w:r>
            <w:r w:rsidR="003439C5"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2DB2F0A4" w14:textId="7575F29E" w:rsidR="003439C5" w:rsidRPr="007F5684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2</w:t>
            </w:r>
            <w:r w:rsidR="00E87A50" w:rsidRPr="00E87A50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.</w:t>
            </w:r>
            <w:r w:rsidR="00E87A50" w:rsidRPr="00E87A50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Wholesale funding shall be considered to consist of any of the following:</w:t>
            </w:r>
          </w:p>
          <w:p w14:paraId="44C69ED7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2A1113B0" w14:textId="2BCCD9C5" w:rsidR="006624FA" w:rsidRDefault="006624FA" w:rsidP="006624FA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 xml:space="preserve">All counterparties other than </w:t>
            </w:r>
            <w:r w:rsidR="002C0F1A">
              <w:rPr>
                <w:rFonts w:ascii="Times New Roman" w:hAnsi="Times New Roman"/>
                <w:szCs w:val="20"/>
                <w:lang w:eastAsia="en-GB"/>
              </w:rPr>
              <w:t xml:space="preserve">those of </w:t>
            </w:r>
            <w:r>
              <w:rPr>
                <w:rFonts w:ascii="Times New Roman" w:hAnsi="Times New Roman"/>
                <w:szCs w:val="20"/>
                <w:lang w:eastAsia="en-GB"/>
              </w:rPr>
              <w:t>r</w:t>
            </w:r>
            <w:r w:rsidRPr="006624FA">
              <w:rPr>
                <w:rFonts w:ascii="Times New Roman" w:hAnsi="Times New Roman"/>
                <w:szCs w:val="20"/>
                <w:lang w:eastAsia="en-GB"/>
              </w:rPr>
              <w:t xml:space="preserve">etail </w:t>
            </w:r>
            <w:r w:rsidRPr="00D60611">
              <w:rPr>
                <w:rFonts w:ascii="Times New Roman" w:hAnsi="Times New Roman"/>
                <w:szCs w:val="20"/>
                <w:lang w:eastAsia="en-GB"/>
              </w:rPr>
              <w:t>deposits</w:t>
            </w:r>
            <w:r w:rsidRPr="006624FA">
              <w:rPr>
                <w:rFonts w:ascii="Times New Roman" w:hAnsi="Times New Roman"/>
                <w:szCs w:val="20"/>
                <w:lang w:eastAsia="en-GB"/>
              </w:rPr>
              <w:t xml:space="preserve"> as defined in Article 3(8) of Delegated Regulation No 2015/61</w:t>
            </w:r>
            <w:r w:rsidR="00B96DDB">
              <w:rPr>
                <w:rFonts w:ascii="Times New Roman" w:hAnsi="Times New Roman"/>
                <w:szCs w:val="20"/>
                <w:lang w:eastAsia="en-GB"/>
              </w:rPr>
              <w:t>.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 </w:t>
            </w:r>
          </w:p>
          <w:p w14:paraId="70E19694" w14:textId="77777777" w:rsidR="00D75947" w:rsidRDefault="00D75947" w:rsidP="006624FA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195A99EA" w14:textId="4C20BC3D" w:rsidR="00D75947" w:rsidRDefault="00D75947" w:rsidP="006624FA">
            <w:pPr>
              <w:spacing w:before="0" w:after="0"/>
              <w:rPr>
                <w:szCs w:val="20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 xml:space="preserve">This row </w:t>
            </w:r>
            <w:proofErr w:type="gramStart"/>
            <w:r>
              <w:rPr>
                <w:rFonts w:ascii="Times New Roman" w:hAnsi="Times New Roman"/>
                <w:szCs w:val="20"/>
                <w:lang w:eastAsia="en-GB"/>
              </w:rPr>
              <w:t>shall not be reported</w:t>
            </w:r>
            <w:proofErr w:type="gramEnd"/>
            <w:r w:rsidR="00B96DDB"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5A95C4DD" w14:textId="50C842AE" w:rsidR="003439C5" w:rsidRPr="003439C5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7F5684" w14:paraId="0F613C49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4517EFDE" w14:textId="7DD7A036" w:rsidR="003439C5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11</w:t>
            </w:r>
            <w:r w:rsidR="003439C5"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123E76B1" w14:textId="0074CE4E" w:rsidR="003439C5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2.1</w:t>
            </w:r>
            <w:r w:rsidR="00E87A50" w:rsidRPr="00E87A50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unsecured wholesale funding;</w:t>
            </w:r>
          </w:p>
          <w:p w14:paraId="08EF0039" w14:textId="77777777" w:rsidR="00E87A50" w:rsidRPr="007F5684" w:rsidRDefault="00E87A50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765487C0" w14:textId="44FBCA3A" w:rsidR="00AD3ACF" w:rsidRDefault="00AD3ACF" w:rsidP="00AD3ACF">
            <w:pPr>
              <w:spacing w:before="0" w:after="0"/>
              <w:rPr>
                <w:szCs w:val="20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 xml:space="preserve">All counterparties other than </w:t>
            </w:r>
            <w:r w:rsidR="00636713">
              <w:rPr>
                <w:rFonts w:ascii="Times New Roman" w:hAnsi="Times New Roman"/>
                <w:szCs w:val="20"/>
                <w:lang w:eastAsia="en-GB"/>
              </w:rPr>
              <w:t xml:space="preserve">those of </w:t>
            </w:r>
            <w:r>
              <w:rPr>
                <w:rFonts w:ascii="Times New Roman" w:hAnsi="Times New Roman"/>
                <w:szCs w:val="20"/>
                <w:lang w:eastAsia="en-GB"/>
              </w:rPr>
              <w:t>r</w:t>
            </w:r>
            <w:r w:rsidRPr="006624FA">
              <w:rPr>
                <w:rFonts w:ascii="Times New Roman" w:hAnsi="Times New Roman"/>
                <w:szCs w:val="20"/>
                <w:lang w:eastAsia="en-GB"/>
              </w:rPr>
              <w:t xml:space="preserve">etail </w:t>
            </w:r>
            <w:r w:rsidRPr="00D60611">
              <w:rPr>
                <w:rFonts w:ascii="Times New Roman" w:hAnsi="Times New Roman"/>
                <w:szCs w:val="20"/>
                <w:lang w:eastAsia="en-GB"/>
              </w:rPr>
              <w:t>deposits</w:t>
            </w:r>
            <w:r w:rsidRPr="006624FA">
              <w:rPr>
                <w:rFonts w:ascii="Times New Roman" w:hAnsi="Times New Roman"/>
                <w:szCs w:val="20"/>
                <w:lang w:eastAsia="en-GB"/>
              </w:rPr>
              <w:t xml:space="preserve"> as defined in Article 3(8) of Delegated Regulation No 2015/61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where the funding is unsecured.</w:t>
            </w:r>
          </w:p>
          <w:p w14:paraId="4259F037" w14:textId="77777777" w:rsidR="003439C5" w:rsidRPr="003439C5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7F5684" w14:paraId="53E051F8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B94D89A" w14:textId="75267786" w:rsidR="003439C5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lastRenderedPageBreak/>
              <w:t>12</w:t>
            </w:r>
            <w:r w:rsidR="003439C5"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6C6FDC97" w14:textId="596DF847" w:rsidR="003439C5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2.1.1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of which loans and deposits from financial customers;</w:t>
            </w:r>
          </w:p>
          <w:p w14:paraId="3BB695C9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0788F5FB" w14:textId="3CF5EEE5" w:rsidR="00AD3ACF" w:rsidRDefault="00AD3ACF" w:rsidP="00AD3ACF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 xml:space="preserve">Of </w:t>
            </w:r>
            <w:r w:rsidR="00274EE9"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funding in row </w:t>
            </w:r>
            <w:r w:rsidR="00A84FD7">
              <w:rPr>
                <w:rFonts w:ascii="Times New Roman" w:hAnsi="Times New Roman"/>
                <w:szCs w:val="20"/>
                <w:lang w:eastAsia="en-GB"/>
              </w:rPr>
              <w:t>11</w:t>
            </w:r>
            <w:r>
              <w:rPr>
                <w:rFonts w:ascii="Times New Roman" w:hAnsi="Times New Roman"/>
                <w:szCs w:val="20"/>
                <w:lang w:eastAsia="en-GB"/>
              </w:rPr>
              <w:t>0, those that consist of loans and deposits from financial customers.</w:t>
            </w:r>
          </w:p>
          <w:p w14:paraId="1EBF28E1" w14:textId="77777777" w:rsidR="00D75947" w:rsidRDefault="00D75947" w:rsidP="00AD3ACF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268FF204" w14:textId="60AA5C50" w:rsidR="00D75947" w:rsidRPr="00EB2AD3" w:rsidRDefault="00D75947" w:rsidP="00AD3ACF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EB2AD3">
              <w:rPr>
                <w:rFonts w:ascii="Times New Roman" w:hAnsi="Times New Roman"/>
                <w:szCs w:val="20"/>
                <w:lang w:eastAsia="en-GB"/>
              </w:rPr>
              <w:t xml:space="preserve">Funding from central banks </w:t>
            </w:r>
            <w:proofErr w:type="gramStart"/>
            <w:r w:rsidRPr="00EB2AD3">
              <w:rPr>
                <w:rFonts w:ascii="Times New Roman" w:hAnsi="Times New Roman"/>
                <w:szCs w:val="20"/>
                <w:lang w:eastAsia="en-GB"/>
              </w:rPr>
              <w:t>shall be excluded</w:t>
            </w:r>
            <w:proofErr w:type="gramEnd"/>
            <w:r w:rsidRPr="00EB2AD3">
              <w:rPr>
                <w:rFonts w:ascii="Times New Roman" w:hAnsi="Times New Roman"/>
                <w:szCs w:val="20"/>
                <w:lang w:eastAsia="en-GB"/>
              </w:rPr>
              <w:t xml:space="preserve"> from this row. </w:t>
            </w:r>
          </w:p>
          <w:p w14:paraId="4846816F" w14:textId="4CB99B55" w:rsidR="003439C5" w:rsidRPr="003439C5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7F5684" w14:paraId="63BC41F1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7837B5F4" w14:textId="08872ADF" w:rsidR="003439C5" w:rsidRDefault="003439C5" w:rsidP="00DD136C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1</w:t>
            </w:r>
            <w:r w:rsidR="00DD136C">
              <w:rPr>
                <w:rFonts w:ascii="Times New Roman" w:hAnsi="Times New Roman"/>
                <w:color w:val="000000"/>
                <w:szCs w:val="20"/>
                <w:lang w:eastAsia="en-GB"/>
              </w:rPr>
              <w:t>3</w:t>
            </w: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06A755FB" w14:textId="502C771C" w:rsidR="003439C5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2.1.2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of which loans and deposits from non-financial customers;</w:t>
            </w:r>
          </w:p>
          <w:p w14:paraId="02E65316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6E637B97" w14:textId="1F384B1E" w:rsidR="00AD3ACF" w:rsidRDefault="00AD3ACF" w:rsidP="00AD3ACF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 xml:space="preserve">Of </w:t>
            </w:r>
            <w:r w:rsidR="00274EE9"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 w:rsidR="00A84FD7">
              <w:rPr>
                <w:rFonts w:ascii="Times New Roman" w:hAnsi="Times New Roman"/>
                <w:szCs w:val="20"/>
                <w:lang w:eastAsia="en-GB"/>
              </w:rPr>
              <w:t>funding in row 11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0, those that consist of loans and deposits from </w:t>
            </w:r>
            <w:r w:rsidRPr="00AD3ACF">
              <w:rPr>
                <w:rFonts w:ascii="Times New Roman" w:hAnsi="Times New Roman"/>
                <w:szCs w:val="20"/>
                <w:lang w:eastAsia="en-GB"/>
              </w:rPr>
              <w:t>non-financial customers</w:t>
            </w:r>
            <w:r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4A6E9ABD" w14:textId="77777777" w:rsidR="00D75947" w:rsidRDefault="00D75947" w:rsidP="00AD3ACF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1033118A" w14:textId="655EE402" w:rsidR="00D75947" w:rsidRPr="00EB2AD3" w:rsidRDefault="00D75947" w:rsidP="00AD3ACF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EB2AD3">
              <w:rPr>
                <w:rFonts w:ascii="Times New Roman" w:hAnsi="Times New Roman"/>
                <w:szCs w:val="20"/>
                <w:lang w:eastAsia="en-GB"/>
              </w:rPr>
              <w:t xml:space="preserve">Funding from central banks </w:t>
            </w:r>
            <w:proofErr w:type="gramStart"/>
            <w:r w:rsidRPr="00EB2AD3">
              <w:rPr>
                <w:rFonts w:ascii="Times New Roman" w:hAnsi="Times New Roman"/>
                <w:szCs w:val="20"/>
                <w:lang w:eastAsia="en-GB"/>
              </w:rPr>
              <w:t>shall be excluded</w:t>
            </w:r>
            <w:proofErr w:type="gramEnd"/>
            <w:r w:rsidRPr="00EB2AD3">
              <w:rPr>
                <w:rFonts w:ascii="Times New Roman" w:hAnsi="Times New Roman"/>
                <w:szCs w:val="20"/>
                <w:lang w:eastAsia="en-GB"/>
              </w:rPr>
              <w:t xml:space="preserve"> from this row.</w:t>
            </w:r>
          </w:p>
          <w:p w14:paraId="0C4C3C91" w14:textId="4533C6EE" w:rsidR="003439C5" w:rsidRPr="003439C5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7F5684" w14:paraId="445F9D7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F6E6B72" w14:textId="51559B88" w:rsidR="003439C5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14</w:t>
            </w:r>
            <w:r w:rsidR="003439C5"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08468F41" w14:textId="34A0F0BB" w:rsidR="003439C5" w:rsidRPr="007F5684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2.1.3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of which loans and deposits from intra-group entities;</w:t>
            </w:r>
          </w:p>
          <w:p w14:paraId="19D87853" w14:textId="77777777" w:rsidR="00AD3ACF" w:rsidRDefault="00AD3ACF" w:rsidP="00AD3ACF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1FDA6EC6" w14:textId="6EA4ADBF" w:rsidR="00AD3ACF" w:rsidRDefault="00AD3ACF" w:rsidP="00AD3ACF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 xml:space="preserve">Of </w:t>
            </w:r>
            <w:r w:rsidR="00274EE9"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funding in row </w:t>
            </w:r>
            <w:r w:rsidR="00A84FD7">
              <w:rPr>
                <w:rFonts w:ascii="Times New Roman" w:hAnsi="Times New Roman"/>
                <w:szCs w:val="20"/>
                <w:lang w:eastAsia="en-GB"/>
              </w:rPr>
              <w:t>11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0, those that consist of loans and deposits </w:t>
            </w:r>
            <w:r w:rsidRPr="00AD3ACF">
              <w:rPr>
                <w:rFonts w:ascii="Times New Roman" w:hAnsi="Times New Roman"/>
                <w:szCs w:val="20"/>
                <w:lang w:eastAsia="en-GB"/>
              </w:rPr>
              <w:t>from intra-group entities</w:t>
            </w:r>
            <w:r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2FC0AC9F" w14:textId="77777777" w:rsidR="00274EE9" w:rsidRDefault="00274EE9" w:rsidP="00AD3ACF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7A1CF7E9" w14:textId="13D494D6" w:rsidR="003439C5" w:rsidRPr="003439C5" w:rsidRDefault="00274EE9" w:rsidP="00274EE9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EB2AD3">
              <w:rPr>
                <w:rFonts w:ascii="Times New Roman" w:hAnsi="Times New Roman"/>
                <w:szCs w:val="20"/>
                <w:lang w:eastAsia="en-GB"/>
              </w:rPr>
              <w:t xml:space="preserve">Wholesale funding from intra-group entities </w:t>
            </w:r>
            <w:proofErr w:type="gramStart"/>
            <w:r w:rsidRPr="00EB2AD3">
              <w:rPr>
                <w:rFonts w:ascii="Times New Roman" w:hAnsi="Times New Roman"/>
                <w:szCs w:val="20"/>
                <w:lang w:eastAsia="en-GB"/>
              </w:rPr>
              <w:t>shall only be reported</w:t>
            </w:r>
            <w:proofErr w:type="gramEnd"/>
            <w:r w:rsidRPr="00EB2AD3">
              <w:rPr>
                <w:rFonts w:ascii="Times New Roman" w:hAnsi="Times New Roman"/>
                <w:szCs w:val="20"/>
                <w:lang w:eastAsia="en-GB"/>
              </w:rPr>
              <w:t xml:space="preserve"> on a solo or </w:t>
            </w:r>
            <w:proofErr w:type="spellStart"/>
            <w:r w:rsidRPr="00EB2AD3">
              <w:rPr>
                <w:rFonts w:ascii="Times New Roman" w:hAnsi="Times New Roman"/>
                <w:szCs w:val="20"/>
                <w:lang w:eastAsia="en-GB"/>
              </w:rPr>
              <w:t>subconsolidated</w:t>
            </w:r>
            <w:proofErr w:type="spellEnd"/>
            <w:r w:rsidRPr="00EB2AD3">
              <w:rPr>
                <w:rFonts w:ascii="Times New Roman" w:hAnsi="Times New Roman"/>
                <w:szCs w:val="20"/>
                <w:lang w:eastAsia="en-GB"/>
              </w:rPr>
              <w:t xml:space="preserve"> basis.</w:t>
            </w:r>
          </w:p>
        </w:tc>
      </w:tr>
      <w:tr w:rsidR="003439C5" w:rsidRPr="007F5684" w14:paraId="658E2622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1089A569" w14:textId="39FA57DE" w:rsidR="003439C5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15</w:t>
            </w:r>
            <w:r w:rsidR="003439C5"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46EF8EC5" w14:textId="6BBED536" w:rsidR="003439C5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2.2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 xml:space="preserve">secured wholesale funding; </w:t>
            </w:r>
          </w:p>
          <w:p w14:paraId="4AE66107" w14:textId="77777777" w:rsidR="00274EE9" w:rsidRDefault="00274EE9" w:rsidP="00274EE9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235C9947" w14:textId="133A7734" w:rsidR="00274EE9" w:rsidRDefault="00274EE9" w:rsidP="00274EE9">
            <w:pPr>
              <w:spacing w:before="0" w:after="0"/>
              <w:rPr>
                <w:szCs w:val="20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>All counterparties other than</w:t>
            </w:r>
            <w:r w:rsidR="00636713">
              <w:rPr>
                <w:rFonts w:ascii="Times New Roman" w:hAnsi="Times New Roman"/>
                <w:szCs w:val="20"/>
                <w:lang w:eastAsia="en-GB"/>
              </w:rPr>
              <w:t xml:space="preserve"> those of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r</w:t>
            </w:r>
            <w:r w:rsidRPr="006624FA">
              <w:rPr>
                <w:rFonts w:ascii="Times New Roman" w:hAnsi="Times New Roman"/>
                <w:szCs w:val="20"/>
                <w:lang w:eastAsia="en-GB"/>
              </w:rPr>
              <w:t xml:space="preserve">etail </w:t>
            </w:r>
            <w:r w:rsidRPr="00D60611">
              <w:rPr>
                <w:rFonts w:ascii="Times New Roman" w:hAnsi="Times New Roman"/>
                <w:szCs w:val="20"/>
                <w:lang w:eastAsia="en-GB"/>
              </w:rPr>
              <w:t>deposits</w:t>
            </w:r>
            <w:r w:rsidRPr="006624FA">
              <w:rPr>
                <w:rFonts w:ascii="Times New Roman" w:hAnsi="Times New Roman"/>
                <w:szCs w:val="20"/>
                <w:lang w:eastAsia="en-GB"/>
              </w:rPr>
              <w:t xml:space="preserve"> as defined in Article 3(8) of Delegated Regulation No 2015/61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where the funding </w:t>
            </w:r>
            <w:proofErr w:type="gramStart"/>
            <w:r>
              <w:rPr>
                <w:rFonts w:ascii="Times New Roman" w:hAnsi="Times New Roman"/>
                <w:szCs w:val="20"/>
                <w:lang w:eastAsia="en-GB"/>
              </w:rPr>
              <w:t>is secured</w:t>
            </w:r>
            <w:proofErr w:type="gramEnd"/>
            <w:r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0B9B72C2" w14:textId="273E7D60" w:rsidR="003439C5" w:rsidRPr="003439C5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7F5684" w14:paraId="2EB6823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2D3C328" w14:textId="1D97D2A1" w:rsidR="003439C5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16</w:t>
            </w:r>
            <w:r w:rsidR="003439C5"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26450696" w14:textId="61B5533B" w:rsidR="003439C5" w:rsidRPr="007F5684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2.2.1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of which Securities Financing Transactions;</w:t>
            </w:r>
          </w:p>
          <w:p w14:paraId="07691F9D" w14:textId="77777777" w:rsidR="00274EE9" w:rsidRDefault="00274EE9" w:rsidP="00274EE9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56E76DB8" w14:textId="2CEF69E2" w:rsidR="00274EE9" w:rsidRDefault="00274EE9" w:rsidP="00274EE9">
            <w:pPr>
              <w:spacing w:before="0" w:after="0"/>
              <w:rPr>
                <w:szCs w:val="20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>Of the funding in row 1</w:t>
            </w:r>
            <w:r w:rsidR="00A84FD7">
              <w:rPr>
                <w:rFonts w:ascii="Times New Roman" w:hAnsi="Times New Roman"/>
                <w:szCs w:val="20"/>
                <w:lang w:eastAsia="en-GB"/>
              </w:rPr>
              <w:t>5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0, that which is </w:t>
            </w:r>
            <w:r w:rsidRPr="00274EE9">
              <w:rPr>
                <w:rFonts w:ascii="Times New Roman" w:hAnsi="Times New Roman"/>
                <w:szCs w:val="20"/>
                <w:lang w:eastAsia="en-GB"/>
              </w:rPr>
              <w:t>funding obtained from repurchase agreements as defined in Article 4 (1) (82) of Regulation (EU) No 575/2013</w:t>
            </w:r>
            <w:r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70F2D3DC" w14:textId="6524FC14" w:rsidR="003439C5" w:rsidRPr="003439C5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7F5684" w14:paraId="1B268195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36EECA5" w14:textId="495BD9D1" w:rsidR="003439C5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17</w:t>
            </w:r>
            <w:r w:rsidR="003439C5"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3FE9A1CB" w14:textId="355DF6A4" w:rsidR="003439C5" w:rsidRPr="007F5684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2.2.2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of which covered bond issuances;</w:t>
            </w:r>
          </w:p>
          <w:p w14:paraId="00F0B9AC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31797266" w14:textId="46AA1F90" w:rsidR="003439C5" w:rsidRPr="003439C5" w:rsidRDefault="00274EE9" w:rsidP="00A84FD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 xml:space="preserve">Of </w:t>
            </w:r>
            <w:r w:rsidR="003439C5" w:rsidRPr="007F5684">
              <w:rPr>
                <w:rFonts w:ascii="Times New Roman" w:hAnsi="Times New Roman"/>
                <w:szCs w:val="20"/>
                <w:lang w:eastAsia="en-GB"/>
              </w:rPr>
              <w:t>the</w:t>
            </w:r>
            <w:r w:rsidR="00B96DDB"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="00B96DDB" w:rsidRPr="00B96DDB">
              <w:rPr>
                <w:rFonts w:ascii="Times New Roman" w:hAnsi="Times New Roman"/>
                <w:szCs w:val="20"/>
                <w:lang w:eastAsia="en-GB"/>
              </w:rPr>
              <w:t>funding in row 1</w:t>
            </w:r>
            <w:r w:rsidR="00A84FD7">
              <w:rPr>
                <w:rFonts w:ascii="Times New Roman" w:hAnsi="Times New Roman"/>
                <w:szCs w:val="20"/>
                <w:lang w:eastAsia="en-GB"/>
              </w:rPr>
              <w:t>5</w:t>
            </w:r>
            <w:r w:rsidR="00B96DDB" w:rsidRPr="00B96DDB">
              <w:rPr>
                <w:rFonts w:ascii="Times New Roman" w:hAnsi="Times New Roman"/>
                <w:szCs w:val="20"/>
                <w:lang w:eastAsia="en-GB"/>
              </w:rPr>
              <w:t>0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, that which is </w:t>
            </w:r>
            <w:r w:rsidRPr="00274EE9">
              <w:rPr>
                <w:rFonts w:ascii="Times New Roman" w:hAnsi="Times New Roman"/>
                <w:szCs w:val="20"/>
                <w:lang w:eastAsia="en-GB"/>
              </w:rPr>
              <w:t>funding obtained from covered bond issuance as defined in Article 129(4) or (5) of Regulation (EU) No 575/2013or Article 52(4) of Directive 2009/65/EC</w:t>
            </w:r>
          </w:p>
        </w:tc>
      </w:tr>
      <w:tr w:rsidR="003439C5" w:rsidRPr="007F5684" w14:paraId="03D91A2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6BC9574" w14:textId="666BAE99" w:rsidR="003439C5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18</w:t>
            </w:r>
            <w:r w:rsidR="003439C5"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6F3DFEBC" w14:textId="161D0230" w:rsidR="003439C5" w:rsidRPr="007F5684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2.2.3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of which asset backed security issuances;</w:t>
            </w:r>
          </w:p>
          <w:p w14:paraId="38626DC8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6BBE6FEF" w14:textId="4960AB33" w:rsidR="003439C5" w:rsidRPr="003439C5" w:rsidRDefault="00274EE9" w:rsidP="00A84FD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 xml:space="preserve">Of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 w:rsidR="00B96DDB" w:rsidRPr="00B96DDB">
              <w:rPr>
                <w:rFonts w:ascii="Times New Roman" w:hAnsi="Times New Roman"/>
                <w:szCs w:val="20"/>
                <w:lang w:eastAsia="en-GB"/>
              </w:rPr>
              <w:t>funding in row 1</w:t>
            </w:r>
            <w:r w:rsidR="00A84FD7">
              <w:rPr>
                <w:rFonts w:ascii="Times New Roman" w:hAnsi="Times New Roman"/>
                <w:szCs w:val="20"/>
                <w:lang w:eastAsia="en-GB"/>
              </w:rPr>
              <w:t>5</w:t>
            </w:r>
            <w:r w:rsidR="00B96DDB" w:rsidRPr="00B96DDB">
              <w:rPr>
                <w:rFonts w:ascii="Times New Roman" w:hAnsi="Times New Roman"/>
                <w:szCs w:val="20"/>
                <w:lang w:eastAsia="en-GB"/>
              </w:rPr>
              <w:t>0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, that which is </w:t>
            </w:r>
            <w:r w:rsidRPr="00274EE9">
              <w:rPr>
                <w:rFonts w:ascii="Times New Roman" w:hAnsi="Times New Roman"/>
                <w:szCs w:val="20"/>
                <w:lang w:eastAsia="en-GB"/>
              </w:rPr>
              <w:t>funding obtained from asset backed security issuance including asset backed commercial paper</w:t>
            </w:r>
          </w:p>
        </w:tc>
      </w:tr>
      <w:tr w:rsidR="003439C5" w:rsidRPr="007F5684" w14:paraId="597FCB3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4E4276DD" w14:textId="58CFA0DA" w:rsidR="003439C5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19</w:t>
            </w:r>
            <w:r w:rsidR="003439C5"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4610D9F3" w14:textId="14BC2F12" w:rsidR="003439C5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2.2.4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of which loans and deposits from intra-group entities.</w:t>
            </w:r>
          </w:p>
          <w:p w14:paraId="39B4FABF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10DC82D6" w14:textId="0E3D5B9D" w:rsidR="003439C5" w:rsidRDefault="00274EE9" w:rsidP="003439C5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 xml:space="preserve">Of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 w:rsidR="00B96DDB" w:rsidRPr="00B96DDB">
              <w:rPr>
                <w:rFonts w:ascii="Times New Roman" w:hAnsi="Times New Roman"/>
                <w:szCs w:val="20"/>
                <w:lang w:eastAsia="en-GB"/>
              </w:rPr>
              <w:t>funding in row 1</w:t>
            </w:r>
            <w:r w:rsidR="00A84FD7">
              <w:rPr>
                <w:rFonts w:ascii="Times New Roman" w:hAnsi="Times New Roman"/>
                <w:szCs w:val="20"/>
                <w:lang w:eastAsia="en-GB"/>
              </w:rPr>
              <w:t>5</w:t>
            </w:r>
            <w:r w:rsidR="00B96DDB" w:rsidRPr="00B96DDB">
              <w:rPr>
                <w:rFonts w:ascii="Times New Roman" w:hAnsi="Times New Roman"/>
                <w:szCs w:val="20"/>
                <w:lang w:eastAsia="en-GB"/>
              </w:rPr>
              <w:t>0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, that which is </w:t>
            </w:r>
            <w:r w:rsidRPr="00274EE9">
              <w:rPr>
                <w:rFonts w:ascii="Times New Roman" w:hAnsi="Times New Roman"/>
                <w:szCs w:val="20"/>
                <w:lang w:eastAsia="en-GB"/>
              </w:rPr>
              <w:t>funding obtained from intra-group entities</w:t>
            </w:r>
          </w:p>
          <w:p w14:paraId="7693FB65" w14:textId="77777777" w:rsidR="00274EE9" w:rsidRDefault="00274EE9" w:rsidP="003439C5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2A9F2247" w14:textId="77777777" w:rsidR="00274EE9" w:rsidRPr="00EB2AD3" w:rsidRDefault="00274EE9" w:rsidP="003439C5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EB2AD3">
              <w:rPr>
                <w:rFonts w:ascii="Times New Roman" w:hAnsi="Times New Roman"/>
                <w:szCs w:val="20"/>
                <w:lang w:eastAsia="en-GB"/>
              </w:rPr>
              <w:t xml:space="preserve">Wholesale funding from intra-group entities </w:t>
            </w:r>
            <w:proofErr w:type="gramStart"/>
            <w:r w:rsidRPr="00EB2AD3">
              <w:rPr>
                <w:rFonts w:ascii="Times New Roman" w:hAnsi="Times New Roman"/>
                <w:szCs w:val="20"/>
                <w:lang w:eastAsia="en-GB"/>
              </w:rPr>
              <w:t>shall only be reported</w:t>
            </w:r>
            <w:proofErr w:type="gramEnd"/>
            <w:r w:rsidRPr="00EB2AD3">
              <w:rPr>
                <w:rFonts w:ascii="Times New Roman" w:hAnsi="Times New Roman"/>
                <w:szCs w:val="20"/>
                <w:lang w:eastAsia="en-GB"/>
              </w:rPr>
              <w:t xml:space="preserve"> on a solo or </w:t>
            </w:r>
            <w:proofErr w:type="spellStart"/>
            <w:r w:rsidRPr="00EB2AD3">
              <w:rPr>
                <w:rFonts w:ascii="Times New Roman" w:hAnsi="Times New Roman"/>
                <w:szCs w:val="20"/>
                <w:lang w:eastAsia="en-GB"/>
              </w:rPr>
              <w:t>subconsolidated</w:t>
            </w:r>
            <w:proofErr w:type="spellEnd"/>
            <w:r w:rsidRPr="00EB2AD3">
              <w:rPr>
                <w:rFonts w:ascii="Times New Roman" w:hAnsi="Times New Roman"/>
                <w:szCs w:val="20"/>
                <w:lang w:eastAsia="en-GB"/>
              </w:rPr>
              <w:t xml:space="preserve"> basis.</w:t>
            </w:r>
          </w:p>
          <w:p w14:paraId="66D6CCE8" w14:textId="326011FF" w:rsidR="00274EE9" w:rsidRPr="003439C5" w:rsidRDefault="00274EE9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</w:tbl>
    <w:p w14:paraId="7D6D2F2B" w14:textId="77777777" w:rsidR="003439C5" w:rsidRPr="007F5684" w:rsidRDefault="003439C5" w:rsidP="00927DCB">
      <w:pPr>
        <w:pStyle w:val="InstructionsText2"/>
        <w:numPr>
          <w:ilvl w:val="0"/>
          <w:numId w:val="0"/>
        </w:numPr>
        <w:ind w:left="714"/>
      </w:pPr>
    </w:p>
    <w:p w14:paraId="6D82C3A1" w14:textId="6F9861A6" w:rsidR="00A344AA" w:rsidRPr="008A2179" w:rsidRDefault="00A344AA" w:rsidP="00927DCB">
      <w:pPr>
        <w:pStyle w:val="InstructionsText2"/>
        <w:numPr>
          <w:ilvl w:val="0"/>
          <w:numId w:val="13"/>
        </w:numPr>
        <w:rPr>
          <w:u w:val="none"/>
        </w:rPr>
      </w:pPr>
      <w:proofErr w:type="gramStart"/>
      <w:r w:rsidRPr="008A2179">
        <w:rPr>
          <w:u w:val="none"/>
        </w:rPr>
        <w:t>For the purpose of</w:t>
      </w:r>
      <w:proofErr w:type="gramEnd"/>
      <w:r w:rsidRPr="008A2179">
        <w:rPr>
          <w:u w:val="none"/>
        </w:rPr>
        <w:t xml:space="preserve"> completing this template institutions shall report the total amount of funding received from each product </w:t>
      </w:r>
      <w:r w:rsidR="00CB458B" w:rsidRPr="008A2179">
        <w:rPr>
          <w:u w:val="none"/>
        </w:rPr>
        <w:t>type</w:t>
      </w:r>
      <w:r w:rsidRPr="008A2179">
        <w:rPr>
          <w:u w:val="none"/>
        </w:rPr>
        <w:t xml:space="preserve">, which exceeds a threshold of 1% of total </w:t>
      </w:r>
      <w:r w:rsidR="00E122AF" w:rsidRPr="008A2179">
        <w:rPr>
          <w:u w:val="none"/>
        </w:rPr>
        <w:t>liabilities</w:t>
      </w:r>
      <w:r w:rsidRPr="008A2179">
        <w:rPr>
          <w:u w:val="none"/>
        </w:rPr>
        <w:t>.</w:t>
      </w:r>
      <w:r w:rsidR="00D30E7B" w:rsidRPr="008A2179">
        <w:rPr>
          <w:u w:val="none"/>
        </w:rPr>
        <w:t xml:space="preserve"> </w:t>
      </w:r>
    </w:p>
    <w:p w14:paraId="4C97EC73" w14:textId="5A096FC4" w:rsidR="00A344AA" w:rsidRPr="008A2179" w:rsidRDefault="00A344AA" w:rsidP="00927DCB">
      <w:pPr>
        <w:pStyle w:val="InstructionsText2"/>
        <w:numPr>
          <w:ilvl w:val="0"/>
          <w:numId w:val="13"/>
        </w:numPr>
        <w:rPr>
          <w:u w:val="none"/>
        </w:rPr>
      </w:pPr>
      <w:r w:rsidRPr="008A2179">
        <w:rPr>
          <w:u w:val="none"/>
        </w:rPr>
        <w:t>For each product type, institutions shall re</w:t>
      </w:r>
      <w:r w:rsidR="00476C32" w:rsidRPr="008A2179">
        <w:rPr>
          <w:u w:val="none"/>
        </w:rPr>
        <w:t>port</w:t>
      </w:r>
      <w:r w:rsidRPr="008A2179">
        <w:rPr>
          <w:u w:val="none"/>
        </w:rPr>
        <w:t xml:space="preserve"> </w:t>
      </w:r>
      <w:r w:rsidR="00476C32" w:rsidRPr="008A2179">
        <w:rPr>
          <w:u w:val="none"/>
        </w:rPr>
        <w:t>all of the columns 010 to 050.</w:t>
      </w:r>
    </w:p>
    <w:p w14:paraId="2BCBF128" w14:textId="4AA518CD" w:rsidR="00EF0ADB" w:rsidRPr="008A2179" w:rsidRDefault="00A344AA" w:rsidP="00927DCB">
      <w:pPr>
        <w:pStyle w:val="InstructionsText2"/>
        <w:numPr>
          <w:ilvl w:val="0"/>
          <w:numId w:val="13"/>
        </w:numPr>
        <w:rPr>
          <w:u w:val="none"/>
        </w:rPr>
      </w:pPr>
      <w:r w:rsidRPr="008A2179">
        <w:rPr>
          <w:u w:val="none"/>
        </w:rPr>
        <w:t xml:space="preserve">The 1% of total </w:t>
      </w:r>
      <w:r w:rsidR="00476C32" w:rsidRPr="008A2179">
        <w:rPr>
          <w:u w:val="none"/>
        </w:rPr>
        <w:t>liabilities</w:t>
      </w:r>
      <w:r w:rsidR="00422131" w:rsidRPr="008A2179">
        <w:rPr>
          <w:u w:val="none"/>
        </w:rPr>
        <w:t xml:space="preserve"> </w:t>
      </w:r>
      <w:r w:rsidRPr="008A2179">
        <w:rPr>
          <w:u w:val="none"/>
        </w:rPr>
        <w:t xml:space="preserve">threshold </w:t>
      </w:r>
      <w:r w:rsidR="00EF0ADB" w:rsidRPr="008A2179">
        <w:rPr>
          <w:u w:val="none"/>
        </w:rPr>
        <w:t>shall be used to</w:t>
      </w:r>
      <w:r w:rsidRPr="008A2179">
        <w:rPr>
          <w:u w:val="none"/>
        </w:rPr>
        <w:t xml:space="preserve"> determin</w:t>
      </w:r>
      <w:r w:rsidR="00EF0ADB" w:rsidRPr="008A2179">
        <w:rPr>
          <w:u w:val="none"/>
        </w:rPr>
        <w:t>e</w:t>
      </w:r>
      <w:r w:rsidRPr="008A2179">
        <w:rPr>
          <w:u w:val="none"/>
        </w:rPr>
        <w:t xml:space="preserve"> those product types from which funding has been obtained</w:t>
      </w:r>
      <w:r w:rsidR="00EF0ADB" w:rsidRPr="008A2179">
        <w:rPr>
          <w:u w:val="none"/>
        </w:rPr>
        <w:t xml:space="preserve"> in accordance with the following:</w:t>
      </w:r>
    </w:p>
    <w:p w14:paraId="3AF457D4" w14:textId="2BCBD01F" w:rsidR="00A344AA" w:rsidRPr="008A2179" w:rsidRDefault="00EF0ADB" w:rsidP="00927DCB">
      <w:pPr>
        <w:pStyle w:val="InstructionsText2"/>
        <w:numPr>
          <w:ilvl w:val="0"/>
          <w:numId w:val="0"/>
        </w:numPr>
        <w:ind w:left="714"/>
        <w:rPr>
          <w:u w:val="none"/>
        </w:rPr>
      </w:pPr>
      <w:r w:rsidRPr="008A2179">
        <w:rPr>
          <w:u w:val="none"/>
        </w:rPr>
        <w:t>(a)</w:t>
      </w:r>
      <w:r w:rsidR="00A344AA" w:rsidRPr="008A2179">
        <w:rPr>
          <w:u w:val="none"/>
        </w:rPr>
        <w:t xml:space="preserve"> </w:t>
      </w:r>
      <w:r w:rsidRPr="008A2179">
        <w:rPr>
          <w:u w:val="none"/>
        </w:rPr>
        <w:t>t</w:t>
      </w:r>
      <w:r w:rsidR="00A344AA" w:rsidRPr="008A2179">
        <w:rPr>
          <w:u w:val="none"/>
        </w:rPr>
        <w:t xml:space="preserve">he 1% of total </w:t>
      </w:r>
      <w:r w:rsidR="00476C32" w:rsidRPr="008A2179">
        <w:rPr>
          <w:u w:val="none"/>
        </w:rPr>
        <w:t>liabilities</w:t>
      </w:r>
      <w:r w:rsidR="00422131" w:rsidRPr="008A2179">
        <w:rPr>
          <w:u w:val="none"/>
        </w:rPr>
        <w:t xml:space="preserve"> </w:t>
      </w:r>
      <w:r w:rsidR="00A344AA" w:rsidRPr="008A2179">
        <w:rPr>
          <w:u w:val="none"/>
        </w:rPr>
        <w:t xml:space="preserve">threshold </w:t>
      </w:r>
      <w:r w:rsidRPr="008A2179">
        <w:rPr>
          <w:u w:val="none"/>
        </w:rPr>
        <w:t xml:space="preserve">shall </w:t>
      </w:r>
      <w:r w:rsidR="00A344AA" w:rsidRPr="008A2179">
        <w:rPr>
          <w:u w:val="none"/>
        </w:rPr>
        <w:t xml:space="preserve">be applied for the product types referred to in </w:t>
      </w:r>
      <w:r w:rsidRPr="008A2179">
        <w:rPr>
          <w:u w:val="none"/>
        </w:rPr>
        <w:t xml:space="preserve">all of the following </w:t>
      </w:r>
      <w:r w:rsidR="00A344AA" w:rsidRPr="008A2179">
        <w:rPr>
          <w:u w:val="none"/>
        </w:rPr>
        <w:t>row</w:t>
      </w:r>
      <w:r w:rsidRPr="008A2179">
        <w:rPr>
          <w:u w:val="none"/>
        </w:rPr>
        <w:t>s:</w:t>
      </w:r>
      <w:r w:rsidR="00A344AA" w:rsidRPr="008A2179">
        <w:rPr>
          <w:u w:val="none"/>
        </w:rPr>
        <w:t xml:space="preserve"> 1.1 </w:t>
      </w:r>
      <w:r w:rsidRPr="008A2179">
        <w:rPr>
          <w:u w:val="none"/>
        </w:rPr>
        <w:t>‘</w:t>
      </w:r>
      <w:r w:rsidR="00A344AA" w:rsidRPr="008A2179">
        <w:rPr>
          <w:u w:val="none"/>
        </w:rPr>
        <w:t>Sight deposit</w:t>
      </w:r>
      <w:r w:rsidRPr="008A2179">
        <w:rPr>
          <w:u w:val="none"/>
        </w:rPr>
        <w:t>’;</w:t>
      </w:r>
      <w:r w:rsidR="00A344AA" w:rsidRPr="008A2179">
        <w:rPr>
          <w:u w:val="none"/>
        </w:rPr>
        <w:t xml:space="preserve"> 1.2 </w:t>
      </w:r>
      <w:r w:rsidRPr="008A2179">
        <w:rPr>
          <w:u w:val="none"/>
        </w:rPr>
        <w:t>‘</w:t>
      </w:r>
      <w:r w:rsidR="00AE0498" w:rsidRPr="008A2179">
        <w:rPr>
          <w:u w:val="none"/>
        </w:rPr>
        <w:t>T</w:t>
      </w:r>
      <w:r w:rsidR="00A344AA" w:rsidRPr="008A2179">
        <w:rPr>
          <w:u w:val="none"/>
        </w:rPr>
        <w:t xml:space="preserve">erm deposits </w:t>
      </w:r>
      <w:r w:rsidR="00AE0498" w:rsidRPr="008A2179">
        <w:rPr>
          <w:u w:val="none"/>
        </w:rPr>
        <w:t xml:space="preserve">not withdrawable within the </w:t>
      </w:r>
      <w:r w:rsidR="00E14DE5" w:rsidRPr="008A2179">
        <w:rPr>
          <w:u w:val="none"/>
        </w:rPr>
        <w:lastRenderedPageBreak/>
        <w:t xml:space="preserve">following </w:t>
      </w:r>
      <w:r w:rsidR="00A344AA" w:rsidRPr="008A2179">
        <w:rPr>
          <w:u w:val="none"/>
        </w:rPr>
        <w:t>30 days</w:t>
      </w:r>
      <w:r w:rsidRPr="008A2179">
        <w:rPr>
          <w:u w:val="none"/>
        </w:rPr>
        <w:t>’;</w:t>
      </w:r>
      <w:r w:rsidR="00A344AA" w:rsidRPr="008A2179">
        <w:rPr>
          <w:u w:val="none"/>
        </w:rPr>
        <w:t xml:space="preserve"> 1.3 </w:t>
      </w:r>
      <w:r w:rsidRPr="008A2179">
        <w:rPr>
          <w:u w:val="none"/>
        </w:rPr>
        <w:t>‘</w:t>
      </w:r>
      <w:r w:rsidR="00AE0498" w:rsidRPr="008A2179">
        <w:rPr>
          <w:u w:val="none"/>
        </w:rPr>
        <w:t>T</w:t>
      </w:r>
      <w:r w:rsidR="00A344AA" w:rsidRPr="008A2179">
        <w:rPr>
          <w:u w:val="none"/>
        </w:rPr>
        <w:t xml:space="preserve">erm deposits </w:t>
      </w:r>
      <w:r w:rsidR="00AE0498" w:rsidRPr="008A2179">
        <w:rPr>
          <w:u w:val="none"/>
        </w:rPr>
        <w:t xml:space="preserve">within the </w:t>
      </w:r>
      <w:r w:rsidR="00E14DE5" w:rsidRPr="008A2179">
        <w:rPr>
          <w:u w:val="none"/>
        </w:rPr>
        <w:t xml:space="preserve">following </w:t>
      </w:r>
      <w:r w:rsidR="00A344AA" w:rsidRPr="008A2179">
        <w:rPr>
          <w:u w:val="none"/>
        </w:rPr>
        <w:t>30 days</w:t>
      </w:r>
      <w:r w:rsidRPr="008A2179">
        <w:rPr>
          <w:u w:val="none"/>
        </w:rPr>
        <w:t>’;</w:t>
      </w:r>
      <w:r w:rsidR="00A344AA" w:rsidRPr="008A2179">
        <w:rPr>
          <w:u w:val="none"/>
        </w:rPr>
        <w:t xml:space="preserve"> 1.4 </w:t>
      </w:r>
      <w:r w:rsidRPr="008A2179">
        <w:rPr>
          <w:u w:val="none"/>
        </w:rPr>
        <w:t>‘</w:t>
      </w:r>
      <w:r w:rsidR="00A344AA" w:rsidRPr="008A2179">
        <w:rPr>
          <w:u w:val="none"/>
        </w:rPr>
        <w:t>Saving accou</w:t>
      </w:r>
      <w:r w:rsidRPr="008A2179">
        <w:rPr>
          <w:u w:val="none"/>
        </w:rPr>
        <w:t>n</w:t>
      </w:r>
      <w:r w:rsidR="00A344AA" w:rsidRPr="008A2179">
        <w:rPr>
          <w:u w:val="none"/>
        </w:rPr>
        <w:t>ts</w:t>
      </w:r>
      <w:r w:rsidRPr="008A2179">
        <w:rPr>
          <w:u w:val="none"/>
        </w:rPr>
        <w:t xml:space="preserve">’; </w:t>
      </w:r>
      <w:r w:rsidR="00A344AA" w:rsidRPr="008A2179">
        <w:rPr>
          <w:u w:val="none"/>
        </w:rPr>
        <w:t xml:space="preserve"> 2.1 </w:t>
      </w:r>
      <w:r w:rsidRPr="008A2179">
        <w:rPr>
          <w:u w:val="none"/>
        </w:rPr>
        <w:t>‘</w:t>
      </w:r>
      <w:r w:rsidR="00A344AA" w:rsidRPr="008A2179">
        <w:rPr>
          <w:u w:val="none"/>
        </w:rPr>
        <w:t>Unsecured wholesale funding</w:t>
      </w:r>
      <w:r w:rsidRPr="008A2179">
        <w:rPr>
          <w:u w:val="none"/>
        </w:rPr>
        <w:t>’;</w:t>
      </w:r>
      <w:r w:rsidR="00A344AA" w:rsidRPr="008A2179">
        <w:rPr>
          <w:u w:val="none"/>
        </w:rPr>
        <w:t xml:space="preserve"> 2.2 </w:t>
      </w:r>
      <w:r w:rsidRPr="008A2179">
        <w:rPr>
          <w:u w:val="none"/>
        </w:rPr>
        <w:t>‘</w:t>
      </w:r>
      <w:r w:rsidR="00A344AA" w:rsidRPr="008A2179">
        <w:rPr>
          <w:u w:val="none"/>
        </w:rPr>
        <w:t>Secured wholesale funding</w:t>
      </w:r>
      <w:r w:rsidRPr="008A2179">
        <w:rPr>
          <w:u w:val="none"/>
        </w:rPr>
        <w:t>’;</w:t>
      </w:r>
      <w:r w:rsidR="00A344AA" w:rsidRPr="008A2179">
        <w:rPr>
          <w:u w:val="none"/>
        </w:rPr>
        <w:t xml:space="preserve"> </w:t>
      </w:r>
    </w:p>
    <w:p w14:paraId="7CD07C23" w14:textId="3CF106E1" w:rsidR="00EF0ADB" w:rsidRPr="008A2179" w:rsidRDefault="00EF0ADB" w:rsidP="00927DCB">
      <w:pPr>
        <w:pStyle w:val="InstructionsText2"/>
        <w:numPr>
          <w:ilvl w:val="0"/>
          <w:numId w:val="0"/>
        </w:numPr>
        <w:ind w:left="714"/>
        <w:rPr>
          <w:u w:val="none"/>
        </w:rPr>
      </w:pPr>
      <w:r w:rsidRPr="008A2179">
        <w:rPr>
          <w:u w:val="none"/>
        </w:rPr>
        <w:t>(b) w</w:t>
      </w:r>
      <w:r w:rsidR="00D41A18" w:rsidRPr="008A2179">
        <w:rPr>
          <w:u w:val="none"/>
        </w:rPr>
        <w:t xml:space="preserve">ith regard to the calculation of the 1% of total </w:t>
      </w:r>
      <w:r w:rsidR="00476C32" w:rsidRPr="008A2179">
        <w:rPr>
          <w:u w:val="none"/>
        </w:rPr>
        <w:t>liabilities</w:t>
      </w:r>
      <w:r w:rsidR="00422131" w:rsidRPr="008A2179">
        <w:rPr>
          <w:u w:val="none"/>
        </w:rPr>
        <w:t xml:space="preserve"> </w:t>
      </w:r>
      <w:r w:rsidR="00D41A18" w:rsidRPr="008A2179">
        <w:rPr>
          <w:u w:val="none"/>
        </w:rPr>
        <w:t xml:space="preserve">threshold </w:t>
      </w:r>
      <w:r w:rsidR="00AE0498" w:rsidRPr="008A2179">
        <w:rPr>
          <w:u w:val="none"/>
        </w:rPr>
        <w:t>for row 1.4 ‘Saving accounts’ the threshold shall apply on the sum of 1.4.1 and 1.4.2</w:t>
      </w:r>
      <w:r w:rsidR="00D30E7B" w:rsidRPr="008A2179">
        <w:rPr>
          <w:u w:val="none"/>
        </w:rPr>
        <w:t>;</w:t>
      </w:r>
    </w:p>
    <w:p w14:paraId="636F886A" w14:textId="2E150A7D" w:rsidR="00AE0498" w:rsidRPr="008A2179" w:rsidRDefault="00AE0498" w:rsidP="00927DCB">
      <w:pPr>
        <w:pStyle w:val="InstructionsText2"/>
        <w:numPr>
          <w:ilvl w:val="0"/>
          <w:numId w:val="0"/>
        </w:numPr>
        <w:ind w:left="714"/>
        <w:rPr>
          <w:u w:val="none"/>
        </w:rPr>
      </w:pPr>
      <w:r w:rsidRPr="008A2179">
        <w:rPr>
          <w:u w:val="none"/>
        </w:rPr>
        <w:t xml:space="preserve">(c) </w:t>
      </w:r>
      <w:proofErr w:type="gramStart"/>
      <w:r w:rsidRPr="008A2179">
        <w:rPr>
          <w:u w:val="none"/>
        </w:rPr>
        <w:t>for</w:t>
      </w:r>
      <w:proofErr w:type="gramEnd"/>
      <w:r w:rsidRPr="008A2179">
        <w:rPr>
          <w:u w:val="none"/>
        </w:rPr>
        <w:t xml:space="preserve"> rows 1. ‘Retail Funding’ and </w:t>
      </w:r>
      <w:proofErr w:type="gramStart"/>
      <w:r w:rsidRPr="008A2179">
        <w:rPr>
          <w:u w:val="none"/>
        </w:rPr>
        <w:t>2</w:t>
      </w:r>
      <w:proofErr w:type="gramEnd"/>
      <w:r w:rsidRPr="008A2179">
        <w:rPr>
          <w:u w:val="none"/>
        </w:rPr>
        <w:t>. ‘Wholesale Funding’ the 1% of total liabilities threshold applies on aggregated level only.</w:t>
      </w:r>
    </w:p>
    <w:p w14:paraId="2935E76B" w14:textId="65226D7D" w:rsidR="00792E65" w:rsidRPr="008A2179" w:rsidRDefault="00792E65" w:rsidP="00927DCB">
      <w:pPr>
        <w:pStyle w:val="InstructionsText2"/>
        <w:numPr>
          <w:ilvl w:val="0"/>
          <w:numId w:val="13"/>
        </w:numPr>
        <w:rPr>
          <w:u w:val="none"/>
        </w:rPr>
      </w:pPr>
      <w:r w:rsidRPr="008A2179">
        <w:rPr>
          <w:u w:val="none"/>
        </w:rPr>
        <w:t xml:space="preserve">The figures reported in rows 1. ‘Retail’, 2.1 ‘Unsecured wholesale funding’, 2.2 </w:t>
      </w:r>
      <w:proofErr w:type="gramStart"/>
      <w:r w:rsidRPr="008A2179">
        <w:rPr>
          <w:u w:val="none"/>
        </w:rPr>
        <w:t>‘ Secured</w:t>
      </w:r>
      <w:proofErr w:type="gramEnd"/>
      <w:r w:rsidRPr="008A2179">
        <w:rPr>
          <w:u w:val="none"/>
        </w:rPr>
        <w:t xml:space="preserve"> wholesale funding’ </w:t>
      </w:r>
      <w:r w:rsidR="00FE3C4C" w:rsidRPr="008A2179">
        <w:rPr>
          <w:u w:val="none"/>
        </w:rPr>
        <w:t>can include broader product types than the underlying ‘of which’ items.</w:t>
      </w:r>
      <w:r w:rsidRPr="008A2179">
        <w:rPr>
          <w:u w:val="none"/>
        </w:rPr>
        <w:t xml:space="preserve">  </w:t>
      </w:r>
    </w:p>
    <w:p w14:paraId="2FED639D" w14:textId="77777777" w:rsidR="00A344AA" w:rsidRPr="008A2179" w:rsidRDefault="00A344AA" w:rsidP="00927DCB">
      <w:pPr>
        <w:pStyle w:val="InstructionsText2"/>
        <w:numPr>
          <w:ilvl w:val="0"/>
          <w:numId w:val="13"/>
        </w:numPr>
        <w:rPr>
          <w:u w:val="none"/>
        </w:rPr>
      </w:pPr>
      <w:r w:rsidRPr="008A2179">
        <w:rPr>
          <w:u w:val="none"/>
        </w:rPr>
        <w:t>Instructions concerning specific columns: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0"/>
        <w:gridCol w:w="7086"/>
      </w:tblGrid>
      <w:tr w:rsidR="00A344AA" w:rsidRPr="007F5684" w14:paraId="735A9F04" w14:textId="77777777" w:rsidTr="00775F73">
        <w:trPr>
          <w:trHeight w:val="428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</w:tcPr>
          <w:p w14:paraId="41134272" w14:textId="77777777" w:rsidR="00A344AA" w:rsidRPr="007F5684" w:rsidRDefault="00A344AA" w:rsidP="00ED2EE2">
            <w:pPr>
              <w:spacing w:before="0" w:after="0"/>
              <w:jc w:val="left"/>
              <w:rPr>
                <w:rStyle w:val="InstructionsTabelleText"/>
                <w:rFonts w:ascii="Times New Roman" w:hAnsi="Times New Roman"/>
                <w:szCs w:val="20"/>
              </w:rPr>
            </w:pPr>
            <w:r w:rsidRPr="007F5684">
              <w:rPr>
                <w:rStyle w:val="InstructionsTabelleText"/>
                <w:rFonts w:ascii="Times New Roman" w:hAnsi="Times New Roman"/>
                <w:szCs w:val="20"/>
                <w:lang w:eastAsia="en-GB"/>
              </w:rPr>
              <w:t>Column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AE8E309" w14:textId="77777777" w:rsidR="00A344AA" w:rsidRPr="007F5684" w:rsidRDefault="00A344AA" w:rsidP="00ED2EE2">
            <w:pPr>
              <w:spacing w:before="0" w:after="0"/>
              <w:jc w:val="left"/>
              <w:rPr>
                <w:rStyle w:val="InstructionsTabelleText"/>
                <w:rFonts w:ascii="Times New Roman" w:hAnsi="Times New Roman"/>
                <w:szCs w:val="20"/>
              </w:rPr>
            </w:pPr>
            <w:r w:rsidRPr="007F5684">
              <w:rPr>
                <w:rStyle w:val="InstructionsTabelleText"/>
                <w:rFonts w:ascii="Times New Roman" w:hAnsi="Times New Roman"/>
                <w:szCs w:val="20"/>
                <w:lang w:eastAsia="en-GB"/>
              </w:rPr>
              <w:t>Legal references and instructions</w:t>
            </w:r>
          </w:p>
        </w:tc>
      </w:tr>
      <w:tr w:rsidR="00A344AA" w:rsidRPr="007F5684" w14:paraId="0B67BCAB" w14:textId="77777777" w:rsidTr="00775F73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9358FB" w14:textId="77777777" w:rsidR="00A344AA" w:rsidRPr="007F5684" w:rsidRDefault="00A344AA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010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9910B" w14:textId="05DD65EB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Carrying</w:t>
            </w: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 amount received</w:t>
            </w:r>
          </w:p>
          <w:p w14:paraId="08CE1037" w14:textId="77777777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3436EC68" w14:textId="77777777" w:rsidR="00A344AA" w:rsidRDefault="00A344AA" w:rsidP="00476C32">
            <w:pPr>
              <w:spacing w:before="0" w:after="0"/>
              <w:rPr>
                <w:szCs w:val="20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>Carrying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amount of funding received for each of the product categories listed in 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>‘</w:t>
            </w:r>
            <w:r>
              <w:rPr>
                <w:rFonts w:ascii="Times New Roman" w:hAnsi="Times New Roman"/>
                <w:szCs w:val="20"/>
                <w:lang w:eastAsia="en-GB"/>
              </w:rPr>
              <w:t>Product name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>’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column shall be reported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010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of the template </w:t>
            </w:r>
            <w:r w:rsidRPr="008A5321">
              <w:rPr>
                <w:szCs w:val="20"/>
              </w:rPr>
              <w:t xml:space="preserve"> </w:t>
            </w:r>
          </w:p>
          <w:p w14:paraId="6450D0D1" w14:textId="583458BA" w:rsidR="00FC506E" w:rsidRPr="007F5684" w:rsidRDefault="00FC506E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A344AA" w:rsidRPr="007F5684" w14:paraId="48340044" w14:textId="77777777" w:rsidTr="00775F73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BD9E53" w14:textId="77777777" w:rsidR="00A344AA" w:rsidRPr="007F5684" w:rsidRDefault="00A344AA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020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FA473" w14:textId="7C8587CB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Amount covered by a Deposit Guarantee Scheme according to Directive </w:t>
            </w:r>
            <w:r w:rsidR="00AE0498" w:rsidRPr="00AE0498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2014/ 49/ EU </w:t>
            </w: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or an equivalent deposit guarantee scheme in a third country</w:t>
            </w:r>
          </w:p>
          <w:p w14:paraId="3404C8DD" w14:textId="77777777" w:rsidR="00A344AA" w:rsidRPr="007F5684" w:rsidRDefault="00A344AA" w:rsidP="00763448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369A8E24" w14:textId="36123A01" w:rsidR="00A344AA" w:rsidRPr="007F5684" w:rsidRDefault="00A344AA" w:rsidP="00490B6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Of the total amount of funding received for each of the product categories listed in 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>‘</w:t>
            </w:r>
            <w:r>
              <w:rPr>
                <w:rFonts w:ascii="Times New Roman" w:hAnsi="Times New Roman"/>
                <w:szCs w:val="20"/>
                <w:lang w:eastAsia="en-GB"/>
              </w:rPr>
              <w:t>Product name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>’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column reported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010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, the amount which is covered by a Deposit Guarantee Scheme according to Directive </w:t>
            </w:r>
            <w:r w:rsidR="00AE0498" w:rsidRPr="00AE0498">
              <w:rPr>
                <w:rFonts w:ascii="Times New Roman" w:hAnsi="Times New Roman"/>
                <w:szCs w:val="20"/>
                <w:lang w:eastAsia="en-GB"/>
              </w:rPr>
              <w:t xml:space="preserve">2014/ 49/ EU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or an equivalent deposit guarantee scheme in a third country. </w:t>
            </w:r>
          </w:p>
          <w:p w14:paraId="624BDC55" w14:textId="77777777" w:rsidR="00A344AA" w:rsidRPr="007F5684" w:rsidRDefault="00A344AA" w:rsidP="00490B6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1350A03E" w14:textId="309AA59A" w:rsidR="00A344AA" w:rsidRPr="007F5684" w:rsidRDefault="00A344AA" w:rsidP="00FA63BD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Note: the amounts reported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020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and column </w:t>
            </w:r>
            <w:r>
              <w:rPr>
                <w:rFonts w:ascii="Times New Roman" w:hAnsi="Times New Roman"/>
                <w:szCs w:val="20"/>
                <w:lang w:eastAsia="en-GB"/>
              </w:rPr>
              <w:t>030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, for each of the product categories listed in 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>‘</w:t>
            </w:r>
            <w:r>
              <w:rPr>
                <w:rFonts w:ascii="Times New Roman" w:hAnsi="Times New Roman"/>
                <w:szCs w:val="20"/>
                <w:lang w:eastAsia="en-GB"/>
              </w:rPr>
              <w:t>Product name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>’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column, shall be equal to the total amount received reported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010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17202B90" w14:textId="77777777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A344AA" w:rsidRPr="007F5684" w14:paraId="2F048CBA" w14:textId="77777777" w:rsidTr="00775F73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FAF916" w14:textId="77777777" w:rsidR="00A344AA" w:rsidRPr="007F5684" w:rsidRDefault="00A344AA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030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2864C" w14:textId="61C6474D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Amount not covered by a Deposit Guarantee Scheme according to Directive </w:t>
            </w:r>
            <w:r w:rsidR="00AE0498" w:rsidRPr="00AE0498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2014/ 49/ EU </w:t>
            </w: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or an equivalent deposit guarantee scheme in a third country</w:t>
            </w:r>
          </w:p>
          <w:p w14:paraId="5D57127C" w14:textId="77777777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706D0911" w14:textId="36AAF7A9" w:rsidR="00A344AA" w:rsidRPr="007F5684" w:rsidRDefault="00A344AA" w:rsidP="00763448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Of the total amount of funding received for each of the product categories listed in 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>‘</w:t>
            </w:r>
            <w:r>
              <w:rPr>
                <w:rFonts w:ascii="Times New Roman" w:hAnsi="Times New Roman"/>
                <w:szCs w:val="20"/>
                <w:lang w:eastAsia="en-GB"/>
              </w:rPr>
              <w:t>Product name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>’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column reported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010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, the amount which is </w:t>
            </w:r>
            <w:r w:rsidRPr="007F5684">
              <w:rPr>
                <w:rFonts w:ascii="Times New Roman" w:hAnsi="Times New Roman"/>
                <w:szCs w:val="20"/>
                <w:u w:val="single"/>
                <w:lang w:eastAsia="en-GB"/>
              </w:rPr>
              <w:t>not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covered by a Deposit Guarantee Scheme according to Directive </w:t>
            </w:r>
            <w:r w:rsidR="00AE0498" w:rsidRPr="00AE0498">
              <w:rPr>
                <w:rFonts w:ascii="Times New Roman" w:hAnsi="Times New Roman"/>
                <w:szCs w:val="20"/>
                <w:lang w:eastAsia="en-GB"/>
              </w:rPr>
              <w:t xml:space="preserve">2014/ 49/ EU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or an equivalent deposit guarantee scheme in a third country. </w:t>
            </w:r>
          </w:p>
          <w:p w14:paraId="2201D234" w14:textId="77777777" w:rsidR="00A344AA" w:rsidRPr="007F5684" w:rsidRDefault="00A344AA" w:rsidP="00490B6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3AE9E67D" w14:textId="3B789BDE" w:rsidR="00A344AA" w:rsidRPr="007F5684" w:rsidRDefault="00A344AA" w:rsidP="00490B6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Note: the amounts reported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020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and column </w:t>
            </w:r>
            <w:r>
              <w:rPr>
                <w:rFonts w:ascii="Times New Roman" w:hAnsi="Times New Roman"/>
                <w:szCs w:val="20"/>
                <w:lang w:eastAsia="en-GB"/>
              </w:rPr>
              <w:t>030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, for each of the product categories listed in 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>‘</w:t>
            </w:r>
            <w:r>
              <w:rPr>
                <w:rFonts w:ascii="Times New Roman" w:hAnsi="Times New Roman"/>
                <w:szCs w:val="20"/>
                <w:lang w:eastAsia="en-GB"/>
              </w:rPr>
              <w:t>Product name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>’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column, shall be equal to the total amount received reported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010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3A3C1BD5" w14:textId="77777777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A344AA" w:rsidRPr="007F5684" w14:paraId="451E213E" w14:textId="77777777" w:rsidTr="00ED2EE2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5C9786F2" w14:textId="77777777" w:rsidR="00A344AA" w:rsidRPr="007F5684" w:rsidRDefault="00A344AA" w:rsidP="00ED2EE2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040</w:t>
            </w:r>
          </w:p>
        </w:tc>
        <w:tc>
          <w:tcPr>
            <w:tcW w:w="4271" w:type="pct"/>
            <w:shd w:val="clear" w:color="auto" w:fill="auto"/>
          </w:tcPr>
          <w:p w14:paraId="3C20E7C7" w14:textId="1D00688B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Weighted average </w:t>
            </w:r>
            <w:r w:rsidR="008509FB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original</w:t>
            </w: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 maturity</w:t>
            </w:r>
          </w:p>
          <w:p w14:paraId="55688C6B" w14:textId="77777777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26DFB785" w14:textId="7D1359A8" w:rsidR="00A344AA" w:rsidRPr="007F5684" w:rsidRDefault="00A344AA" w:rsidP="00763448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proofErr w:type="gramStart"/>
            <w:r w:rsidRPr="007F5684">
              <w:rPr>
                <w:rFonts w:ascii="Times New Roman" w:hAnsi="Times New Roman"/>
                <w:szCs w:val="20"/>
                <w:lang w:eastAsia="en-GB"/>
              </w:rPr>
              <w:t>For the amount of</w:t>
            </w:r>
            <w:proofErr w:type="gramEnd"/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funding received reported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010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, from the product categories listed in 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>‘</w:t>
            </w:r>
            <w:r>
              <w:rPr>
                <w:rFonts w:ascii="Times New Roman" w:hAnsi="Times New Roman"/>
                <w:szCs w:val="20"/>
                <w:lang w:eastAsia="en-GB"/>
              </w:rPr>
              <w:t>Product name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>’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column, a weighted average </w:t>
            </w:r>
            <w:r w:rsidR="008509FB">
              <w:rPr>
                <w:rFonts w:ascii="Times New Roman" w:hAnsi="Times New Roman"/>
                <w:szCs w:val="20"/>
                <w:lang w:eastAsia="en-GB"/>
              </w:rPr>
              <w:t>original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maturity 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(in days)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for that funding shall be recorded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040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6F902A34" w14:textId="77777777" w:rsidR="00A344AA" w:rsidRPr="007F5684" w:rsidRDefault="00A344AA" w:rsidP="00490B6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60EE11C3" w14:textId="7258EFD6" w:rsidR="00A344AA" w:rsidRPr="007F5684" w:rsidRDefault="00B06740" w:rsidP="00476C3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>The w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eighted average </w:t>
            </w:r>
            <w:r w:rsidR="008509FB">
              <w:rPr>
                <w:rFonts w:ascii="Times New Roman" w:hAnsi="Times New Roman"/>
                <w:szCs w:val="20"/>
                <w:lang w:eastAsia="en-GB"/>
              </w:rPr>
              <w:t>original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maturity </w:t>
            </w:r>
            <w:proofErr w:type="gramStart"/>
            <w:r>
              <w:rPr>
                <w:rFonts w:ascii="Times New Roman" w:hAnsi="Times New Roman"/>
                <w:szCs w:val="20"/>
                <w:lang w:eastAsia="en-GB"/>
              </w:rPr>
              <w:t>shall be calculated</w:t>
            </w:r>
            <w:proofErr w:type="gramEnd"/>
            <w:r>
              <w:rPr>
                <w:rFonts w:ascii="Times New Roman" w:hAnsi="Times New Roman"/>
                <w:szCs w:val="20"/>
                <w:lang w:eastAsia="en-GB"/>
              </w:rPr>
              <w:t xml:space="preserve"> as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the average </w:t>
            </w:r>
            <w:r w:rsidR="008509FB">
              <w:rPr>
                <w:rFonts w:ascii="Times New Roman" w:hAnsi="Times New Roman"/>
                <w:szCs w:val="20"/>
                <w:lang w:eastAsia="en-GB"/>
              </w:rPr>
              <w:t>original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maturity </w:t>
            </w:r>
            <w:r w:rsidR="00A344AA">
              <w:rPr>
                <w:rFonts w:ascii="Times New Roman" w:hAnsi="Times New Roman"/>
                <w:szCs w:val="20"/>
                <w:lang w:eastAsia="en-GB"/>
              </w:rPr>
              <w:t xml:space="preserve">(in days) 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of the funding received 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for </w:t>
            </w:r>
            <w:r w:rsidR="001F6D35">
              <w:rPr>
                <w:rFonts w:ascii="Times New Roman" w:hAnsi="Times New Roman"/>
                <w:szCs w:val="20"/>
                <w:lang w:eastAsia="en-GB"/>
              </w:rPr>
              <w:t>that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product type. The average shall be size weighted, based on the size of different amounts of funding received in proportion 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, to 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total funding received from </w:t>
            </w:r>
            <w:r>
              <w:rPr>
                <w:rFonts w:ascii="Times New Roman" w:hAnsi="Times New Roman"/>
                <w:szCs w:val="20"/>
                <w:lang w:eastAsia="en-GB"/>
              </w:rPr>
              <w:t>all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>issuance</w:t>
            </w:r>
            <w:r>
              <w:rPr>
                <w:rFonts w:ascii="Times New Roman" w:hAnsi="Times New Roman"/>
                <w:szCs w:val="20"/>
                <w:lang w:eastAsia="en-GB"/>
              </w:rPr>
              <w:t>s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of that product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type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4993C5F5" w14:textId="77777777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</w:tc>
      </w:tr>
      <w:tr w:rsidR="00A344AA" w:rsidRPr="007F5684" w14:paraId="42EE78BF" w14:textId="77777777" w:rsidTr="00ED2EE2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2FEE2E2D" w14:textId="77777777" w:rsidR="00A344AA" w:rsidRPr="007F5684" w:rsidRDefault="00A344AA" w:rsidP="00ED2EE2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lastRenderedPageBreak/>
              <w:t>050</w:t>
            </w:r>
          </w:p>
        </w:tc>
        <w:tc>
          <w:tcPr>
            <w:tcW w:w="4271" w:type="pct"/>
            <w:shd w:val="clear" w:color="auto" w:fill="auto"/>
          </w:tcPr>
          <w:p w14:paraId="5F6E4857" w14:textId="77777777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Weighted average residual maturity</w:t>
            </w:r>
          </w:p>
          <w:p w14:paraId="24DA2333" w14:textId="77777777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5F851D17" w14:textId="70719BB2" w:rsidR="00A344AA" w:rsidRPr="007F5684" w:rsidRDefault="00A344AA" w:rsidP="00763448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proofErr w:type="gramStart"/>
            <w:r w:rsidRPr="007F5684">
              <w:rPr>
                <w:rFonts w:ascii="Times New Roman" w:hAnsi="Times New Roman"/>
                <w:szCs w:val="20"/>
                <w:lang w:eastAsia="en-GB"/>
              </w:rPr>
              <w:t>For the amount of</w:t>
            </w:r>
            <w:proofErr w:type="gramEnd"/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funding received reported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010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, from the product categories listed in 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>‘</w:t>
            </w:r>
            <w:r>
              <w:rPr>
                <w:rFonts w:ascii="Times New Roman" w:hAnsi="Times New Roman"/>
                <w:szCs w:val="20"/>
                <w:lang w:eastAsia="en-GB"/>
              </w:rPr>
              <w:t>Product name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>’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column, a weighted average residual maturity 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(in days)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for that funding shall be recorded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050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10B9D2BA" w14:textId="77777777" w:rsidR="00A344AA" w:rsidRPr="007F5684" w:rsidRDefault="00A344AA" w:rsidP="00490B6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7D5D34BD" w14:textId="7C13E3AC" w:rsidR="00A344AA" w:rsidRPr="007F5684" w:rsidRDefault="00B06740" w:rsidP="00476C3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>The w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>eighted average residual maturity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Cs w:val="20"/>
                <w:lang w:eastAsia="en-GB"/>
              </w:rPr>
              <w:t>shall be calculated</w:t>
            </w:r>
            <w:proofErr w:type="gramEnd"/>
            <w:r>
              <w:rPr>
                <w:rFonts w:ascii="Times New Roman" w:hAnsi="Times New Roman"/>
                <w:szCs w:val="20"/>
                <w:lang w:eastAsia="en-GB"/>
              </w:rPr>
              <w:t xml:space="preserve"> as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the average maturity</w:t>
            </w:r>
            <w:r w:rsidR="00A344AA">
              <w:rPr>
                <w:rFonts w:ascii="Times New Roman" w:hAnsi="Times New Roman"/>
                <w:szCs w:val="20"/>
                <w:lang w:eastAsia="en-GB"/>
              </w:rPr>
              <w:t xml:space="preserve"> (in days)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left on the funding received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for </w:t>
            </w:r>
            <w:r w:rsidR="001F6D35">
              <w:rPr>
                <w:rFonts w:ascii="Times New Roman" w:hAnsi="Times New Roman"/>
                <w:szCs w:val="20"/>
                <w:lang w:eastAsia="en-GB"/>
              </w:rPr>
              <w:t>that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product type. The average shall be size weighted, based on the size of different amounts of funding received in proportion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>, to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the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total funding received from </w:t>
            </w:r>
            <w:r>
              <w:rPr>
                <w:rFonts w:ascii="Times New Roman" w:hAnsi="Times New Roman"/>
                <w:szCs w:val="20"/>
                <w:lang w:eastAsia="en-GB"/>
              </w:rPr>
              <w:t>all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>issuance</w:t>
            </w:r>
            <w:r>
              <w:rPr>
                <w:rFonts w:ascii="Times New Roman" w:hAnsi="Times New Roman"/>
                <w:szCs w:val="20"/>
                <w:lang w:eastAsia="en-GB"/>
              </w:rPr>
              <w:t>s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of that product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type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7FC1A546" w14:textId="77777777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</w:tbl>
    <w:p w14:paraId="519B1D10" w14:textId="77777777" w:rsidR="00A344AA" w:rsidRPr="007F5684" w:rsidRDefault="00A344AA" w:rsidP="00927DCB">
      <w:pPr>
        <w:pStyle w:val="InstructionsText2"/>
        <w:numPr>
          <w:ilvl w:val="0"/>
          <w:numId w:val="0"/>
        </w:numPr>
        <w:spacing w:after="0"/>
      </w:pPr>
    </w:p>
    <w:p w14:paraId="46B6DB4F" w14:textId="77777777" w:rsidR="00A344AA" w:rsidRDefault="00A344AA"/>
    <w:p w14:paraId="70084023" w14:textId="77777777" w:rsidR="00775F73" w:rsidRPr="007F5684" w:rsidRDefault="00775F73" w:rsidP="008A2179">
      <w:pPr>
        <w:pStyle w:val="InstructionsText2"/>
        <w:numPr>
          <w:ilvl w:val="0"/>
          <w:numId w:val="0"/>
        </w:numPr>
        <w:ind w:left="720"/>
      </w:pPr>
    </w:p>
    <w:p w14:paraId="079161C6" w14:textId="77777777" w:rsidR="00D02FE4" w:rsidRPr="008A2179" w:rsidRDefault="00181260" w:rsidP="00DD5897">
      <w:pPr>
        <w:pStyle w:val="Instructionsberschrift2"/>
        <w:numPr>
          <w:ilvl w:val="1"/>
          <w:numId w:val="2"/>
        </w:numPr>
        <w:spacing w:before="0"/>
        <w:rPr>
          <w:rFonts w:ascii="Times New Roman" w:hAnsi="Times New Roman" w:cs="Times New Roman"/>
          <w:szCs w:val="20"/>
        </w:rPr>
      </w:pPr>
      <w:r w:rsidRPr="008A2179">
        <w:rPr>
          <w:rFonts w:ascii="Times New Roman" w:hAnsi="Times New Roman" w:cs="Times New Roman"/>
          <w:szCs w:val="20"/>
        </w:rPr>
        <w:t>Prices for Various Lengths of Funding</w:t>
      </w:r>
      <w:r w:rsidR="00AC3BFE" w:rsidRPr="008A2179">
        <w:rPr>
          <w:rFonts w:ascii="Times New Roman" w:hAnsi="Times New Roman" w:cs="Times New Roman"/>
          <w:szCs w:val="20"/>
        </w:rPr>
        <w:t xml:space="preserve"> (C 69.00)</w:t>
      </w:r>
    </w:p>
    <w:p w14:paraId="6F60A159" w14:textId="77777777" w:rsidR="00DD5897" w:rsidRPr="008A2179" w:rsidRDefault="00DD5897" w:rsidP="008A2179">
      <w:pPr>
        <w:pStyle w:val="InstructionsText2"/>
        <w:numPr>
          <w:ilvl w:val="0"/>
          <w:numId w:val="0"/>
        </w:numPr>
        <w:ind w:left="720"/>
        <w:rPr>
          <w:u w:val="none"/>
        </w:rPr>
      </w:pPr>
    </w:p>
    <w:p w14:paraId="691ACAEA" w14:textId="182EF00F" w:rsidR="002C154A" w:rsidRPr="008A2179" w:rsidRDefault="00DD76F0" w:rsidP="00927DCB">
      <w:pPr>
        <w:pStyle w:val="InstructionsText2"/>
        <w:numPr>
          <w:ilvl w:val="0"/>
          <w:numId w:val="7"/>
        </w:numPr>
        <w:rPr>
          <w:u w:val="none"/>
        </w:rPr>
      </w:pPr>
      <w:r w:rsidRPr="008A2179">
        <w:rPr>
          <w:u w:val="none"/>
        </w:rPr>
        <w:t>Institutions shall report the</w:t>
      </w:r>
      <w:r w:rsidR="0019013A" w:rsidRPr="008A2179">
        <w:rPr>
          <w:u w:val="none"/>
        </w:rPr>
        <w:t xml:space="preserve"> information </w:t>
      </w:r>
      <w:r w:rsidR="00684947" w:rsidRPr="008A2179">
        <w:rPr>
          <w:u w:val="none"/>
        </w:rPr>
        <w:t>in template C 69.00</w:t>
      </w:r>
      <w:r w:rsidRPr="008A2179">
        <w:rPr>
          <w:u w:val="none"/>
        </w:rPr>
        <w:t>,</w:t>
      </w:r>
      <w:r w:rsidR="00684947" w:rsidRPr="008A2179">
        <w:rPr>
          <w:u w:val="none"/>
        </w:rPr>
        <w:t xml:space="preserve"> </w:t>
      </w:r>
      <w:r w:rsidR="0019013A" w:rsidRPr="008A2179">
        <w:rPr>
          <w:u w:val="none"/>
        </w:rPr>
        <w:t>about the transaction volume and prices paid by institutions for funding</w:t>
      </w:r>
      <w:r w:rsidR="00A7682F" w:rsidRPr="008A2179">
        <w:rPr>
          <w:u w:val="none"/>
        </w:rPr>
        <w:t xml:space="preserve"> obtained during the reporting period and still present at the end of the reporting </w:t>
      </w:r>
      <w:r w:rsidR="003D2F58" w:rsidRPr="008A2179">
        <w:rPr>
          <w:u w:val="none"/>
        </w:rPr>
        <w:t>period</w:t>
      </w:r>
      <w:r w:rsidR="00A7682F" w:rsidRPr="008A2179">
        <w:rPr>
          <w:u w:val="none"/>
        </w:rPr>
        <w:t>,</w:t>
      </w:r>
      <w:r w:rsidR="0019013A" w:rsidRPr="008A2179">
        <w:rPr>
          <w:u w:val="none"/>
        </w:rPr>
        <w:t xml:space="preserve"> </w:t>
      </w:r>
      <w:r w:rsidR="00684947" w:rsidRPr="008A2179">
        <w:rPr>
          <w:u w:val="none"/>
        </w:rPr>
        <w:t xml:space="preserve">in accordance </w:t>
      </w:r>
      <w:r w:rsidR="0019013A" w:rsidRPr="008A2179">
        <w:rPr>
          <w:u w:val="none"/>
        </w:rPr>
        <w:t xml:space="preserve">with the following </w:t>
      </w:r>
      <w:r w:rsidR="00B47B29" w:rsidRPr="008A2179">
        <w:rPr>
          <w:u w:val="none"/>
        </w:rPr>
        <w:t xml:space="preserve">original </w:t>
      </w:r>
      <w:r w:rsidR="0019013A" w:rsidRPr="008A2179">
        <w:rPr>
          <w:u w:val="none"/>
        </w:rPr>
        <w:t xml:space="preserve">maturities: </w:t>
      </w:r>
    </w:p>
    <w:p w14:paraId="43E76F50" w14:textId="57D72AF1" w:rsidR="0019013A" w:rsidRPr="008A2179" w:rsidRDefault="00C13077" w:rsidP="00927DCB">
      <w:pPr>
        <w:pStyle w:val="InstructionsText2"/>
        <w:numPr>
          <w:ilvl w:val="1"/>
          <w:numId w:val="13"/>
        </w:numPr>
        <w:ind w:left="993" w:hanging="284"/>
        <w:rPr>
          <w:u w:val="none"/>
        </w:rPr>
      </w:pPr>
      <w:r w:rsidRPr="008A2179">
        <w:rPr>
          <w:u w:val="none"/>
        </w:rPr>
        <w:tab/>
      </w:r>
      <w:r w:rsidR="00684947" w:rsidRPr="008A2179">
        <w:rPr>
          <w:u w:val="none"/>
        </w:rPr>
        <w:t xml:space="preserve">overnight in </w:t>
      </w:r>
      <w:r w:rsidR="0019013A" w:rsidRPr="008A2179">
        <w:rPr>
          <w:u w:val="none"/>
        </w:rPr>
        <w:t xml:space="preserve">columns </w:t>
      </w:r>
      <w:r w:rsidR="00AF1439" w:rsidRPr="008A2179">
        <w:rPr>
          <w:u w:val="none"/>
        </w:rPr>
        <w:t>010 and 020</w:t>
      </w:r>
      <w:r w:rsidR="00684947" w:rsidRPr="008A2179">
        <w:rPr>
          <w:u w:val="none"/>
        </w:rPr>
        <w:t>;</w:t>
      </w:r>
    </w:p>
    <w:p w14:paraId="20A63704" w14:textId="5F2A3152" w:rsidR="0019013A" w:rsidRPr="008A2179" w:rsidRDefault="00325582" w:rsidP="00927DCB">
      <w:pPr>
        <w:pStyle w:val="InstructionsText2"/>
        <w:numPr>
          <w:ilvl w:val="0"/>
          <w:numId w:val="0"/>
        </w:numPr>
        <w:ind w:left="714"/>
        <w:rPr>
          <w:u w:val="none"/>
        </w:rPr>
      </w:pPr>
      <w:r w:rsidRPr="008A2179">
        <w:rPr>
          <w:u w:val="none"/>
        </w:rPr>
        <w:t>(b)</w:t>
      </w:r>
      <w:r w:rsidRPr="008A2179">
        <w:rPr>
          <w:u w:val="none"/>
        </w:rPr>
        <w:tab/>
      </w:r>
      <w:r w:rsidR="00684947" w:rsidRPr="008A2179">
        <w:rPr>
          <w:u w:val="none"/>
        </w:rPr>
        <w:t>g</w:t>
      </w:r>
      <w:r w:rsidRPr="008A2179">
        <w:rPr>
          <w:u w:val="none"/>
        </w:rPr>
        <w:t xml:space="preserve">reater than overnight and less than or equal to 1 week </w:t>
      </w:r>
      <w:r w:rsidR="0019013A" w:rsidRPr="008A2179">
        <w:rPr>
          <w:u w:val="none"/>
        </w:rPr>
        <w:t xml:space="preserve">(columns </w:t>
      </w:r>
      <w:r w:rsidR="00AF1439" w:rsidRPr="008A2179">
        <w:rPr>
          <w:u w:val="none"/>
        </w:rPr>
        <w:t>030 and 040</w:t>
      </w:r>
      <w:r w:rsidR="0019013A" w:rsidRPr="008A2179">
        <w:rPr>
          <w:u w:val="none"/>
        </w:rPr>
        <w:t>)</w:t>
      </w:r>
    </w:p>
    <w:p w14:paraId="23995DF6" w14:textId="6B8F5FD2" w:rsidR="0019013A" w:rsidRPr="008A2179" w:rsidRDefault="00325582" w:rsidP="00927DCB">
      <w:pPr>
        <w:pStyle w:val="InstructionsText2"/>
        <w:numPr>
          <w:ilvl w:val="0"/>
          <w:numId w:val="0"/>
        </w:numPr>
        <w:ind w:left="714"/>
        <w:rPr>
          <w:u w:val="none"/>
        </w:rPr>
      </w:pPr>
      <w:r w:rsidRPr="008A2179">
        <w:rPr>
          <w:u w:val="none"/>
        </w:rPr>
        <w:t>(c)</w:t>
      </w:r>
      <w:r w:rsidRPr="008A2179">
        <w:rPr>
          <w:u w:val="none"/>
        </w:rPr>
        <w:tab/>
      </w:r>
      <w:proofErr w:type="gramStart"/>
      <w:r w:rsidR="00684947" w:rsidRPr="008A2179">
        <w:rPr>
          <w:u w:val="none"/>
        </w:rPr>
        <w:t>g</w:t>
      </w:r>
      <w:r w:rsidRPr="008A2179">
        <w:rPr>
          <w:u w:val="none"/>
        </w:rPr>
        <w:t>reater</w:t>
      </w:r>
      <w:proofErr w:type="gramEnd"/>
      <w:r w:rsidRPr="008A2179">
        <w:rPr>
          <w:u w:val="none"/>
        </w:rPr>
        <w:t xml:space="preserve"> than 1 week and less than or equal to 1 month </w:t>
      </w:r>
      <w:r w:rsidR="00684947" w:rsidRPr="008A2179">
        <w:rPr>
          <w:u w:val="none"/>
        </w:rPr>
        <w:t xml:space="preserve">in </w:t>
      </w:r>
      <w:r w:rsidR="0019013A" w:rsidRPr="008A2179">
        <w:rPr>
          <w:u w:val="none"/>
        </w:rPr>
        <w:t xml:space="preserve">columns </w:t>
      </w:r>
      <w:r w:rsidR="00AF1439" w:rsidRPr="008A2179">
        <w:rPr>
          <w:u w:val="none"/>
        </w:rPr>
        <w:t>050 and 060</w:t>
      </w:r>
      <w:r w:rsidR="00684947" w:rsidRPr="008A2179">
        <w:rPr>
          <w:u w:val="none"/>
        </w:rPr>
        <w:t>;</w:t>
      </w:r>
    </w:p>
    <w:p w14:paraId="4DB6611C" w14:textId="4078B1C8" w:rsidR="0019013A" w:rsidRPr="008A2179" w:rsidRDefault="00325582" w:rsidP="00927DCB">
      <w:pPr>
        <w:pStyle w:val="InstructionsText2"/>
        <w:numPr>
          <w:ilvl w:val="0"/>
          <w:numId w:val="0"/>
        </w:numPr>
        <w:ind w:left="714"/>
        <w:rPr>
          <w:u w:val="none"/>
        </w:rPr>
      </w:pPr>
      <w:r w:rsidRPr="008A2179">
        <w:rPr>
          <w:u w:val="none"/>
        </w:rPr>
        <w:t>(d)</w:t>
      </w:r>
      <w:r w:rsidRPr="008A2179">
        <w:rPr>
          <w:u w:val="none"/>
        </w:rPr>
        <w:tab/>
      </w:r>
      <w:proofErr w:type="gramStart"/>
      <w:r w:rsidR="00684947" w:rsidRPr="008A2179">
        <w:rPr>
          <w:u w:val="none"/>
        </w:rPr>
        <w:t>g</w:t>
      </w:r>
      <w:r w:rsidRPr="008A2179">
        <w:rPr>
          <w:u w:val="none"/>
        </w:rPr>
        <w:t>reater</w:t>
      </w:r>
      <w:proofErr w:type="gramEnd"/>
      <w:r w:rsidRPr="008A2179">
        <w:rPr>
          <w:u w:val="none"/>
        </w:rPr>
        <w:t xml:space="preserve"> than 1 month and less than or equal to 3 months </w:t>
      </w:r>
      <w:r w:rsidR="00684947" w:rsidRPr="008A2179">
        <w:rPr>
          <w:u w:val="none"/>
        </w:rPr>
        <w:t xml:space="preserve">in </w:t>
      </w:r>
      <w:r w:rsidR="0019013A" w:rsidRPr="008A2179">
        <w:rPr>
          <w:u w:val="none"/>
        </w:rPr>
        <w:t xml:space="preserve">columns </w:t>
      </w:r>
      <w:r w:rsidR="00AF1439" w:rsidRPr="008A2179">
        <w:rPr>
          <w:u w:val="none"/>
        </w:rPr>
        <w:t>070 and 080</w:t>
      </w:r>
      <w:r w:rsidR="00684947" w:rsidRPr="008A2179">
        <w:rPr>
          <w:u w:val="none"/>
        </w:rPr>
        <w:t>;</w:t>
      </w:r>
    </w:p>
    <w:p w14:paraId="68B85898" w14:textId="1C69E6E6" w:rsidR="0019013A" w:rsidRPr="008A2179" w:rsidRDefault="00325582" w:rsidP="00927DCB">
      <w:pPr>
        <w:pStyle w:val="InstructionsText2"/>
        <w:numPr>
          <w:ilvl w:val="0"/>
          <w:numId w:val="0"/>
        </w:numPr>
        <w:ind w:left="714"/>
        <w:rPr>
          <w:u w:val="none"/>
        </w:rPr>
      </w:pPr>
      <w:r w:rsidRPr="008A2179">
        <w:rPr>
          <w:u w:val="none"/>
        </w:rPr>
        <w:t>(e)</w:t>
      </w:r>
      <w:r w:rsidRPr="008A2179">
        <w:rPr>
          <w:u w:val="none"/>
        </w:rPr>
        <w:tab/>
      </w:r>
      <w:proofErr w:type="gramStart"/>
      <w:r w:rsidR="00684947" w:rsidRPr="008A2179">
        <w:rPr>
          <w:u w:val="none"/>
        </w:rPr>
        <w:t>g</w:t>
      </w:r>
      <w:r w:rsidRPr="008A2179">
        <w:rPr>
          <w:u w:val="none"/>
        </w:rPr>
        <w:t>reater</w:t>
      </w:r>
      <w:proofErr w:type="gramEnd"/>
      <w:r w:rsidRPr="008A2179">
        <w:rPr>
          <w:u w:val="none"/>
        </w:rPr>
        <w:t xml:space="preserve"> than 3 months and less than or equal to 6 months</w:t>
      </w:r>
      <w:r w:rsidRPr="008A2179" w:rsidDel="00325582">
        <w:rPr>
          <w:u w:val="none"/>
        </w:rPr>
        <w:t xml:space="preserve"> </w:t>
      </w:r>
      <w:r w:rsidR="00684947" w:rsidRPr="008A2179">
        <w:rPr>
          <w:u w:val="none"/>
        </w:rPr>
        <w:t xml:space="preserve">in </w:t>
      </w:r>
      <w:r w:rsidR="0019013A" w:rsidRPr="008A2179">
        <w:rPr>
          <w:u w:val="none"/>
        </w:rPr>
        <w:t xml:space="preserve">columns </w:t>
      </w:r>
      <w:r w:rsidR="00AF1439" w:rsidRPr="008A2179">
        <w:rPr>
          <w:u w:val="none"/>
        </w:rPr>
        <w:t>090 and 100</w:t>
      </w:r>
      <w:r w:rsidR="00684947" w:rsidRPr="008A2179">
        <w:rPr>
          <w:u w:val="none"/>
        </w:rPr>
        <w:t>;</w:t>
      </w:r>
    </w:p>
    <w:p w14:paraId="032BAEDE" w14:textId="15A2A145" w:rsidR="00172727" w:rsidRPr="008A2179" w:rsidRDefault="00325582" w:rsidP="00927DCB">
      <w:pPr>
        <w:pStyle w:val="InstructionsText2"/>
        <w:numPr>
          <w:ilvl w:val="0"/>
          <w:numId w:val="0"/>
        </w:numPr>
        <w:ind w:left="714"/>
        <w:rPr>
          <w:u w:val="none"/>
        </w:rPr>
      </w:pPr>
      <w:r w:rsidRPr="008A2179">
        <w:rPr>
          <w:u w:val="none"/>
        </w:rPr>
        <w:t>(f)</w:t>
      </w:r>
      <w:r w:rsidRPr="008A2179">
        <w:rPr>
          <w:u w:val="none"/>
        </w:rPr>
        <w:tab/>
      </w:r>
      <w:proofErr w:type="gramStart"/>
      <w:r w:rsidR="00684947" w:rsidRPr="008A2179">
        <w:rPr>
          <w:u w:val="none"/>
        </w:rPr>
        <w:t>g</w:t>
      </w:r>
      <w:r w:rsidRPr="008A2179">
        <w:rPr>
          <w:u w:val="none"/>
        </w:rPr>
        <w:t>reater</w:t>
      </w:r>
      <w:proofErr w:type="gramEnd"/>
      <w:r w:rsidRPr="008A2179">
        <w:rPr>
          <w:u w:val="none"/>
        </w:rPr>
        <w:t xml:space="preserve"> than 6 months and less than or equal to 1 year </w:t>
      </w:r>
      <w:r w:rsidR="00684947" w:rsidRPr="008A2179">
        <w:rPr>
          <w:u w:val="none"/>
        </w:rPr>
        <w:t xml:space="preserve">in </w:t>
      </w:r>
      <w:r w:rsidR="00172727" w:rsidRPr="008A2179">
        <w:rPr>
          <w:u w:val="none"/>
        </w:rPr>
        <w:t xml:space="preserve">columns </w:t>
      </w:r>
      <w:r w:rsidR="00AF1439" w:rsidRPr="008A2179">
        <w:rPr>
          <w:u w:val="none"/>
        </w:rPr>
        <w:t>110 and 120</w:t>
      </w:r>
      <w:r w:rsidR="00684947" w:rsidRPr="008A2179">
        <w:rPr>
          <w:u w:val="none"/>
        </w:rPr>
        <w:t>;</w:t>
      </w:r>
    </w:p>
    <w:p w14:paraId="3DE0207D" w14:textId="0958FEE1" w:rsidR="0019013A" w:rsidRPr="008A2179" w:rsidRDefault="00325582" w:rsidP="00927DCB">
      <w:pPr>
        <w:pStyle w:val="InstructionsText2"/>
        <w:numPr>
          <w:ilvl w:val="0"/>
          <w:numId w:val="0"/>
        </w:numPr>
        <w:ind w:left="714"/>
        <w:rPr>
          <w:u w:val="none"/>
        </w:rPr>
      </w:pPr>
      <w:r w:rsidRPr="008A2179">
        <w:rPr>
          <w:u w:val="none"/>
        </w:rPr>
        <w:t>(g)</w:t>
      </w:r>
      <w:r w:rsidRPr="008A2179">
        <w:rPr>
          <w:u w:val="none"/>
        </w:rPr>
        <w:tab/>
      </w:r>
      <w:proofErr w:type="gramStart"/>
      <w:r w:rsidR="00684947" w:rsidRPr="008A2179">
        <w:rPr>
          <w:u w:val="none"/>
        </w:rPr>
        <w:t>g</w:t>
      </w:r>
      <w:r w:rsidRPr="008A2179">
        <w:rPr>
          <w:u w:val="none"/>
        </w:rPr>
        <w:t>reater</w:t>
      </w:r>
      <w:proofErr w:type="gramEnd"/>
      <w:r w:rsidRPr="008A2179">
        <w:rPr>
          <w:u w:val="none"/>
        </w:rPr>
        <w:t xml:space="preserve"> than 1 year and less than or equal to 2 years</w:t>
      </w:r>
      <w:r w:rsidRPr="008A2179" w:rsidDel="00325582">
        <w:rPr>
          <w:u w:val="none"/>
        </w:rPr>
        <w:t xml:space="preserve"> </w:t>
      </w:r>
      <w:r w:rsidR="00684947" w:rsidRPr="008A2179">
        <w:rPr>
          <w:u w:val="none"/>
        </w:rPr>
        <w:t xml:space="preserve">in </w:t>
      </w:r>
      <w:r w:rsidR="00172727" w:rsidRPr="008A2179">
        <w:rPr>
          <w:u w:val="none"/>
        </w:rPr>
        <w:t xml:space="preserve">columns </w:t>
      </w:r>
      <w:r w:rsidR="00AF1439" w:rsidRPr="008A2179">
        <w:rPr>
          <w:u w:val="none"/>
        </w:rPr>
        <w:t>130 and 140</w:t>
      </w:r>
      <w:r w:rsidR="00684947" w:rsidRPr="008A2179">
        <w:rPr>
          <w:u w:val="none"/>
        </w:rPr>
        <w:t>;</w:t>
      </w:r>
    </w:p>
    <w:p w14:paraId="5A4B2AD6" w14:textId="6D6143D2" w:rsidR="0019013A" w:rsidRPr="008A2179" w:rsidRDefault="00325582" w:rsidP="00927DCB">
      <w:pPr>
        <w:pStyle w:val="InstructionsText2"/>
        <w:numPr>
          <w:ilvl w:val="0"/>
          <w:numId w:val="0"/>
        </w:numPr>
        <w:ind w:left="714"/>
        <w:rPr>
          <w:u w:val="none"/>
        </w:rPr>
      </w:pPr>
      <w:r w:rsidRPr="008A2179">
        <w:rPr>
          <w:u w:val="none"/>
        </w:rPr>
        <w:t>(h)</w:t>
      </w:r>
      <w:r w:rsidRPr="008A2179">
        <w:rPr>
          <w:u w:val="none"/>
        </w:rPr>
        <w:tab/>
      </w:r>
      <w:proofErr w:type="gramStart"/>
      <w:r w:rsidR="00684947" w:rsidRPr="008A2179">
        <w:rPr>
          <w:u w:val="none"/>
        </w:rPr>
        <w:t>g</w:t>
      </w:r>
      <w:r w:rsidRPr="008A2179">
        <w:rPr>
          <w:u w:val="none"/>
        </w:rPr>
        <w:t>reater</w:t>
      </w:r>
      <w:proofErr w:type="gramEnd"/>
      <w:r w:rsidRPr="008A2179">
        <w:rPr>
          <w:u w:val="none"/>
        </w:rPr>
        <w:t xml:space="preserve"> than 2 years and less than or equal to 5 years </w:t>
      </w:r>
      <w:r w:rsidR="00684947" w:rsidRPr="008A2179">
        <w:rPr>
          <w:u w:val="none"/>
        </w:rPr>
        <w:t xml:space="preserve">in </w:t>
      </w:r>
      <w:r w:rsidR="00172727" w:rsidRPr="008A2179">
        <w:rPr>
          <w:u w:val="none"/>
        </w:rPr>
        <w:t xml:space="preserve">columns </w:t>
      </w:r>
      <w:r w:rsidR="00AF1439" w:rsidRPr="008A2179">
        <w:rPr>
          <w:u w:val="none"/>
        </w:rPr>
        <w:t>150 and 160</w:t>
      </w:r>
      <w:r w:rsidR="00684947" w:rsidRPr="008A2179">
        <w:rPr>
          <w:u w:val="none"/>
        </w:rPr>
        <w:t>;</w:t>
      </w:r>
    </w:p>
    <w:p w14:paraId="10B732E8" w14:textId="3D42D0AE" w:rsidR="0019013A" w:rsidRPr="008A2179" w:rsidRDefault="00325582" w:rsidP="00927DCB">
      <w:pPr>
        <w:pStyle w:val="InstructionsText2"/>
        <w:numPr>
          <w:ilvl w:val="0"/>
          <w:numId w:val="0"/>
        </w:numPr>
        <w:ind w:left="714"/>
        <w:rPr>
          <w:u w:val="none"/>
        </w:rPr>
      </w:pPr>
      <w:r w:rsidRPr="008A2179">
        <w:rPr>
          <w:u w:val="none"/>
        </w:rPr>
        <w:t>(</w:t>
      </w:r>
      <w:proofErr w:type="spellStart"/>
      <w:r w:rsidRPr="008A2179">
        <w:rPr>
          <w:u w:val="none"/>
        </w:rPr>
        <w:t>i</w:t>
      </w:r>
      <w:proofErr w:type="spellEnd"/>
      <w:r w:rsidRPr="008A2179">
        <w:rPr>
          <w:u w:val="none"/>
        </w:rPr>
        <w:t>)</w:t>
      </w:r>
      <w:r w:rsidRPr="008A2179">
        <w:rPr>
          <w:u w:val="none"/>
        </w:rPr>
        <w:tab/>
      </w:r>
      <w:proofErr w:type="gramStart"/>
      <w:r w:rsidR="00684947" w:rsidRPr="008A2179">
        <w:rPr>
          <w:u w:val="none"/>
        </w:rPr>
        <w:t>g</w:t>
      </w:r>
      <w:r w:rsidRPr="008A2179">
        <w:rPr>
          <w:u w:val="none"/>
        </w:rPr>
        <w:t>reater</w:t>
      </w:r>
      <w:proofErr w:type="gramEnd"/>
      <w:r w:rsidRPr="008A2179">
        <w:rPr>
          <w:u w:val="none"/>
        </w:rPr>
        <w:t xml:space="preserve"> than 5 years and less than or equal to 10 years </w:t>
      </w:r>
      <w:r w:rsidR="00684947" w:rsidRPr="008A2179">
        <w:rPr>
          <w:u w:val="none"/>
        </w:rPr>
        <w:t xml:space="preserve">in </w:t>
      </w:r>
      <w:r w:rsidR="0019013A" w:rsidRPr="008A2179">
        <w:rPr>
          <w:u w:val="none"/>
        </w:rPr>
        <w:t xml:space="preserve">columns </w:t>
      </w:r>
      <w:r w:rsidR="00AF1439" w:rsidRPr="008A2179">
        <w:rPr>
          <w:u w:val="none"/>
        </w:rPr>
        <w:t>170 and 180</w:t>
      </w:r>
      <w:r w:rsidR="00684947" w:rsidRPr="008A2179">
        <w:rPr>
          <w:u w:val="none"/>
        </w:rPr>
        <w:t>.</w:t>
      </w:r>
    </w:p>
    <w:p w14:paraId="5F28959E" w14:textId="1A5C591C" w:rsidR="0019013A" w:rsidRPr="008A2179" w:rsidRDefault="0019013A" w:rsidP="00927DCB">
      <w:pPr>
        <w:pStyle w:val="InstructionsText2"/>
        <w:numPr>
          <w:ilvl w:val="0"/>
          <w:numId w:val="20"/>
        </w:numPr>
        <w:rPr>
          <w:u w:val="none"/>
        </w:rPr>
      </w:pPr>
      <w:proofErr w:type="gramStart"/>
      <w:r w:rsidRPr="008A2179">
        <w:rPr>
          <w:u w:val="none"/>
        </w:rPr>
        <w:t>For the purpose of</w:t>
      </w:r>
      <w:proofErr w:type="gramEnd"/>
      <w:r w:rsidRPr="008A2179">
        <w:rPr>
          <w:u w:val="none"/>
        </w:rPr>
        <w:t xml:space="preserve"> determining the maturity of </w:t>
      </w:r>
      <w:r w:rsidR="00DD76F0" w:rsidRPr="008A2179">
        <w:rPr>
          <w:u w:val="none"/>
        </w:rPr>
        <w:t xml:space="preserve">the </w:t>
      </w:r>
      <w:r w:rsidRPr="008A2179">
        <w:rPr>
          <w:u w:val="none"/>
        </w:rPr>
        <w:t xml:space="preserve">funding obtained, institutions </w:t>
      </w:r>
      <w:r w:rsidR="006A7234" w:rsidRPr="008A2179">
        <w:rPr>
          <w:u w:val="none"/>
        </w:rPr>
        <w:t>shall</w:t>
      </w:r>
      <w:r w:rsidRPr="008A2179">
        <w:rPr>
          <w:u w:val="none"/>
        </w:rPr>
        <w:t xml:space="preserve"> ignore the period between trade date and settlement date, e.g. a three month liability se</w:t>
      </w:r>
      <w:r w:rsidR="0050708F" w:rsidRPr="008A2179">
        <w:rPr>
          <w:u w:val="none"/>
        </w:rPr>
        <w:t>ttling in two weeks</w:t>
      </w:r>
      <w:r w:rsidR="00B8464D" w:rsidRPr="008A2179">
        <w:rPr>
          <w:u w:val="none"/>
        </w:rPr>
        <w:t>’</w:t>
      </w:r>
      <w:r w:rsidR="0050708F" w:rsidRPr="008A2179">
        <w:rPr>
          <w:u w:val="none"/>
        </w:rPr>
        <w:t xml:space="preserve"> time </w:t>
      </w:r>
      <w:r w:rsidR="006A7234" w:rsidRPr="008A2179">
        <w:rPr>
          <w:u w:val="none"/>
        </w:rPr>
        <w:t>shall</w:t>
      </w:r>
      <w:r w:rsidR="0050708F" w:rsidRPr="008A2179">
        <w:rPr>
          <w:u w:val="none"/>
        </w:rPr>
        <w:t xml:space="preserve"> be reported in the 3 months </w:t>
      </w:r>
      <w:r w:rsidRPr="008A2179">
        <w:rPr>
          <w:u w:val="none"/>
        </w:rPr>
        <w:t>maturity</w:t>
      </w:r>
      <w:r w:rsidR="0050708F" w:rsidRPr="008A2179">
        <w:rPr>
          <w:u w:val="none"/>
        </w:rPr>
        <w:t xml:space="preserve"> (columns </w:t>
      </w:r>
      <w:r w:rsidR="00AF1439" w:rsidRPr="008A2179">
        <w:rPr>
          <w:u w:val="none"/>
        </w:rPr>
        <w:t>070 and 080</w:t>
      </w:r>
      <w:r w:rsidR="0050708F" w:rsidRPr="008A2179">
        <w:rPr>
          <w:u w:val="none"/>
        </w:rPr>
        <w:t>).</w:t>
      </w:r>
    </w:p>
    <w:p w14:paraId="3300B61A" w14:textId="77777777" w:rsidR="00A211F3" w:rsidRPr="008A2179" w:rsidRDefault="002C154A" w:rsidP="00927DCB">
      <w:pPr>
        <w:pStyle w:val="InstructionsText2"/>
        <w:numPr>
          <w:ilvl w:val="0"/>
          <w:numId w:val="20"/>
        </w:numPr>
        <w:rPr>
          <w:u w:val="none"/>
        </w:rPr>
      </w:pPr>
      <w:r w:rsidRPr="008A2179">
        <w:rPr>
          <w:u w:val="none"/>
        </w:rPr>
        <w:t xml:space="preserve">The </w:t>
      </w:r>
      <w:r w:rsidR="0019013A" w:rsidRPr="008A2179">
        <w:rPr>
          <w:u w:val="none"/>
        </w:rPr>
        <w:t xml:space="preserve">spread </w:t>
      </w:r>
      <w:r w:rsidR="0050708F" w:rsidRPr="008A2179">
        <w:rPr>
          <w:u w:val="none"/>
        </w:rPr>
        <w:t>reported</w:t>
      </w:r>
      <w:r w:rsidRPr="008A2179">
        <w:rPr>
          <w:u w:val="none"/>
        </w:rPr>
        <w:t xml:space="preserve"> in </w:t>
      </w:r>
      <w:r w:rsidR="009A329A" w:rsidRPr="008A2179">
        <w:rPr>
          <w:u w:val="none"/>
        </w:rPr>
        <w:t>the left hand column of each time bucket</w:t>
      </w:r>
      <w:r w:rsidR="0050708F" w:rsidRPr="008A2179">
        <w:rPr>
          <w:u w:val="none"/>
        </w:rPr>
        <w:t xml:space="preserve"> </w:t>
      </w:r>
      <w:r w:rsidR="006A7234" w:rsidRPr="008A2179">
        <w:rPr>
          <w:u w:val="none"/>
        </w:rPr>
        <w:t>shall</w:t>
      </w:r>
      <w:r w:rsidR="0050708F" w:rsidRPr="008A2179">
        <w:rPr>
          <w:u w:val="none"/>
        </w:rPr>
        <w:t xml:space="preserve"> be</w:t>
      </w:r>
      <w:r w:rsidR="0094416B" w:rsidRPr="008A2179">
        <w:rPr>
          <w:u w:val="none"/>
        </w:rPr>
        <w:t xml:space="preserve"> one of the following</w:t>
      </w:r>
      <w:r w:rsidR="0050708F" w:rsidRPr="008A2179">
        <w:rPr>
          <w:u w:val="none"/>
        </w:rPr>
        <w:t>:</w:t>
      </w:r>
    </w:p>
    <w:p w14:paraId="3D56C5E8" w14:textId="5BBC2BEA" w:rsidR="0050708F" w:rsidRPr="008A2179" w:rsidRDefault="0050708F" w:rsidP="00927DCB">
      <w:pPr>
        <w:pStyle w:val="InstructionsText2"/>
        <w:numPr>
          <w:ilvl w:val="1"/>
          <w:numId w:val="20"/>
        </w:numPr>
        <w:ind w:left="993" w:hanging="284"/>
        <w:rPr>
          <w:u w:val="none"/>
        </w:rPr>
      </w:pPr>
      <w:r w:rsidRPr="008A2179">
        <w:rPr>
          <w:u w:val="none"/>
        </w:rPr>
        <w:t xml:space="preserve">the spread payable by the </w:t>
      </w:r>
      <w:r w:rsidR="00DD76F0" w:rsidRPr="008A2179">
        <w:rPr>
          <w:u w:val="none"/>
        </w:rPr>
        <w:t xml:space="preserve">institution </w:t>
      </w:r>
      <w:r w:rsidRPr="008A2179">
        <w:rPr>
          <w:u w:val="none"/>
        </w:rPr>
        <w:t xml:space="preserve">for liabilities less than or equal to one year, if </w:t>
      </w:r>
      <w:r w:rsidR="0013252E" w:rsidRPr="008A2179">
        <w:rPr>
          <w:u w:val="none"/>
        </w:rPr>
        <w:t xml:space="preserve">they </w:t>
      </w:r>
      <w:r w:rsidRPr="008A2179">
        <w:rPr>
          <w:u w:val="none"/>
        </w:rPr>
        <w:t>were to have been swapped to the benchmark overnight index for the appropriate currency no later than close of busines</w:t>
      </w:r>
      <w:r w:rsidR="009A329A" w:rsidRPr="008A2179">
        <w:rPr>
          <w:u w:val="none"/>
        </w:rPr>
        <w:t xml:space="preserve">s on the day of the transaction; </w:t>
      </w:r>
    </w:p>
    <w:p w14:paraId="44F3338B" w14:textId="4D0D0648" w:rsidR="0050708F" w:rsidRPr="008A2179" w:rsidRDefault="0050708F" w:rsidP="00927DCB">
      <w:pPr>
        <w:pStyle w:val="InstructionsText2"/>
        <w:numPr>
          <w:ilvl w:val="1"/>
          <w:numId w:val="20"/>
        </w:numPr>
        <w:ind w:left="993" w:hanging="284"/>
        <w:rPr>
          <w:u w:val="none"/>
        </w:rPr>
      </w:pPr>
      <w:proofErr w:type="gramStart"/>
      <w:r w:rsidRPr="008A2179">
        <w:rPr>
          <w:u w:val="none"/>
        </w:rPr>
        <w:t>the</w:t>
      </w:r>
      <w:proofErr w:type="gramEnd"/>
      <w:r w:rsidRPr="008A2179">
        <w:rPr>
          <w:u w:val="none"/>
        </w:rPr>
        <w:t xml:space="preserve"> spread payable by the firm at issuance for liabilities </w:t>
      </w:r>
      <w:r w:rsidR="00DD76F0" w:rsidRPr="008A2179">
        <w:rPr>
          <w:u w:val="none"/>
        </w:rPr>
        <w:t xml:space="preserve">with an original maturity </w:t>
      </w:r>
      <w:r w:rsidRPr="008A2179">
        <w:rPr>
          <w:u w:val="none"/>
        </w:rPr>
        <w:t>greater than on</w:t>
      </w:r>
      <w:r w:rsidR="00172727" w:rsidRPr="008A2179">
        <w:rPr>
          <w:u w:val="none"/>
        </w:rPr>
        <w:t>e</w:t>
      </w:r>
      <w:r w:rsidRPr="008A2179">
        <w:rPr>
          <w:u w:val="none"/>
        </w:rPr>
        <w:t xml:space="preserve"> year, were </w:t>
      </w:r>
      <w:r w:rsidR="0013252E" w:rsidRPr="008A2179">
        <w:rPr>
          <w:u w:val="none"/>
        </w:rPr>
        <w:t xml:space="preserve">they </w:t>
      </w:r>
      <w:r w:rsidRPr="008A2179">
        <w:rPr>
          <w:u w:val="none"/>
        </w:rPr>
        <w:t xml:space="preserve">to be swapped to the relevant benchmark </w:t>
      </w:r>
      <w:r w:rsidR="00D60F58" w:rsidRPr="008A2179">
        <w:rPr>
          <w:u w:val="none"/>
        </w:rPr>
        <w:t xml:space="preserve">index for the appropriate currency which is </w:t>
      </w:r>
      <w:r w:rsidRPr="008A2179">
        <w:rPr>
          <w:u w:val="none"/>
        </w:rPr>
        <w:t>three month EURIBOR for EUR or LIBOR for GBP and USD, no later than close of business on the day of the transaction.</w:t>
      </w:r>
    </w:p>
    <w:p w14:paraId="0C9A9801" w14:textId="3ADD5BDC" w:rsidR="006661EC" w:rsidRPr="008A2179" w:rsidRDefault="006661EC" w:rsidP="00927DCB">
      <w:pPr>
        <w:pStyle w:val="InstructionsText2"/>
        <w:numPr>
          <w:ilvl w:val="0"/>
          <w:numId w:val="0"/>
        </w:numPr>
        <w:ind w:left="993"/>
        <w:rPr>
          <w:u w:val="none"/>
        </w:rPr>
      </w:pPr>
      <w:r w:rsidRPr="008A2179">
        <w:rPr>
          <w:u w:val="none"/>
        </w:rPr>
        <w:lastRenderedPageBreak/>
        <w:t xml:space="preserve">Solely for the purposes of spread calculation under </w:t>
      </w:r>
      <w:r w:rsidR="00DD76F0" w:rsidRPr="008A2179">
        <w:rPr>
          <w:u w:val="none"/>
        </w:rPr>
        <w:t xml:space="preserve">points </w:t>
      </w:r>
      <w:r w:rsidRPr="008A2179">
        <w:rPr>
          <w:u w:val="none"/>
        </w:rPr>
        <w:t xml:space="preserve">a) </w:t>
      </w:r>
      <w:r w:rsidR="00DD76F0" w:rsidRPr="008A2179">
        <w:rPr>
          <w:u w:val="none"/>
        </w:rPr>
        <w:t>and</w:t>
      </w:r>
      <w:r w:rsidRPr="008A2179">
        <w:rPr>
          <w:u w:val="none"/>
        </w:rPr>
        <w:t xml:space="preserve"> b) above, </w:t>
      </w:r>
      <w:proofErr w:type="gramStart"/>
      <w:r w:rsidR="00ED3FFF" w:rsidRPr="008A2179">
        <w:rPr>
          <w:u w:val="none"/>
        </w:rPr>
        <w:t>on the basis of</w:t>
      </w:r>
      <w:proofErr w:type="gramEnd"/>
      <w:r w:rsidR="00ED3FFF" w:rsidRPr="008A2179">
        <w:rPr>
          <w:u w:val="none"/>
        </w:rPr>
        <w:t xml:space="preserve"> historical experience, </w:t>
      </w:r>
      <w:r w:rsidRPr="008A2179">
        <w:rPr>
          <w:u w:val="none"/>
        </w:rPr>
        <w:t xml:space="preserve">the institution may determine the </w:t>
      </w:r>
      <w:r w:rsidR="00DD76F0" w:rsidRPr="008A2179">
        <w:rPr>
          <w:u w:val="none"/>
        </w:rPr>
        <w:t xml:space="preserve">original </w:t>
      </w:r>
      <w:r w:rsidRPr="008A2179">
        <w:rPr>
          <w:u w:val="none"/>
        </w:rPr>
        <w:t>maturity with or without taking into account optionality, as appropriate.</w:t>
      </w:r>
    </w:p>
    <w:p w14:paraId="5EBCC42F" w14:textId="0D3FAA90" w:rsidR="00A211F3" w:rsidRPr="008A2179" w:rsidRDefault="0019013A" w:rsidP="00927DCB">
      <w:pPr>
        <w:pStyle w:val="InstructionsText2"/>
        <w:numPr>
          <w:ilvl w:val="0"/>
          <w:numId w:val="20"/>
        </w:numPr>
        <w:rPr>
          <w:u w:val="none"/>
        </w:rPr>
      </w:pPr>
      <w:r w:rsidRPr="008A2179">
        <w:rPr>
          <w:u w:val="none"/>
        </w:rPr>
        <w:t>S</w:t>
      </w:r>
      <w:r w:rsidR="0050708F" w:rsidRPr="008A2179">
        <w:rPr>
          <w:u w:val="none"/>
        </w:rPr>
        <w:t>pread</w:t>
      </w:r>
      <w:r w:rsidR="00FC506E" w:rsidRPr="008A2179">
        <w:rPr>
          <w:u w:val="none"/>
        </w:rPr>
        <w:t>s</w:t>
      </w:r>
      <w:r w:rsidRPr="008A2179">
        <w:rPr>
          <w:u w:val="none"/>
        </w:rPr>
        <w:t xml:space="preserve"> </w:t>
      </w:r>
      <w:proofErr w:type="gramStart"/>
      <w:r w:rsidR="006A7234" w:rsidRPr="008A2179">
        <w:rPr>
          <w:u w:val="none"/>
        </w:rPr>
        <w:t>shall</w:t>
      </w:r>
      <w:r w:rsidR="00DD5897" w:rsidRPr="008A2179">
        <w:rPr>
          <w:u w:val="none"/>
        </w:rPr>
        <w:t xml:space="preserve"> be</w:t>
      </w:r>
      <w:r w:rsidR="0050708F" w:rsidRPr="008A2179">
        <w:rPr>
          <w:u w:val="none"/>
        </w:rPr>
        <w:t xml:space="preserve"> reported</w:t>
      </w:r>
      <w:proofErr w:type="gramEnd"/>
      <w:r w:rsidR="0050708F" w:rsidRPr="008A2179">
        <w:rPr>
          <w:u w:val="none"/>
        </w:rPr>
        <w:t xml:space="preserve"> in basis points</w:t>
      </w:r>
      <w:r w:rsidR="009406E9" w:rsidRPr="008A2179">
        <w:rPr>
          <w:u w:val="none"/>
        </w:rPr>
        <w:t xml:space="preserve"> with a negative sign in case the new funding is cheaper than under the relevant benchmark rate</w:t>
      </w:r>
      <w:r w:rsidR="00DD76F0" w:rsidRPr="008A2179">
        <w:rPr>
          <w:u w:val="none"/>
        </w:rPr>
        <w:t xml:space="preserve">. They </w:t>
      </w:r>
      <w:proofErr w:type="gramStart"/>
      <w:r w:rsidR="00DD76F0" w:rsidRPr="008A2179">
        <w:rPr>
          <w:u w:val="none"/>
        </w:rPr>
        <w:t>shall be</w:t>
      </w:r>
      <w:r w:rsidR="0050708F" w:rsidRPr="008A2179">
        <w:rPr>
          <w:u w:val="none"/>
        </w:rPr>
        <w:t xml:space="preserve"> </w:t>
      </w:r>
      <w:r w:rsidR="00DD5897" w:rsidRPr="008A2179">
        <w:rPr>
          <w:u w:val="none"/>
        </w:rPr>
        <w:t>calculat</w:t>
      </w:r>
      <w:r w:rsidR="00A211F3" w:rsidRPr="008A2179">
        <w:rPr>
          <w:u w:val="none"/>
        </w:rPr>
        <w:t>ed</w:t>
      </w:r>
      <w:proofErr w:type="gramEnd"/>
      <w:r w:rsidR="00A211F3" w:rsidRPr="008A2179">
        <w:rPr>
          <w:u w:val="none"/>
        </w:rPr>
        <w:t xml:space="preserve"> on a weighted average basis. </w:t>
      </w:r>
    </w:p>
    <w:p w14:paraId="0ABF1B64" w14:textId="5E7F2177" w:rsidR="0050708F" w:rsidRPr="008A2179" w:rsidRDefault="0050708F" w:rsidP="00927DCB">
      <w:pPr>
        <w:pStyle w:val="InstructionsText2"/>
        <w:numPr>
          <w:ilvl w:val="0"/>
          <w:numId w:val="20"/>
        </w:numPr>
        <w:rPr>
          <w:u w:val="none"/>
        </w:rPr>
      </w:pPr>
      <w:proofErr w:type="gramStart"/>
      <w:r w:rsidRPr="008A2179">
        <w:rPr>
          <w:u w:val="none"/>
        </w:rPr>
        <w:t>For the purposes of calculating the average spread payable</w:t>
      </w:r>
      <w:r w:rsidR="00ED3FFF" w:rsidRPr="008A2179">
        <w:rPr>
          <w:u w:val="none"/>
        </w:rPr>
        <w:t xml:space="preserve"> </w:t>
      </w:r>
      <w:r w:rsidR="00723CCD" w:rsidRPr="008A2179">
        <w:rPr>
          <w:u w:val="none"/>
        </w:rPr>
        <w:t>across</w:t>
      </w:r>
      <w:r w:rsidR="00ED3FFF" w:rsidRPr="008A2179">
        <w:rPr>
          <w:u w:val="none"/>
        </w:rPr>
        <w:t xml:space="preserve"> </w:t>
      </w:r>
      <w:r w:rsidR="00723CCD" w:rsidRPr="008A2179">
        <w:rPr>
          <w:u w:val="none"/>
        </w:rPr>
        <w:t>multiple</w:t>
      </w:r>
      <w:r w:rsidR="00ED3FFF" w:rsidRPr="008A2179">
        <w:rPr>
          <w:u w:val="none"/>
        </w:rPr>
        <w:t xml:space="preserve"> issuances/deposits/loans</w:t>
      </w:r>
      <w:r w:rsidRPr="008A2179">
        <w:rPr>
          <w:u w:val="none"/>
        </w:rPr>
        <w:t xml:space="preserve">, institutions </w:t>
      </w:r>
      <w:r w:rsidR="006A7234" w:rsidRPr="008A2179">
        <w:rPr>
          <w:u w:val="none"/>
        </w:rPr>
        <w:t>shall</w:t>
      </w:r>
      <w:r w:rsidRPr="008A2179">
        <w:rPr>
          <w:u w:val="none"/>
        </w:rPr>
        <w:t xml:space="preserve"> calculate the total cost in the currency of issue ignoring any FX swap, but</w:t>
      </w:r>
      <w:r w:rsidR="00723CCD" w:rsidRPr="008A2179">
        <w:rPr>
          <w:u w:val="none"/>
        </w:rPr>
        <w:t xml:space="preserve"> </w:t>
      </w:r>
      <w:r w:rsidR="00144FB8" w:rsidRPr="008A2179">
        <w:rPr>
          <w:u w:val="none"/>
        </w:rPr>
        <w:t xml:space="preserve">they </w:t>
      </w:r>
      <w:r w:rsidR="00723CCD" w:rsidRPr="008A2179">
        <w:rPr>
          <w:u w:val="none"/>
        </w:rPr>
        <w:t>shall</w:t>
      </w:r>
      <w:r w:rsidRPr="008A2179">
        <w:rPr>
          <w:u w:val="none"/>
        </w:rPr>
        <w:t xml:space="preserve"> includ</w:t>
      </w:r>
      <w:r w:rsidR="009A329A" w:rsidRPr="008A2179">
        <w:rPr>
          <w:u w:val="none"/>
        </w:rPr>
        <w:t>e</w:t>
      </w:r>
      <w:r w:rsidRPr="008A2179">
        <w:rPr>
          <w:u w:val="none"/>
        </w:rPr>
        <w:t xml:space="preserve"> any premium or discount and fees payable or receivable, </w:t>
      </w:r>
      <w:r w:rsidR="00D60F58" w:rsidRPr="008A2179">
        <w:rPr>
          <w:u w:val="none"/>
        </w:rPr>
        <w:t xml:space="preserve">taking as </w:t>
      </w:r>
      <w:r w:rsidR="009406E9" w:rsidRPr="008A2179">
        <w:rPr>
          <w:u w:val="none"/>
        </w:rPr>
        <w:t xml:space="preserve">a </w:t>
      </w:r>
      <w:r w:rsidR="00D60F58" w:rsidRPr="008A2179">
        <w:rPr>
          <w:u w:val="none"/>
        </w:rPr>
        <w:t>basis the term of any theoretical or actual interest rate swap matching the term of the liability</w:t>
      </w:r>
      <w:r w:rsidRPr="008A2179">
        <w:rPr>
          <w:u w:val="none"/>
        </w:rPr>
        <w:t>.</w:t>
      </w:r>
      <w:proofErr w:type="gramEnd"/>
      <w:r w:rsidRPr="008A2179">
        <w:rPr>
          <w:u w:val="none"/>
        </w:rPr>
        <w:t xml:space="preserve"> The spread </w:t>
      </w:r>
      <w:r w:rsidR="00144FB8" w:rsidRPr="008A2179">
        <w:rPr>
          <w:u w:val="none"/>
        </w:rPr>
        <w:t>shall be</w:t>
      </w:r>
      <w:r w:rsidRPr="008A2179">
        <w:rPr>
          <w:u w:val="none"/>
        </w:rPr>
        <w:t xml:space="preserve"> the liability rate minus the swap rate.</w:t>
      </w:r>
    </w:p>
    <w:p w14:paraId="608A7669" w14:textId="7761DC23" w:rsidR="00DD5897" w:rsidRPr="008A2179" w:rsidRDefault="0019013A" w:rsidP="00927DCB">
      <w:pPr>
        <w:pStyle w:val="InstructionsText2"/>
        <w:numPr>
          <w:ilvl w:val="0"/>
          <w:numId w:val="20"/>
        </w:numPr>
        <w:rPr>
          <w:u w:val="none"/>
        </w:rPr>
      </w:pPr>
      <w:r w:rsidRPr="008A2179">
        <w:rPr>
          <w:u w:val="none"/>
        </w:rPr>
        <w:t xml:space="preserve">The amount of funding obtained for the funding categories listed in </w:t>
      </w:r>
      <w:r w:rsidR="00B86EF3" w:rsidRPr="008A2179">
        <w:rPr>
          <w:u w:val="none"/>
        </w:rPr>
        <w:t xml:space="preserve">the </w:t>
      </w:r>
      <w:r w:rsidR="00FA63BD" w:rsidRPr="008A2179">
        <w:rPr>
          <w:u w:val="none"/>
        </w:rPr>
        <w:t>‘</w:t>
      </w:r>
      <w:r w:rsidR="00B86EF3" w:rsidRPr="008A2179">
        <w:rPr>
          <w:u w:val="none"/>
        </w:rPr>
        <w:t>Item</w:t>
      </w:r>
      <w:r w:rsidR="00FA63BD" w:rsidRPr="008A2179">
        <w:rPr>
          <w:u w:val="none"/>
        </w:rPr>
        <w:t>’</w:t>
      </w:r>
      <w:r w:rsidR="00B86EF3" w:rsidRPr="008A2179">
        <w:rPr>
          <w:u w:val="none"/>
        </w:rPr>
        <w:t xml:space="preserve"> </w:t>
      </w:r>
      <w:r w:rsidRPr="008A2179">
        <w:rPr>
          <w:u w:val="none"/>
        </w:rPr>
        <w:t xml:space="preserve">column </w:t>
      </w:r>
      <w:proofErr w:type="gramStart"/>
      <w:r w:rsidR="006A7234" w:rsidRPr="008A2179">
        <w:rPr>
          <w:u w:val="none"/>
        </w:rPr>
        <w:t>shall</w:t>
      </w:r>
      <w:r w:rsidRPr="008A2179">
        <w:rPr>
          <w:u w:val="none"/>
        </w:rPr>
        <w:t xml:space="preserve"> be reported</w:t>
      </w:r>
      <w:proofErr w:type="gramEnd"/>
      <w:r w:rsidRPr="008A2179">
        <w:rPr>
          <w:u w:val="none"/>
        </w:rPr>
        <w:t xml:space="preserve"> in the ‘volume’ column of the applicable time bucket</w:t>
      </w:r>
      <w:r w:rsidR="00B8464D" w:rsidRPr="008A2179">
        <w:rPr>
          <w:u w:val="none"/>
        </w:rPr>
        <w:t>.</w:t>
      </w:r>
      <w:r w:rsidR="00834FEF" w:rsidRPr="008A2179">
        <w:rPr>
          <w:u w:val="none"/>
        </w:rPr>
        <w:t xml:space="preserve"> </w:t>
      </w:r>
    </w:p>
    <w:p w14:paraId="3AED84FE" w14:textId="0FDF0268" w:rsidR="004B3AC2" w:rsidRPr="008A2179" w:rsidRDefault="004B3AC2" w:rsidP="00927DCB">
      <w:pPr>
        <w:pStyle w:val="InstructionsText2"/>
        <w:numPr>
          <w:ilvl w:val="0"/>
          <w:numId w:val="20"/>
        </w:numPr>
        <w:rPr>
          <w:u w:val="none"/>
        </w:rPr>
      </w:pPr>
      <w:r w:rsidRPr="008A2179">
        <w:rPr>
          <w:u w:val="none"/>
        </w:rPr>
        <w:t xml:space="preserve">In the column </w:t>
      </w:r>
      <w:r w:rsidR="00FA63BD" w:rsidRPr="008A2179">
        <w:rPr>
          <w:u w:val="none"/>
        </w:rPr>
        <w:t>‘</w:t>
      </w:r>
      <w:proofErr w:type="gramStart"/>
      <w:r w:rsidRPr="008A2179">
        <w:rPr>
          <w:u w:val="none"/>
        </w:rPr>
        <w:t>volume</w:t>
      </w:r>
      <w:r w:rsidR="00FA63BD" w:rsidRPr="008A2179">
        <w:rPr>
          <w:u w:val="none"/>
        </w:rPr>
        <w:t>’</w:t>
      </w:r>
      <w:proofErr w:type="gramEnd"/>
      <w:r w:rsidRPr="008A2179">
        <w:rPr>
          <w:u w:val="none"/>
        </w:rPr>
        <w:t xml:space="preserve"> institutions shall provide </w:t>
      </w:r>
      <w:r w:rsidR="00684947" w:rsidRPr="008A2179">
        <w:rPr>
          <w:u w:val="none"/>
        </w:rPr>
        <w:t xml:space="preserve">the </w:t>
      </w:r>
      <w:r w:rsidRPr="008A2179">
        <w:rPr>
          <w:u w:val="none"/>
        </w:rPr>
        <w:t xml:space="preserve">amounts </w:t>
      </w:r>
      <w:r w:rsidR="00684947" w:rsidRPr="008A2179">
        <w:rPr>
          <w:u w:val="none"/>
        </w:rPr>
        <w:t xml:space="preserve">representing the </w:t>
      </w:r>
      <w:r w:rsidRPr="008A2179">
        <w:rPr>
          <w:u w:val="none"/>
        </w:rPr>
        <w:t>carrying amount of the new funding obtained in the applicable time bucket</w:t>
      </w:r>
      <w:r w:rsidR="00381264" w:rsidRPr="008A2179">
        <w:rPr>
          <w:u w:val="none"/>
        </w:rPr>
        <w:t xml:space="preserve"> according to original maturity</w:t>
      </w:r>
      <w:r w:rsidRPr="008A2179">
        <w:rPr>
          <w:u w:val="none"/>
        </w:rPr>
        <w:t>.</w:t>
      </w:r>
    </w:p>
    <w:p w14:paraId="4513DEDD" w14:textId="4B15A911" w:rsidR="004B3AC2" w:rsidRPr="008A2179" w:rsidRDefault="00144FB8" w:rsidP="00927DCB">
      <w:pPr>
        <w:pStyle w:val="InstructionsText2"/>
        <w:numPr>
          <w:ilvl w:val="0"/>
          <w:numId w:val="20"/>
        </w:numPr>
        <w:rPr>
          <w:u w:val="none"/>
        </w:rPr>
      </w:pPr>
      <w:r w:rsidRPr="008A2179">
        <w:rPr>
          <w:u w:val="none"/>
        </w:rPr>
        <w:t>As for all items, also for off-balance sheet commitments, i</w:t>
      </w:r>
      <w:r w:rsidR="004B3AC2" w:rsidRPr="008A2179">
        <w:rPr>
          <w:u w:val="none"/>
        </w:rPr>
        <w:t xml:space="preserve">nstitutions shall only report </w:t>
      </w:r>
      <w:r w:rsidR="004B0B5A" w:rsidRPr="008A2179">
        <w:rPr>
          <w:u w:val="none"/>
        </w:rPr>
        <w:t>the related amounts reflected i</w:t>
      </w:r>
      <w:r w:rsidR="004B3AC2" w:rsidRPr="008A2179">
        <w:rPr>
          <w:u w:val="none"/>
        </w:rPr>
        <w:t>n</w:t>
      </w:r>
      <w:r w:rsidR="004B0B5A" w:rsidRPr="008A2179">
        <w:rPr>
          <w:u w:val="none"/>
        </w:rPr>
        <w:t xml:space="preserve"> the </w:t>
      </w:r>
      <w:r w:rsidR="004B3AC2" w:rsidRPr="008A2179">
        <w:rPr>
          <w:u w:val="none"/>
        </w:rPr>
        <w:t xml:space="preserve">balance sheet. An off-balance sheet commitment provided to the institution </w:t>
      </w:r>
      <w:proofErr w:type="gramStart"/>
      <w:r w:rsidR="004B3AC2" w:rsidRPr="008A2179">
        <w:rPr>
          <w:u w:val="none"/>
        </w:rPr>
        <w:t xml:space="preserve">shall only </w:t>
      </w:r>
      <w:r w:rsidR="00684947" w:rsidRPr="008A2179">
        <w:rPr>
          <w:u w:val="none"/>
        </w:rPr>
        <w:t>be reported</w:t>
      </w:r>
      <w:proofErr w:type="gramEnd"/>
      <w:r w:rsidR="004B3AC2" w:rsidRPr="008A2179">
        <w:rPr>
          <w:u w:val="none"/>
        </w:rPr>
        <w:t xml:space="preserve"> in C</w:t>
      </w:r>
      <w:r w:rsidR="00B46A1C" w:rsidRPr="008A2179">
        <w:rPr>
          <w:u w:val="none"/>
        </w:rPr>
        <w:t>6</w:t>
      </w:r>
      <w:r w:rsidR="004B3AC2" w:rsidRPr="008A2179">
        <w:rPr>
          <w:u w:val="none"/>
        </w:rPr>
        <w:t xml:space="preserve">9.00 after a drawdown. </w:t>
      </w:r>
      <w:r w:rsidR="00B53EFA" w:rsidRPr="008A2179">
        <w:rPr>
          <w:u w:val="none"/>
        </w:rPr>
        <w:t xml:space="preserve">In </w:t>
      </w:r>
      <w:r w:rsidR="00684947" w:rsidRPr="008A2179">
        <w:rPr>
          <w:u w:val="none"/>
        </w:rPr>
        <w:t xml:space="preserve">the case of a drawdown, </w:t>
      </w:r>
      <w:r w:rsidR="00FB7D8F" w:rsidRPr="008A2179">
        <w:rPr>
          <w:u w:val="none"/>
        </w:rPr>
        <w:t>the</w:t>
      </w:r>
      <w:r w:rsidR="008E1558" w:rsidRPr="008A2179">
        <w:rPr>
          <w:u w:val="none"/>
        </w:rPr>
        <w:t xml:space="preserve"> volume</w:t>
      </w:r>
      <w:r w:rsidR="00723CCD" w:rsidRPr="008A2179">
        <w:rPr>
          <w:u w:val="none"/>
        </w:rPr>
        <w:t xml:space="preserve"> and spread</w:t>
      </w:r>
      <w:r w:rsidR="00FB7D8F" w:rsidRPr="008A2179">
        <w:rPr>
          <w:u w:val="none"/>
        </w:rPr>
        <w:t xml:space="preserve"> </w:t>
      </w:r>
      <w:r w:rsidR="004B3AC2" w:rsidRPr="008A2179">
        <w:rPr>
          <w:u w:val="none"/>
        </w:rPr>
        <w:t xml:space="preserve">to </w:t>
      </w:r>
      <w:proofErr w:type="gramStart"/>
      <w:r w:rsidR="004B3AC2" w:rsidRPr="008A2179">
        <w:rPr>
          <w:u w:val="none"/>
        </w:rPr>
        <w:t>be reported</w:t>
      </w:r>
      <w:proofErr w:type="gramEnd"/>
      <w:r w:rsidR="004B3AC2" w:rsidRPr="008A2179">
        <w:rPr>
          <w:u w:val="none"/>
        </w:rPr>
        <w:t xml:space="preserve"> </w:t>
      </w:r>
      <w:r w:rsidR="00684947" w:rsidRPr="008A2179">
        <w:rPr>
          <w:u w:val="none"/>
        </w:rPr>
        <w:t>shall</w:t>
      </w:r>
      <w:r w:rsidR="004B3AC2" w:rsidRPr="008A2179">
        <w:rPr>
          <w:u w:val="none"/>
        </w:rPr>
        <w:t xml:space="preserve"> be the amount drawn</w:t>
      </w:r>
      <w:r w:rsidR="00723CCD" w:rsidRPr="008A2179">
        <w:rPr>
          <w:u w:val="none"/>
        </w:rPr>
        <w:t xml:space="preserve"> and applicable spread at</w:t>
      </w:r>
      <w:r w:rsidR="004B3AC2" w:rsidRPr="008A2179">
        <w:rPr>
          <w:u w:val="none"/>
        </w:rPr>
        <w:t xml:space="preserve"> the </w:t>
      </w:r>
      <w:r w:rsidR="00723CCD" w:rsidRPr="008A2179">
        <w:rPr>
          <w:u w:val="none"/>
        </w:rPr>
        <w:t xml:space="preserve">end of the </w:t>
      </w:r>
      <w:r w:rsidR="004B3AC2" w:rsidRPr="008A2179">
        <w:rPr>
          <w:u w:val="none"/>
        </w:rPr>
        <w:t xml:space="preserve">reporting period. </w:t>
      </w:r>
      <w:r w:rsidR="00CD20D9" w:rsidRPr="008A2179">
        <w:rPr>
          <w:u w:val="none"/>
        </w:rPr>
        <w:t>Where</w:t>
      </w:r>
      <w:r w:rsidR="004B3AC2" w:rsidRPr="008A2179">
        <w:rPr>
          <w:u w:val="none"/>
        </w:rPr>
        <w:t xml:space="preserve"> the drawdown cannot be rolled-over at </w:t>
      </w:r>
      <w:r w:rsidR="00CD20D9" w:rsidRPr="008A2179">
        <w:rPr>
          <w:u w:val="none"/>
        </w:rPr>
        <w:t xml:space="preserve">the </w:t>
      </w:r>
      <w:r w:rsidR="004B3AC2" w:rsidRPr="008A2179">
        <w:rPr>
          <w:u w:val="none"/>
        </w:rPr>
        <w:t xml:space="preserve">discretion of the institution, the actual maturity of the drawdown </w:t>
      </w:r>
      <w:proofErr w:type="gramStart"/>
      <w:r w:rsidR="00CD20D9" w:rsidRPr="008A2179">
        <w:rPr>
          <w:u w:val="none"/>
        </w:rPr>
        <w:t xml:space="preserve">shall </w:t>
      </w:r>
      <w:r w:rsidR="004B3AC2" w:rsidRPr="008A2179">
        <w:rPr>
          <w:u w:val="none"/>
        </w:rPr>
        <w:t>be</w:t>
      </w:r>
      <w:r w:rsidR="00CD20D9" w:rsidRPr="008A2179">
        <w:rPr>
          <w:u w:val="none"/>
        </w:rPr>
        <w:t xml:space="preserve"> reported</w:t>
      </w:r>
      <w:proofErr w:type="gramEnd"/>
      <w:r w:rsidR="004B3AC2" w:rsidRPr="008A2179">
        <w:rPr>
          <w:u w:val="none"/>
        </w:rPr>
        <w:t xml:space="preserve">. </w:t>
      </w:r>
      <w:r w:rsidR="00CD20D9" w:rsidRPr="008A2179">
        <w:rPr>
          <w:u w:val="none"/>
        </w:rPr>
        <w:t>Where</w:t>
      </w:r>
      <w:r w:rsidR="004B3AC2" w:rsidRPr="008A2179">
        <w:rPr>
          <w:u w:val="none"/>
        </w:rPr>
        <w:t xml:space="preserve"> the institution has </w:t>
      </w:r>
      <w:r w:rsidR="00CD20D9" w:rsidRPr="008A2179">
        <w:rPr>
          <w:u w:val="none"/>
        </w:rPr>
        <w:t xml:space="preserve">already </w:t>
      </w:r>
      <w:r w:rsidR="004B3AC2" w:rsidRPr="008A2179">
        <w:rPr>
          <w:u w:val="none"/>
        </w:rPr>
        <w:t xml:space="preserve">drawn on the facility </w:t>
      </w:r>
      <w:r w:rsidR="00B53EFA" w:rsidRPr="008A2179">
        <w:rPr>
          <w:u w:val="none"/>
        </w:rPr>
        <w:t xml:space="preserve">at the end of </w:t>
      </w:r>
      <w:r w:rsidR="004B3AC2" w:rsidRPr="008A2179">
        <w:rPr>
          <w:u w:val="none"/>
        </w:rPr>
        <w:t xml:space="preserve">the previous reporting period, </w:t>
      </w:r>
      <w:r w:rsidRPr="008A2179">
        <w:rPr>
          <w:u w:val="none"/>
        </w:rPr>
        <w:t xml:space="preserve">and </w:t>
      </w:r>
      <w:r w:rsidR="00CD20D9" w:rsidRPr="008A2179">
        <w:rPr>
          <w:u w:val="none"/>
        </w:rPr>
        <w:t xml:space="preserve">where </w:t>
      </w:r>
      <w:r w:rsidR="004B3AC2" w:rsidRPr="008A2179">
        <w:rPr>
          <w:u w:val="none"/>
        </w:rPr>
        <w:t xml:space="preserve">the institution </w:t>
      </w:r>
      <w:r w:rsidRPr="008A2179">
        <w:rPr>
          <w:u w:val="none"/>
        </w:rPr>
        <w:t xml:space="preserve">subsequently </w:t>
      </w:r>
      <w:r w:rsidR="004B3AC2" w:rsidRPr="008A2179">
        <w:rPr>
          <w:u w:val="none"/>
        </w:rPr>
        <w:t xml:space="preserve">increases the usage of the facility, only the additional amount drawn </w:t>
      </w:r>
      <w:proofErr w:type="gramStart"/>
      <w:r w:rsidR="004B3AC2" w:rsidRPr="008A2179">
        <w:rPr>
          <w:u w:val="none"/>
        </w:rPr>
        <w:t>shall be reported</w:t>
      </w:r>
      <w:proofErr w:type="gramEnd"/>
      <w:r w:rsidR="004B3AC2" w:rsidRPr="008A2179">
        <w:rPr>
          <w:u w:val="none"/>
        </w:rPr>
        <w:t xml:space="preserve">. </w:t>
      </w:r>
    </w:p>
    <w:p w14:paraId="26598EEA" w14:textId="77777777" w:rsidR="00473407" w:rsidRPr="008A2179" w:rsidRDefault="00473407" w:rsidP="00927DCB">
      <w:pPr>
        <w:pStyle w:val="InstructionsText2"/>
        <w:numPr>
          <w:ilvl w:val="0"/>
          <w:numId w:val="20"/>
        </w:numPr>
        <w:rPr>
          <w:u w:val="none"/>
        </w:rPr>
      </w:pPr>
      <w:r w:rsidRPr="008A2179">
        <w:rPr>
          <w:u w:val="none"/>
        </w:rPr>
        <w:t>D</w:t>
      </w:r>
      <w:r w:rsidR="004B3AC2" w:rsidRPr="008A2179">
        <w:rPr>
          <w:u w:val="none"/>
        </w:rPr>
        <w:t>eposits placed by retail customers</w:t>
      </w:r>
      <w:r w:rsidRPr="008A2179">
        <w:rPr>
          <w:u w:val="none"/>
        </w:rPr>
        <w:t xml:space="preserve"> shall consist of the deposits as</w:t>
      </w:r>
      <w:r w:rsidR="004B3AC2" w:rsidRPr="008A2179">
        <w:rPr>
          <w:u w:val="none"/>
        </w:rPr>
        <w:t xml:space="preserve"> defined by Article 3(8) Delegated Regulation No 2015/61</w:t>
      </w:r>
      <w:r w:rsidRPr="008A2179">
        <w:rPr>
          <w:u w:val="none"/>
        </w:rPr>
        <w:t>.</w:t>
      </w:r>
    </w:p>
    <w:p w14:paraId="54CC7D8D" w14:textId="5C6E191B" w:rsidR="00B96CA8" w:rsidRPr="008A2179" w:rsidRDefault="00287BD7" w:rsidP="00927DCB">
      <w:pPr>
        <w:pStyle w:val="InstructionsText2"/>
        <w:numPr>
          <w:ilvl w:val="0"/>
          <w:numId w:val="20"/>
        </w:numPr>
        <w:rPr>
          <w:u w:val="none"/>
        </w:rPr>
      </w:pPr>
      <w:r w:rsidRPr="008A2179">
        <w:rPr>
          <w:u w:val="none"/>
        </w:rPr>
        <w:t>F</w:t>
      </w:r>
      <w:r w:rsidR="00B96CA8" w:rsidRPr="008A2179">
        <w:rPr>
          <w:u w:val="none"/>
        </w:rPr>
        <w:t xml:space="preserve">or funding that has rolled-over during the </w:t>
      </w:r>
      <w:r w:rsidR="003D2F58" w:rsidRPr="008A2179">
        <w:rPr>
          <w:u w:val="none"/>
        </w:rPr>
        <w:t xml:space="preserve">reporting </w:t>
      </w:r>
      <w:r w:rsidR="00B96CA8" w:rsidRPr="008A2179">
        <w:rPr>
          <w:u w:val="none"/>
        </w:rPr>
        <w:t xml:space="preserve">period </w:t>
      </w:r>
      <w:r w:rsidRPr="008A2179">
        <w:rPr>
          <w:u w:val="none"/>
        </w:rPr>
        <w:t xml:space="preserve">that is still outstanding </w:t>
      </w:r>
      <w:r w:rsidR="009D3AC9" w:rsidRPr="008A2179">
        <w:rPr>
          <w:u w:val="none"/>
        </w:rPr>
        <w:t xml:space="preserve">at </w:t>
      </w:r>
      <w:r w:rsidR="00B96CA8" w:rsidRPr="008A2179">
        <w:rPr>
          <w:u w:val="none"/>
        </w:rPr>
        <w:t>the</w:t>
      </w:r>
      <w:r w:rsidR="009D3AC9" w:rsidRPr="008A2179">
        <w:rPr>
          <w:u w:val="none"/>
        </w:rPr>
        <w:t xml:space="preserve"> end of the</w:t>
      </w:r>
      <w:r w:rsidR="00B96CA8" w:rsidRPr="008A2179">
        <w:rPr>
          <w:u w:val="none"/>
        </w:rPr>
        <w:t xml:space="preserve"> reporting period </w:t>
      </w:r>
      <w:r w:rsidRPr="008A2179">
        <w:rPr>
          <w:u w:val="none"/>
        </w:rPr>
        <w:t>the average of spreads applying</w:t>
      </w:r>
      <w:r w:rsidR="00F1425C" w:rsidRPr="008A2179">
        <w:rPr>
          <w:u w:val="none"/>
        </w:rPr>
        <w:t xml:space="preserve"> at that time</w:t>
      </w:r>
      <w:r w:rsidR="006F5ADF" w:rsidRPr="008A2179">
        <w:rPr>
          <w:u w:val="none"/>
        </w:rPr>
        <w:t xml:space="preserve"> (i.e. end of reporting period)</w:t>
      </w:r>
      <w:r w:rsidRPr="008A2179">
        <w:rPr>
          <w:u w:val="none"/>
        </w:rPr>
        <w:t xml:space="preserve"> </w:t>
      </w:r>
      <w:r w:rsidR="00B96CA8" w:rsidRPr="008A2179">
        <w:rPr>
          <w:u w:val="none"/>
        </w:rPr>
        <w:t>shall be reported. For the purposes of C69.00</w:t>
      </w:r>
      <w:r w:rsidR="007B6E8C" w:rsidRPr="008A2179">
        <w:rPr>
          <w:u w:val="none"/>
        </w:rPr>
        <w:t>,</w:t>
      </w:r>
      <w:r w:rsidR="00B96CA8" w:rsidRPr="008A2179">
        <w:rPr>
          <w:u w:val="none"/>
        </w:rPr>
        <w:t xml:space="preserve"> funding that rolled-over </w:t>
      </w:r>
      <w:r w:rsidR="003D2F58" w:rsidRPr="008A2179">
        <w:rPr>
          <w:u w:val="none"/>
        </w:rPr>
        <w:t xml:space="preserve">and </w:t>
      </w:r>
      <w:r w:rsidR="00CD20D9" w:rsidRPr="008A2179">
        <w:rPr>
          <w:u w:val="none"/>
        </w:rPr>
        <w:t xml:space="preserve">is </w:t>
      </w:r>
      <w:r w:rsidR="003D2F58" w:rsidRPr="008A2179">
        <w:rPr>
          <w:u w:val="none"/>
        </w:rPr>
        <w:t xml:space="preserve">still there at the end of the reporting period </w:t>
      </w:r>
      <w:r w:rsidR="00B96CA8" w:rsidRPr="008A2179">
        <w:rPr>
          <w:u w:val="none"/>
        </w:rPr>
        <w:t xml:space="preserve">shall be considered </w:t>
      </w:r>
      <w:r w:rsidR="003D2F58" w:rsidRPr="008A2179">
        <w:rPr>
          <w:u w:val="none"/>
        </w:rPr>
        <w:t xml:space="preserve">to </w:t>
      </w:r>
      <w:r w:rsidR="00CD20D9" w:rsidRPr="008A2179">
        <w:rPr>
          <w:u w:val="none"/>
        </w:rPr>
        <w:t xml:space="preserve">represent </w:t>
      </w:r>
      <w:r w:rsidR="003D2F58" w:rsidRPr="008A2179">
        <w:rPr>
          <w:u w:val="none"/>
        </w:rPr>
        <w:t>new fund</w:t>
      </w:r>
      <w:r w:rsidR="00B96CA8" w:rsidRPr="008A2179">
        <w:rPr>
          <w:u w:val="none"/>
        </w:rPr>
        <w:t>ing</w:t>
      </w:r>
      <w:r w:rsidR="003D2F58" w:rsidRPr="008A2179">
        <w:rPr>
          <w:u w:val="none"/>
        </w:rPr>
        <w:t>.</w:t>
      </w:r>
    </w:p>
    <w:p w14:paraId="43F95C32" w14:textId="05666D10" w:rsidR="00BB3757" w:rsidRPr="008A2179" w:rsidRDefault="00CD20D9" w:rsidP="00927DCB">
      <w:pPr>
        <w:pStyle w:val="InstructionsText2"/>
        <w:numPr>
          <w:ilvl w:val="0"/>
          <w:numId w:val="20"/>
        </w:numPr>
        <w:rPr>
          <w:u w:val="none"/>
        </w:rPr>
      </w:pPr>
      <w:proofErr w:type="gramStart"/>
      <w:r w:rsidRPr="008A2179">
        <w:rPr>
          <w:u w:val="none"/>
        </w:rPr>
        <w:t xml:space="preserve">By way of </w:t>
      </w:r>
      <w:r w:rsidR="00B96CA8" w:rsidRPr="008A2179">
        <w:rPr>
          <w:u w:val="none"/>
        </w:rPr>
        <w:t>de</w:t>
      </w:r>
      <w:r w:rsidR="00144FB8" w:rsidRPr="008A2179">
        <w:rPr>
          <w:u w:val="none"/>
        </w:rPr>
        <w:t>viation</w:t>
      </w:r>
      <w:r w:rsidR="00B96CA8" w:rsidRPr="008A2179">
        <w:rPr>
          <w:u w:val="none"/>
        </w:rPr>
        <w:t xml:space="preserve"> </w:t>
      </w:r>
      <w:r w:rsidRPr="008A2179">
        <w:rPr>
          <w:u w:val="none"/>
        </w:rPr>
        <w:t xml:space="preserve">from </w:t>
      </w:r>
      <w:r w:rsidR="00B96CA8" w:rsidRPr="008A2179">
        <w:rPr>
          <w:u w:val="none"/>
        </w:rPr>
        <w:t xml:space="preserve">the </w:t>
      </w:r>
      <w:r w:rsidR="003D2F58" w:rsidRPr="008A2179">
        <w:rPr>
          <w:u w:val="none"/>
        </w:rPr>
        <w:t xml:space="preserve">rest of </w:t>
      </w:r>
      <w:r w:rsidR="00144FB8" w:rsidRPr="008A2179">
        <w:rPr>
          <w:u w:val="none"/>
        </w:rPr>
        <w:t>S</w:t>
      </w:r>
      <w:r w:rsidR="008E1558" w:rsidRPr="008A2179">
        <w:rPr>
          <w:u w:val="none"/>
        </w:rPr>
        <w:t>ection 1.4</w:t>
      </w:r>
      <w:r w:rsidR="00B96CA8" w:rsidRPr="008A2179">
        <w:rPr>
          <w:u w:val="none"/>
        </w:rPr>
        <w:t>, the volume and spread of</w:t>
      </w:r>
      <w:r w:rsidR="00993FD7" w:rsidRPr="008A2179">
        <w:rPr>
          <w:u w:val="none"/>
        </w:rPr>
        <w:t xml:space="preserve"> sight deposits </w:t>
      </w:r>
      <w:r w:rsidR="00B96CA8" w:rsidRPr="008A2179">
        <w:rPr>
          <w:u w:val="none"/>
        </w:rPr>
        <w:t xml:space="preserve">shall only be reported where the </w:t>
      </w:r>
      <w:r w:rsidR="007B6E8C" w:rsidRPr="008A2179">
        <w:rPr>
          <w:u w:val="none"/>
        </w:rPr>
        <w:t>depositor</w:t>
      </w:r>
      <w:r w:rsidR="00B96CA8" w:rsidRPr="008A2179">
        <w:rPr>
          <w:u w:val="none"/>
        </w:rPr>
        <w:t xml:space="preserve"> </w:t>
      </w:r>
      <w:r w:rsidR="00993FD7" w:rsidRPr="008A2179">
        <w:rPr>
          <w:u w:val="none"/>
        </w:rPr>
        <w:t xml:space="preserve">did not have a sight deposit in the </w:t>
      </w:r>
      <w:r w:rsidRPr="008A2179">
        <w:rPr>
          <w:u w:val="none"/>
        </w:rPr>
        <w:t>preceding</w:t>
      </w:r>
      <w:r w:rsidR="00993FD7" w:rsidRPr="008A2179">
        <w:rPr>
          <w:u w:val="none"/>
        </w:rPr>
        <w:t xml:space="preserve"> reporting period</w:t>
      </w:r>
      <w:r w:rsidR="009D3AC9" w:rsidRPr="008A2179">
        <w:rPr>
          <w:u w:val="none"/>
        </w:rPr>
        <w:t xml:space="preserve"> or </w:t>
      </w:r>
      <w:r w:rsidR="00144FB8" w:rsidRPr="008A2179">
        <w:rPr>
          <w:u w:val="none"/>
        </w:rPr>
        <w:t xml:space="preserve">where </w:t>
      </w:r>
      <w:r w:rsidR="009D3AC9" w:rsidRPr="008A2179">
        <w:rPr>
          <w:u w:val="none"/>
        </w:rPr>
        <w:t>there is an increase in the deposit amount compared to the previous reference date, in which case the increment shall be treated as new funding.</w:t>
      </w:r>
      <w:proofErr w:type="gramEnd"/>
      <w:r w:rsidRPr="008A2179">
        <w:rPr>
          <w:u w:val="none"/>
        </w:rPr>
        <w:t xml:space="preserve"> </w:t>
      </w:r>
      <w:r w:rsidR="00287BD7" w:rsidRPr="008A2179">
        <w:rPr>
          <w:u w:val="none"/>
        </w:rPr>
        <w:t>T</w:t>
      </w:r>
      <w:r w:rsidR="00A7682F" w:rsidRPr="008A2179">
        <w:rPr>
          <w:u w:val="none"/>
        </w:rPr>
        <w:t xml:space="preserve">he spread shall be that </w:t>
      </w:r>
      <w:r w:rsidRPr="008A2179">
        <w:rPr>
          <w:u w:val="none"/>
        </w:rPr>
        <w:t xml:space="preserve">of </w:t>
      </w:r>
      <w:r w:rsidR="00A7682F" w:rsidRPr="008A2179">
        <w:rPr>
          <w:u w:val="none"/>
        </w:rPr>
        <w:t xml:space="preserve">the end of the </w:t>
      </w:r>
      <w:r w:rsidR="003D2F58" w:rsidRPr="008A2179">
        <w:rPr>
          <w:u w:val="none"/>
        </w:rPr>
        <w:t>period</w:t>
      </w:r>
      <w:r w:rsidR="00A7682F" w:rsidRPr="008A2179">
        <w:rPr>
          <w:u w:val="none"/>
        </w:rPr>
        <w:t>.</w:t>
      </w:r>
      <w:r w:rsidR="00993FD7" w:rsidRPr="008A2179">
        <w:rPr>
          <w:u w:val="none"/>
        </w:rPr>
        <w:t xml:space="preserve"> </w:t>
      </w:r>
    </w:p>
    <w:p w14:paraId="10927EEB" w14:textId="776A1E6F" w:rsidR="00270986" w:rsidRPr="008A2179" w:rsidRDefault="00270986" w:rsidP="00927DCB">
      <w:pPr>
        <w:pStyle w:val="InstructionsText2"/>
        <w:numPr>
          <w:ilvl w:val="0"/>
          <w:numId w:val="20"/>
        </w:numPr>
        <w:rPr>
          <w:u w:val="none"/>
        </w:rPr>
      </w:pPr>
      <w:r w:rsidRPr="008A2179">
        <w:rPr>
          <w:u w:val="none"/>
        </w:rPr>
        <w:t>Where there is nothing to report,</w:t>
      </w:r>
      <w:r w:rsidR="00CD20D9" w:rsidRPr="008A2179">
        <w:rPr>
          <w:u w:val="none"/>
        </w:rPr>
        <w:t xml:space="preserve"> cells relating to</w:t>
      </w:r>
      <w:r w:rsidRPr="008A2179">
        <w:rPr>
          <w:u w:val="none"/>
        </w:rPr>
        <w:t xml:space="preserve"> spreads </w:t>
      </w:r>
      <w:proofErr w:type="gramStart"/>
      <w:r w:rsidR="006A7234" w:rsidRPr="008A2179">
        <w:rPr>
          <w:u w:val="none"/>
        </w:rPr>
        <w:t>shall</w:t>
      </w:r>
      <w:r w:rsidRPr="008A2179">
        <w:rPr>
          <w:u w:val="none"/>
        </w:rPr>
        <w:t xml:space="preserve"> be </w:t>
      </w:r>
      <w:r w:rsidR="00735EFC" w:rsidRPr="008A2179">
        <w:rPr>
          <w:u w:val="none"/>
        </w:rPr>
        <w:t>left</w:t>
      </w:r>
      <w:proofErr w:type="gramEnd"/>
      <w:r w:rsidR="00735EFC" w:rsidRPr="008A2179">
        <w:rPr>
          <w:u w:val="none"/>
        </w:rPr>
        <w:t xml:space="preserve"> empty</w:t>
      </w:r>
      <w:r w:rsidRPr="008A2179">
        <w:rPr>
          <w:u w:val="none"/>
        </w:rPr>
        <w:t>.</w:t>
      </w:r>
    </w:p>
    <w:p w14:paraId="5F1BCA9F" w14:textId="77777777" w:rsidR="002C154A" w:rsidRPr="008A2179" w:rsidRDefault="002C154A" w:rsidP="00927DCB">
      <w:pPr>
        <w:pStyle w:val="InstructionsText2"/>
        <w:numPr>
          <w:ilvl w:val="0"/>
          <w:numId w:val="20"/>
        </w:numPr>
        <w:rPr>
          <w:u w:val="none"/>
        </w:rPr>
      </w:pPr>
      <w:r w:rsidRPr="008A2179">
        <w:rPr>
          <w:u w:val="none"/>
        </w:rPr>
        <w:t>Instructions concerning specific rows</w:t>
      </w:r>
      <w:r w:rsidR="002237BD" w:rsidRPr="008A2179">
        <w:rPr>
          <w:u w:val="none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7705"/>
      </w:tblGrid>
      <w:tr w:rsidR="00E332B3" w:rsidRPr="007F5684" w14:paraId="3147FD97" w14:textId="77777777" w:rsidTr="00ED41A4">
        <w:trPr>
          <w:trHeight w:val="567"/>
        </w:trPr>
        <w:tc>
          <w:tcPr>
            <w:tcW w:w="817" w:type="dxa"/>
            <w:shd w:val="clear" w:color="auto" w:fill="E0E0E0"/>
            <w:noWrap/>
            <w:vAlign w:val="center"/>
          </w:tcPr>
          <w:p w14:paraId="48391A04" w14:textId="77777777" w:rsidR="002C154A" w:rsidRPr="007F5684" w:rsidRDefault="002C154A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Style w:val="InstructionsTabelleText"/>
                <w:rFonts w:ascii="Times New Roman" w:hAnsi="Times New Roman"/>
                <w:szCs w:val="20"/>
                <w:lang w:eastAsia="en-GB"/>
              </w:rPr>
              <w:t>Row</w:t>
            </w:r>
          </w:p>
        </w:tc>
        <w:tc>
          <w:tcPr>
            <w:tcW w:w="7705" w:type="dxa"/>
            <w:shd w:val="clear" w:color="auto" w:fill="E0E0E0"/>
            <w:noWrap/>
            <w:vAlign w:val="center"/>
          </w:tcPr>
          <w:p w14:paraId="51A7E6A4" w14:textId="77777777" w:rsidR="002C154A" w:rsidRPr="007F5684" w:rsidRDefault="002C154A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Style w:val="InstructionsTabelleText"/>
                <w:rFonts w:ascii="Times New Roman" w:hAnsi="Times New Roman"/>
                <w:szCs w:val="20"/>
                <w:lang w:eastAsia="en-GB"/>
              </w:rPr>
              <w:t>Legal references and instructions</w:t>
            </w:r>
          </w:p>
        </w:tc>
      </w:tr>
      <w:tr w:rsidR="00E332B3" w:rsidRPr="007F5684" w14:paraId="5B055368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31D865CB" w14:textId="77777777" w:rsidR="002C154A" w:rsidRPr="007F5684" w:rsidRDefault="00AF1439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>010</w:t>
            </w:r>
          </w:p>
        </w:tc>
        <w:tc>
          <w:tcPr>
            <w:tcW w:w="7705" w:type="dxa"/>
            <w:shd w:val="clear" w:color="auto" w:fill="auto"/>
            <w:noWrap/>
          </w:tcPr>
          <w:p w14:paraId="55C5F1B7" w14:textId="77777777" w:rsidR="002C154A" w:rsidRPr="007F5684" w:rsidRDefault="002C154A" w:rsidP="008E1558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1 Total Funding</w:t>
            </w:r>
          </w:p>
          <w:p w14:paraId="25D6D292" w14:textId="5B9BFF82" w:rsidR="002C154A" w:rsidRPr="007F5684" w:rsidRDefault="00E42487" w:rsidP="008E1558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 xml:space="preserve">Total </w:t>
            </w:r>
            <w:r w:rsidR="00EA295B" w:rsidRPr="007F5684">
              <w:rPr>
                <w:rFonts w:ascii="Times New Roman" w:hAnsi="Times New Roman"/>
                <w:szCs w:val="20"/>
              </w:rPr>
              <w:t>volume</w:t>
            </w:r>
            <w:r w:rsidRPr="007F5684">
              <w:rPr>
                <w:rFonts w:ascii="Times New Roman" w:hAnsi="Times New Roman"/>
                <w:szCs w:val="20"/>
              </w:rPr>
              <w:t xml:space="preserve"> and weighted average s</w:t>
            </w:r>
            <w:r w:rsidR="002A7582" w:rsidRPr="007F5684">
              <w:rPr>
                <w:rFonts w:ascii="Times New Roman" w:hAnsi="Times New Roman"/>
                <w:szCs w:val="20"/>
              </w:rPr>
              <w:t xml:space="preserve">pread of all funding </w:t>
            </w:r>
            <w:r w:rsidR="00CD20D9">
              <w:rPr>
                <w:rFonts w:ascii="Times New Roman" w:hAnsi="Times New Roman"/>
                <w:szCs w:val="20"/>
              </w:rPr>
              <w:t xml:space="preserve">shall be </w:t>
            </w:r>
            <w:r w:rsidR="002A7582" w:rsidRPr="007F5684">
              <w:rPr>
                <w:rFonts w:ascii="Times New Roman" w:hAnsi="Times New Roman"/>
                <w:szCs w:val="20"/>
              </w:rPr>
              <w:t>obtained</w:t>
            </w:r>
            <w:r w:rsidR="00CE333E" w:rsidRPr="007F5684">
              <w:rPr>
                <w:rFonts w:ascii="Times New Roman" w:hAnsi="Times New Roman"/>
                <w:szCs w:val="20"/>
              </w:rPr>
              <w:t xml:space="preserve"> for </w:t>
            </w:r>
            <w:r w:rsidR="00CD20D9">
              <w:rPr>
                <w:rFonts w:ascii="Times New Roman" w:hAnsi="Times New Roman"/>
                <w:szCs w:val="20"/>
              </w:rPr>
              <w:t xml:space="preserve">all of </w:t>
            </w:r>
            <w:r w:rsidR="00CE333E" w:rsidRPr="007F5684">
              <w:rPr>
                <w:rFonts w:ascii="Times New Roman" w:hAnsi="Times New Roman"/>
                <w:szCs w:val="20"/>
              </w:rPr>
              <w:t>the following lengths</w:t>
            </w:r>
            <w:r w:rsidR="00237D15">
              <w:rPr>
                <w:rFonts w:ascii="Times New Roman" w:hAnsi="Times New Roman"/>
                <w:szCs w:val="20"/>
              </w:rPr>
              <w:t xml:space="preserve"> of time in accordance as follows</w:t>
            </w:r>
            <w:r w:rsidR="00CE333E" w:rsidRPr="007F5684">
              <w:rPr>
                <w:rFonts w:ascii="Times New Roman" w:hAnsi="Times New Roman"/>
                <w:szCs w:val="20"/>
              </w:rPr>
              <w:t>:</w:t>
            </w:r>
          </w:p>
          <w:p w14:paraId="3D5903C1" w14:textId="2E3AE74B" w:rsidR="007778A0" w:rsidRPr="007F5684" w:rsidRDefault="00CD20D9" w:rsidP="00CC3091">
            <w:pPr>
              <w:pStyle w:val="InstructionsText2"/>
              <w:numPr>
                <w:ilvl w:val="1"/>
                <w:numId w:val="12"/>
              </w:numPr>
            </w:pPr>
            <w:r>
              <w:t>o</w:t>
            </w:r>
            <w:r w:rsidRPr="007F5684">
              <w:t xml:space="preserve">vernight </w:t>
            </w:r>
            <w:r w:rsidR="00237D15">
              <w:t xml:space="preserve">in </w:t>
            </w:r>
            <w:r w:rsidR="007778A0" w:rsidRPr="007F5684">
              <w:t xml:space="preserve">columns </w:t>
            </w:r>
            <w:r w:rsidR="00AF1439">
              <w:t>010 and 020</w:t>
            </w:r>
            <w:r>
              <w:t>;</w:t>
            </w:r>
          </w:p>
          <w:p w14:paraId="1AF1DF5A" w14:textId="2735E0FA" w:rsidR="007778A0" w:rsidRPr="007F5684" w:rsidRDefault="00CD20D9" w:rsidP="00927DCB">
            <w:pPr>
              <w:pStyle w:val="InstructionsText2"/>
              <w:numPr>
                <w:ilvl w:val="1"/>
                <w:numId w:val="12"/>
              </w:numPr>
            </w:pPr>
            <w:r>
              <w:t>g</w:t>
            </w:r>
            <w:r w:rsidR="004B3AC2" w:rsidRPr="004B3AC2">
              <w:t xml:space="preserve">reater than overnight and less than or equal to </w:t>
            </w:r>
            <w:r w:rsidR="007778A0" w:rsidRPr="007F5684">
              <w:t xml:space="preserve">1 week </w:t>
            </w:r>
            <w:r>
              <w:t xml:space="preserve">in </w:t>
            </w:r>
            <w:r w:rsidR="007778A0" w:rsidRPr="007F5684">
              <w:t xml:space="preserve">columns </w:t>
            </w:r>
            <w:r w:rsidR="00AF1439">
              <w:t>030 a</w:t>
            </w:r>
            <w:r w:rsidR="004B3AC2">
              <w:t>n</w:t>
            </w:r>
            <w:r w:rsidR="00AF1439">
              <w:t>d 040</w:t>
            </w:r>
            <w:r>
              <w:t>;</w:t>
            </w:r>
          </w:p>
          <w:p w14:paraId="4C124A2C" w14:textId="2261E76F" w:rsidR="007778A0" w:rsidRPr="007F5684" w:rsidRDefault="00CD20D9" w:rsidP="00CC3091">
            <w:pPr>
              <w:pStyle w:val="InstructionsText2"/>
              <w:numPr>
                <w:ilvl w:val="1"/>
                <w:numId w:val="12"/>
              </w:numPr>
            </w:pPr>
            <w:r>
              <w:lastRenderedPageBreak/>
              <w:t>g</w:t>
            </w:r>
            <w:r w:rsidR="004B3AC2" w:rsidRPr="004B3AC2">
              <w:t xml:space="preserve">reater than 1 week and less than or equal to </w:t>
            </w:r>
            <w:r w:rsidR="007778A0" w:rsidRPr="007F5684">
              <w:t xml:space="preserve">1 month </w:t>
            </w:r>
            <w:r>
              <w:t>in</w:t>
            </w:r>
            <w:r w:rsidRPr="007F5684" w:rsidDel="00CD20D9">
              <w:t xml:space="preserve"> </w:t>
            </w:r>
            <w:r w:rsidR="007778A0" w:rsidRPr="007F5684">
              <w:t xml:space="preserve">columns </w:t>
            </w:r>
            <w:r w:rsidR="00AF1439">
              <w:t>050 and 060</w:t>
            </w:r>
            <w:r>
              <w:t>;</w:t>
            </w:r>
          </w:p>
          <w:p w14:paraId="74B468F3" w14:textId="703F3A1B" w:rsidR="007778A0" w:rsidRPr="007F5684" w:rsidRDefault="00CD20D9" w:rsidP="00927DCB">
            <w:pPr>
              <w:pStyle w:val="InstructionsText2"/>
              <w:numPr>
                <w:ilvl w:val="1"/>
                <w:numId w:val="12"/>
              </w:numPr>
            </w:pPr>
            <w:r>
              <w:t>g</w:t>
            </w:r>
            <w:r w:rsidR="004B3AC2" w:rsidRPr="004B3AC2">
              <w:t xml:space="preserve">reater than 1 month and less than or equal to </w:t>
            </w:r>
            <w:r w:rsidR="007778A0" w:rsidRPr="007F5684">
              <w:t xml:space="preserve">3 months </w:t>
            </w:r>
            <w:r>
              <w:t>in</w:t>
            </w:r>
            <w:r w:rsidRPr="007F5684" w:rsidDel="00CD20D9">
              <w:t xml:space="preserve"> </w:t>
            </w:r>
            <w:r w:rsidR="007778A0" w:rsidRPr="007F5684">
              <w:t xml:space="preserve">columns </w:t>
            </w:r>
            <w:r w:rsidR="00AF1439">
              <w:t>070 and 080</w:t>
            </w:r>
            <w:r>
              <w:t>;</w:t>
            </w:r>
          </w:p>
          <w:p w14:paraId="482B32DB" w14:textId="0B9480D3" w:rsidR="007778A0" w:rsidRPr="007F5684" w:rsidRDefault="00CD20D9" w:rsidP="00927DCB">
            <w:pPr>
              <w:pStyle w:val="InstructionsText2"/>
              <w:numPr>
                <w:ilvl w:val="1"/>
                <w:numId w:val="12"/>
              </w:numPr>
            </w:pPr>
            <w:r>
              <w:t>g</w:t>
            </w:r>
            <w:r w:rsidR="004B3AC2" w:rsidRPr="004B3AC2">
              <w:t xml:space="preserve">reater than 3 months and less than or equal to </w:t>
            </w:r>
            <w:r w:rsidR="007778A0" w:rsidRPr="007F5684">
              <w:t xml:space="preserve">6 months </w:t>
            </w:r>
            <w:r>
              <w:t>in</w:t>
            </w:r>
            <w:r w:rsidRPr="007F5684" w:rsidDel="00CD20D9">
              <w:t xml:space="preserve"> </w:t>
            </w:r>
            <w:r w:rsidR="007778A0" w:rsidRPr="007F5684">
              <w:t xml:space="preserve">columns </w:t>
            </w:r>
            <w:r w:rsidR="00AF1439">
              <w:t>090 and 100</w:t>
            </w:r>
            <w:r>
              <w:t>;</w:t>
            </w:r>
          </w:p>
          <w:p w14:paraId="3C4AC9B6" w14:textId="4AEB5114" w:rsidR="007778A0" w:rsidRPr="007F5684" w:rsidRDefault="00CD20D9" w:rsidP="00927DCB">
            <w:pPr>
              <w:pStyle w:val="InstructionsText2"/>
              <w:numPr>
                <w:ilvl w:val="1"/>
                <w:numId w:val="12"/>
              </w:numPr>
            </w:pPr>
            <w:r>
              <w:t>g</w:t>
            </w:r>
            <w:r w:rsidR="004B3AC2" w:rsidRPr="004B3AC2">
              <w:t xml:space="preserve">reater than 6 months and less than or equal to </w:t>
            </w:r>
            <w:r w:rsidR="007778A0" w:rsidRPr="007F5684">
              <w:t xml:space="preserve">1 year </w:t>
            </w:r>
            <w:r>
              <w:t>in</w:t>
            </w:r>
            <w:r w:rsidRPr="007F5684" w:rsidDel="00CD20D9">
              <w:t xml:space="preserve"> </w:t>
            </w:r>
            <w:r w:rsidR="007778A0" w:rsidRPr="007F5684">
              <w:t xml:space="preserve">columns </w:t>
            </w:r>
            <w:r w:rsidR="00AF1439">
              <w:t>110 and 120</w:t>
            </w:r>
            <w:r>
              <w:t>;</w:t>
            </w:r>
          </w:p>
          <w:p w14:paraId="1C290FE7" w14:textId="48055B0E" w:rsidR="007778A0" w:rsidRPr="007F5684" w:rsidRDefault="00CD20D9" w:rsidP="00927DCB">
            <w:pPr>
              <w:pStyle w:val="InstructionsText2"/>
              <w:numPr>
                <w:ilvl w:val="1"/>
                <w:numId w:val="12"/>
              </w:numPr>
            </w:pPr>
            <w:r>
              <w:t>g</w:t>
            </w:r>
            <w:r w:rsidR="004B3AC2" w:rsidRPr="004B3AC2">
              <w:t xml:space="preserve">reater than 1 year and less than or equal to </w:t>
            </w:r>
            <w:r w:rsidR="007778A0" w:rsidRPr="007F5684">
              <w:t xml:space="preserve">2 years </w:t>
            </w:r>
            <w:r>
              <w:t>in</w:t>
            </w:r>
            <w:r w:rsidRPr="007F5684" w:rsidDel="00CD20D9">
              <w:t xml:space="preserve"> </w:t>
            </w:r>
            <w:r w:rsidR="007778A0" w:rsidRPr="007F5684">
              <w:t xml:space="preserve">columns </w:t>
            </w:r>
            <w:r w:rsidR="00AF1439">
              <w:t>130 and 140</w:t>
            </w:r>
            <w:r>
              <w:t>;</w:t>
            </w:r>
          </w:p>
          <w:p w14:paraId="6E53E104" w14:textId="0EEA7BE2" w:rsidR="007778A0" w:rsidRPr="007F5684" w:rsidRDefault="00CD20D9" w:rsidP="00927DCB">
            <w:pPr>
              <w:pStyle w:val="InstructionsText2"/>
              <w:numPr>
                <w:ilvl w:val="1"/>
                <w:numId w:val="12"/>
              </w:numPr>
            </w:pPr>
            <w:r>
              <w:t>g</w:t>
            </w:r>
            <w:r w:rsidR="004B3AC2" w:rsidRPr="004B3AC2">
              <w:t xml:space="preserve">reater than 2 years and less than or equal to </w:t>
            </w:r>
            <w:r w:rsidR="007778A0" w:rsidRPr="007F5684">
              <w:t>5 years</w:t>
            </w:r>
            <w:r w:rsidR="00860F92">
              <w:t xml:space="preserve"> </w:t>
            </w:r>
            <w:r>
              <w:t>in</w:t>
            </w:r>
            <w:r w:rsidRPr="007F5684" w:rsidDel="00CD20D9">
              <w:t xml:space="preserve"> </w:t>
            </w:r>
            <w:r w:rsidR="007778A0" w:rsidRPr="007F5684">
              <w:t xml:space="preserve">columns </w:t>
            </w:r>
            <w:r w:rsidR="00AF1439">
              <w:t>150 and 160</w:t>
            </w:r>
            <w:r>
              <w:t>;</w:t>
            </w:r>
          </w:p>
          <w:p w14:paraId="22EC36F6" w14:textId="7C57E11E" w:rsidR="00CE333E" w:rsidRPr="007F5684" w:rsidRDefault="00CD20D9" w:rsidP="00927DCB">
            <w:pPr>
              <w:pStyle w:val="InstructionsText2"/>
              <w:numPr>
                <w:ilvl w:val="1"/>
                <w:numId w:val="12"/>
              </w:numPr>
            </w:pPr>
            <w:proofErr w:type="gramStart"/>
            <w:r>
              <w:t>g</w:t>
            </w:r>
            <w:r w:rsidR="004B3AC2" w:rsidRPr="004B3AC2">
              <w:t>reater</w:t>
            </w:r>
            <w:proofErr w:type="gramEnd"/>
            <w:r w:rsidR="004B3AC2" w:rsidRPr="004B3AC2">
              <w:t xml:space="preserve"> than 5 years and less than or equal to </w:t>
            </w:r>
            <w:r w:rsidR="007778A0" w:rsidRPr="007F5684">
              <w:t xml:space="preserve">10 years </w:t>
            </w:r>
            <w:r>
              <w:t>in</w:t>
            </w:r>
            <w:r w:rsidRPr="007F5684" w:rsidDel="00CD20D9">
              <w:t xml:space="preserve"> </w:t>
            </w:r>
            <w:r w:rsidR="007778A0" w:rsidRPr="007F5684">
              <w:t xml:space="preserve">columns </w:t>
            </w:r>
            <w:r w:rsidR="00AF1439">
              <w:t>170 and 180</w:t>
            </w:r>
            <w:r>
              <w:t>.</w:t>
            </w:r>
          </w:p>
        </w:tc>
      </w:tr>
      <w:tr w:rsidR="00E332B3" w:rsidRPr="007F5684" w14:paraId="2F05E0FC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765DA707" w14:textId="77777777" w:rsidR="002C154A" w:rsidRPr="007F5684" w:rsidRDefault="00AF1439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lastRenderedPageBreak/>
              <w:t>020</w:t>
            </w:r>
          </w:p>
        </w:tc>
        <w:tc>
          <w:tcPr>
            <w:tcW w:w="7705" w:type="dxa"/>
            <w:shd w:val="clear" w:color="auto" w:fill="auto"/>
            <w:noWrap/>
          </w:tcPr>
          <w:p w14:paraId="01DDA71E" w14:textId="5264247F" w:rsidR="002C154A" w:rsidRPr="007F5684" w:rsidRDefault="002C154A" w:rsidP="008E1558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 xml:space="preserve">1.1 </w:t>
            </w:r>
            <w:r w:rsidR="00795808">
              <w:rPr>
                <w:rFonts w:ascii="Times New Roman" w:hAnsi="Times New Roman"/>
                <w:b/>
                <w:szCs w:val="20"/>
                <w:u w:val="single"/>
              </w:rPr>
              <w:t xml:space="preserve">of which: </w:t>
            </w:r>
            <w:r w:rsidR="00AF1439">
              <w:rPr>
                <w:rFonts w:ascii="Times New Roman" w:hAnsi="Times New Roman"/>
                <w:b/>
                <w:szCs w:val="20"/>
                <w:u w:val="single"/>
              </w:rPr>
              <w:t>Retail</w:t>
            </w: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 xml:space="preserve"> </w:t>
            </w:r>
            <w:r w:rsidR="001C1BA1">
              <w:rPr>
                <w:rFonts w:ascii="Times New Roman" w:hAnsi="Times New Roman"/>
                <w:b/>
                <w:szCs w:val="20"/>
                <w:u w:val="single"/>
              </w:rPr>
              <w:t>funding</w:t>
            </w:r>
          </w:p>
          <w:p w14:paraId="2F60C8D8" w14:textId="2FA8A3BB" w:rsidR="002C154A" w:rsidRPr="007F5684" w:rsidRDefault="00CE333E" w:rsidP="001C1BA1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Of the total funding reported in item 1, the t</w:t>
            </w:r>
            <w:r w:rsidR="002C154A" w:rsidRPr="007F5684">
              <w:rPr>
                <w:rFonts w:ascii="Times New Roman" w:hAnsi="Times New Roman"/>
                <w:szCs w:val="20"/>
              </w:rPr>
              <w:t xml:space="preserve">otal </w:t>
            </w:r>
            <w:r w:rsidR="00EA295B" w:rsidRPr="007F5684">
              <w:rPr>
                <w:rFonts w:ascii="Times New Roman" w:hAnsi="Times New Roman"/>
                <w:szCs w:val="20"/>
              </w:rPr>
              <w:t>volume</w:t>
            </w:r>
            <w:r w:rsidR="00E332B3" w:rsidRPr="007F5684">
              <w:rPr>
                <w:rFonts w:ascii="Times New Roman" w:hAnsi="Times New Roman"/>
                <w:szCs w:val="20"/>
              </w:rPr>
              <w:t xml:space="preserve"> and </w:t>
            </w:r>
            <w:r w:rsidR="00E42487" w:rsidRPr="007F5684">
              <w:rPr>
                <w:rFonts w:ascii="Times New Roman" w:hAnsi="Times New Roman"/>
                <w:szCs w:val="20"/>
              </w:rPr>
              <w:t xml:space="preserve">weighted average </w:t>
            </w:r>
            <w:r w:rsidR="00E332B3" w:rsidRPr="007F5684">
              <w:rPr>
                <w:rFonts w:ascii="Times New Roman" w:hAnsi="Times New Roman"/>
                <w:szCs w:val="20"/>
              </w:rPr>
              <w:t>spread</w:t>
            </w:r>
            <w:r w:rsidR="002C154A" w:rsidRPr="007F5684">
              <w:rPr>
                <w:rFonts w:ascii="Times New Roman" w:hAnsi="Times New Roman"/>
                <w:szCs w:val="20"/>
              </w:rPr>
              <w:t xml:space="preserve"> of </w:t>
            </w:r>
            <w:r w:rsidR="00AF1439">
              <w:rPr>
                <w:rFonts w:ascii="Times New Roman" w:hAnsi="Times New Roman"/>
                <w:szCs w:val="20"/>
              </w:rPr>
              <w:t xml:space="preserve">retail </w:t>
            </w:r>
            <w:r w:rsidR="001C1BA1">
              <w:rPr>
                <w:rFonts w:ascii="Times New Roman" w:hAnsi="Times New Roman"/>
                <w:szCs w:val="20"/>
              </w:rPr>
              <w:t>funding</w:t>
            </w:r>
            <w:r w:rsidR="001C1BA1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DD5897" w:rsidRPr="007F5684">
              <w:rPr>
                <w:rFonts w:ascii="Times New Roman" w:hAnsi="Times New Roman"/>
                <w:szCs w:val="20"/>
              </w:rPr>
              <w:t>obtained</w:t>
            </w:r>
            <w:r w:rsidR="002C154A" w:rsidRPr="007F5684">
              <w:rPr>
                <w:rFonts w:ascii="Times New Roman" w:hAnsi="Times New Roman"/>
                <w:szCs w:val="20"/>
              </w:rPr>
              <w:t>.</w:t>
            </w:r>
          </w:p>
        </w:tc>
      </w:tr>
      <w:tr w:rsidR="00AF1439" w:rsidRPr="007F5684" w14:paraId="2AEBF8C4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0F94FE37" w14:textId="77777777" w:rsidR="00AF1439" w:rsidRPr="007F5684" w:rsidRDefault="00AF1439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>030</w:t>
            </w:r>
          </w:p>
        </w:tc>
        <w:tc>
          <w:tcPr>
            <w:tcW w:w="7705" w:type="dxa"/>
            <w:shd w:val="clear" w:color="auto" w:fill="auto"/>
            <w:noWrap/>
          </w:tcPr>
          <w:p w14:paraId="61E92F36" w14:textId="739E083C" w:rsidR="00AF1439" w:rsidRDefault="00AF1439" w:rsidP="008E1558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</w:rPr>
              <w:t xml:space="preserve">1.2 </w:t>
            </w:r>
            <w:r w:rsidR="00795808">
              <w:rPr>
                <w:rFonts w:ascii="Times New Roman" w:hAnsi="Times New Roman"/>
                <w:b/>
                <w:szCs w:val="20"/>
                <w:u w:val="single"/>
              </w:rPr>
              <w:t xml:space="preserve">of which: </w:t>
            </w:r>
            <w:r w:rsidR="000B2BA0">
              <w:rPr>
                <w:rFonts w:ascii="Times New Roman" w:hAnsi="Times New Roman"/>
                <w:b/>
                <w:szCs w:val="20"/>
                <w:u w:val="single"/>
              </w:rPr>
              <w:t xml:space="preserve">Unsecured wholesale </w:t>
            </w:r>
            <w:r w:rsidR="001C1BA1">
              <w:rPr>
                <w:rFonts w:ascii="Times New Roman" w:hAnsi="Times New Roman"/>
                <w:b/>
                <w:szCs w:val="20"/>
                <w:u w:val="single"/>
              </w:rPr>
              <w:t>funding</w:t>
            </w:r>
          </w:p>
          <w:p w14:paraId="49C52367" w14:textId="79C0122B" w:rsidR="00AF1439" w:rsidRPr="00ED28A5" w:rsidRDefault="00AF1439" w:rsidP="001C1BA1">
            <w:pPr>
              <w:rPr>
                <w:rFonts w:ascii="Times New Roman" w:hAnsi="Times New Roman"/>
                <w:szCs w:val="20"/>
              </w:rPr>
            </w:pPr>
            <w:r w:rsidRPr="00ED28A5">
              <w:rPr>
                <w:rFonts w:ascii="Times New Roman" w:hAnsi="Times New Roman"/>
                <w:szCs w:val="20"/>
              </w:rPr>
              <w:t xml:space="preserve">Of the total funding in item 1, the total volume and weighted average spread of unsecured wholesale </w:t>
            </w:r>
            <w:r w:rsidR="001C1BA1">
              <w:rPr>
                <w:rFonts w:ascii="Times New Roman" w:hAnsi="Times New Roman"/>
                <w:szCs w:val="20"/>
              </w:rPr>
              <w:t>funding</w:t>
            </w:r>
            <w:r w:rsidR="001C1BA1" w:rsidRPr="00ED28A5">
              <w:rPr>
                <w:rFonts w:ascii="Times New Roman" w:hAnsi="Times New Roman"/>
                <w:szCs w:val="20"/>
              </w:rPr>
              <w:t xml:space="preserve"> </w:t>
            </w:r>
            <w:r w:rsidRPr="00ED28A5">
              <w:rPr>
                <w:rFonts w:ascii="Times New Roman" w:hAnsi="Times New Roman"/>
                <w:szCs w:val="20"/>
              </w:rPr>
              <w:t>obtained</w:t>
            </w:r>
            <w:r w:rsidR="001861B7">
              <w:rPr>
                <w:rFonts w:ascii="Times New Roman" w:hAnsi="Times New Roman"/>
                <w:szCs w:val="20"/>
              </w:rPr>
              <w:t>.</w:t>
            </w:r>
          </w:p>
        </w:tc>
      </w:tr>
      <w:tr w:rsidR="00DD5897" w:rsidRPr="007F5684" w14:paraId="6186F1AE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39B34295" w14:textId="77777777" w:rsidR="00DD5897" w:rsidRPr="007F5684" w:rsidRDefault="00AF1439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>040</w:t>
            </w:r>
          </w:p>
        </w:tc>
        <w:tc>
          <w:tcPr>
            <w:tcW w:w="7705" w:type="dxa"/>
            <w:shd w:val="clear" w:color="auto" w:fill="auto"/>
            <w:noWrap/>
          </w:tcPr>
          <w:p w14:paraId="2D0E1DA1" w14:textId="77777777" w:rsidR="00DD5897" w:rsidRPr="007F5684" w:rsidRDefault="00DD5897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1.</w:t>
            </w:r>
            <w:r w:rsidR="00AF1439">
              <w:rPr>
                <w:rFonts w:ascii="Times New Roman" w:hAnsi="Times New Roman"/>
                <w:b/>
                <w:szCs w:val="20"/>
                <w:u w:val="single"/>
              </w:rPr>
              <w:t>3</w:t>
            </w: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 xml:space="preserve"> </w:t>
            </w:r>
            <w:r w:rsidR="00795808">
              <w:rPr>
                <w:rFonts w:ascii="Times New Roman" w:hAnsi="Times New Roman"/>
                <w:b/>
                <w:szCs w:val="20"/>
                <w:u w:val="single"/>
              </w:rPr>
              <w:t xml:space="preserve">of which: </w:t>
            </w: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Secured funding</w:t>
            </w:r>
          </w:p>
          <w:p w14:paraId="1193789E" w14:textId="77777777" w:rsidR="00DD5897" w:rsidRPr="007F5684" w:rsidRDefault="00CE333E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szCs w:val="20"/>
              </w:rPr>
              <w:t xml:space="preserve">Of the total funding reported in item 1, the total </w:t>
            </w:r>
            <w:r w:rsidR="00EA295B" w:rsidRPr="007F5684">
              <w:rPr>
                <w:rFonts w:ascii="Times New Roman" w:hAnsi="Times New Roman"/>
                <w:szCs w:val="20"/>
              </w:rPr>
              <w:t>volume</w:t>
            </w:r>
            <w:r w:rsidR="00DD5897" w:rsidRPr="007F5684">
              <w:rPr>
                <w:rFonts w:ascii="Times New Roman" w:hAnsi="Times New Roman"/>
                <w:szCs w:val="20"/>
              </w:rPr>
              <w:t xml:space="preserve"> and </w:t>
            </w:r>
            <w:r w:rsidR="002A7582" w:rsidRPr="007F5684">
              <w:rPr>
                <w:rFonts w:ascii="Times New Roman" w:hAnsi="Times New Roman"/>
                <w:szCs w:val="20"/>
              </w:rPr>
              <w:t xml:space="preserve">weighted average </w:t>
            </w:r>
            <w:r w:rsidR="00DD5897" w:rsidRPr="007F5684">
              <w:rPr>
                <w:rFonts w:ascii="Times New Roman" w:hAnsi="Times New Roman"/>
                <w:szCs w:val="20"/>
              </w:rPr>
              <w:t>spread of secured funding obtained.</w:t>
            </w:r>
          </w:p>
        </w:tc>
      </w:tr>
      <w:tr w:rsidR="00E332B3" w:rsidRPr="007F5684" w14:paraId="1D56DA27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10F28777" w14:textId="77777777" w:rsidR="002C154A" w:rsidRPr="007F5684" w:rsidRDefault="00AF1439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>050</w:t>
            </w:r>
          </w:p>
        </w:tc>
        <w:tc>
          <w:tcPr>
            <w:tcW w:w="7705" w:type="dxa"/>
            <w:shd w:val="clear" w:color="auto" w:fill="auto"/>
            <w:noWrap/>
          </w:tcPr>
          <w:p w14:paraId="43439F3F" w14:textId="77777777" w:rsidR="002C154A" w:rsidRPr="007F5684" w:rsidRDefault="002C154A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1.</w:t>
            </w:r>
            <w:r w:rsidR="00AF1439">
              <w:rPr>
                <w:rFonts w:ascii="Times New Roman" w:hAnsi="Times New Roman"/>
                <w:b/>
                <w:szCs w:val="20"/>
                <w:u w:val="single"/>
              </w:rPr>
              <w:t>4</w:t>
            </w: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 xml:space="preserve"> </w:t>
            </w:r>
            <w:r w:rsidR="00795808">
              <w:rPr>
                <w:rFonts w:ascii="Times New Roman" w:hAnsi="Times New Roman"/>
                <w:b/>
                <w:szCs w:val="20"/>
                <w:u w:val="single"/>
              </w:rPr>
              <w:t xml:space="preserve">of which: </w:t>
            </w: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Senior unsecured securities</w:t>
            </w:r>
          </w:p>
          <w:p w14:paraId="14410483" w14:textId="77777777" w:rsidR="00E332B3" w:rsidRPr="007F5684" w:rsidRDefault="00CE333E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szCs w:val="20"/>
              </w:rPr>
              <w:t>Of the total funding reported in item 1, the total</w:t>
            </w:r>
            <w:r w:rsidR="00E332B3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EA295B" w:rsidRPr="007F5684">
              <w:rPr>
                <w:rFonts w:ascii="Times New Roman" w:hAnsi="Times New Roman"/>
                <w:szCs w:val="20"/>
              </w:rPr>
              <w:t>volume</w:t>
            </w:r>
            <w:r w:rsidR="00E332B3" w:rsidRPr="007F5684">
              <w:rPr>
                <w:rFonts w:ascii="Times New Roman" w:hAnsi="Times New Roman"/>
                <w:szCs w:val="20"/>
              </w:rPr>
              <w:t xml:space="preserve"> and </w:t>
            </w:r>
            <w:r w:rsidR="002A7582" w:rsidRPr="007F5684">
              <w:rPr>
                <w:rFonts w:ascii="Times New Roman" w:hAnsi="Times New Roman"/>
                <w:szCs w:val="20"/>
              </w:rPr>
              <w:t xml:space="preserve">weighted average </w:t>
            </w:r>
            <w:r w:rsidR="00E332B3" w:rsidRPr="007F5684">
              <w:rPr>
                <w:rFonts w:ascii="Times New Roman" w:hAnsi="Times New Roman"/>
                <w:szCs w:val="20"/>
              </w:rPr>
              <w:t>spread of senior unsecured securities</w:t>
            </w:r>
            <w:r w:rsidR="00DD5897" w:rsidRPr="007F5684">
              <w:rPr>
                <w:rFonts w:ascii="Times New Roman" w:hAnsi="Times New Roman"/>
                <w:szCs w:val="20"/>
              </w:rPr>
              <w:t xml:space="preserve"> obtained</w:t>
            </w:r>
            <w:r w:rsidR="00E332B3" w:rsidRPr="007F5684">
              <w:rPr>
                <w:rFonts w:ascii="Times New Roman" w:hAnsi="Times New Roman"/>
                <w:szCs w:val="20"/>
              </w:rPr>
              <w:t>.</w:t>
            </w:r>
          </w:p>
        </w:tc>
      </w:tr>
      <w:tr w:rsidR="00E332B3" w:rsidRPr="007F5684" w14:paraId="28F41CB6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27FBC55D" w14:textId="77777777" w:rsidR="002C154A" w:rsidRPr="007F5684" w:rsidRDefault="00AF1439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>060</w:t>
            </w:r>
          </w:p>
        </w:tc>
        <w:tc>
          <w:tcPr>
            <w:tcW w:w="7705" w:type="dxa"/>
            <w:shd w:val="clear" w:color="auto" w:fill="auto"/>
            <w:noWrap/>
          </w:tcPr>
          <w:p w14:paraId="00CF474C" w14:textId="77777777" w:rsidR="002C154A" w:rsidRPr="007F5684" w:rsidRDefault="002C154A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1.</w:t>
            </w:r>
            <w:r w:rsidR="00AF1439">
              <w:rPr>
                <w:rFonts w:ascii="Times New Roman" w:hAnsi="Times New Roman"/>
                <w:b/>
                <w:szCs w:val="20"/>
                <w:u w:val="single"/>
              </w:rPr>
              <w:t>5</w:t>
            </w: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 xml:space="preserve"> </w:t>
            </w:r>
            <w:r w:rsidR="00795808">
              <w:rPr>
                <w:rFonts w:ascii="Times New Roman" w:hAnsi="Times New Roman"/>
                <w:b/>
                <w:szCs w:val="20"/>
                <w:u w:val="single"/>
              </w:rPr>
              <w:t xml:space="preserve">of which: </w:t>
            </w: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Covered bonds</w:t>
            </w:r>
          </w:p>
          <w:p w14:paraId="2AEEDF2A" w14:textId="77777777" w:rsidR="00E332B3" w:rsidRPr="007F5684" w:rsidRDefault="00CE333E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szCs w:val="20"/>
              </w:rPr>
              <w:t>Of the total funding reported in item 1, the total</w:t>
            </w:r>
            <w:r w:rsidR="00E332B3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EA295B" w:rsidRPr="007F5684">
              <w:rPr>
                <w:rFonts w:ascii="Times New Roman" w:hAnsi="Times New Roman"/>
                <w:szCs w:val="20"/>
              </w:rPr>
              <w:t>volume</w:t>
            </w:r>
            <w:r w:rsidR="00E332B3" w:rsidRPr="007F5684">
              <w:rPr>
                <w:rFonts w:ascii="Times New Roman" w:hAnsi="Times New Roman"/>
                <w:szCs w:val="20"/>
              </w:rPr>
              <w:t xml:space="preserve"> and </w:t>
            </w:r>
            <w:r w:rsidR="002A7582" w:rsidRPr="007F5684">
              <w:rPr>
                <w:rFonts w:ascii="Times New Roman" w:hAnsi="Times New Roman"/>
                <w:szCs w:val="20"/>
              </w:rPr>
              <w:t xml:space="preserve">weighted average </w:t>
            </w:r>
            <w:r w:rsidR="00E332B3" w:rsidRPr="007F5684">
              <w:rPr>
                <w:rFonts w:ascii="Times New Roman" w:hAnsi="Times New Roman"/>
                <w:szCs w:val="20"/>
              </w:rPr>
              <w:t xml:space="preserve">spread of </w:t>
            </w:r>
            <w:r w:rsidR="0019013A" w:rsidRPr="007F5684">
              <w:rPr>
                <w:rFonts w:ascii="Times New Roman" w:hAnsi="Times New Roman"/>
                <w:szCs w:val="20"/>
              </w:rPr>
              <w:t xml:space="preserve">all </w:t>
            </w:r>
            <w:r w:rsidR="00E332B3" w:rsidRPr="007F5684">
              <w:rPr>
                <w:rFonts w:ascii="Times New Roman" w:hAnsi="Times New Roman"/>
                <w:szCs w:val="20"/>
              </w:rPr>
              <w:t>covered bond</w:t>
            </w:r>
            <w:r w:rsidR="0019013A" w:rsidRPr="007F5684">
              <w:rPr>
                <w:rFonts w:ascii="Times New Roman" w:hAnsi="Times New Roman"/>
                <w:szCs w:val="20"/>
              </w:rPr>
              <w:t xml:space="preserve"> issuance</w:t>
            </w:r>
            <w:r w:rsidR="00DD5897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19013A" w:rsidRPr="007F5684">
              <w:rPr>
                <w:rFonts w:ascii="Times New Roman" w:hAnsi="Times New Roman"/>
                <w:szCs w:val="20"/>
              </w:rPr>
              <w:t>encumbering the institutions own assets</w:t>
            </w:r>
            <w:r w:rsidR="00E332B3" w:rsidRPr="007F5684">
              <w:rPr>
                <w:rFonts w:ascii="Times New Roman" w:hAnsi="Times New Roman"/>
                <w:szCs w:val="20"/>
              </w:rPr>
              <w:t>.</w:t>
            </w:r>
          </w:p>
        </w:tc>
      </w:tr>
      <w:tr w:rsidR="00E332B3" w:rsidRPr="007F5684" w14:paraId="7E2EC114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37FE37EA" w14:textId="77777777" w:rsidR="002C154A" w:rsidRPr="007F5684" w:rsidRDefault="00AF1439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>070</w:t>
            </w:r>
          </w:p>
        </w:tc>
        <w:tc>
          <w:tcPr>
            <w:tcW w:w="7705" w:type="dxa"/>
            <w:shd w:val="clear" w:color="auto" w:fill="auto"/>
            <w:noWrap/>
          </w:tcPr>
          <w:p w14:paraId="2EB3DA46" w14:textId="77777777" w:rsidR="002C154A" w:rsidRPr="007F5684" w:rsidRDefault="002C154A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1.</w:t>
            </w:r>
            <w:r w:rsidR="00AF1439">
              <w:rPr>
                <w:rFonts w:ascii="Times New Roman" w:hAnsi="Times New Roman"/>
                <w:b/>
                <w:szCs w:val="20"/>
                <w:u w:val="single"/>
              </w:rPr>
              <w:t>6</w:t>
            </w: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 xml:space="preserve"> </w:t>
            </w:r>
            <w:r w:rsidR="00795808">
              <w:rPr>
                <w:rFonts w:ascii="Times New Roman" w:hAnsi="Times New Roman"/>
                <w:b/>
                <w:szCs w:val="20"/>
                <w:u w:val="single"/>
              </w:rPr>
              <w:t xml:space="preserve">of which: </w:t>
            </w: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Asset backed securities including ABCP</w:t>
            </w:r>
          </w:p>
          <w:p w14:paraId="44C96B86" w14:textId="77777777" w:rsidR="00E332B3" w:rsidRPr="007F5684" w:rsidRDefault="00CE333E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szCs w:val="20"/>
              </w:rPr>
              <w:t>Of the total funding reported in item 1, the total</w:t>
            </w:r>
            <w:r w:rsidR="00E332B3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EA295B" w:rsidRPr="007F5684">
              <w:rPr>
                <w:rFonts w:ascii="Times New Roman" w:hAnsi="Times New Roman"/>
                <w:szCs w:val="20"/>
              </w:rPr>
              <w:t>volume</w:t>
            </w:r>
            <w:r w:rsidR="00E332B3" w:rsidRPr="007F5684">
              <w:rPr>
                <w:rFonts w:ascii="Times New Roman" w:hAnsi="Times New Roman"/>
                <w:szCs w:val="20"/>
              </w:rPr>
              <w:t xml:space="preserve"> and </w:t>
            </w:r>
            <w:r w:rsidR="002A7582" w:rsidRPr="007F5684">
              <w:rPr>
                <w:rFonts w:ascii="Times New Roman" w:hAnsi="Times New Roman"/>
                <w:szCs w:val="20"/>
              </w:rPr>
              <w:t xml:space="preserve">weighted average spread of </w:t>
            </w:r>
            <w:proofErr w:type="gramStart"/>
            <w:r w:rsidR="002A7582" w:rsidRPr="007F5684">
              <w:rPr>
                <w:rFonts w:ascii="Times New Roman" w:hAnsi="Times New Roman"/>
                <w:szCs w:val="20"/>
              </w:rPr>
              <w:t>a</w:t>
            </w:r>
            <w:r w:rsidR="00E332B3" w:rsidRPr="007F5684">
              <w:rPr>
                <w:rFonts w:ascii="Times New Roman" w:hAnsi="Times New Roman"/>
                <w:szCs w:val="20"/>
              </w:rPr>
              <w:t>sset backed</w:t>
            </w:r>
            <w:proofErr w:type="gramEnd"/>
            <w:r w:rsidR="00E332B3" w:rsidRPr="007F5684">
              <w:rPr>
                <w:rFonts w:ascii="Times New Roman" w:hAnsi="Times New Roman"/>
                <w:szCs w:val="20"/>
              </w:rPr>
              <w:t xml:space="preserve"> securities </w:t>
            </w:r>
            <w:r w:rsidR="0019013A" w:rsidRPr="007F5684">
              <w:rPr>
                <w:rFonts w:ascii="Times New Roman" w:hAnsi="Times New Roman"/>
                <w:szCs w:val="20"/>
              </w:rPr>
              <w:t xml:space="preserve">issued </w:t>
            </w:r>
            <w:r w:rsidR="00E332B3" w:rsidRPr="007F5684">
              <w:rPr>
                <w:rFonts w:ascii="Times New Roman" w:hAnsi="Times New Roman"/>
                <w:szCs w:val="20"/>
              </w:rPr>
              <w:t xml:space="preserve">including </w:t>
            </w:r>
            <w:r w:rsidR="009A329A" w:rsidRPr="007F5684">
              <w:rPr>
                <w:rFonts w:ascii="Times New Roman" w:hAnsi="Times New Roman"/>
                <w:szCs w:val="20"/>
              </w:rPr>
              <w:t>asset backed commercial paper</w:t>
            </w:r>
            <w:r w:rsidR="00E332B3" w:rsidRPr="007F5684">
              <w:rPr>
                <w:rFonts w:ascii="Times New Roman" w:hAnsi="Times New Roman"/>
                <w:szCs w:val="20"/>
              </w:rPr>
              <w:t>.</w:t>
            </w:r>
          </w:p>
        </w:tc>
      </w:tr>
    </w:tbl>
    <w:p w14:paraId="5029EEE5" w14:textId="77777777" w:rsidR="00953ED6" w:rsidRPr="000343B1" w:rsidRDefault="00953ED6" w:rsidP="00CC3091">
      <w:pPr>
        <w:pStyle w:val="InstructionsText"/>
        <w:rPr>
          <w:rStyle w:val="InstructionsTabelleText"/>
          <w:rFonts w:ascii="Times New Roman" w:hAnsi="Times New Roman"/>
          <w:u w:val="none"/>
        </w:rPr>
      </w:pPr>
    </w:p>
    <w:p w14:paraId="63E17173" w14:textId="77777777" w:rsidR="00181260" w:rsidRPr="008A2179" w:rsidRDefault="006000DF" w:rsidP="00DD5897">
      <w:pPr>
        <w:pStyle w:val="Instructionsberschrift2"/>
        <w:numPr>
          <w:ilvl w:val="1"/>
          <w:numId w:val="2"/>
        </w:numPr>
        <w:spacing w:before="0"/>
        <w:rPr>
          <w:rFonts w:ascii="Times New Roman" w:hAnsi="Times New Roman" w:cs="Times New Roman"/>
          <w:szCs w:val="20"/>
        </w:rPr>
      </w:pPr>
      <w:r w:rsidRPr="008A2179">
        <w:rPr>
          <w:rFonts w:ascii="Times New Roman" w:hAnsi="Times New Roman" w:cs="Times New Roman"/>
          <w:szCs w:val="20"/>
        </w:rPr>
        <w:t>Roll-over of funding</w:t>
      </w:r>
      <w:r w:rsidR="00AC3BFE" w:rsidRPr="008A2179">
        <w:rPr>
          <w:rFonts w:ascii="Times New Roman" w:hAnsi="Times New Roman" w:cs="Times New Roman"/>
          <w:szCs w:val="20"/>
        </w:rPr>
        <w:t xml:space="preserve"> (C 70.00)</w:t>
      </w:r>
    </w:p>
    <w:p w14:paraId="5ACA258A" w14:textId="276B9622" w:rsidR="00DD5897" w:rsidRPr="008A2179" w:rsidRDefault="00DD5897" w:rsidP="00CC3091">
      <w:pPr>
        <w:pStyle w:val="InstructionsText2"/>
        <w:numPr>
          <w:ilvl w:val="0"/>
          <w:numId w:val="8"/>
        </w:numPr>
        <w:rPr>
          <w:u w:val="none"/>
        </w:rPr>
      </w:pPr>
      <w:bookmarkStart w:id="14" w:name="_Toc308175821"/>
      <w:bookmarkStart w:id="15" w:name="_Toc310414968"/>
      <w:r w:rsidRPr="008A2179">
        <w:rPr>
          <w:u w:val="none"/>
        </w:rPr>
        <w:t>This template seeks to collect information about the</w:t>
      </w:r>
      <w:r w:rsidR="00DB3C37" w:rsidRPr="008A2179">
        <w:rPr>
          <w:u w:val="none"/>
        </w:rPr>
        <w:t xml:space="preserve"> volume of funds maturing and new funding obtained i.e. ‘roll-over of funding’ on a daily basis over </w:t>
      </w:r>
      <w:r w:rsidR="00F723C5" w:rsidRPr="008A2179">
        <w:rPr>
          <w:u w:val="none"/>
        </w:rPr>
        <w:t>the month preceding the reporting date</w:t>
      </w:r>
      <w:r w:rsidR="00DB3C37" w:rsidRPr="008A2179">
        <w:rPr>
          <w:u w:val="none"/>
        </w:rPr>
        <w:t>.</w:t>
      </w:r>
    </w:p>
    <w:p w14:paraId="180EF408" w14:textId="5A266611" w:rsidR="00DB3C37" w:rsidRPr="008A2179" w:rsidRDefault="00DB3C37" w:rsidP="00927DCB">
      <w:pPr>
        <w:pStyle w:val="InstructionsText2"/>
        <w:numPr>
          <w:ilvl w:val="0"/>
          <w:numId w:val="8"/>
        </w:numPr>
        <w:rPr>
          <w:u w:val="none"/>
        </w:rPr>
      </w:pPr>
      <w:r w:rsidRPr="008A2179">
        <w:rPr>
          <w:u w:val="none"/>
        </w:rPr>
        <w:t xml:space="preserve">Institutions </w:t>
      </w:r>
      <w:r w:rsidR="006A7234" w:rsidRPr="008A2179">
        <w:rPr>
          <w:u w:val="none"/>
        </w:rPr>
        <w:t>shall</w:t>
      </w:r>
      <w:r w:rsidRPr="008A2179">
        <w:rPr>
          <w:u w:val="none"/>
        </w:rPr>
        <w:t xml:space="preserve"> report</w:t>
      </w:r>
      <w:r w:rsidR="00144FB8" w:rsidRPr="008A2179">
        <w:rPr>
          <w:u w:val="none"/>
        </w:rPr>
        <w:t>, in calend</w:t>
      </w:r>
      <w:r w:rsidR="002126FB" w:rsidRPr="008A2179">
        <w:rPr>
          <w:u w:val="none"/>
        </w:rPr>
        <w:t>a</w:t>
      </w:r>
      <w:r w:rsidR="00144FB8" w:rsidRPr="008A2179">
        <w:rPr>
          <w:u w:val="none"/>
        </w:rPr>
        <w:t>r days,</w:t>
      </w:r>
      <w:r w:rsidRPr="008A2179">
        <w:rPr>
          <w:u w:val="none"/>
        </w:rPr>
        <w:t xml:space="preserve"> the funding they have maturing </w:t>
      </w:r>
      <w:r w:rsidR="00237D15" w:rsidRPr="008A2179">
        <w:rPr>
          <w:u w:val="none"/>
        </w:rPr>
        <w:t>in accordance with the following</w:t>
      </w:r>
      <w:r w:rsidR="001861B7" w:rsidRPr="008A2179">
        <w:rPr>
          <w:u w:val="none"/>
        </w:rPr>
        <w:t xml:space="preserve"> time buckets according to the original maturity</w:t>
      </w:r>
      <w:r w:rsidRPr="008A2179">
        <w:rPr>
          <w:u w:val="none"/>
        </w:rPr>
        <w:t>:</w:t>
      </w:r>
    </w:p>
    <w:p w14:paraId="10B482AB" w14:textId="6285BE75" w:rsidR="00DB3C37" w:rsidRPr="008A2179" w:rsidRDefault="00237D15" w:rsidP="00927DCB">
      <w:pPr>
        <w:pStyle w:val="InstructionsText2"/>
        <w:numPr>
          <w:ilvl w:val="1"/>
          <w:numId w:val="5"/>
        </w:numPr>
        <w:ind w:left="1276" w:hanging="283"/>
        <w:rPr>
          <w:u w:val="none"/>
        </w:rPr>
      </w:pPr>
      <w:r w:rsidRPr="008A2179">
        <w:rPr>
          <w:u w:val="none"/>
        </w:rPr>
        <w:t xml:space="preserve">overnight in </w:t>
      </w:r>
      <w:r w:rsidR="00DB3C37" w:rsidRPr="008A2179">
        <w:rPr>
          <w:u w:val="none"/>
        </w:rPr>
        <w:t xml:space="preserve">columns </w:t>
      </w:r>
      <w:r w:rsidR="00BD24C1" w:rsidRPr="008A2179">
        <w:rPr>
          <w:u w:val="none"/>
        </w:rPr>
        <w:t>010 to 040</w:t>
      </w:r>
      <w:r w:rsidR="00DB3C37" w:rsidRPr="008A2179">
        <w:rPr>
          <w:u w:val="none"/>
        </w:rPr>
        <w:t>)</w:t>
      </w:r>
      <w:r w:rsidRPr="008A2179">
        <w:rPr>
          <w:u w:val="none"/>
        </w:rPr>
        <w:t>;</w:t>
      </w:r>
    </w:p>
    <w:p w14:paraId="78059097" w14:textId="4572B97B" w:rsidR="00DB3C37" w:rsidRPr="008A2179" w:rsidRDefault="00237D15" w:rsidP="00927DCB">
      <w:pPr>
        <w:pStyle w:val="InstructionsText2"/>
        <w:numPr>
          <w:ilvl w:val="1"/>
          <w:numId w:val="5"/>
        </w:numPr>
        <w:ind w:left="1276" w:hanging="283"/>
        <w:rPr>
          <w:u w:val="none"/>
        </w:rPr>
      </w:pPr>
      <w:r w:rsidRPr="008A2179">
        <w:rPr>
          <w:u w:val="none"/>
        </w:rPr>
        <w:t xml:space="preserve">between </w:t>
      </w:r>
      <w:r w:rsidR="00DB3C37" w:rsidRPr="008A2179">
        <w:rPr>
          <w:u w:val="none"/>
        </w:rPr>
        <w:t xml:space="preserve">1 and </w:t>
      </w:r>
      <w:r w:rsidR="003E371A" w:rsidRPr="008A2179">
        <w:rPr>
          <w:u w:val="none"/>
        </w:rPr>
        <w:t>7</w:t>
      </w:r>
      <w:r w:rsidR="00DB3C37" w:rsidRPr="008A2179">
        <w:rPr>
          <w:u w:val="none"/>
        </w:rPr>
        <w:t xml:space="preserve"> </w:t>
      </w:r>
      <w:r w:rsidR="003E371A" w:rsidRPr="008A2179">
        <w:rPr>
          <w:u w:val="none"/>
        </w:rPr>
        <w:t>days</w:t>
      </w:r>
      <w:r w:rsidR="00DB3C37" w:rsidRPr="008A2179">
        <w:rPr>
          <w:u w:val="none"/>
        </w:rPr>
        <w:t xml:space="preserve"> </w:t>
      </w:r>
      <w:r w:rsidRPr="008A2179">
        <w:rPr>
          <w:u w:val="none"/>
        </w:rPr>
        <w:t>in</w:t>
      </w:r>
      <w:r w:rsidRPr="008A2179" w:rsidDel="00237D15">
        <w:rPr>
          <w:u w:val="none"/>
        </w:rPr>
        <w:t xml:space="preserve"> </w:t>
      </w:r>
      <w:r w:rsidR="00DB3C37" w:rsidRPr="008A2179">
        <w:rPr>
          <w:u w:val="none"/>
        </w:rPr>
        <w:t xml:space="preserve">columns </w:t>
      </w:r>
      <w:r w:rsidR="00BD24C1" w:rsidRPr="008A2179">
        <w:rPr>
          <w:u w:val="none"/>
        </w:rPr>
        <w:t>050 to 080</w:t>
      </w:r>
      <w:r w:rsidR="00DB3C37" w:rsidRPr="008A2179">
        <w:rPr>
          <w:u w:val="none"/>
        </w:rPr>
        <w:t>)</w:t>
      </w:r>
      <w:r w:rsidRPr="008A2179">
        <w:rPr>
          <w:u w:val="none"/>
        </w:rPr>
        <w:t>;</w:t>
      </w:r>
    </w:p>
    <w:p w14:paraId="0888F316" w14:textId="5C20E07A" w:rsidR="00DB3C37" w:rsidRPr="008A2179" w:rsidRDefault="00237D15" w:rsidP="00927DCB">
      <w:pPr>
        <w:pStyle w:val="InstructionsText2"/>
        <w:numPr>
          <w:ilvl w:val="1"/>
          <w:numId w:val="5"/>
        </w:numPr>
        <w:ind w:left="1276" w:hanging="283"/>
        <w:rPr>
          <w:u w:val="none"/>
        </w:rPr>
      </w:pPr>
      <w:r w:rsidRPr="008A2179">
        <w:rPr>
          <w:u w:val="none"/>
        </w:rPr>
        <w:t xml:space="preserve">between </w:t>
      </w:r>
      <w:r w:rsidR="003E371A" w:rsidRPr="008A2179">
        <w:rPr>
          <w:u w:val="none"/>
        </w:rPr>
        <w:t>7</w:t>
      </w:r>
      <w:r w:rsidR="00DB3C37" w:rsidRPr="008A2179">
        <w:rPr>
          <w:u w:val="none"/>
        </w:rPr>
        <w:t xml:space="preserve"> and </w:t>
      </w:r>
      <w:r w:rsidR="003E371A" w:rsidRPr="008A2179">
        <w:rPr>
          <w:u w:val="none"/>
        </w:rPr>
        <w:t>14</w:t>
      </w:r>
      <w:r w:rsidR="00DB3C37" w:rsidRPr="008A2179">
        <w:rPr>
          <w:u w:val="none"/>
        </w:rPr>
        <w:t xml:space="preserve"> </w:t>
      </w:r>
      <w:r w:rsidR="003E371A" w:rsidRPr="008A2179">
        <w:rPr>
          <w:u w:val="none"/>
        </w:rPr>
        <w:t>days</w:t>
      </w:r>
      <w:r w:rsidR="00DB3C37" w:rsidRPr="008A2179">
        <w:rPr>
          <w:u w:val="none"/>
        </w:rPr>
        <w:t xml:space="preserve"> </w:t>
      </w:r>
      <w:r w:rsidRPr="008A2179">
        <w:rPr>
          <w:u w:val="none"/>
        </w:rPr>
        <w:t>in</w:t>
      </w:r>
      <w:r w:rsidRPr="008A2179" w:rsidDel="00237D15">
        <w:rPr>
          <w:u w:val="none"/>
        </w:rPr>
        <w:t xml:space="preserve"> </w:t>
      </w:r>
      <w:r w:rsidR="00DB3C37" w:rsidRPr="008A2179">
        <w:rPr>
          <w:u w:val="none"/>
        </w:rPr>
        <w:t xml:space="preserve">columns </w:t>
      </w:r>
      <w:r w:rsidR="00BD24C1" w:rsidRPr="008A2179">
        <w:rPr>
          <w:u w:val="none"/>
        </w:rPr>
        <w:t>090 to 120</w:t>
      </w:r>
      <w:r w:rsidR="00DB3C37" w:rsidRPr="008A2179">
        <w:rPr>
          <w:u w:val="none"/>
        </w:rPr>
        <w:t>)</w:t>
      </w:r>
      <w:r w:rsidRPr="008A2179">
        <w:rPr>
          <w:u w:val="none"/>
        </w:rPr>
        <w:t>;</w:t>
      </w:r>
    </w:p>
    <w:p w14:paraId="08E23AA2" w14:textId="53446689" w:rsidR="00DB3C37" w:rsidRPr="008A2179" w:rsidRDefault="00237D15" w:rsidP="00927DCB">
      <w:pPr>
        <w:pStyle w:val="InstructionsText2"/>
        <w:numPr>
          <w:ilvl w:val="1"/>
          <w:numId w:val="5"/>
        </w:numPr>
        <w:ind w:left="1276" w:hanging="283"/>
        <w:rPr>
          <w:u w:val="none"/>
        </w:rPr>
      </w:pPr>
      <w:r w:rsidRPr="008A2179">
        <w:rPr>
          <w:u w:val="none"/>
        </w:rPr>
        <w:t xml:space="preserve">between </w:t>
      </w:r>
      <w:r w:rsidR="003E371A" w:rsidRPr="008A2179">
        <w:rPr>
          <w:u w:val="none"/>
        </w:rPr>
        <w:t>14</w:t>
      </w:r>
      <w:r w:rsidR="00DB3C37" w:rsidRPr="008A2179">
        <w:rPr>
          <w:u w:val="none"/>
        </w:rPr>
        <w:t xml:space="preserve"> and 1 month </w:t>
      </w:r>
      <w:r w:rsidRPr="008A2179">
        <w:rPr>
          <w:u w:val="none"/>
        </w:rPr>
        <w:t>in</w:t>
      </w:r>
      <w:r w:rsidRPr="008A2179" w:rsidDel="00237D15">
        <w:rPr>
          <w:u w:val="none"/>
        </w:rPr>
        <w:t xml:space="preserve"> </w:t>
      </w:r>
      <w:r w:rsidR="00DB3C37" w:rsidRPr="008A2179">
        <w:rPr>
          <w:u w:val="none"/>
        </w:rPr>
        <w:t xml:space="preserve">columns </w:t>
      </w:r>
      <w:r w:rsidR="00BD24C1" w:rsidRPr="008A2179">
        <w:rPr>
          <w:u w:val="none"/>
        </w:rPr>
        <w:t>130 to 160</w:t>
      </w:r>
      <w:r w:rsidR="00DB3C37" w:rsidRPr="008A2179">
        <w:rPr>
          <w:u w:val="none"/>
        </w:rPr>
        <w:t>)</w:t>
      </w:r>
      <w:r w:rsidRPr="008A2179">
        <w:rPr>
          <w:u w:val="none"/>
        </w:rPr>
        <w:t>;</w:t>
      </w:r>
    </w:p>
    <w:p w14:paraId="69F00FB2" w14:textId="021E729C" w:rsidR="00DB3C37" w:rsidRPr="008A2179" w:rsidRDefault="00237D15" w:rsidP="00927DCB">
      <w:pPr>
        <w:pStyle w:val="InstructionsText2"/>
        <w:numPr>
          <w:ilvl w:val="1"/>
          <w:numId w:val="5"/>
        </w:numPr>
        <w:ind w:left="1276" w:hanging="283"/>
        <w:rPr>
          <w:u w:val="none"/>
        </w:rPr>
      </w:pPr>
      <w:r w:rsidRPr="008A2179">
        <w:rPr>
          <w:u w:val="none"/>
        </w:rPr>
        <w:lastRenderedPageBreak/>
        <w:t xml:space="preserve">between </w:t>
      </w:r>
      <w:r w:rsidR="00DB3C37" w:rsidRPr="008A2179">
        <w:rPr>
          <w:u w:val="none"/>
        </w:rPr>
        <w:t xml:space="preserve">1 and 3 months </w:t>
      </w:r>
      <w:r w:rsidRPr="008A2179">
        <w:rPr>
          <w:u w:val="none"/>
        </w:rPr>
        <w:t>in</w:t>
      </w:r>
      <w:r w:rsidRPr="008A2179" w:rsidDel="00237D15">
        <w:rPr>
          <w:u w:val="none"/>
        </w:rPr>
        <w:t xml:space="preserve"> </w:t>
      </w:r>
      <w:r w:rsidR="00DB3C37" w:rsidRPr="008A2179">
        <w:rPr>
          <w:u w:val="none"/>
        </w:rPr>
        <w:t xml:space="preserve">columns </w:t>
      </w:r>
      <w:r w:rsidR="00BD24C1" w:rsidRPr="008A2179">
        <w:rPr>
          <w:u w:val="none"/>
        </w:rPr>
        <w:t>170 to 200</w:t>
      </w:r>
      <w:r w:rsidR="00DB3C37" w:rsidRPr="008A2179">
        <w:rPr>
          <w:u w:val="none"/>
        </w:rPr>
        <w:t>)</w:t>
      </w:r>
      <w:r w:rsidRPr="008A2179">
        <w:rPr>
          <w:u w:val="none"/>
        </w:rPr>
        <w:t>;</w:t>
      </w:r>
    </w:p>
    <w:p w14:paraId="39971E5E" w14:textId="651F802B" w:rsidR="00DB3C37" w:rsidRPr="008A2179" w:rsidRDefault="00237D15" w:rsidP="00927DCB">
      <w:pPr>
        <w:pStyle w:val="InstructionsText2"/>
        <w:numPr>
          <w:ilvl w:val="1"/>
          <w:numId w:val="5"/>
        </w:numPr>
        <w:ind w:left="1276" w:hanging="283"/>
        <w:rPr>
          <w:u w:val="none"/>
        </w:rPr>
      </w:pPr>
      <w:r w:rsidRPr="008A2179">
        <w:rPr>
          <w:u w:val="none"/>
        </w:rPr>
        <w:t xml:space="preserve">between </w:t>
      </w:r>
      <w:r w:rsidR="009A329A" w:rsidRPr="008A2179">
        <w:rPr>
          <w:u w:val="none"/>
        </w:rPr>
        <w:t>3 and 6</w:t>
      </w:r>
      <w:r w:rsidR="00DB3C37" w:rsidRPr="008A2179">
        <w:rPr>
          <w:u w:val="none"/>
        </w:rPr>
        <w:t xml:space="preserve"> months </w:t>
      </w:r>
      <w:r w:rsidRPr="008A2179">
        <w:rPr>
          <w:u w:val="none"/>
        </w:rPr>
        <w:t>in</w:t>
      </w:r>
      <w:r w:rsidRPr="008A2179" w:rsidDel="00237D15">
        <w:rPr>
          <w:u w:val="none"/>
        </w:rPr>
        <w:t xml:space="preserve"> </w:t>
      </w:r>
      <w:r w:rsidR="00DB3C37" w:rsidRPr="008A2179">
        <w:rPr>
          <w:u w:val="none"/>
        </w:rPr>
        <w:t xml:space="preserve">columns </w:t>
      </w:r>
      <w:r w:rsidR="00BD24C1" w:rsidRPr="008A2179">
        <w:rPr>
          <w:u w:val="none"/>
        </w:rPr>
        <w:t>210 to 240</w:t>
      </w:r>
      <w:r w:rsidR="00DB3C37" w:rsidRPr="008A2179">
        <w:rPr>
          <w:u w:val="none"/>
        </w:rPr>
        <w:t>)</w:t>
      </w:r>
      <w:r w:rsidRPr="008A2179">
        <w:rPr>
          <w:u w:val="none"/>
        </w:rPr>
        <w:t>;</w:t>
      </w:r>
    </w:p>
    <w:p w14:paraId="7574DBE7" w14:textId="7977E8C2" w:rsidR="009A329A" w:rsidRPr="008A2179" w:rsidRDefault="00144FB8" w:rsidP="00927DCB">
      <w:pPr>
        <w:pStyle w:val="InstructionsText2"/>
        <w:numPr>
          <w:ilvl w:val="1"/>
          <w:numId w:val="5"/>
        </w:numPr>
        <w:ind w:left="1276" w:hanging="283"/>
        <w:rPr>
          <w:u w:val="none"/>
        </w:rPr>
      </w:pPr>
      <w:proofErr w:type="gramStart"/>
      <w:r w:rsidRPr="008A2179">
        <w:rPr>
          <w:u w:val="none"/>
        </w:rPr>
        <w:t>in</w:t>
      </w:r>
      <w:proofErr w:type="gramEnd"/>
      <w:r w:rsidRPr="008A2179">
        <w:rPr>
          <w:u w:val="none"/>
        </w:rPr>
        <w:t xml:space="preserve"> more </w:t>
      </w:r>
      <w:r w:rsidR="009A329A" w:rsidRPr="008A2179">
        <w:rPr>
          <w:u w:val="none"/>
        </w:rPr>
        <w:t xml:space="preserve">than 6 months </w:t>
      </w:r>
      <w:r w:rsidR="00237D15" w:rsidRPr="008A2179">
        <w:rPr>
          <w:u w:val="none"/>
        </w:rPr>
        <w:t>in</w:t>
      </w:r>
      <w:r w:rsidR="00237D15" w:rsidRPr="008A2179" w:rsidDel="00237D15">
        <w:rPr>
          <w:u w:val="none"/>
        </w:rPr>
        <w:t xml:space="preserve"> </w:t>
      </w:r>
      <w:r w:rsidR="009A329A" w:rsidRPr="008A2179">
        <w:rPr>
          <w:u w:val="none"/>
        </w:rPr>
        <w:t xml:space="preserve">columns </w:t>
      </w:r>
      <w:r w:rsidR="00BD24C1" w:rsidRPr="008A2179">
        <w:rPr>
          <w:u w:val="none"/>
        </w:rPr>
        <w:t>250 to 280</w:t>
      </w:r>
      <w:r w:rsidR="009A329A" w:rsidRPr="008A2179">
        <w:rPr>
          <w:u w:val="none"/>
        </w:rPr>
        <w:t>)</w:t>
      </w:r>
      <w:r w:rsidR="00237D15" w:rsidRPr="008A2179">
        <w:rPr>
          <w:u w:val="none"/>
        </w:rPr>
        <w:t>.</w:t>
      </w:r>
    </w:p>
    <w:p w14:paraId="1F25325E" w14:textId="0E268387" w:rsidR="00DB3C37" w:rsidRPr="008A2179" w:rsidRDefault="00DB3C37" w:rsidP="00927DCB">
      <w:pPr>
        <w:pStyle w:val="InstructionsText2"/>
        <w:numPr>
          <w:ilvl w:val="0"/>
          <w:numId w:val="8"/>
        </w:numPr>
        <w:rPr>
          <w:u w:val="none"/>
        </w:rPr>
      </w:pPr>
      <w:proofErr w:type="gramStart"/>
      <w:r w:rsidRPr="008A2179">
        <w:rPr>
          <w:u w:val="none"/>
        </w:rPr>
        <w:t>For each time bucket descri</w:t>
      </w:r>
      <w:r w:rsidR="00BF7037" w:rsidRPr="008A2179">
        <w:rPr>
          <w:u w:val="none"/>
        </w:rPr>
        <w:t>b</w:t>
      </w:r>
      <w:r w:rsidRPr="008A2179">
        <w:rPr>
          <w:u w:val="none"/>
        </w:rPr>
        <w:t xml:space="preserve">ed in </w:t>
      </w:r>
      <w:r w:rsidR="001861B7" w:rsidRPr="008A2179">
        <w:rPr>
          <w:u w:val="none"/>
        </w:rPr>
        <w:t>paragraph</w:t>
      </w:r>
      <w:r w:rsidRPr="008A2179">
        <w:rPr>
          <w:u w:val="none"/>
        </w:rPr>
        <w:t xml:space="preserve"> </w:t>
      </w:r>
      <w:r w:rsidR="008E246F" w:rsidRPr="008A2179">
        <w:rPr>
          <w:u w:val="none"/>
        </w:rPr>
        <w:t>2</w:t>
      </w:r>
      <w:r w:rsidRPr="008A2179">
        <w:rPr>
          <w:u w:val="none"/>
        </w:rPr>
        <w:t xml:space="preserve">, the amount </w:t>
      </w:r>
      <w:r w:rsidR="00BF7037" w:rsidRPr="008A2179">
        <w:rPr>
          <w:u w:val="none"/>
        </w:rPr>
        <w:t>maturing</w:t>
      </w:r>
      <w:r w:rsidRPr="008A2179">
        <w:rPr>
          <w:u w:val="none"/>
        </w:rPr>
        <w:t xml:space="preserve"> </w:t>
      </w:r>
      <w:r w:rsidR="006A7234" w:rsidRPr="008A2179">
        <w:rPr>
          <w:u w:val="none"/>
        </w:rPr>
        <w:t>shall</w:t>
      </w:r>
      <w:r w:rsidRPr="008A2179">
        <w:rPr>
          <w:u w:val="none"/>
        </w:rPr>
        <w:t xml:space="preserve"> be reported in the left-hand column, </w:t>
      </w:r>
      <w:r w:rsidR="003E371A" w:rsidRPr="008A2179">
        <w:rPr>
          <w:u w:val="none"/>
        </w:rPr>
        <w:t xml:space="preserve">the amount funds rolled over shall be reported in the </w:t>
      </w:r>
      <w:r w:rsidR="00FA63BD" w:rsidRPr="008A2179">
        <w:rPr>
          <w:u w:val="none"/>
        </w:rPr>
        <w:t>‘</w:t>
      </w:r>
      <w:r w:rsidR="003E371A" w:rsidRPr="008A2179">
        <w:rPr>
          <w:u w:val="none"/>
        </w:rPr>
        <w:t>Roll over</w:t>
      </w:r>
      <w:r w:rsidR="00FA63BD" w:rsidRPr="008A2179">
        <w:rPr>
          <w:u w:val="none"/>
        </w:rPr>
        <w:t>’</w:t>
      </w:r>
      <w:r w:rsidR="003E371A" w:rsidRPr="008A2179">
        <w:rPr>
          <w:u w:val="none"/>
        </w:rPr>
        <w:t xml:space="preserve"> column, </w:t>
      </w:r>
      <w:r w:rsidRPr="008A2179">
        <w:rPr>
          <w:u w:val="none"/>
        </w:rPr>
        <w:t xml:space="preserve">new funds obtained </w:t>
      </w:r>
      <w:r w:rsidR="006A7234" w:rsidRPr="008A2179">
        <w:rPr>
          <w:u w:val="none"/>
        </w:rPr>
        <w:t>shall</w:t>
      </w:r>
      <w:r w:rsidR="00ED41A4" w:rsidRPr="008A2179">
        <w:rPr>
          <w:u w:val="none"/>
        </w:rPr>
        <w:t xml:space="preserve"> be reported in the </w:t>
      </w:r>
      <w:r w:rsidR="00FA63BD" w:rsidRPr="008A2179">
        <w:rPr>
          <w:u w:val="none"/>
        </w:rPr>
        <w:t>‘</w:t>
      </w:r>
      <w:r w:rsidR="00397ABE" w:rsidRPr="008A2179">
        <w:rPr>
          <w:u w:val="none"/>
        </w:rPr>
        <w:t>New Funds</w:t>
      </w:r>
      <w:r w:rsidR="00FA63BD" w:rsidRPr="008A2179">
        <w:rPr>
          <w:u w:val="none"/>
        </w:rPr>
        <w:t>’</w:t>
      </w:r>
      <w:r w:rsidRPr="008A2179">
        <w:rPr>
          <w:u w:val="none"/>
        </w:rPr>
        <w:t xml:space="preserve"> column and the net difference </w:t>
      </w:r>
      <w:r w:rsidR="0008780B" w:rsidRPr="008A2179">
        <w:rPr>
          <w:u w:val="none"/>
        </w:rPr>
        <w:t xml:space="preserve">between </w:t>
      </w:r>
      <w:r w:rsidRPr="008A2179">
        <w:rPr>
          <w:u w:val="none"/>
        </w:rPr>
        <w:t>new funds</w:t>
      </w:r>
      <w:r w:rsidR="00224CAE" w:rsidRPr="008A2179">
        <w:rPr>
          <w:u w:val="none"/>
        </w:rPr>
        <w:t xml:space="preserve"> </w:t>
      </w:r>
      <w:r w:rsidR="0008780B" w:rsidRPr="008A2179">
        <w:rPr>
          <w:u w:val="none"/>
        </w:rPr>
        <w:t>on the one hand and</w:t>
      </w:r>
      <w:r w:rsidR="00224CAE" w:rsidRPr="008A2179">
        <w:rPr>
          <w:u w:val="none"/>
        </w:rPr>
        <w:t xml:space="preserve"> roll</w:t>
      </w:r>
      <w:r w:rsidR="001861B7" w:rsidRPr="008A2179">
        <w:rPr>
          <w:u w:val="none"/>
        </w:rPr>
        <w:t>-</w:t>
      </w:r>
      <w:r w:rsidR="00224CAE" w:rsidRPr="008A2179">
        <w:rPr>
          <w:u w:val="none"/>
        </w:rPr>
        <w:t xml:space="preserve">over </w:t>
      </w:r>
      <w:r w:rsidR="0008780B" w:rsidRPr="008A2179">
        <w:rPr>
          <w:u w:val="none"/>
        </w:rPr>
        <w:t>minus</w:t>
      </w:r>
      <w:r w:rsidR="00224CAE" w:rsidRPr="008A2179">
        <w:rPr>
          <w:u w:val="none"/>
        </w:rPr>
        <w:t xml:space="preserve"> maturing</w:t>
      </w:r>
      <w:r w:rsidR="0008780B" w:rsidRPr="008A2179">
        <w:rPr>
          <w:u w:val="none"/>
        </w:rPr>
        <w:t xml:space="preserve"> funds</w:t>
      </w:r>
      <w:r w:rsidR="008E1558" w:rsidRPr="008A2179">
        <w:rPr>
          <w:u w:val="none"/>
        </w:rPr>
        <w:t xml:space="preserve"> on the other</w:t>
      </w:r>
      <w:r w:rsidRPr="008A2179">
        <w:rPr>
          <w:u w:val="none"/>
        </w:rPr>
        <w:t xml:space="preserve"> </w:t>
      </w:r>
      <w:r w:rsidR="006A7234" w:rsidRPr="008A2179">
        <w:rPr>
          <w:u w:val="none"/>
        </w:rPr>
        <w:t>shall</w:t>
      </w:r>
      <w:r w:rsidRPr="008A2179">
        <w:rPr>
          <w:u w:val="none"/>
        </w:rPr>
        <w:t xml:space="preserve"> be reported in the right-hand column.</w:t>
      </w:r>
      <w:proofErr w:type="gramEnd"/>
      <w:r w:rsidR="00A7751A" w:rsidRPr="008A2179">
        <w:rPr>
          <w:rFonts w:ascii="Verdana" w:hAnsi="Verdana"/>
          <w:u w:val="none"/>
          <w:lang w:eastAsia="en-US"/>
        </w:rPr>
        <w:t xml:space="preserve"> </w:t>
      </w:r>
    </w:p>
    <w:p w14:paraId="710A06F4" w14:textId="219179A7" w:rsidR="00DB3C37" w:rsidRPr="008A2179" w:rsidRDefault="00DB3C37" w:rsidP="00927DCB">
      <w:pPr>
        <w:pStyle w:val="InstructionsText2"/>
        <w:numPr>
          <w:ilvl w:val="0"/>
          <w:numId w:val="8"/>
        </w:numPr>
        <w:rPr>
          <w:u w:val="none"/>
        </w:rPr>
      </w:pPr>
      <w:r w:rsidRPr="008A2179">
        <w:rPr>
          <w:u w:val="none"/>
        </w:rPr>
        <w:t>Total net cash</w:t>
      </w:r>
      <w:r w:rsidR="006E1314" w:rsidRPr="008A2179">
        <w:rPr>
          <w:u w:val="none"/>
        </w:rPr>
        <w:t xml:space="preserve"> </w:t>
      </w:r>
      <w:r w:rsidR="00784AE2" w:rsidRPr="008A2179">
        <w:rPr>
          <w:u w:val="none"/>
        </w:rPr>
        <w:t>f</w:t>
      </w:r>
      <w:r w:rsidRPr="008A2179">
        <w:rPr>
          <w:u w:val="none"/>
        </w:rPr>
        <w:t xml:space="preserve">lows </w:t>
      </w:r>
      <w:proofErr w:type="gramStart"/>
      <w:r w:rsidR="006A7234" w:rsidRPr="008A2179">
        <w:rPr>
          <w:u w:val="none"/>
        </w:rPr>
        <w:t>shall</w:t>
      </w:r>
      <w:r w:rsidRPr="008A2179">
        <w:rPr>
          <w:u w:val="none"/>
        </w:rPr>
        <w:t xml:space="preserve"> be reported</w:t>
      </w:r>
      <w:proofErr w:type="gramEnd"/>
      <w:r w:rsidRPr="008A2179">
        <w:rPr>
          <w:u w:val="none"/>
        </w:rPr>
        <w:t xml:space="preserve"> in column </w:t>
      </w:r>
      <w:r w:rsidR="00BD24C1" w:rsidRPr="008A2179">
        <w:rPr>
          <w:u w:val="none"/>
        </w:rPr>
        <w:t>290</w:t>
      </w:r>
      <w:r w:rsidRPr="008A2179">
        <w:rPr>
          <w:u w:val="none"/>
        </w:rPr>
        <w:t xml:space="preserve"> and </w:t>
      </w:r>
      <w:r w:rsidR="006A7234" w:rsidRPr="008A2179">
        <w:rPr>
          <w:u w:val="none"/>
        </w:rPr>
        <w:t>shall</w:t>
      </w:r>
      <w:r w:rsidRPr="008A2179">
        <w:rPr>
          <w:u w:val="none"/>
        </w:rPr>
        <w:t xml:space="preserve"> equal the sum of all ‘Net’ columns </w:t>
      </w:r>
      <w:r w:rsidR="0008780B" w:rsidRPr="008A2179">
        <w:rPr>
          <w:u w:val="none"/>
        </w:rPr>
        <w:t>number</w:t>
      </w:r>
      <w:r w:rsidR="001861B7" w:rsidRPr="008A2179">
        <w:rPr>
          <w:u w:val="none"/>
        </w:rPr>
        <w:t>ed</w:t>
      </w:r>
      <w:r w:rsidRPr="008A2179">
        <w:rPr>
          <w:u w:val="none"/>
        </w:rPr>
        <w:t xml:space="preserve"> </w:t>
      </w:r>
      <w:r w:rsidR="00BD24C1" w:rsidRPr="008A2179">
        <w:rPr>
          <w:u w:val="none"/>
        </w:rPr>
        <w:t>040</w:t>
      </w:r>
      <w:r w:rsidR="0008780B" w:rsidRPr="008A2179">
        <w:rPr>
          <w:u w:val="none"/>
        </w:rPr>
        <w:t>,</w:t>
      </w:r>
      <w:r w:rsidR="00BD24C1" w:rsidRPr="008A2179">
        <w:rPr>
          <w:u w:val="none"/>
        </w:rPr>
        <w:t xml:space="preserve"> 080</w:t>
      </w:r>
      <w:r w:rsidR="0008780B" w:rsidRPr="008A2179">
        <w:rPr>
          <w:u w:val="none"/>
        </w:rPr>
        <w:t xml:space="preserve">, </w:t>
      </w:r>
      <w:r w:rsidR="00BD24C1" w:rsidRPr="008A2179">
        <w:rPr>
          <w:u w:val="none"/>
        </w:rPr>
        <w:t>120</w:t>
      </w:r>
      <w:r w:rsidR="0008780B" w:rsidRPr="008A2179">
        <w:rPr>
          <w:u w:val="none"/>
        </w:rPr>
        <w:t xml:space="preserve">, </w:t>
      </w:r>
      <w:r w:rsidR="00BD24C1" w:rsidRPr="008A2179">
        <w:rPr>
          <w:u w:val="none"/>
        </w:rPr>
        <w:t>160</w:t>
      </w:r>
      <w:r w:rsidR="0008780B" w:rsidRPr="008A2179">
        <w:rPr>
          <w:u w:val="none"/>
        </w:rPr>
        <w:t xml:space="preserve">, </w:t>
      </w:r>
      <w:r w:rsidR="00BD24C1" w:rsidRPr="008A2179">
        <w:rPr>
          <w:u w:val="none"/>
        </w:rPr>
        <w:t>200</w:t>
      </w:r>
      <w:r w:rsidR="0008780B" w:rsidRPr="008A2179">
        <w:rPr>
          <w:u w:val="none"/>
        </w:rPr>
        <w:t xml:space="preserve">, </w:t>
      </w:r>
      <w:r w:rsidR="00BD24C1" w:rsidRPr="008A2179">
        <w:rPr>
          <w:u w:val="none"/>
        </w:rPr>
        <w:t>240</w:t>
      </w:r>
      <w:r w:rsidR="0008780B" w:rsidRPr="008A2179">
        <w:rPr>
          <w:u w:val="none"/>
        </w:rPr>
        <w:t xml:space="preserve"> and </w:t>
      </w:r>
      <w:r w:rsidR="00BD24C1" w:rsidRPr="008A2179">
        <w:rPr>
          <w:u w:val="none"/>
        </w:rPr>
        <w:t>280</w:t>
      </w:r>
      <w:r w:rsidR="00CF44ED" w:rsidRPr="008A2179">
        <w:rPr>
          <w:u w:val="none"/>
        </w:rPr>
        <w:t>.</w:t>
      </w:r>
    </w:p>
    <w:p w14:paraId="28B9B16F" w14:textId="51F3D036" w:rsidR="00BD24C1" w:rsidRPr="008A2179" w:rsidRDefault="00DB3C37" w:rsidP="00927DCB">
      <w:pPr>
        <w:pStyle w:val="InstructionsText2"/>
        <w:numPr>
          <w:ilvl w:val="0"/>
          <w:numId w:val="8"/>
        </w:numPr>
        <w:rPr>
          <w:u w:val="none"/>
        </w:rPr>
      </w:pPr>
      <w:r w:rsidRPr="008A2179">
        <w:rPr>
          <w:u w:val="none"/>
        </w:rPr>
        <w:t>The average term of funding</w:t>
      </w:r>
      <w:r w:rsidR="0008780B" w:rsidRPr="008A2179">
        <w:rPr>
          <w:u w:val="none"/>
        </w:rPr>
        <w:t>,</w:t>
      </w:r>
      <w:r w:rsidRPr="008A2179">
        <w:rPr>
          <w:u w:val="none"/>
        </w:rPr>
        <w:t xml:space="preserve"> in days</w:t>
      </w:r>
      <w:r w:rsidR="0008780B" w:rsidRPr="008A2179">
        <w:rPr>
          <w:u w:val="none"/>
        </w:rPr>
        <w:t>,</w:t>
      </w:r>
      <w:r w:rsidRPr="008A2179">
        <w:rPr>
          <w:u w:val="none"/>
        </w:rPr>
        <w:t xml:space="preserve"> for maturing term funds </w:t>
      </w:r>
      <w:proofErr w:type="gramStart"/>
      <w:r w:rsidR="006A7234" w:rsidRPr="008A2179">
        <w:rPr>
          <w:u w:val="none"/>
        </w:rPr>
        <w:t>shall</w:t>
      </w:r>
      <w:r w:rsidRPr="008A2179">
        <w:rPr>
          <w:u w:val="none"/>
        </w:rPr>
        <w:t xml:space="preserve"> be reported</w:t>
      </w:r>
      <w:proofErr w:type="gramEnd"/>
      <w:r w:rsidRPr="008A2179">
        <w:rPr>
          <w:u w:val="none"/>
        </w:rPr>
        <w:t xml:space="preserve"> in column </w:t>
      </w:r>
      <w:r w:rsidR="00BD24C1" w:rsidRPr="008A2179">
        <w:rPr>
          <w:u w:val="none"/>
        </w:rPr>
        <w:t>300</w:t>
      </w:r>
      <w:r w:rsidRPr="008A2179">
        <w:rPr>
          <w:u w:val="none"/>
        </w:rPr>
        <w:t>.</w:t>
      </w:r>
    </w:p>
    <w:p w14:paraId="76D8AD49" w14:textId="16CEB38F" w:rsidR="003E371A" w:rsidRPr="008A2179" w:rsidRDefault="003E371A" w:rsidP="00927DCB">
      <w:pPr>
        <w:pStyle w:val="InstructionsText2"/>
        <w:numPr>
          <w:ilvl w:val="0"/>
          <w:numId w:val="8"/>
        </w:numPr>
        <w:rPr>
          <w:u w:val="none"/>
        </w:rPr>
      </w:pPr>
      <w:r w:rsidRPr="008A2179">
        <w:rPr>
          <w:u w:val="none"/>
        </w:rPr>
        <w:t>The average term of funding</w:t>
      </w:r>
      <w:r w:rsidR="0008780B" w:rsidRPr="008A2179">
        <w:rPr>
          <w:u w:val="none"/>
        </w:rPr>
        <w:t>,</w:t>
      </w:r>
      <w:r w:rsidRPr="008A2179">
        <w:rPr>
          <w:u w:val="none"/>
        </w:rPr>
        <w:t xml:space="preserve"> in days</w:t>
      </w:r>
      <w:r w:rsidR="0008780B" w:rsidRPr="008A2179">
        <w:rPr>
          <w:u w:val="none"/>
        </w:rPr>
        <w:t>,</w:t>
      </w:r>
      <w:r w:rsidRPr="008A2179">
        <w:rPr>
          <w:u w:val="none"/>
        </w:rPr>
        <w:t xml:space="preserve"> of funds rolled over shall be reported in column 310</w:t>
      </w:r>
    </w:p>
    <w:p w14:paraId="717CD209" w14:textId="16BDF091" w:rsidR="00BD24C1" w:rsidRPr="008A2179" w:rsidRDefault="00DB3C37" w:rsidP="00927DCB">
      <w:pPr>
        <w:pStyle w:val="InstructionsText2"/>
        <w:numPr>
          <w:ilvl w:val="0"/>
          <w:numId w:val="8"/>
        </w:numPr>
        <w:rPr>
          <w:u w:val="none"/>
        </w:rPr>
      </w:pPr>
      <w:r w:rsidRPr="008A2179">
        <w:rPr>
          <w:u w:val="none"/>
        </w:rPr>
        <w:t xml:space="preserve"> The average term of funding</w:t>
      </w:r>
      <w:r w:rsidR="0008780B" w:rsidRPr="008A2179">
        <w:rPr>
          <w:u w:val="none"/>
        </w:rPr>
        <w:t>,</w:t>
      </w:r>
      <w:r w:rsidRPr="008A2179">
        <w:rPr>
          <w:u w:val="none"/>
        </w:rPr>
        <w:t xml:space="preserve"> in days</w:t>
      </w:r>
      <w:r w:rsidR="0008780B" w:rsidRPr="008A2179">
        <w:rPr>
          <w:u w:val="none"/>
        </w:rPr>
        <w:t>,</w:t>
      </w:r>
      <w:r w:rsidRPr="008A2179">
        <w:rPr>
          <w:u w:val="none"/>
        </w:rPr>
        <w:t xml:space="preserve"> for new term funds </w:t>
      </w:r>
      <w:proofErr w:type="gramStart"/>
      <w:r w:rsidR="006A7234" w:rsidRPr="008A2179">
        <w:rPr>
          <w:u w:val="none"/>
        </w:rPr>
        <w:t>shall</w:t>
      </w:r>
      <w:r w:rsidRPr="008A2179">
        <w:rPr>
          <w:u w:val="none"/>
        </w:rPr>
        <w:t xml:space="preserve"> be reported</w:t>
      </w:r>
      <w:proofErr w:type="gramEnd"/>
      <w:r w:rsidRPr="008A2179">
        <w:rPr>
          <w:u w:val="none"/>
        </w:rPr>
        <w:t xml:space="preserve"> in column </w:t>
      </w:r>
      <w:r w:rsidR="00BD24C1" w:rsidRPr="008A2179">
        <w:rPr>
          <w:u w:val="none"/>
        </w:rPr>
        <w:t>320</w:t>
      </w:r>
      <w:r w:rsidRPr="008A2179">
        <w:rPr>
          <w:u w:val="none"/>
        </w:rPr>
        <w:t>.</w:t>
      </w:r>
    </w:p>
    <w:p w14:paraId="5C92A186" w14:textId="6F4BC0FE" w:rsidR="00A7751A" w:rsidRPr="008A2179" w:rsidRDefault="00A7751A" w:rsidP="00927DCB">
      <w:pPr>
        <w:pStyle w:val="InstructionsText2"/>
        <w:numPr>
          <w:ilvl w:val="0"/>
          <w:numId w:val="8"/>
        </w:numPr>
        <w:rPr>
          <w:u w:val="none"/>
        </w:rPr>
      </w:pPr>
      <w:r w:rsidRPr="008A2179">
        <w:rPr>
          <w:u w:val="none"/>
        </w:rPr>
        <w:t xml:space="preserve">The </w:t>
      </w:r>
      <w:r w:rsidR="00FA63BD" w:rsidRPr="008A2179">
        <w:rPr>
          <w:u w:val="none"/>
        </w:rPr>
        <w:t>’</w:t>
      </w:r>
      <w:r w:rsidRPr="008A2179">
        <w:rPr>
          <w:u w:val="none"/>
        </w:rPr>
        <w:t>Maturing</w:t>
      </w:r>
      <w:r w:rsidR="00FA63BD" w:rsidRPr="008A2179">
        <w:rPr>
          <w:u w:val="none"/>
        </w:rPr>
        <w:t>’</w:t>
      </w:r>
      <w:r w:rsidRPr="008A2179">
        <w:rPr>
          <w:u w:val="none"/>
        </w:rPr>
        <w:t xml:space="preserve"> amount </w:t>
      </w:r>
      <w:r w:rsidR="0008780B" w:rsidRPr="008A2179">
        <w:rPr>
          <w:u w:val="none"/>
        </w:rPr>
        <w:t xml:space="preserve">shall </w:t>
      </w:r>
      <w:r w:rsidRPr="008A2179">
        <w:rPr>
          <w:u w:val="none"/>
        </w:rPr>
        <w:t xml:space="preserve">comprise all liabilities that were contractually withdrawable by the provider of the funding or due on the relevant day in the reporting period. It </w:t>
      </w:r>
      <w:proofErr w:type="gramStart"/>
      <w:r w:rsidR="0008780B" w:rsidRPr="008A2179">
        <w:rPr>
          <w:u w:val="none"/>
        </w:rPr>
        <w:t xml:space="preserve">shall </w:t>
      </w:r>
      <w:r w:rsidRPr="008A2179">
        <w:rPr>
          <w:u w:val="none"/>
        </w:rPr>
        <w:t xml:space="preserve">always </w:t>
      </w:r>
      <w:r w:rsidR="0008780B" w:rsidRPr="008A2179">
        <w:rPr>
          <w:u w:val="none"/>
        </w:rPr>
        <w:t>be</w:t>
      </w:r>
      <w:r w:rsidRPr="008A2179">
        <w:rPr>
          <w:u w:val="none"/>
        </w:rPr>
        <w:t xml:space="preserve"> reported</w:t>
      </w:r>
      <w:proofErr w:type="gramEnd"/>
      <w:r w:rsidRPr="008A2179">
        <w:rPr>
          <w:u w:val="none"/>
        </w:rPr>
        <w:t xml:space="preserve"> with a positive sign.</w:t>
      </w:r>
    </w:p>
    <w:p w14:paraId="004B6E12" w14:textId="0B826D76" w:rsidR="00A7751A" w:rsidRPr="008A2179" w:rsidRDefault="00A7751A" w:rsidP="00927DCB">
      <w:pPr>
        <w:pStyle w:val="InstructionsText2"/>
        <w:numPr>
          <w:ilvl w:val="0"/>
          <w:numId w:val="8"/>
        </w:numPr>
        <w:rPr>
          <w:u w:val="none"/>
        </w:rPr>
      </w:pPr>
      <w:r w:rsidRPr="008A2179">
        <w:rPr>
          <w:u w:val="none"/>
        </w:rPr>
        <w:t xml:space="preserve">The </w:t>
      </w:r>
      <w:r w:rsidR="00FA63BD" w:rsidRPr="008A2179">
        <w:rPr>
          <w:u w:val="none"/>
        </w:rPr>
        <w:t>‘</w:t>
      </w:r>
      <w:r w:rsidRPr="008A2179">
        <w:rPr>
          <w:u w:val="none"/>
        </w:rPr>
        <w:t>Roll-over</w:t>
      </w:r>
      <w:r w:rsidR="00FA63BD" w:rsidRPr="008A2179">
        <w:rPr>
          <w:u w:val="none"/>
        </w:rPr>
        <w:t>’</w:t>
      </w:r>
      <w:r w:rsidRPr="008A2179">
        <w:rPr>
          <w:u w:val="none"/>
        </w:rPr>
        <w:t xml:space="preserve"> amount </w:t>
      </w:r>
      <w:r w:rsidR="0008780B" w:rsidRPr="008A2179">
        <w:rPr>
          <w:u w:val="none"/>
        </w:rPr>
        <w:t xml:space="preserve">shall </w:t>
      </w:r>
      <w:r w:rsidRPr="008A2179">
        <w:rPr>
          <w:u w:val="none"/>
        </w:rPr>
        <w:t xml:space="preserve">comprise the maturing amount as defined </w:t>
      </w:r>
      <w:r w:rsidR="001861B7" w:rsidRPr="008A2179">
        <w:rPr>
          <w:u w:val="none"/>
        </w:rPr>
        <w:t>in</w:t>
      </w:r>
      <w:r w:rsidR="00193B6D" w:rsidRPr="008A2179">
        <w:rPr>
          <w:u w:val="none"/>
        </w:rPr>
        <w:t xml:space="preserve"> paragraphs 2 and 3 </w:t>
      </w:r>
      <w:r w:rsidRPr="008A2179">
        <w:rPr>
          <w:u w:val="none"/>
        </w:rPr>
        <w:t xml:space="preserve">that remains with the institution on the relevant day of the reporting period. It </w:t>
      </w:r>
      <w:proofErr w:type="gramStart"/>
      <w:r w:rsidR="0008780B" w:rsidRPr="008A2179">
        <w:rPr>
          <w:u w:val="none"/>
        </w:rPr>
        <w:t xml:space="preserve">shall </w:t>
      </w:r>
      <w:r w:rsidRPr="008A2179">
        <w:rPr>
          <w:u w:val="none"/>
        </w:rPr>
        <w:t xml:space="preserve">always </w:t>
      </w:r>
      <w:r w:rsidR="0008780B" w:rsidRPr="008A2179">
        <w:rPr>
          <w:u w:val="none"/>
        </w:rPr>
        <w:t xml:space="preserve">be </w:t>
      </w:r>
      <w:r w:rsidRPr="008A2179">
        <w:rPr>
          <w:u w:val="none"/>
        </w:rPr>
        <w:t>reported</w:t>
      </w:r>
      <w:proofErr w:type="gramEnd"/>
      <w:r w:rsidRPr="008A2179">
        <w:rPr>
          <w:u w:val="none"/>
        </w:rPr>
        <w:t xml:space="preserve"> with a positive sign. Where the maturity of the funding </w:t>
      </w:r>
      <w:r w:rsidR="0008780B" w:rsidRPr="008A2179">
        <w:rPr>
          <w:u w:val="none"/>
        </w:rPr>
        <w:t xml:space="preserve">has </w:t>
      </w:r>
      <w:r w:rsidRPr="008A2179">
        <w:rPr>
          <w:u w:val="none"/>
        </w:rPr>
        <w:t xml:space="preserve">changed due to the </w:t>
      </w:r>
      <w:proofErr w:type="gramStart"/>
      <w:r w:rsidRPr="008A2179">
        <w:rPr>
          <w:u w:val="none"/>
        </w:rPr>
        <w:t>roll-over</w:t>
      </w:r>
      <w:proofErr w:type="gramEnd"/>
      <w:r w:rsidRPr="008A2179">
        <w:rPr>
          <w:u w:val="none"/>
        </w:rPr>
        <w:t xml:space="preserve"> event, the </w:t>
      </w:r>
      <w:r w:rsidR="00FA63BD" w:rsidRPr="008A2179">
        <w:rPr>
          <w:u w:val="none"/>
        </w:rPr>
        <w:t>‘</w:t>
      </w:r>
      <w:r w:rsidRPr="008A2179">
        <w:rPr>
          <w:u w:val="none"/>
        </w:rPr>
        <w:t>roll-over</w:t>
      </w:r>
      <w:r w:rsidR="00FA63BD" w:rsidRPr="008A2179">
        <w:rPr>
          <w:u w:val="none"/>
        </w:rPr>
        <w:t>’</w:t>
      </w:r>
      <w:r w:rsidRPr="008A2179">
        <w:rPr>
          <w:u w:val="none"/>
        </w:rPr>
        <w:t xml:space="preserve"> amount </w:t>
      </w:r>
      <w:r w:rsidR="0008780B" w:rsidRPr="008A2179">
        <w:rPr>
          <w:u w:val="none"/>
        </w:rPr>
        <w:t xml:space="preserve">shall </w:t>
      </w:r>
      <w:r w:rsidRPr="008A2179">
        <w:rPr>
          <w:u w:val="none"/>
        </w:rPr>
        <w:t>be reported in a time bucket according to the new maturity.</w:t>
      </w:r>
    </w:p>
    <w:p w14:paraId="68CA5A97" w14:textId="694BA31F" w:rsidR="00A7751A" w:rsidRPr="008A2179" w:rsidRDefault="00A7751A" w:rsidP="00927DCB">
      <w:pPr>
        <w:pStyle w:val="InstructionsText2"/>
        <w:numPr>
          <w:ilvl w:val="0"/>
          <w:numId w:val="8"/>
        </w:numPr>
        <w:rPr>
          <w:u w:val="none"/>
        </w:rPr>
      </w:pPr>
      <w:r w:rsidRPr="008A2179">
        <w:rPr>
          <w:u w:val="none"/>
        </w:rPr>
        <w:t xml:space="preserve">The </w:t>
      </w:r>
      <w:r w:rsidR="00FA63BD" w:rsidRPr="008A2179">
        <w:rPr>
          <w:u w:val="none"/>
        </w:rPr>
        <w:t>‘</w:t>
      </w:r>
      <w:r w:rsidRPr="008A2179">
        <w:rPr>
          <w:u w:val="none"/>
        </w:rPr>
        <w:t>New funds</w:t>
      </w:r>
      <w:r w:rsidR="00FA63BD" w:rsidRPr="008A2179">
        <w:rPr>
          <w:u w:val="none"/>
        </w:rPr>
        <w:t>’</w:t>
      </w:r>
      <w:r w:rsidRPr="008A2179">
        <w:rPr>
          <w:u w:val="none"/>
        </w:rPr>
        <w:t xml:space="preserve"> amount </w:t>
      </w:r>
      <w:r w:rsidR="0008780B" w:rsidRPr="008A2179">
        <w:rPr>
          <w:u w:val="none"/>
        </w:rPr>
        <w:t xml:space="preserve">shall </w:t>
      </w:r>
      <w:r w:rsidRPr="008A2179">
        <w:rPr>
          <w:u w:val="none"/>
        </w:rPr>
        <w:t xml:space="preserve">comprise actual inflows of funding on the relevant day in the reporting period. It </w:t>
      </w:r>
      <w:proofErr w:type="gramStart"/>
      <w:r w:rsidR="0008780B" w:rsidRPr="008A2179">
        <w:rPr>
          <w:u w:val="none"/>
        </w:rPr>
        <w:t>shall</w:t>
      </w:r>
      <w:r w:rsidR="0075288E" w:rsidRPr="008A2179">
        <w:rPr>
          <w:u w:val="none"/>
        </w:rPr>
        <w:t xml:space="preserve"> </w:t>
      </w:r>
      <w:r w:rsidRPr="008A2179">
        <w:rPr>
          <w:u w:val="none"/>
        </w:rPr>
        <w:t xml:space="preserve">always </w:t>
      </w:r>
      <w:r w:rsidR="0008780B" w:rsidRPr="008A2179">
        <w:rPr>
          <w:u w:val="none"/>
        </w:rPr>
        <w:t xml:space="preserve">be </w:t>
      </w:r>
      <w:r w:rsidRPr="008A2179">
        <w:rPr>
          <w:u w:val="none"/>
        </w:rPr>
        <w:t>reported</w:t>
      </w:r>
      <w:proofErr w:type="gramEnd"/>
      <w:r w:rsidRPr="008A2179">
        <w:rPr>
          <w:u w:val="none"/>
        </w:rPr>
        <w:t xml:space="preserve"> with a positive sign.</w:t>
      </w:r>
    </w:p>
    <w:p w14:paraId="36023996" w14:textId="52F7601E" w:rsidR="00A7751A" w:rsidRPr="008A2179" w:rsidRDefault="00A7751A" w:rsidP="00927DCB">
      <w:pPr>
        <w:pStyle w:val="InstructionsText2"/>
        <w:numPr>
          <w:ilvl w:val="0"/>
          <w:numId w:val="8"/>
        </w:numPr>
        <w:rPr>
          <w:u w:val="none"/>
        </w:rPr>
      </w:pPr>
      <w:r w:rsidRPr="008A2179">
        <w:rPr>
          <w:u w:val="none"/>
        </w:rPr>
        <w:t xml:space="preserve">The </w:t>
      </w:r>
      <w:r w:rsidR="00FA63BD" w:rsidRPr="008A2179">
        <w:rPr>
          <w:u w:val="none"/>
        </w:rPr>
        <w:t>‘</w:t>
      </w:r>
      <w:r w:rsidRPr="008A2179">
        <w:rPr>
          <w:u w:val="none"/>
        </w:rPr>
        <w:t>Net</w:t>
      </w:r>
      <w:r w:rsidR="00FA63BD" w:rsidRPr="008A2179">
        <w:rPr>
          <w:u w:val="none"/>
        </w:rPr>
        <w:t>’</w:t>
      </w:r>
      <w:r w:rsidRPr="008A2179">
        <w:rPr>
          <w:u w:val="none"/>
        </w:rPr>
        <w:t xml:space="preserve"> amount </w:t>
      </w:r>
      <w:proofErr w:type="gramStart"/>
      <w:r w:rsidR="0008780B" w:rsidRPr="008A2179">
        <w:rPr>
          <w:u w:val="none"/>
        </w:rPr>
        <w:t>shall be considered</w:t>
      </w:r>
      <w:proofErr w:type="gramEnd"/>
      <w:r w:rsidR="0008780B" w:rsidRPr="008A2179">
        <w:rPr>
          <w:u w:val="none"/>
        </w:rPr>
        <w:t xml:space="preserve"> as </w:t>
      </w:r>
      <w:r w:rsidRPr="008A2179">
        <w:rPr>
          <w:u w:val="none"/>
        </w:rPr>
        <w:t>a change of funding within a particular original maturity time band on the relevant day of the reporting period</w:t>
      </w:r>
      <w:r w:rsidR="0008780B" w:rsidRPr="008A2179">
        <w:rPr>
          <w:u w:val="none"/>
        </w:rPr>
        <w:t>, and shall be calculat</w:t>
      </w:r>
      <w:r w:rsidR="00516E8A" w:rsidRPr="008A2179">
        <w:rPr>
          <w:u w:val="none"/>
        </w:rPr>
        <w:t>ed</w:t>
      </w:r>
      <w:r w:rsidR="0008780B" w:rsidRPr="008A2179">
        <w:rPr>
          <w:u w:val="none"/>
        </w:rPr>
        <w:t xml:space="preserve"> by adding in the </w:t>
      </w:r>
      <w:r w:rsidRPr="008A2179">
        <w:rPr>
          <w:u w:val="none"/>
        </w:rPr>
        <w:t xml:space="preserve">‘net’ column </w:t>
      </w:r>
      <w:r w:rsidR="0008780B" w:rsidRPr="008A2179">
        <w:rPr>
          <w:u w:val="none"/>
        </w:rPr>
        <w:t xml:space="preserve">the </w:t>
      </w:r>
      <w:r w:rsidRPr="008A2179">
        <w:rPr>
          <w:u w:val="none"/>
        </w:rPr>
        <w:t xml:space="preserve">new funds </w:t>
      </w:r>
      <w:r w:rsidR="0008780B" w:rsidRPr="008A2179">
        <w:rPr>
          <w:u w:val="none"/>
        </w:rPr>
        <w:t xml:space="preserve">plus the </w:t>
      </w:r>
      <w:r w:rsidRPr="008A2179">
        <w:rPr>
          <w:u w:val="none"/>
        </w:rPr>
        <w:t xml:space="preserve">roll over </w:t>
      </w:r>
      <w:r w:rsidR="0008780B" w:rsidRPr="008A2179">
        <w:rPr>
          <w:u w:val="none"/>
        </w:rPr>
        <w:t>funds minus the</w:t>
      </w:r>
      <w:r w:rsidRPr="008A2179">
        <w:rPr>
          <w:u w:val="none"/>
        </w:rPr>
        <w:t xml:space="preserve"> maturing</w:t>
      </w:r>
      <w:r w:rsidR="0008780B" w:rsidRPr="008A2179">
        <w:rPr>
          <w:u w:val="none"/>
        </w:rPr>
        <w:t xml:space="preserve"> funds</w:t>
      </w:r>
      <w:r w:rsidRPr="008A2179">
        <w:rPr>
          <w:u w:val="none"/>
        </w:rPr>
        <w:t xml:space="preserve">.  </w:t>
      </w:r>
    </w:p>
    <w:bookmarkEnd w:id="14"/>
    <w:bookmarkEnd w:id="15"/>
    <w:p w14:paraId="0E67F27B" w14:textId="64F4C758" w:rsidR="00ED41A4" w:rsidRPr="008A2179" w:rsidRDefault="00ED41A4" w:rsidP="00CC3091">
      <w:pPr>
        <w:pStyle w:val="InstructionsText2"/>
        <w:numPr>
          <w:ilvl w:val="0"/>
          <w:numId w:val="8"/>
        </w:numPr>
        <w:rPr>
          <w:u w:val="none"/>
        </w:rPr>
      </w:pPr>
      <w:r w:rsidRPr="008A2179">
        <w:rPr>
          <w:u w:val="none"/>
        </w:rPr>
        <w:t xml:space="preserve">Instructions concerning specific </w:t>
      </w:r>
      <w:r w:rsidR="00BC7B32" w:rsidRPr="008A2179">
        <w:rPr>
          <w:u w:val="none"/>
        </w:rPr>
        <w:t>columns</w:t>
      </w:r>
      <w:r w:rsidRPr="008A2179">
        <w:rPr>
          <w:u w:val="none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0"/>
        <w:gridCol w:w="7086"/>
      </w:tblGrid>
      <w:tr w:rsidR="00ED41A4" w:rsidRPr="007F5684" w14:paraId="24A3446B" w14:textId="77777777" w:rsidTr="005F4FE0">
        <w:trPr>
          <w:trHeight w:val="548"/>
        </w:trPr>
        <w:tc>
          <w:tcPr>
            <w:tcW w:w="729" w:type="pct"/>
            <w:shd w:val="clear" w:color="auto" w:fill="D9D9D9"/>
            <w:noWrap/>
            <w:vAlign w:val="center"/>
          </w:tcPr>
          <w:p w14:paraId="44CE1AFF" w14:textId="77777777" w:rsidR="00ED41A4" w:rsidRPr="007F5684" w:rsidRDefault="00ED41A4" w:rsidP="005F4FE0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7F5684">
              <w:rPr>
                <w:rStyle w:val="InstructionsTabelleText"/>
                <w:rFonts w:ascii="Times New Roman" w:hAnsi="Times New Roman"/>
                <w:color w:val="000000"/>
                <w:szCs w:val="20"/>
                <w:lang w:eastAsia="en-GB"/>
              </w:rPr>
              <w:t>Column</w:t>
            </w:r>
          </w:p>
        </w:tc>
        <w:tc>
          <w:tcPr>
            <w:tcW w:w="4271" w:type="pct"/>
            <w:shd w:val="clear" w:color="auto" w:fill="D9D9D9"/>
            <w:vAlign w:val="center"/>
          </w:tcPr>
          <w:p w14:paraId="31EE78F6" w14:textId="77777777" w:rsidR="00ED41A4" w:rsidRPr="007F5684" w:rsidRDefault="00ED41A4" w:rsidP="005F4FE0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Style w:val="InstructionsTabelleText"/>
                <w:rFonts w:ascii="Times New Roman" w:hAnsi="Times New Roman"/>
                <w:szCs w:val="20"/>
                <w:lang w:eastAsia="en-GB"/>
              </w:rPr>
              <w:t>Legal references and instructions</w:t>
            </w:r>
          </w:p>
        </w:tc>
      </w:tr>
      <w:tr w:rsidR="00ED41A4" w:rsidRPr="007F5684" w14:paraId="1F75C2D4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2684888D" w14:textId="77777777" w:rsidR="00ED41A4" w:rsidRPr="007F5684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010 to 040</w:t>
            </w:r>
          </w:p>
        </w:tc>
        <w:tc>
          <w:tcPr>
            <w:tcW w:w="4271" w:type="pct"/>
            <w:shd w:val="clear" w:color="auto" w:fill="auto"/>
          </w:tcPr>
          <w:p w14:paraId="45774E3B" w14:textId="77777777" w:rsidR="00ED41A4" w:rsidRPr="007F5684" w:rsidRDefault="00BD24C1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</w:rPr>
              <w:t>Overnight</w:t>
            </w:r>
          </w:p>
          <w:p w14:paraId="0D011271" w14:textId="3E284E08" w:rsidR="00B83BF9" w:rsidRDefault="00ED41A4" w:rsidP="00193B6D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funding maturing </w:t>
            </w:r>
            <w:r w:rsidR="006E50C4">
              <w:rPr>
                <w:rFonts w:ascii="Times New Roman" w:hAnsi="Times New Roman"/>
                <w:szCs w:val="20"/>
              </w:rPr>
              <w:t>on</w:t>
            </w:r>
            <w:r w:rsidR="006D7E61">
              <w:rPr>
                <w:rFonts w:ascii="Times New Roman" w:hAnsi="Times New Roman"/>
                <w:szCs w:val="20"/>
              </w:rPr>
              <w:t xml:space="preserve"> the</w:t>
            </w:r>
            <w:r w:rsidR="008D06D7">
              <w:rPr>
                <w:rFonts w:ascii="Times New Roman" w:hAnsi="Times New Roman"/>
                <w:szCs w:val="20"/>
              </w:rPr>
              <w:t xml:space="preserve"> </w:t>
            </w:r>
            <w:r w:rsidR="004B1998">
              <w:rPr>
                <w:rFonts w:ascii="Times New Roman" w:hAnsi="Times New Roman"/>
                <w:szCs w:val="20"/>
              </w:rPr>
              <w:t>relevant</w:t>
            </w:r>
            <w:r w:rsidR="008D06D7">
              <w:rPr>
                <w:rFonts w:ascii="Times New Roman" w:hAnsi="Times New Roman"/>
                <w:szCs w:val="20"/>
              </w:rPr>
              <w:t xml:space="preserve"> day of the reporting period</w:t>
            </w:r>
            <w:r w:rsidR="00BF3AAF">
              <w:rPr>
                <w:rFonts w:ascii="Times New Roman" w:hAnsi="Times New Roman"/>
                <w:szCs w:val="20"/>
              </w:rPr>
              <w:t xml:space="preserve"> with </w:t>
            </w:r>
            <w:r w:rsidR="006C6F24">
              <w:rPr>
                <w:rFonts w:ascii="Times New Roman" w:hAnsi="Times New Roman"/>
                <w:szCs w:val="20"/>
              </w:rPr>
              <w:t>an</w:t>
            </w:r>
            <w:r w:rsidR="00BF3AAF">
              <w:rPr>
                <w:rFonts w:ascii="Times New Roman" w:hAnsi="Times New Roman"/>
                <w:szCs w:val="20"/>
              </w:rPr>
              <w:t xml:space="preserve"> </w:t>
            </w:r>
            <w:r w:rsidR="008D06D7">
              <w:rPr>
                <w:rFonts w:ascii="Times New Roman" w:hAnsi="Times New Roman"/>
                <w:szCs w:val="20"/>
              </w:rPr>
              <w:t xml:space="preserve">overnight original maturity </w:t>
            </w:r>
            <w:proofErr w:type="gramStart"/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</w:t>
            </w:r>
            <w:proofErr w:type="gramEnd"/>
            <w:r w:rsidRPr="007F5684">
              <w:rPr>
                <w:rFonts w:ascii="Times New Roman" w:hAnsi="Times New Roman"/>
                <w:szCs w:val="20"/>
              </w:rPr>
              <w:t xml:space="preserve"> in column </w:t>
            </w:r>
            <w:r w:rsidR="00B83BF9">
              <w:rPr>
                <w:rFonts w:ascii="Times New Roman" w:hAnsi="Times New Roman"/>
                <w:szCs w:val="20"/>
              </w:rPr>
              <w:t>010</w:t>
            </w:r>
            <w:r w:rsidR="00AE0498">
              <w:rPr>
                <w:rFonts w:ascii="Times New Roman" w:hAnsi="Times New Roman"/>
                <w:szCs w:val="20"/>
              </w:rPr>
              <w:t xml:space="preserve"> </w:t>
            </w:r>
            <w:r w:rsidRPr="007F5684">
              <w:rPr>
                <w:rFonts w:ascii="Times New Roman" w:hAnsi="Times New Roman"/>
                <w:szCs w:val="20"/>
              </w:rPr>
              <w:t>of line item 1.1-1.31. For months with less than 31 days</w:t>
            </w:r>
            <w:r w:rsidR="008D06D7">
              <w:rPr>
                <w:rFonts w:ascii="Times New Roman" w:hAnsi="Times New Roman"/>
                <w:szCs w:val="20"/>
              </w:rPr>
              <w:t xml:space="preserve"> </w:t>
            </w:r>
            <w:r w:rsidR="00EF78E3">
              <w:rPr>
                <w:rFonts w:ascii="Times New Roman" w:hAnsi="Times New Roman"/>
                <w:szCs w:val="20"/>
              </w:rPr>
              <w:t>as well as for weekends</w:t>
            </w:r>
            <w:r w:rsidRPr="007F5684">
              <w:rPr>
                <w:rFonts w:ascii="Times New Roman" w:hAnsi="Times New Roman"/>
                <w:szCs w:val="20"/>
              </w:rPr>
              <w:t xml:space="preserve">, irrelevant lines </w:t>
            </w:r>
            <w:proofErr w:type="gramStart"/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</w:t>
            </w:r>
            <w:r w:rsidR="008D06D7">
              <w:rPr>
                <w:rFonts w:ascii="Times New Roman" w:hAnsi="Times New Roman"/>
                <w:szCs w:val="20"/>
              </w:rPr>
              <w:t xml:space="preserve"> </w:t>
            </w:r>
            <w:r w:rsidR="009C1A02">
              <w:rPr>
                <w:rFonts w:ascii="Times New Roman" w:hAnsi="Times New Roman"/>
                <w:szCs w:val="20"/>
              </w:rPr>
              <w:t>left</w:t>
            </w:r>
            <w:proofErr w:type="gramEnd"/>
            <w:r w:rsidR="009C1A02">
              <w:rPr>
                <w:rFonts w:ascii="Times New Roman" w:hAnsi="Times New Roman"/>
                <w:szCs w:val="20"/>
              </w:rPr>
              <w:t xml:space="preserve"> empty</w:t>
            </w:r>
            <w:r w:rsidR="008D06D7">
              <w:rPr>
                <w:rFonts w:ascii="Times New Roman" w:hAnsi="Times New Roman"/>
                <w:szCs w:val="20"/>
              </w:rPr>
              <w:t>.</w:t>
            </w:r>
          </w:p>
          <w:p w14:paraId="7D2D26D4" w14:textId="2B464E25" w:rsidR="003E371A" w:rsidRPr="007F5684" w:rsidRDefault="003E371A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The total amount of funding rolled-over </w:t>
            </w:r>
            <w:r w:rsidR="006E50C4">
              <w:rPr>
                <w:rFonts w:ascii="Times New Roman" w:hAnsi="Times New Roman"/>
                <w:szCs w:val="20"/>
              </w:rPr>
              <w:t>on</w:t>
            </w:r>
            <w:r w:rsidR="006D7E61">
              <w:rPr>
                <w:rFonts w:ascii="Times New Roman" w:hAnsi="Times New Roman"/>
                <w:szCs w:val="20"/>
              </w:rPr>
              <w:t xml:space="preserve"> the</w:t>
            </w:r>
            <w:r w:rsidR="00055633" w:rsidRPr="00055633">
              <w:rPr>
                <w:rFonts w:ascii="Times New Roman" w:hAnsi="Times New Roman"/>
                <w:szCs w:val="20"/>
              </w:rPr>
              <w:t xml:space="preserve"> </w:t>
            </w:r>
            <w:r w:rsidR="004B1998">
              <w:rPr>
                <w:rFonts w:ascii="Times New Roman" w:hAnsi="Times New Roman"/>
                <w:szCs w:val="20"/>
              </w:rPr>
              <w:t xml:space="preserve">relevant </w:t>
            </w:r>
            <w:r w:rsidR="00055633" w:rsidRPr="00055633">
              <w:rPr>
                <w:rFonts w:ascii="Times New Roman" w:hAnsi="Times New Roman"/>
                <w:szCs w:val="20"/>
              </w:rPr>
              <w:t>day</w:t>
            </w:r>
            <w:r w:rsidR="00BF3AAF">
              <w:rPr>
                <w:rFonts w:ascii="Times New Roman" w:hAnsi="Times New Roman"/>
                <w:szCs w:val="20"/>
              </w:rPr>
              <w:t xml:space="preserve"> of the reporting period with </w:t>
            </w:r>
            <w:r w:rsidR="006C6F24">
              <w:rPr>
                <w:rFonts w:ascii="Times New Roman" w:hAnsi="Times New Roman"/>
                <w:szCs w:val="20"/>
              </w:rPr>
              <w:t>an</w:t>
            </w:r>
            <w:r w:rsidR="00055633" w:rsidRPr="00055633">
              <w:rPr>
                <w:rFonts w:ascii="Times New Roman" w:hAnsi="Times New Roman"/>
                <w:szCs w:val="20"/>
              </w:rPr>
              <w:t xml:space="preserve"> overnight original maturity </w:t>
            </w:r>
            <w:proofErr w:type="gramStart"/>
            <w:r>
              <w:rPr>
                <w:rFonts w:ascii="Times New Roman" w:hAnsi="Times New Roman"/>
                <w:szCs w:val="20"/>
              </w:rPr>
              <w:t>shall be reported</w:t>
            </w:r>
            <w:proofErr w:type="gramEnd"/>
            <w:r>
              <w:rPr>
                <w:rFonts w:ascii="Times New Roman" w:hAnsi="Times New Roman"/>
                <w:szCs w:val="20"/>
              </w:rPr>
              <w:t xml:space="preserve"> in column 020 of line item 1.1-1.31.</w:t>
            </w:r>
          </w:p>
          <w:p w14:paraId="4837928B" w14:textId="43309A16" w:rsidR="00ED41A4" w:rsidRPr="007F5684" w:rsidRDefault="00ED41A4" w:rsidP="00193B6D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new funding </w:t>
            </w:r>
            <w:r w:rsidR="00D60F58">
              <w:rPr>
                <w:rFonts w:ascii="Times New Roman" w:hAnsi="Times New Roman"/>
                <w:szCs w:val="20"/>
              </w:rPr>
              <w:t>obtained</w:t>
            </w:r>
            <w:r w:rsidR="00D60F58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6E50C4">
              <w:rPr>
                <w:rFonts w:ascii="Times New Roman" w:hAnsi="Times New Roman"/>
                <w:szCs w:val="20"/>
              </w:rPr>
              <w:t>on</w:t>
            </w:r>
            <w:r w:rsidR="006D7E61">
              <w:rPr>
                <w:rFonts w:ascii="Times New Roman" w:hAnsi="Times New Roman"/>
                <w:szCs w:val="20"/>
              </w:rPr>
              <w:t xml:space="preserve"> the</w:t>
            </w:r>
            <w:r w:rsidR="00055633" w:rsidRPr="00055633">
              <w:rPr>
                <w:rFonts w:ascii="Times New Roman" w:hAnsi="Times New Roman"/>
                <w:szCs w:val="20"/>
              </w:rPr>
              <w:t xml:space="preserve"> </w:t>
            </w:r>
            <w:r w:rsidR="004B1998">
              <w:rPr>
                <w:rFonts w:ascii="Times New Roman" w:hAnsi="Times New Roman"/>
                <w:szCs w:val="20"/>
              </w:rPr>
              <w:t>relevant</w:t>
            </w:r>
            <w:r w:rsidR="00055633" w:rsidRPr="00055633">
              <w:rPr>
                <w:rFonts w:ascii="Times New Roman" w:hAnsi="Times New Roman"/>
                <w:szCs w:val="20"/>
              </w:rPr>
              <w:t xml:space="preserve"> day</w:t>
            </w:r>
            <w:r w:rsidR="00BF3AAF">
              <w:rPr>
                <w:rFonts w:ascii="Times New Roman" w:hAnsi="Times New Roman"/>
                <w:szCs w:val="20"/>
              </w:rPr>
              <w:t xml:space="preserve"> of the reporting period with </w:t>
            </w:r>
            <w:r w:rsidR="006C6F24">
              <w:rPr>
                <w:rFonts w:ascii="Times New Roman" w:hAnsi="Times New Roman"/>
                <w:szCs w:val="20"/>
              </w:rPr>
              <w:t>an</w:t>
            </w:r>
            <w:r w:rsidR="00055633" w:rsidRPr="00055633">
              <w:rPr>
                <w:rFonts w:ascii="Times New Roman" w:hAnsi="Times New Roman"/>
                <w:szCs w:val="20"/>
              </w:rPr>
              <w:t xml:space="preserve"> overnight original maturity </w:t>
            </w:r>
            <w:proofErr w:type="gramStart"/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</w:t>
            </w:r>
            <w:proofErr w:type="gramEnd"/>
            <w:r w:rsidRPr="007F5684">
              <w:rPr>
                <w:rFonts w:ascii="Times New Roman" w:hAnsi="Times New Roman"/>
                <w:szCs w:val="20"/>
              </w:rPr>
              <w:t xml:space="preserve"> in column </w:t>
            </w:r>
            <w:r w:rsidR="00B83BF9">
              <w:rPr>
                <w:rFonts w:ascii="Times New Roman" w:hAnsi="Times New Roman"/>
                <w:szCs w:val="20"/>
              </w:rPr>
              <w:t>030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</w:t>
            </w:r>
          </w:p>
          <w:p w14:paraId="16FDBE2F" w14:textId="3BEB2550" w:rsidR="00ED41A4" w:rsidRPr="007F5684" w:rsidRDefault="00ED41A4" w:rsidP="00193B6D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The net difference between</w:t>
            </w:r>
            <w:r w:rsidR="001B6D1B">
              <w:rPr>
                <w:rFonts w:ascii="Times New Roman" w:hAnsi="Times New Roman"/>
                <w:szCs w:val="20"/>
              </w:rPr>
              <w:t>, on the one hand,</w:t>
            </w:r>
            <w:r w:rsidRPr="007F5684">
              <w:rPr>
                <w:rFonts w:ascii="Times New Roman" w:hAnsi="Times New Roman"/>
                <w:szCs w:val="20"/>
              </w:rPr>
              <w:t xml:space="preserve"> maturing daily funding and</w:t>
            </w:r>
            <w:r w:rsidR="001B6D1B">
              <w:rPr>
                <w:rFonts w:ascii="Times New Roman" w:hAnsi="Times New Roman"/>
                <w:szCs w:val="20"/>
              </w:rPr>
              <w:t>, on the other hand,</w:t>
            </w:r>
            <w:r w:rsidRPr="007F5684">
              <w:rPr>
                <w:rFonts w:ascii="Times New Roman" w:hAnsi="Times New Roman"/>
                <w:szCs w:val="20"/>
              </w:rPr>
              <w:t xml:space="preserve"> </w:t>
            </w:r>
            <w:proofErr w:type="gramStart"/>
            <w:r w:rsidR="00D34AC4">
              <w:rPr>
                <w:rFonts w:ascii="Times New Roman" w:hAnsi="Times New Roman"/>
                <w:szCs w:val="20"/>
              </w:rPr>
              <w:t>roll-overs</w:t>
            </w:r>
            <w:proofErr w:type="gramEnd"/>
            <w:r w:rsidR="00D34AC4">
              <w:rPr>
                <w:rFonts w:ascii="Times New Roman" w:hAnsi="Times New Roman"/>
                <w:szCs w:val="20"/>
              </w:rPr>
              <w:t xml:space="preserve"> plus </w:t>
            </w:r>
            <w:r w:rsidRPr="007F5684">
              <w:rPr>
                <w:rFonts w:ascii="Times New Roman" w:hAnsi="Times New Roman"/>
                <w:szCs w:val="20"/>
              </w:rPr>
              <w:t xml:space="preserve">new daily funding </w:t>
            </w:r>
            <w:r w:rsidR="00224CAE">
              <w:rPr>
                <w:rFonts w:ascii="Times New Roman" w:hAnsi="Times New Roman"/>
                <w:szCs w:val="20"/>
              </w:rPr>
              <w:t>obtained</w:t>
            </w:r>
            <w:r w:rsidR="00224CAE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>
              <w:rPr>
                <w:rFonts w:ascii="Times New Roman" w:hAnsi="Times New Roman"/>
                <w:szCs w:val="20"/>
              </w:rPr>
              <w:t>040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</w:t>
            </w:r>
          </w:p>
        </w:tc>
      </w:tr>
      <w:tr w:rsidR="00ED41A4" w:rsidRPr="007F5684" w14:paraId="66A496F1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03C009DF" w14:textId="77777777" w:rsidR="00ED41A4" w:rsidRPr="007F5684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lastRenderedPageBreak/>
              <w:t>050 to 080</w:t>
            </w:r>
          </w:p>
        </w:tc>
        <w:tc>
          <w:tcPr>
            <w:tcW w:w="4271" w:type="pct"/>
            <w:shd w:val="clear" w:color="auto" w:fill="auto"/>
          </w:tcPr>
          <w:p w14:paraId="79477518" w14:textId="77777777" w:rsidR="00ED41A4" w:rsidRPr="007F5684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&gt; 1 day ≤ 7 days</w:t>
            </w:r>
          </w:p>
          <w:p w14:paraId="456405B1" w14:textId="23DE58B7" w:rsidR="00ED41A4" w:rsidRDefault="00ED41A4" w:rsidP="00193B6D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funding maturing </w:t>
            </w:r>
            <w:r w:rsidR="0004271F" w:rsidRPr="0004271F">
              <w:rPr>
                <w:rFonts w:ascii="Times New Roman" w:hAnsi="Times New Roman"/>
                <w:szCs w:val="20"/>
              </w:rPr>
              <w:t>on the relevant day</w:t>
            </w:r>
            <w:r w:rsidR="00BF3AAF">
              <w:rPr>
                <w:rFonts w:ascii="Times New Roman" w:hAnsi="Times New Roman"/>
                <w:szCs w:val="20"/>
              </w:rPr>
              <w:t xml:space="preserve">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04271F" w:rsidRPr="0004271F">
              <w:rPr>
                <w:rFonts w:ascii="Times New Roman" w:hAnsi="Times New Roman"/>
                <w:szCs w:val="20"/>
              </w:rPr>
              <w:t xml:space="preserve"> original maturity </w:t>
            </w:r>
            <w:r w:rsidR="0004271F">
              <w:rPr>
                <w:rFonts w:ascii="Times New Roman" w:hAnsi="Times New Roman"/>
                <w:szCs w:val="20"/>
              </w:rPr>
              <w:t>between one day and one week</w:t>
            </w:r>
            <w:r w:rsidRPr="007F5684">
              <w:rPr>
                <w:rFonts w:ascii="Times New Roman" w:hAnsi="Times New Roman"/>
                <w:szCs w:val="20"/>
              </w:rPr>
              <w:t xml:space="preserve"> </w:t>
            </w:r>
            <w:proofErr w:type="gramStart"/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</w:t>
            </w:r>
            <w:proofErr w:type="gramEnd"/>
            <w:r w:rsidRPr="007F5684">
              <w:rPr>
                <w:rFonts w:ascii="Times New Roman" w:hAnsi="Times New Roman"/>
                <w:szCs w:val="20"/>
              </w:rPr>
              <w:t xml:space="preserve"> in column </w:t>
            </w:r>
            <w:r w:rsidR="00B83BF9">
              <w:rPr>
                <w:rFonts w:ascii="Times New Roman" w:hAnsi="Times New Roman"/>
                <w:szCs w:val="20"/>
              </w:rPr>
              <w:t>050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 For months with less than 31 days</w:t>
            </w:r>
            <w:r w:rsidR="00EF78E3">
              <w:rPr>
                <w:rFonts w:ascii="Times New Roman" w:hAnsi="Times New Roman"/>
                <w:szCs w:val="20"/>
              </w:rPr>
              <w:t xml:space="preserve"> as well as for weekends</w:t>
            </w:r>
            <w:r w:rsidRPr="007F5684">
              <w:rPr>
                <w:rFonts w:ascii="Times New Roman" w:hAnsi="Times New Roman"/>
                <w:szCs w:val="20"/>
              </w:rPr>
              <w:t xml:space="preserve">, irrelevant lines </w:t>
            </w:r>
            <w:proofErr w:type="gramStart"/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</w:t>
            </w:r>
            <w:r w:rsidR="009C1A02">
              <w:rPr>
                <w:rFonts w:ascii="Times New Roman" w:hAnsi="Times New Roman"/>
                <w:szCs w:val="20"/>
              </w:rPr>
              <w:t xml:space="preserve"> left</w:t>
            </w:r>
            <w:proofErr w:type="gramEnd"/>
            <w:r w:rsidR="009C1A02">
              <w:rPr>
                <w:rFonts w:ascii="Times New Roman" w:hAnsi="Times New Roman"/>
                <w:szCs w:val="20"/>
              </w:rPr>
              <w:t xml:space="preserve"> empty</w:t>
            </w:r>
            <w:r w:rsidRPr="007F5684">
              <w:rPr>
                <w:rFonts w:ascii="Times New Roman" w:hAnsi="Times New Roman"/>
                <w:szCs w:val="20"/>
              </w:rPr>
              <w:t>.</w:t>
            </w:r>
          </w:p>
          <w:p w14:paraId="293B2767" w14:textId="3A94241F" w:rsidR="003E371A" w:rsidRPr="007F5684" w:rsidRDefault="003E371A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The total amount of funding rolled-over </w:t>
            </w:r>
            <w:r w:rsidR="0080226A" w:rsidRPr="0080226A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80226A" w:rsidRPr="0080226A">
              <w:rPr>
                <w:rFonts w:ascii="Times New Roman" w:hAnsi="Times New Roman"/>
                <w:szCs w:val="20"/>
              </w:rPr>
              <w:t xml:space="preserve"> original maturity between one day and one week</w:t>
            </w:r>
            <w:r w:rsidR="0080226A">
              <w:rPr>
                <w:rFonts w:ascii="Times New Roman" w:hAnsi="Times New Roman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Cs w:val="20"/>
              </w:rPr>
              <w:t>shall be reported</w:t>
            </w:r>
            <w:proofErr w:type="gramEnd"/>
            <w:r>
              <w:rPr>
                <w:rFonts w:ascii="Times New Roman" w:hAnsi="Times New Roman"/>
                <w:szCs w:val="20"/>
              </w:rPr>
              <w:t xml:space="preserve"> in column 060 of line item 1.1-1.31.</w:t>
            </w:r>
          </w:p>
          <w:p w14:paraId="5D635490" w14:textId="3FBA5A2E" w:rsidR="00ED41A4" w:rsidRPr="007F5684" w:rsidRDefault="00ED41A4" w:rsidP="00193B6D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new funding </w:t>
            </w:r>
            <w:r w:rsidR="00D60F58">
              <w:rPr>
                <w:rFonts w:ascii="Times New Roman" w:hAnsi="Times New Roman"/>
                <w:szCs w:val="20"/>
              </w:rPr>
              <w:t>obtained</w:t>
            </w:r>
            <w:r w:rsidR="00D60F58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80226A" w:rsidRPr="0080226A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80226A" w:rsidRPr="0080226A">
              <w:rPr>
                <w:rFonts w:ascii="Times New Roman" w:hAnsi="Times New Roman"/>
                <w:szCs w:val="20"/>
              </w:rPr>
              <w:t xml:space="preserve"> original maturity between one day and one week</w:t>
            </w:r>
            <w:r w:rsidRPr="007F5684">
              <w:rPr>
                <w:rFonts w:ascii="Times New Roman" w:hAnsi="Times New Roman"/>
                <w:szCs w:val="20"/>
              </w:rPr>
              <w:t xml:space="preserve"> </w:t>
            </w:r>
            <w:proofErr w:type="gramStart"/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</w:t>
            </w:r>
            <w:proofErr w:type="gramEnd"/>
            <w:r w:rsidRPr="007F5684">
              <w:rPr>
                <w:rFonts w:ascii="Times New Roman" w:hAnsi="Times New Roman"/>
                <w:szCs w:val="20"/>
              </w:rPr>
              <w:t xml:space="preserve"> in column </w:t>
            </w:r>
            <w:r w:rsidR="00B83BF9">
              <w:rPr>
                <w:rFonts w:ascii="Times New Roman" w:hAnsi="Times New Roman"/>
                <w:szCs w:val="20"/>
              </w:rPr>
              <w:t>70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</w:t>
            </w:r>
          </w:p>
          <w:p w14:paraId="46AFF05A" w14:textId="769E0BE0" w:rsidR="00ED41A4" w:rsidRPr="007F5684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szCs w:val="20"/>
              </w:rPr>
              <w:t>The net difference between</w:t>
            </w:r>
            <w:r w:rsidR="001B6D1B">
              <w:rPr>
                <w:rFonts w:ascii="Times New Roman" w:hAnsi="Times New Roman"/>
                <w:szCs w:val="20"/>
              </w:rPr>
              <w:t>, on the one hand,</w:t>
            </w:r>
            <w:r w:rsidRPr="007F5684">
              <w:rPr>
                <w:rFonts w:ascii="Times New Roman" w:hAnsi="Times New Roman"/>
                <w:szCs w:val="20"/>
              </w:rPr>
              <w:t xml:space="preserve"> maturing funding and</w:t>
            </w:r>
            <w:r w:rsidR="001B6D1B">
              <w:rPr>
                <w:rFonts w:ascii="Times New Roman" w:hAnsi="Times New Roman"/>
                <w:szCs w:val="20"/>
              </w:rPr>
              <w:t xml:space="preserve">, on the other hand, </w:t>
            </w:r>
            <w:proofErr w:type="gramStart"/>
            <w:r w:rsidR="00D34AC4">
              <w:rPr>
                <w:rFonts w:ascii="Times New Roman" w:hAnsi="Times New Roman"/>
                <w:szCs w:val="20"/>
              </w:rPr>
              <w:t>roll-overs</w:t>
            </w:r>
            <w:proofErr w:type="gramEnd"/>
            <w:r w:rsidR="00D34AC4">
              <w:rPr>
                <w:rFonts w:ascii="Times New Roman" w:hAnsi="Times New Roman"/>
                <w:szCs w:val="20"/>
              </w:rPr>
              <w:t xml:space="preserve"> plus </w:t>
            </w:r>
            <w:r w:rsidRPr="007F5684">
              <w:rPr>
                <w:rFonts w:ascii="Times New Roman" w:hAnsi="Times New Roman"/>
                <w:szCs w:val="20"/>
              </w:rPr>
              <w:t xml:space="preserve">new funding </w:t>
            </w:r>
            <w:r w:rsidR="00D60F58">
              <w:rPr>
                <w:rFonts w:ascii="Times New Roman" w:hAnsi="Times New Roman"/>
                <w:szCs w:val="20"/>
              </w:rPr>
              <w:t>obtained</w:t>
            </w:r>
            <w:r w:rsidR="00D60F58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>
              <w:rPr>
                <w:rFonts w:ascii="Times New Roman" w:hAnsi="Times New Roman"/>
                <w:szCs w:val="20"/>
              </w:rPr>
              <w:t>080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</w:t>
            </w:r>
          </w:p>
        </w:tc>
      </w:tr>
      <w:tr w:rsidR="00ED41A4" w:rsidRPr="007F5684" w14:paraId="7A4EE419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533F8B1E" w14:textId="77777777" w:rsidR="00ED41A4" w:rsidRPr="007F5684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090 to 120</w:t>
            </w:r>
          </w:p>
        </w:tc>
        <w:tc>
          <w:tcPr>
            <w:tcW w:w="4271" w:type="pct"/>
            <w:shd w:val="clear" w:color="auto" w:fill="auto"/>
          </w:tcPr>
          <w:p w14:paraId="47C8E97F" w14:textId="77777777" w:rsidR="00ED41A4" w:rsidRPr="007F5684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&gt;7days ≤ 14 days</w:t>
            </w:r>
          </w:p>
          <w:p w14:paraId="01B280B0" w14:textId="290C8E5F" w:rsidR="007C6B89" w:rsidRDefault="007C6B89" w:rsidP="00193B6D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funding maturing </w:t>
            </w:r>
            <w:r w:rsidR="00FE09A8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FE09A8">
              <w:rPr>
                <w:rFonts w:ascii="Times New Roman" w:hAnsi="Times New Roman"/>
                <w:szCs w:val="20"/>
              </w:rPr>
              <w:t xml:space="preserve"> original maturity </w:t>
            </w:r>
            <w:r w:rsidRPr="007F5684">
              <w:rPr>
                <w:rFonts w:ascii="Times New Roman" w:hAnsi="Times New Roman"/>
                <w:szCs w:val="20"/>
              </w:rPr>
              <w:t xml:space="preserve">between one week and two weeks </w:t>
            </w:r>
            <w:proofErr w:type="gramStart"/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</w:t>
            </w:r>
            <w:proofErr w:type="gramEnd"/>
            <w:r w:rsidRPr="007F5684">
              <w:rPr>
                <w:rFonts w:ascii="Times New Roman" w:hAnsi="Times New Roman"/>
                <w:szCs w:val="20"/>
              </w:rPr>
              <w:t xml:space="preserve"> in column </w:t>
            </w:r>
            <w:r w:rsidR="00B83BF9">
              <w:rPr>
                <w:rFonts w:ascii="Times New Roman" w:hAnsi="Times New Roman"/>
                <w:szCs w:val="20"/>
              </w:rPr>
              <w:t>090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 For months with less than 31 days</w:t>
            </w:r>
            <w:r w:rsidR="00FE09A8">
              <w:rPr>
                <w:rFonts w:ascii="Times New Roman" w:hAnsi="Times New Roman"/>
                <w:szCs w:val="20"/>
              </w:rPr>
              <w:t xml:space="preserve"> as well as for weekends</w:t>
            </w:r>
            <w:r w:rsidRPr="007F5684">
              <w:rPr>
                <w:rFonts w:ascii="Times New Roman" w:hAnsi="Times New Roman"/>
                <w:szCs w:val="20"/>
              </w:rPr>
              <w:t xml:space="preserve">, irrelevant lines </w:t>
            </w:r>
            <w:proofErr w:type="gramStart"/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</w:t>
            </w:r>
            <w:r w:rsidR="009C1A02">
              <w:rPr>
                <w:rFonts w:ascii="Times New Roman" w:hAnsi="Times New Roman"/>
                <w:szCs w:val="20"/>
              </w:rPr>
              <w:t xml:space="preserve"> left</w:t>
            </w:r>
            <w:proofErr w:type="gramEnd"/>
            <w:r w:rsidR="009C1A02">
              <w:rPr>
                <w:rFonts w:ascii="Times New Roman" w:hAnsi="Times New Roman"/>
                <w:szCs w:val="20"/>
              </w:rPr>
              <w:t xml:space="preserve"> empty</w:t>
            </w:r>
            <w:r w:rsidRPr="007F5684">
              <w:rPr>
                <w:rFonts w:ascii="Times New Roman" w:hAnsi="Times New Roman"/>
                <w:szCs w:val="20"/>
              </w:rPr>
              <w:t>.</w:t>
            </w:r>
          </w:p>
          <w:p w14:paraId="37FF815B" w14:textId="6B227C03" w:rsidR="003E371A" w:rsidRPr="007F5684" w:rsidRDefault="003E371A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The total amount of funding rolled-over </w:t>
            </w:r>
            <w:r w:rsidR="00756AD5" w:rsidRPr="00756AD5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756AD5" w:rsidRPr="00756AD5">
              <w:rPr>
                <w:rFonts w:ascii="Times New Roman" w:hAnsi="Times New Roman"/>
                <w:szCs w:val="20"/>
              </w:rPr>
              <w:t xml:space="preserve"> original maturity</w:t>
            </w:r>
            <w:r w:rsidR="00756AD5" w:rsidRPr="00756AD5" w:rsidDel="00756AD5">
              <w:rPr>
                <w:rFonts w:ascii="Times New Roman" w:hAnsi="Times New Roman"/>
                <w:szCs w:val="20"/>
              </w:rPr>
              <w:t xml:space="preserve"> </w:t>
            </w:r>
            <w:r w:rsidR="00756AD5">
              <w:rPr>
                <w:rFonts w:ascii="Times New Roman" w:hAnsi="Times New Roman"/>
                <w:szCs w:val="20"/>
              </w:rPr>
              <w:t xml:space="preserve">between one week and two weeks </w:t>
            </w:r>
            <w:proofErr w:type="gramStart"/>
            <w:r>
              <w:rPr>
                <w:rFonts w:ascii="Times New Roman" w:hAnsi="Times New Roman"/>
                <w:szCs w:val="20"/>
              </w:rPr>
              <w:t>shall be reported</w:t>
            </w:r>
            <w:proofErr w:type="gramEnd"/>
            <w:r>
              <w:rPr>
                <w:rFonts w:ascii="Times New Roman" w:hAnsi="Times New Roman"/>
                <w:szCs w:val="20"/>
              </w:rPr>
              <w:t xml:space="preserve"> in column 100 of line item 1.1-1.31.</w:t>
            </w:r>
          </w:p>
          <w:p w14:paraId="60125A59" w14:textId="24FC6F1C" w:rsidR="007C6B89" w:rsidRPr="007F5684" w:rsidRDefault="007C6B89" w:rsidP="00193B6D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new funding </w:t>
            </w:r>
            <w:r w:rsidR="00D60F58">
              <w:rPr>
                <w:rFonts w:ascii="Times New Roman" w:hAnsi="Times New Roman"/>
                <w:szCs w:val="20"/>
              </w:rPr>
              <w:t>obtained</w:t>
            </w:r>
            <w:r w:rsidR="00D60F58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2B49E8" w:rsidRPr="002B49E8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2B49E8" w:rsidRPr="002B49E8">
              <w:rPr>
                <w:rFonts w:ascii="Times New Roman" w:hAnsi="Times New Roman"/>
                <w:szCs w:val="20"/>
              </w:rPr>
              <w:t xml:space="preserve"> original maturity</w:t>
            </w:r>
            <w:r w:rsidR="002B49E8" w:rsidRPr="002B49E8" w:rsidDel="002B49E8">
              <w:rPr>
                <w:rFonts w:ascii="Times New Roman" w:hAnsi="Times New Roman"/>
                <w:szCs w:val="20"/>
              </w:rPr>
              <w:t xml:space="preserve"> </w:t>
            </w:r>
            <w:r w:rsidRPr="007F5684">
              <w:rPr>
                <w:rFonts w:ascii="Times New Roman" w:hAnsi="Times New Roman"/>
                <w:szCs w:val="20"/>
              </w:rPr>
              <w:t xml:space="preserve">between one week and two weeks </w:t>
            </w:r>
            <w:proofErr w:type="gramStart"/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</w:t>
            </w:r>
            <w:proofErr w:type="gramEnd"/>
            <w:r w:rsidRPr="007F5684">
              <w:rPr>
                <w:rFonts w:ascii="Times New Roman" w:hAnsi="Times New Roman"/>
                <w:szCs w:val="20"/>
              </w:rPr>
              <w:t xml:space="preserve"> in column </w:t>
            </w:r>
            <w:r w:rsidR="00B83BF9">
              <w:rPr>
                <w:rFonts w:ascii="Times New Roman" w:hAnsi="Times New Roman"/>
                <w:szCs w:val="20"/>
              </w:rPr>
              <w:t>110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</w:t>
            </w:r>
          </w:p>
          <w:p w14:paraId="3B20F474" w14:textId="6F4C73DF" w:rsidR="00ED41A4" w:rsidRPr="007F5684" w:rsidRDefault="007C6B89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szCs w:val="20"/>
              </w:rPr>
              <w:t>The net difference between</w:t>
            </w:r>
            <w:r w:rsidR="001B6D1B">
              <w:rPr>
                <w:rFonts w:ascii="Times New Roman" w:hAnsi="Times New Roman"/>
                <w:szCs w:val="20"/>
              </w:rPr>
              <w:t>, on the one hand,</w:t>
            </w:r>
            <w:r w:rsidRPr="007F5684">
              <w:rPr>
                <w:rFonts w:ascii="Times New Roman" w:hAnsi="Times New Roman"/>
                <w:szCs w:val="20"/>
              </w:rPr>
              <w:t xml:space="preserve"> maturing funding and</w:t>
            </w:r>
            <w:r w:rsidR="001B6D1B">
              <w:rPr>
                <w:rFonts w:ascii="Times New Roman" w:hAnsi="Times New Roman"/>
                <w:szCs w:val="20"/>
              </w:rPr>
              <w:t>, on the other hand,</w:t>
            </w:r>
            <w:r w:rsidRPr="007F5684">
              <w:rPr>
                <w:rFonts w:ascii="Times New Roman" w:hAnsi="Times New Roman"/>
                <w:szCs w:val="20"/>
              </w:rPr>
              <w:t xml:space="preserve"> </w:t>
            </w:r>
            <w:proofErr w:type="gramStart"/>
            <w:r w:rsidR="00D34AC4">
              <w:rPr>
                <w:rFonts w:ascii="Times New Roman" w:hAnsi="Times New Roman"/>
                <w:szCs w:val="20"/>
              </w:rPr>
              <w:t>roll-overs</w:t>
            </w:r>
            <w:proofErr w:type="gramEnd"/>
            <w:r w:rsidR="00D34AC4">
              <w:rPr>
                <w:rFonts w:ascii="Times New Roman" w:hAnsi="Times New Roman"/>
                <w:szCs w:val="20"/>
              </w:rPr>
              <w:t xml:space="preserve"> plus </w:t>
            </w:r>
            <w:r w:rsidRPr="007F5684">
              <w:rPr>
                <w:rFonts w:ascii="Times New Roman" w:hAnsi="Times New Roman"/>
                <w:szCs w:val="20"/>
              </w:rPr>
              <w:t xml:space="preserve">new funding </w:t>
            </w:r>
            <w:r w:rsidR="00D60F58">
              <w:rPr>
                <w:rFonts w:ascii="Times New Roman" w:hAnsi="Times New Roman"/>
                <w:szCs w:val="20"/>
              </w:rPr>
              <w:t>obtained</w:t>
            </w:r>
            <w:r w:rsidR="00D60F58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>
              <w:rPr>
                <w:rFonts w:ascii="Times New Roman" w:hAnsi="Times New Roman"/>
                <w:szCs w:val="20"/>
              </w:rPr>
              <w:t>120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</w:t>
            </w:r>
            <w:r w:rsidR="00ED41A4" w:rsidRPr="007F5684">
              <w:rPr>
                <w:rFonts w:ascii="Times New Roman" w:hAnsi="Times New Roman"/>
                <w:szCs w:val="20"/>
              </w:rPr>
              <w:t>.</w:t>
            </w:r>
          </w:p>
        </w:tc>
      </w:tr>
      <w:tr w:rsidR="00ED41A4" w:rsidRPr="007F5684" w14:paraId="4111D590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3F918ABE" w14:textId="77777777" w:rsidR="00ED41A4" w:rsidRPr="007F5684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130 to 160</w:t>
            </w:r>
          </w:p>
        </w:tc>
        <w:tc>
          <w:tcPr>
            <w:tcW w:w="4271" w:type="pct"/>
            <w:shd w:val="clear" w:color="auto" w:fill="auto"/>
          </w:tcPr>
          <w:p w14:paraId="4D847802" w14:textId="77777777" w:rsidR="00ED41A4" w:rsidRPr="007F5684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&gt;14 days ≤ 1 month</w:t>
            </w:r>
          </w:p>
          <w:p w14:paraId="6DFCCE86" w14:textId="56D7C337" w:rsidR="007C6B89" w:rsidRDefault="007C6B89" w:rsidP="00193B6D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funding maturing </w:t>
            </w:r>
            <w:r w:rsidR="00271F35" w:rsidRPr="00271F35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271F35" w:rsidRPr="00271F35">
              <w:rPr>
                <w:rFonts w:ascii="Times New Roman" w:hAnsi="Times New Roman"/>
                <w:szCs w:val="20"/>
              </w:rPr>
              <w:t xml:space="preserve"> original maturity </w:t>
            </w:r>
            <w:r w:rsidRPr="007F5684">
              <w:rPr>
                <w:rFonts w:ascii="Times New Roman" w:hAnsi="Times New Roman"/>
                <w:szCs w:val="20"/>
              </w:rPr>
              <w:t xml:space="preserve">between two weeks and one month </w:t>
            </w:r>
            <w:proofErr w:type="gramStart"/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</w:t>
            </w:r>
            <w:proofErr w:type="gramEnd"/>
            <w:r w:rsidRPr="007F5684">
              <w:rPr>
                <w:rFonts w:ascii="Times New Roman" w:hAnsi="Times New Roman"/>
                <w:szCs w:val="20"/>
              </w:rPr>
              <w:t xml:space="preserve"> in column </w:t>
            </w:r>
            <w:r w:rsidR="00B83BF9">
              <w:rPr>
                <w:rFonts w:ascii="Times New Roman" w:hAnsi="Times New Roman"/>
                <w:szCs w:val="20"/>
              </w:rPr>
              <w:t>130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 For months with less than 31 days</w:t>
            </w:r>
            <w:r w:rsidR="00271F35">
              <w:rPr>
                <w:rFonts w:ascii="Times New Roman" w:hAnsi="Times New Roman"/>
                <w:szCs w:val="20"/>
              </w:rPr>
              <w:t xml:space="preserve"> as well as for </w:t>
            </w:r>
            <w:r w:rsidR="00784C4E">
              <w:rPr>
                <w:rFonts w:ascii="Times New Roman" w:hAnsi="Times New Roman"/>
                <w:szCs w:val="20"/>
              </w:rPr>
              <w:t>weekends</w:t>
            </w:r>
            <w:r w:rsidRPr="007F5684">
              <w:rPr>
                <w:rFonts w:ascii="Times New Roman" w:hAnsi="Times New Roman"/>
                <w:szCs w:val="20"/>
              </w:rPr>
              <w:t xml:space="preserve">, irrelevant lines </w:t>
            </w:r>
            <w:proofErr w:type="gramStart"/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</w:t>
            </w:r>
            <w:r w:rsidR="009C1A02">
              <w:rPr>
                <w:rFonts w:ascii="Times New Roman" w:hAnsi="Times New Roman"/>
                <w:szCs w:val="20"/>
              </w:rPr>
              <w:t xml:space="preserve"> left</w:t>
            </w:r>
            <w:proofErr w:type="gramEnd"/>
            <w:r w:rsidR="009C1A02">
              <w:rPr>
                <w:rFonts w:ascii="Times New Roman" w:hAnsi="Times New Roman"/>
                <w:szCs w:val="20"/>
              </w:rPr>
              <w:t xml:space="preserve"> empty</w:t>
            </w:r>
            <w:r w:rsidRPr="007F5684">
              <w:rPr>
                <w:rFonts w:ascii="Times New Roman" w:hAnsi="Times New Roman"/>
                <w:szCs w:val="20"/>
              </w:rPr>
              <w:t>.</w:t>
            </w:r>
          </w:p>
          <w:p w14:paraId="168BD6CE" w14:textId="033F4DEE" w:rsidR="003E371A" w:rsidRPr="007F5684" w:rsidRDefault="003E371A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The total amount of funding rolled-over </w:t>
            </w:r>
            <w:r w:rsidR="00B4190D" w:rsidRPr="00B4190D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B4190D" w:rsidRPr="00B4190D">
              <w:rPr>
                <w:rFonts w:ascii="Times New Roman" w:hAnsi="Times New Roman"/>
                <w:szCs w:val="20"/>
              </w:rPr>
              <w:t xml:space="preserve"> original maturity between two weeks and one month </w:t>
            </w:r>
            <w:proofErr w:type="gramStart"/>
            <w:r>
              <w:rPr>
                <w:rFonts w:ascii="Times New Roman" w:hAnsi="Times New Roman"/>
                <w:szCs w:val="20"/>
              </w:rPr>
              <w:t>shall be reported</w:t>
            </w:r>
            <w:proofErr w:type="gramEnd"/>
            <w:r>
              <w:rPr>
                <w:rFonts w:ascii="Times New Roman" w:hAnsi="Times New Roman"/>
                <w:szCs w:val="20"/>
              </w:rPr>
              <w:t xml:space="preserve"> in column 140 of line item 1.1-1.31.</w:t>
            </w:r>
          </w:p>
          <w:p w14:paraId="0DBC5483" w14:textId="2E9D6540" w:rsidR="007C6B89" w:rsidRPr="007F5684" w:rsidRDefault="007C6B89" w:rsidP="00193B6D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new funding </w:t>
            </w:r>
            <w:r w:rsidR="00D60F58">
              <w:rPr>
                <w:rFonts w:ascii="Times New Roman" w:hAnsi="Times New Roman"/>
                <w:szCs w:val="20"/>
              </w:rPr>
              <w:t>obtained</w:t>
            </w:r>
            <w:r w:rsidR="00D60F58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B4190D" w:rsidRPr="00B4190D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B4190D" w:rsidRPr="00B4190D">
              <w:rPr>
                <w:rFonts w:ascii="Times New Roman" w:hAnsi="Times New Roman"/>
                <w:szCs w:val="20"/>
              </w:rPr>
              <w:t xml:space="preserve"> original maturity </w:t>
            </w:r>
            <w:r w:rsidRPr="007F5684">
              <w:rPr>
                <w:rFonts w:ascii="Times New Roman" w:hAnsi="Times New Roman"/>
                <w:szCs w:val="20"/>
              </w:rPr>
              <w:t xml:space="preserve">between two weeks and one month </w:t>
            </w:r>
            <w:proofErr w:type="gramStart"/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</w:t>
            </w:r>
            <w:proofErr w:type="gramEnd"/>
            <w:r w:rsidRPr="007F5684">
              <w:rPr>
                <w:rFonts w:ascii="Times New Roman" w:hAnsi="Times New Roman"/>
                <w:szCs w:val="20"/>
              </w:rPr>
              <w:t xml:space="preserve"> in column </w:t>
            </w:r>
            <w:r w:rsidR="00B83BF9">
              <w:rPr>
                <w:rFonts w:ascii="Times New Roman" w:hAnsi="Times New Roman"/>
                <w:szCs w:val="20"/>
              </w:rPr>
              <w:t>150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</w:t>
            </w:r>
          </w:p>
          <w:p w14:paraId="0D02D77F" w14:textId="63063429" w:rsidR="00ED41A4" w:rsidRPr="007F5684" w:rsidRDefault="007C6B89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szCs w:val="20"/>
              </w:rPr>
              <w:t>The net difference between</w:t>
            </w:r>
            <w:r w:rsidR="001B6D1B">
              <w:rPr>
                <w:rFonts w:ascii="Times New Roman" w:hAnsi="Times New Roman"/>
                <w:szCs w:val="20"/>
              </w:rPr>
              <w:t>, on the one hand,</w:t>
            </w:r>
            <w:r w:rsidRPr="007F5684">
              <w:rPr>
                <w:rFonts w:ascii="Times New Roman" w:hAnsi="Times New Roman"/>
                <w:szCs w:val="20"/>
              </w:rPr>
              <w:t xml:space="preserve"> maturing funding and</w:t>
            </w:r>
            <w:r w:rsidR="001B6D1B">
              <w:rPr>
                <w:rFonts w:ascii="Times New Roman" w:hAnsi="Times New Roman"/>
                <w:szCs w:val="20"/>
              </w:rPr>
              <w:t>, on the other hand,</w:t>
            </w:r>
            <w:r w:rsidRPr="007F5684">
              <w:rPr>
                <w:rFonts w:ascii="Times New Roman" w:hAnsi="Times New Roman"/>
                <w:szCs w:val="20"/>
              </w:rPr>
              <w:t xml:space="preserve"> </w:t>
            </w:r>
            <w:proofErr w:type="gramStart"/>
            <w:r w:rsidR="00D34AC4">
              <w:rPr>
                <w:rFonts w:ascii="Times New Roman" w:hAnsi="Times New Roman"/>
                <w:szCs w:val="20"/>
              </w:rPr>
              <w:t>roll-overs</w:t>
            </w:r>
            <w:proofErr w:type="gramEnd"/>
            <w:r w:rsidR="00D34AC4">
              <w:rPr>
                <w:rFonts w:ascii="Times New Roman" w:hAnsi="Times New Roman"/>
                <w:szCs w:val="20"/>
              </w:rPr>
              <w:t xml:space="preserve"> plus </w:t>
            </w:r>
            <w:r w:rsidRPr="007F5684">
              <w:rPr>
                <w:rFonts w:ascii="Times New Roman" w:hAnsi="Times New Roman"/>
                <w:szCs w:val="20"/>
              </w:rPr>
              <w:t xml:space="preserve">new funding </w:t>
            </w:r>
            <w:r w:rsidR="00D60F58">
              <w:rPr>
                <w:rFonts w:ascii="Times New Roman" w:hAnsi="Times New Roman"/>
                <w:szCs w:val="20"/>
              </w:rPr>
              <w:t>obtained</w:t>
            </w:r>
            <w:r w:rsidR="00D60F58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>
              <w:rPr>
                <w:rFonts w:ascii="Times New Roman" w:hAnsi="Times New Roman"/>
                <w:szCs w:val="20"/>
              </w:rPr>
              <w:t>160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</w:t>
            </w:r>
          </w:p>
        </w:tc>
      </w:tr>
      <w:tr w:rsidR="00ED41A4" w:rsidRPr="007F5684" w14:paraId="0A45C671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643AD884" w14:textId="77777777" w:rsidR="00ED41A4" w:rsidRPr="007F5684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170 to 200</w:t>
            </w:r>
          </w:p>
        </w:tc>
        <w:tc>
          <w:tcPr>
            <w:tcW w:w="4271" w:type="pct"/>
            <w:shd w:val="clear" w:color="auto" w:fill="auto"/>
          </w:tcPr>
          <w:p w14:paraId="40912CAD" w14:textId="77777777" w:rsidR="00ED41A4" w:rsidRPr="007F5684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&gt;1 Month ≤ 3 Months</w:t>
            </w:r>
          </w:p>
          <w:p w14:paraId="1C6BB1D5" w14:textId="18A59A44" w:rsidR="007C6B89" w:rsidRDefault="007C6B89" w:rsidP="00193B6D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funding maturing </w:t>
            </w:r>
            <w:r w:rsidR="00DF4384" w:rsidRPr="00DF4384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DF4384" w:rsidRPr="00DF4384">
              <w:rPr>
                <w:rFonts w:ascii="Times New Roman" w:hAnsi="Times New Roman"/>
                <w:szCs w:val="20"/>
              </w:rPr>
              <w:t xml:space="preserve"> original maturity </w:t>
            </w:r>
            <w:r w:rsidRPr="007F5684">
              <w:rPr>
                <w:rFonts w:ascii="Times New Roman" w:hAnsi="Times New Roman"/>
                <w:szCs w:val="20"/>
              </w:rPr>
              <w:t xml:space="preserve">between one month and three months </w:t>
            </w:r>
            <w:proofErr w:type="gramStart"/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</w:t>
            </w:r>
            <w:proofErr w:type="gramEnd"/>
            <w:r w:rsidRPr="007F5684">
              <w:rPr>
                <w:rFonts w:ascii="Times New Roman" w:hAnsi="Times New Roman"/>
                <w:szCs w:val="20"/>
              </w:rPr>
              <w:t xml:space="preserve"> in column </w:t>
            </w:r>
            <w:r w:rsidR="00B83BF9">
              <w:rPr>
                <w:rFonts w:ascii="Times New Roman" w:hAnsi="Times New Roman"/>
                <w:szCs w:val="20"/>
              </w:rPr>
              <w:t>170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 For months with less than 31 days</w:t>
            </w:r>
            <w:r w:rsidR="00DF4384">
              <w:rPr>
                <w:rFonts w:ascii="Times New Roman" w:hAnsi="Times New Roman"/>
                <w:szCs w:val="20"/>
              </w:rPr>
              <w:t xml:space="preserve"> as well as </w:t>
            </w:r>
            <w:r w:rsidR="003354A5">
              <w:rPr>
                <w:rFonts w:ascii="Times New Roman" w:hAnsi="Times New Roman"/>
                <w:szCs w:val="20"/>
              </w:rPr>
              <w:t xml:space="preserve">for </w:t>
            </w:r>
            <w:r w:rsidR="00DF4384">
              <w:rPr>
                <w:rFonts w:ascii="Times New Roman" w:hAnsi="Times New Roman"/>
                <w:szCs w:val="20"/>
              </w:rPr>
              <w:t>weekends</w:t>
            </w:r>
            <w:r w:rsidRPr="007F5684">
              <w:rPr>
                <w:rFonts w:ascii="Times New Roman" w:hAnsi="Times New Roman"/>
                <w:szCs w:val="20"/>
              </w:rPr>
              <w:t xml:space="preserve">, irrelevant lines </w:t>
            </w:r>
            <w:proofErr w:type="gramStart"/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</w:t>
            </w:r>
            <w:r w:rsidR="009C1A02">
              <w:rPr>
                <w:rFonts w:ascii="Times New Roman" w:hAnsi="Times New Roman"/>
                <w:szCs w:val="20"/>
              </w:rPr>
              <w:t xml:space="preserve"> left</w:t>
            </w:r>
            <w:proofErr w:type="gramEnd"/>
            <w:r w:rsidR="009C1A02">
              <w:rPr>
                <w:rFonts w:ascii="Times New Roman" w:hAnsi="Times New Roman"/>
                <w:szCs w:val="20"/>
              </w:rPr>
              <w:t xml:space="preserve"> empty</w:t>
            </w:r>
            <w:r w:rsidRPr="007F5684">
              <w:rPr>
                <w:rFonts w:ascii="Times New Roman" w:hAnsi="Times New Roman"/>
                <w:szCs w:val="20"/>
              </w:rPr>
              <w:t>.</w:t>
            </w:r>
          </w:p>
          <w:p w14:paraId="6A91E8B5" w14:textId="67420E29" w:rsidR="003E371A" w:rsidRPr="007F5684" w:rsidRDefault="003E371A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lastRenderedPageBreak/>
              <w:t xml:space="preserve">The total amount of funding rolled-over </w:t>
            </w:r>
            <w:r w:rsidR="00B75B03" w:rsidRPr="00B75B03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B75B03" w:rsidRPr="00B75B03">
              <w:rPr>
                <w:rFonts w:ascii="Times New Roman" w:hAnsi="Times New Roman"/>
                <w:szCs w:val="20"/>
              </w:rPr>
              <w:t xml:space="preserve"> original maturity between one month and three months </w:t>
            </w:r>
            <w:proofErr w:type="gramStart"/>
            <w:r>
              <w:rPr>
                <w:rFonts w:ascii="Times New Roman" w:hAnsi="Times New Roman"/>
                <w:szCs w:val="20"/>
              </w:rPr>
              <w:t>shall be reported</w:t>
            </w:r>
            <w:proofErr w:type="gramEnd"/>
            <w:r>
              <w:rPr>
                <w:rFonts w:ascii="Times New Roman" w:hAnsi="Times New Roman"/>
                <w:szCs w:val="20"/>
              </w:rPr>
              <w:t xml:space="preserve"> in column 180 of line item 1.1-1.31.</w:t>
            </w:r>
          </w:p>
          <w:p w14:paraId="7A9947A9" w14:textId="6C26176E" w:rsidR="007C6B89" w:rsidRPr="007F5684" w:rsidRDefault="007C6B89" w:rsidP="00193B6D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new funding </w:t>
            </w:r>
            <w:r w:rsidR="00224CAE">
              <w:rPr>
                <w:rFonts w:ascii="Times New Roman" w:hAnsi="Times New Roman"/>
                <w:szCs w:val="20"/>
              </w:rPr>
              <w:t>obtained</w:t>
            </w:r>
            <w:r w:rsidR="00224CAE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52095B" w:rsidRPr="0052095B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52095B" w:rsidRPr="0052095B">
              <w:rPr>
                <w:rFonts w:ascii="Times New Roman" w:hAnsi="Times New Roman"/>
                <w:szCs w:val="20"/>
              </w:rPr>
              <w:t xml:space="preserve"> original maturity </w:t>
            </w:r>
            <w:r w:rsidRPr="007F5684">
              <w:rPr>
                <w:rFonts w:ascii="Times New Roman" w:hAnsi="Times New Roman"/>
                <w:szCs w:val="20"/>
              </w:rPr>
              <w:t xml:space="preserve">between one month and three months </w:t>
            </w:r>
            <w:proofErr w:type="gramStart"/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</w:t>
            </w:r>
            <w:proofErr w:type="gramEnd"/>
            <w:r w:rsidRPr="007F5684">
              <w:rPr>
                <w:rFonts w:ascii="Times New Roman" w:hAnsi="Times New Roman"/>
                <w:szCs w:val="20"/>
              </w:rPr>
              <w:t xml:space="preserve"> in column </w:t>
            </w:r>
            <w:r w:rsidR="00B83BF9">
              <w:rPr>
                <w:rFonts w:ascii="Times New Roman" w:hAnsi="Times New Roman"/>
                <w:szCs w:val="20"/>
              </w:rPr>
              <w:t>190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</w:t>
            </w:r>
          </w:p>
          <w:p w14:paraId="655F0B6A" w14:textId="000BF65E" w:rsidR="00ED41A4" w:rsidRPr="007F5684" w:rsidRDefault="007C6B89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szCs w:val="20"/>
              </w:rPr>
              <w:t>The net difference between</w:t>
            </w:r>
            <w:r w:rsidR="001B6D1B">
              <w:rPr>
                <w:rFonts w:ascii="Times New Roman" w:hAnsi="Times New Roman"/>
                <w:szCs w:val="20"/>
              </w:rPr>
              <w:t>, on the one hand,</w:t>
            </w:r>
            <w:r w:rsidRPr="007F5684">
              <w:rPr>
                <w:rFonts w:ascii="Times New Roman" w:hAnsi="Times New Roman"/>
                <w:szCs w:val="20"/>
              </w:rPr>
              <w:t xml:space="preserve"> maturing funding and</w:t>
            </w:r>
            <w:r w:rsidR="001B6D1B">
              <w:rPr>
                <w:rFonts w:ascii="Times New Roman" w:hAnsi="Times New Roman"/>
                <w:szCs w:val="20"/>
              </w:rPr>
              <w:t>, on the other hand,</w:t>
            </w:r>
            <w:r w:rsidRPr="007F5684">
              <w:rPr>
                <w:rFonts w:ascii="Times New Roman" w:hAnsi="Times New Roman"/>
                <w:szCs w:val="20"/>
              </w:rPr>
              <w:t xml:space="preserve"> </w:t>
            </w:r>
            <w:proofErr w:type="gramStart"/>
            <w:r w:rsidR="00D34AC4">
              <w:rPr>
                <w:rFonts w:ascii="Times New Roman" w:hAnsi="Times New Roman"/>
                <w:szCs w:val="20"/>
              </w:rPr>
              <w:t>roll-overs</w:t>
            </w:r>
            <w:proofErr w:type="gramEnd"/>
            <w:r w:rsidR="00D34AC4">
              <w:rPr>
                <w:rFonts w:ascii="Times New Roman" w:hAnsi="Times New Roman"/>
                <w:szCs w:val="20"/>
              </w:rPr>
              <w:t xml:space="preserve"> plus </w:t>
            </w:r>
            <w:r w:rsidRPr="007F5684">
              <w:rPr>
                <w:rFonts w:ascii="Times New Roman" w:hAnsi="Times New Roman"/>
                <w:szCs w:val="20"/>
              </w:rPr>
              <w:t xml:space="preserve">new funding </w:t>
            </w:r>
            <w:r w:rsidR="00224CAE">
              <w:rPr>
                <w:rFonts w:ascii="Times New Roman" w:hAnsi="Times New Roman"/>
                <w:szCs w:val="20"/>
              </w:rPr>
              <w:t>obtained</w:t>
            </w:r>
            <w:r w:rsidR="00224CAE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>
              <w:rPr>
                <w:rFonts w:ascii="Times New Roman" w:hAnsi="Times New Roman"/>
                <w:szCs w:val="20"/>
              </w:rPr>
              <w:t>200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</w:t>
            </w:r>
          </w:p>
        </w:tc>
      </w:tr>
      <w:tr w:rsidR="00ED41A4" w:rsidRPr="007F5684" w14:paraId="0C7B73A0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31DA83DD" w14:textId="77777777" w:rsidR="00ED41A4" w:rsidRPr="007F5684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lastRenderedPageBreak/>
              <w:t>210 to 240</w:t>
            </w:r>
          </w:p>
        </w:tc>
        <w:tc>
          <w:tcPr>
            <w:tcW w:w="4271" w:type="pct"/>
            <w:shd w:val="clear" w:color="auto" w:fill="auto"/>
          </w:tcPr>
          <w:p w14:paraId="27019293" w14:textId="77777777" w:rsidR="005A40BE" w:rsidRPr="007F5684" w:rsidRDefault="005A40BE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&gt;3 Months ≤ 6 Months</w:t>
            </w:r>
          </w:p>
          <w:p w14:paraId="0260CA5A" w14:textId="10CDCA93" w:rsidR="006044FF" w:rsidRDefault="005A40BE" w:rsidP="00193B6D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funding maturing </w:t>
            </w:r>
            <w:r w:rsidR="006044FF" w:rsidRPr="0052095B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6044FF" w:rsidRPr="0052095B">
              <w:rPr>
                <w:rFonts w:ascii="Times New Roman" w:hAnsi="Times New Roman"/>
                <w:szCs w:val="20"/>
              </w:rPr>
              <w:t xml:space="preserve"> original maturity </w:t>
            </w:r>
            <w:r w:rsidRPr="007F5684">
              <w:rPr>
                <w:rFonts w:ascii="Times New Roman" w:hAnsi="Times New Roman"/>
                <w:szCs w:val="20"/>
              </w:rPr>
              <w:t xml:space="preserve">between three months and six months </w:t>
            </w:r>
            <w:proofErr w:type="gramStart"/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</w:t>
            </w:r>
            <w:proofErr w:type="gramEnd"/>
            <w:r w:rsidRPr="007F5684">
              <w:rPr>
                <w:rFonts w:ascii="Times New Roman" w:hAnsi="Times New Roman"/>
                <w:szCs w:val="20"/>
              </w:rPr>
              <w:t xml:space="preserve"> in column </w:t>
            </w:r>
            <w:r w:rsidR="00B83BF9">
              <w:rPr>
                <w:rFonts w:ascii="Times New Roman" w:hAnsi="Times New Roman"/>
                <w:szCs w:val="20"/>
              </w:rPr>
              <w:t>210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 For months with less than 31 days</w:t>
            </w:r>
            <w:r w:rsidR="006044FF">
              <w:rPr>
                <w:rFonts w:ascii="Times New Roman" w:hAnsi="Times New Roman"/>
                <w:szCs w:val="20"/>
              </w:rPr>
              <w:t xml:space="preserve"> as well as for weekends</w:t>
            </w:r>
            <w:r w:rsidRPr="007F5684">
              <w:rPr>
                <w:rFonts w:ascii="Times New Roman" w:hAnsi="Times New Roman"/>
                <w:szCs w:val="20"/>
              </w:rPr>
              <w:t xml:space="preserve">, irrelevant lines </w:t>
            </w:r>
            <w:proofErr w:type="gramStart"/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</w:t>
            </w:r>
            <w:r w:rsidR="00FC0D7C">
              <w:rPr>
                <w:rFonts w:ascii="Times New Roman" w:hAnsi="Times New Roman"/>
                <w:szCs w:val="20"/>
              </w:rPr>
              <w:t>left</w:t>
            </w:r>
            <w:proofErr w:type="gramEnd"/>
            <w:r w:rsidR="00FC0D7C">
              <w:rPr>
                <w:rFonts w:ascii="Times New Roman" w:hAnsi="Times New Roman"/>
                <w:szCs w:val="20"/>
              </w:rPr>
              <w:t xml:space="preserve"> </w:t>
            </w:r>
            <w:r w:rsidR="009C1A02">
              <w:rPr>
                <w:rFonts w:ascii="Times New Roman" w:hAnsi="Times New Roman"/>
                <w:szCs w:val="20"/>
              </w:rPr>
              <w:t>empty</w:t>
            </w:r>
            <w:r w:rsidRPr="00331993">
              <w:rPr>
                <w:rFonts w:ascii="Times New Roman" w:hAnsi="Times New Roman"/>
                <w:szCs w:val="20"/>
              </w:rPr>
              <w:t>.</w:t>
            </w:r>
          </w:p>
          <w:p w14:paraId="563F93F8" w14:textId="56788554" w:rsidR="003E371A" w:rsidRPr="00331993" w:rsidRDefault="003E371A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The total amount of funding rolled-over </w:t>
            </w:r>
            <w:r w:rsidR="006044FF" w:rsidRPr="006044FF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6044FF" w:rsidRPr="006044FF">
              <w:rPr>
                <w:rFonts w:ascii="Times New Roman" w:hAnsi="Times New Roman"/>
                <w:szCs w:val="20"/>
              </w:rPr>
              <w:t xml:space="preserve"> original maturity between three months and six months </w:t>
            </w:r>
            <w:proofErr w:type="gramStart"/>
            <w:r>
              <w:rPr>
                <w:rFonts w:ascii="Times New Roman" w:hAnsi="Times New Roman"/>
                <w:szCs w:val="20"/>
              </w:rPr>
              <w:t>shall be reported</w:t>
            </w:r>
            <w:proofErr w:type="gramEnd"/>
            <w:r>
              <w:rPr>
                <w:rFonts w:ascii="Times New Roman" w:hAnsi="Times New Roman"/>
                <w:szCs w:val="20"/>
              </w:rPr>
              <w:t xml:space="preserve"> in column 220 of line item 1.1-1.31.</w:t>
            </w:r>
          </w:p>
          <w:p w14:paraId="601C708E" w14:textId="41E12978" w:rsidR="005A40BE" w:rsidRPr="007F5684" w:rsidRDefault="005A40BE" w:rsidP="00193B6D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new funding </w:t>
            </w:r>
            <w:r w:rsidR="00224CAE">
              <w:rPr>
                <w:rFonts w:ascii="Times New Roman" w:hAnsi="Times New Roman"/>
                <w:szCs w:val="20"/>
              </w:rPr>
              <w:t>obtained</w:t>
            </w:r>
            <w:r w:rsidR="00224CAE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6044FF" w:rsidRPr="006044FF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6044FF" w:rsidRPr="006044FF">
              <w:rPr>
                <w:rFonts w:ascii="Times New Roman" w:hAnsi="Times New Roman"/>
                <w:szCs w:val="20"/>
              </w:rPr>
              <w:t xml:space="preserve"> original maturity </w:t>
            </w:r>
            <w:r w:rsidRPr="007F5684">
              <w:rPr>
                <w:rFonts w:ascii="Times New Roman" w:hAnsi="Times New Roman"/>
                <w:szCs w:val="20"/>
              </w:rPr>
              <w:t xml:space="preserve">between three months and six months </w:t>
            </w:r>
            <w:proofErr w:type="gramStart"/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</w:t>
            </w:r>
            <w:proofErr w:type="gramEnd"/>
            <w:r w:rsidRPr="007F5684">
              <w:rPr>
                <w:rFonts w:ascii="Times New Roman" w:hAnsi="Times New Roman"/>
                <w:szCs w:val="20"/>
              </w:rPr>
              <w:t xml:space="preserve"> in column </w:t>
            </w:r>
            <w:r w:rsidR="00B83BF9">
              <w:rPr>
                <w:rFonts w:ascii="Times New Roman" w:hAnsi="Times New Roman"/>
                <w:szCs w:val="20"/>
              </w:rPr>
              <w:t>230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</w:t>
            </w:r>
          </w:p>
          <w:p w14:paraId="3E16D1CD" w14:textId="65F73615" w:rsidR="00ED41A4" w:rsidRPr="007F5684" w:rsidRDefault="005A40BE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szCs w:val="20"/>
              </w:rPr>
              <w:t>The net difference between</w:t>
            </w:r>
            <w:r w:rsidR="001B6D1B">
              <w:rPr>
                <w:rFonts w:ascii="Times New Roman" w:hAnsi="Times New Roman"/>
                <w:szCs w:val="20"/>
              </w:rPr>
              <w:t>, on the one hand,</w:t>
            </w:r>
            <w:r w:rsidRPr="007F5684">
              <w:rPr>
                <w:rFonts w:ascii="Times New Roman" w:hAnsi="Times New Roman"/>
                <w:szCs w:val="20"/>
              </w:rPr>
              <w:t xml:space="preserve"> maturing funding and</w:t>
            </w:r>
            <w:r w:rsidR="001B6D1B">
              <w:rPr>
                <w:rFonts w:ascii="Times New Roman" w:hAnsi="Times New Roman"/>
                <w:szCs w:val="20"/>
              </w:rPr>
              <w:t>, on the other hand,</w:t>
            </w:r>
            <w:r w:rsidRPr="007F5684">
              <w:rPr>
                <w:rFonts w:ascii="Times New Roman" w:hAnsi="Times New Roman"/>
                <w:szCs w:val="20"/>
              </w:rPr>
              <w:t xml:space="preserve"> </w:t>
            </w:r>
            <w:proofErr w:type="gramStart"/>
            <w:r w:rsidR="00D34AC4">
              <w:rPr>
                <w:rFonts w:ascii="Times New Roman" w:hAnsi="Times New Roman"/>
                <w:szCs w:val="20"/>
              </w:rPr>
              <w:t>roll-overs</w:t>
            </w:r>
            <w:proofErr w:type="gramEnd"/>
            <w:r w:rsidR="00D34AC4">
              <w:rPr>
                <w:rFonts w:ascii="Times New Roman" w:hAnsi="Times New Roman"/>
                <w:szCs w:val="20"/>
              </w:rPr>
              <w:t xml:space="preserve"> plus </w:t>
            </w:r>
            <w:r w:rsidRPr="007F5684">
              <w:rPr>
                <w:rFonts w:ascii="Times New Roman" w:hAnsi="Times New Roman"/>
                <w:szCs w:val="20"/>
              </w:rPr>
              <w:t xml:space="preserve">new funding </w:t>
            </w:r>
            <w:r w:rsidR="00224CAE">
              <w:rPr>
                <w:rFonts w:ascii="Times New Roman" w:hAnsi="Times New Roman"/>
                <w:szCs w:val="20"/>
              </w:rPr>
              <w:t>obtained</w:t>
            </w:r>
            <w:r w:rsidR="00224CAE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>
              <w:rPr>
                <w:rFonts w:ascii="Times New Roman" w:hAnsi="Times New Roman"/>
                <w:szCs w:val="20"/>
              </w:rPr>
              <w:t>240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</w:t>
            </w:r>
          </w:p>
        </w:tc>
      </w:tr>
      <w:tr w:rsidR="00ED41A4" w:rsidRPr="007F5684" w14:paraId="3D6EC655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770F85E8" w14:textId="77777777" w:rsidR="00ED41A4" w:rsidRPr="007F5684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250 to 280</w:t>
            </w:r>
          </w:p>
        </w:tc>
        <w:tc>
          <w:tcPr>
            <w:tcW w:w="4271" w:type="pct"/>
            <w:shd w:val="clear" w:color="auto" w:fill="auto"/>
          </w:tcPr>
          <w:p w14:paraId="29910BBF" w14:textId="77777777" w:rsidR="00ED41A4" w:rsidRPr="007F5684" w:rsidRDefault="005A40BE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&gt;</w:t>
            </w:r>
            <w:r w:rsidR="00ED41A4" w:rsidRPr="007F5684">
              <w:rPr>
                <w:rFonts w:ascii="Times New Roman" w:hAnsi="Times New Roman"/>
                <w:b/>
                <w:szCs w:val="20"/>
                <w:u w:val="single"/>
              </w:rPr>
              <w:t>6 Months</w:t>
            </w:r>
          </w:p>
          <w:p w14:paraId="3C7C589B" w14:textId="6F0EC1DA" w:rsidR="007C6B89" w:rsidRDefault="007C6B89" w:rsidP="00193B6D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funding maturing </w:t>
            </w:r>
            <w:r w:rsidR="00A12862" w:rsidRPr="00A12862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A12862" w:rsidRPr="00A12862">
              <w:rPr>
                <w:rFonts w:ascii="Times New Roman" w:hAnsi="Times New Roman"/>
                <w:szCs w:val="20"/>
              </w:rPr>
              <w:t xml:space="preserve"> original maturity </w:t>
            </w:r>
            <w:r w:rsidR="005A40BE" w:rsidRPr="007F5684">
              <w:rPr>
                <w:rFonts w:ascii="Times New Roman" w:hAnsi="Times New Roman"/>
                <w:szCs w:val="20"/>
              </w:rPr>
              <w:t>beyond</w:t>
            </w:r>
            <w:r w:rsidRPr="007F5684">
              <w:rPr>
                <w:rFonts w:ascii="Times New Roman" w:hAnsi="Times New Roman"/>
                <w:szCs w:val="20"/>
              </w:rPr>
              <w:t xml:space="preserve"> six months </w:t>
            </w:r>
            <w:proofErr w:type="gramStart"/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</w:t>
            </w:r>
            <w:proofErr w:type="gramEnd"/>
            <w:r w:rsidRPr="007F5684">
              <w:rPr>
                <w:rFonts w:ascii="Times New Roman" w:hAnsi="Times New Roman"/>
                <w:szCs w:val="20"/>
              </w:rPr>
              <w:t xml:space="preserve"> in column </w:t>
            </w:r>
            <w:r w:rsidR="00AC3BFE">
              <w:rPr>
                <w:rFonts w:ascii="Times New Roman" w:hAnsi="Times New Roman"/>
                <w:szCs w:val="20"/>
              </w:rPr>
              <w:t>250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 For months with less than 31 days</w:t>
            </w:r>
            <w:r w:rsidR="00A12862">
              <w:rPr>
                <w:rFonts w:ascii="Times New Roman" w:hAnsi="Times New Roman"/>
                <w:szCs w:val="20"/>
              </w:rPr>
              <w:t xml:space="preserve"> as well as for weekends</w:t>
            </w:r>
            <w:r w:rsidRPr="007F5684">
              <w:rPr>
                <w:rFonts w:ascii="Times New Roman" w:hAnsi="Times New Roman"/>
                <w:szCs w:val="20"/>
              </w:rPr>
              <w:t xml:space="preserve">, irrelevant lines </w:t>
            </w:r>
            <w:proofErr w:type="gramStart"/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</w:t>
            </w:r>
            <w:r w:rsidR="009C1A02">
              <w:rPr>
                <w:rFonts w:ascii="Times New Roman" w:hAnsi="Times New Roman"/>
                <w:szCs w:val="20"/>
              </w:rPr>
              <w:t xml:space="preserve"> left</w:t>
            </w:r>
            <w:proofErr w:type="gramEnd"/>
            <w:r w:rsidR="009C1A02">
              <w:rPr>
                <w:rFonts w:ascii="Times New Roman" w:hAnsi="Times New Roman"/>
                <w:szCs w:val="20"/>
              </w:rPr>
              <w:t xml:space="preserve"> empty</w:t>
            </w:r>
            <w:r w:rsidRPr="007F5684">
              <w:rPr>
                <w:rFonts w:ascii="Times New Roman" w:hAnsi="Times New Roman"/>
                <w:szCs w:val="20"/>
              </w:rPr>
              <w:t>.</w:t>
            </w:r>
          </w:p>
          <w:p w14:paraId="09601152" w14:textId="7600B6AF" w:rsidR="003E371A" w:rsidRPr="007F5684" w:rsidRDefault="003E371A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The total amount of funding rolled-over </w:t>
            </w:r>
            <w:r w:rsidR="00A12862" w:rsidRPr="00A12862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A12862" w:rsidRPr="00A12862">
              <w:rPr>
                <w:rFonts w:ascii="Times New Roman" w:hAnsi="Times New Roman"/>
                <w:szCs w:val="20"/>
              </w:rPr>
              <w:t xml:space="preserve"> original maturity beyond six months </w:t>
            </w:r>
            <w:proofErr w:type="gramStart"/>
            <w:r>
              <w:rPr>
                <w:rFonts w:ascii="Times New Roman" w:hAnsi="Times New Roman"/>
                <w:szCs w:val="20"/>
              </w:rPr>
              <w:t>shall be reported</w:t>
            </w:r>
            <w:proofErr w:type="gramEnd"/>
            <w:r>
              <w:rPr>
                <w:rFonts w:ascii="Times New Roman" w:hAnsi="Times New Roman"/>
                <w:szCs w:val="20"/>
              </w:rPr>
              <w:t xml:space="preserve"> in column 260 of line item 1.1-1.31.</w:t>
            </w:r>
          </w:p>
          <w:p w14:paraId="4585368E" w14:textId="146D4C77" w:rsidR="007C6B89" w:rsidRPr="007F5684" w:rsidRDefault="007C6B89" w:rsidP="00193B6D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new funding </w:t>
            </w:r>
            <w:r w:rsidR="00224CAE">
              <w:rPr>
                <w:rFonts w:ascii="Times New Roman" w:hAnsi="Times New Roman"/>
                <w:szCs w:val="20"/>
              </w:rPr>
              <w:t>obtained</w:t>
            </w:r>
            <w:r w:rsidR="00224CAE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EF5386" w:rsidRPr="00EF5386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EF5386" w:rsidRPr="00EF5386">
              <w:rPr>
                <w:rFonts w:ascii="Times New Roman" w:hAnsi="Times New Roman"/>
                <w:szCs w:val="20"/>
              </w:rPr>
              <w:t xml:space="preserve"> original maturity </w:t>
            </w:r>
            <w:r w:rsidR="005A40BE" w:rsidRPr="007F5684">
              <w:rPr>
                <w:rFonts w:ascii="Times New Roman" w:hAnsi="Times New Roman"/>
                <w:szCs w:val="20"/>
              </w:rPr>
              <w:t>beyond</w:t>
            </w:r>
            <w:r w:rsidRPr="007F5684">
              <w:rPr>
                <w:rFonts w:ascii="Times New Roman" w:hAnsi="Times New Roman"/>
                <w:szCs w:val="20"/>
              </w:rPr>
              <w:t xml:space="preserve"> six months </w:t>
            </w:r>
            <w:proofErr w:type="gramStart"/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</w:t>
            </w:r>
            <w:proofErr w:type="gramEnd"/>
            <w:r w:rsidRPr="007F5684">
              <w:rPr>
                <w:rFonts w:ascii="Times New Roman" w:hAnsi="Times New Roman"/>
                <w:szCs w:val="20"/>
              </w:rPr>
              <w:t xml:space="preserve"> in column </w:t>
            </w:r>
            <w:r w:rsidR="00AC3BFE">
              <w:rPr>
                <w:rFonts w:ascii="Times New Roman" w:hAnsi="Times New Roman"/>
                <w:szCs w:val="20"/>
              </w:rPr>
              <w:t>270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</w:t>
            </w:r>
          </w:p>
          <w:p w14:paraId="228AAF2B" w14:textId="57E2BDD6" w:rsidR="00ED41A4" w:rsidRPr="007F5684" w:rsidRDefault="007C6B89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szCs w:val="20"/>
              </w:rPr>
              <w:t>The net difference between</w:t>
            </w:r>
            <w:r w:rsidR="001B6D1B">
              <w:rPr>
                <w:rFonts w:ascii="Times New Roman" w:hAnsi="Times New Roman"/>
                <w:szCs w:val="20"/>
              </w:rPr>
              <w:t>, on the one hand,</w:t>
            </w:r>
            <w:r w:rsidRPr="007F5684">
              <w:rPr>
                <w:rFonts w:ascii="Times New Roman" w:hAnsi="Times New Roman"/>
                <w:szCs w:val="20"/>
              </w:rPr>
              <w:t xml:space="preserve"> maturing funding and</w:t>
            </w:r>
            <w:r w:rsidR="001B6D1B">
              <w:rPr>
                <w:rFonts w:ascii="Times New Roman" w:hAnsi="Times New Roman"/>
                <w:szCs w:val="20"/>
              </w:rPr>
              <w:t>, on the other hand,</w:t>
            </w:r>
            <w:r w:rsidRPr="007F5684">
              <w:rPr>
                <w:rFonts w:ascii="Times New Roman" w:hAnsi="Times New Roman"/>
                <w:szCs w:val="20"/>
              </w:rPr>
              <w:t xml:space="preserve"> </w:t>
            </w:r>
            <w:proofErr w:type="gramStart"/>
            <w:r w:rsidR="00D34AC4">
              <w:rPr>
                <w:rFonts w:ascii="Times New Roman" w:hAnsi="Times New Roman"/>
                <w:szCs w:val="20"/>
              </w:rPr>
              <w:t>roll-overs</w:t>
            </w:r>
            <w:proofErr w:type="gramEnd"/>
            <w:r w:rsidR="00D34AC4">
              <w:rPr>
                <w:rFonts w:ascii="Times New Roman" w:hAnsi="Times New Roman"/>
                <w:szCs w:val="20"/>
              </w:rPr>
              <w:t xml:space="preserve"> plus </w:t>
            </w:r>
            <w:r w:rsidRPr="007F5684">
              <w:rPr>
                <w:rFonts w:ascii="Times New Roman" w:hAnsi="Times New Roman"/>
                <w:szCs w:val="20"/>
              </w:rPr>
              <w:t xml:space="preserve">new funding </w:t>
            </w:r>
            <w:r w:rsidR="00224CAE">
              <w:rPr>
                <w:rFonts w:ascii="Times New Roman" w:hAnsi="Times New Roman"/>
                <w:szCs w:val="20"/>
              </w:rPr>
              <w:t>obtained</w:t>
            </w:r>
            <w:r w:rsidR="00224CAE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AC3BFE">
              <w:rPr>
                <w:rFonts w:ascii="Times New Roman" w:hAnsi="Times New Roman"/>
                <w:szCs w:val="20"/>
              </w:rPr>
              <w:t>280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</w:t>
            </w:r>
          </w:p>
        </w:tc>
      </w:tr>
      <w:tr w:rsidR="00ED41A4" w:rsidRPr="007F5684" w14:paraId="26CA8238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5DBB902E" w14:textId="77777777" w:rsidR="00ED41A4" w:rsidRPr="007F5684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290</w:t>
            </w:r>
          </w:p>
        </w:tc>
        <w:tc>
          <w:tcPr>
            <w:tcW w:w="4271" w:type="pct"/>
            <w:shd w:val="clear" w:color="auto" w:fill="auto"/>
          </w:tcPr>
          <w:p w14:paraId="7F9724BA" w14:textId="77777777" w:rsidR="00ED41A4" w:rsidRPr="007F5684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Total net cash</w:t>
            </w:r>
            <w:r w:rsidR="00007D41">
              <w:rPr>
                <w:rFonts w:ascii="Times New Roman" w:hAnsi="Times New Roman"/>
                <w:b/>
                <w:szCs w:val="20"/>
                <w:u w:val="single"/>
              </w:rPr>
              <w:t xml:space="preserve"> </w:t>
            </w: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flows</w:t>
            </w:r>
          </w:p>
          <w:p w14:paraId="6468E29D" w14:textId="2FE5E4DD" w:rsidR="007C6B89" w:rsidRPr="007F5684" w:rsidRDefault="007C6B89" w:rsidP="001861B7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>otal net cash</w:t>
            </w:r>
            <w:r w:rsidR="00007D41">
              <w:rPr>
                <w:rFonts w:ascii="Times New Roman" w:hAnsi="Times New Roman"/>
                <w:szCs w:val="20"/>
              </w:rPr>
              <w:t xml:space="preserve"> </w:t>
            </w:r>
            <w:r w:rsidRPr="007F5684">
              <w:rPr>
                <w:rFonts w:ascii="Times New Roman" w:hAnsi="Times New Roman"/>
                <w:szCs w:val="20"/>
              </w:rPr>
              <w:t xml:space="preserve">flows equal to the sum of all ‘Net’ columns </w:t>
            </w:r>
            <w:r w:rsidR="001861B7">
              <w:rPr>
                <w:rFonts w:ascii="Times New Roman" w:hAnsi="Times New Roman"/>
                <w:szCs w:val="20"/>
              </w:rPr>
              <w:t>numbered</w:t>
            </w:r>
            <w:r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AC3BFE">
              <w:rPr>
                <w:rFonts w:ascii="Times New Roman" w:hAnsi="Times New Roman"/>
                <w:szCs w:val="20"/>
              </w:rPr>
              <w:t>040</w:t>
            </w:r>
            <w:r w:rsidR="001861B7">
              <w:rPr>
                <w:rFonts w:ascii="Times New Roman" w:hAnsi="Times New Roman"/>
                <w:szCs w:val="20"/>
              </w:rPr>
              <w:t xml:space="preserve">, </w:t>
            </w:r>
            <w:r w:rsidR="00AC3BFE">
              <w:rPr>
                <w:rFonts w:ascii="Times New Roman" w:hAnsi="Times New Roman"/>
                <w:szCs w:val="20"/>
              </w:rPr>
              <w:t>080</w:t>
            </w:r>
            <w:r w:rsidR="001861B7">
              <w:rPr>
                <w:rFonts w:ascii="Times New Roman" w:hAnsi="Times New Roman"/>
                <w:szCs w:val="20"/>
              </w:rPr>
              <w:t xml:space="preserve">, </w:t>
            </w:r>
            <w:r w:rsidR="00AC3BFE">
              <w:rPr>
                <w:rFonts w:ascii="Times New Roman" w:hAnsi="Times New Roman"/>
                <w:szCs w:val="20"/>
              </w:rPr>
              <w:t>120</w:t>
            </w:r>
            <w:r w:rsidR="001861B7">
              <w:rPr>
                <w:rFonts w:ascii="Times New Roman" w:hAnsi="Times New Roman"/>
                <w:szCs w:val="20"/>
              </w:rPr>
              <w:t xml:space="preserve">, </w:t>
            </w:r>
            <w:r w:rsidR="00AC3BFE">
              <w:rPr>
                <w:rFonts w:ascii="Times New Roman" w:hAnsi="Times New Roman"/>
                <w:szCs w:val="20"/>
              </w:rPr>
              <w:t>160</w:t>
            </w:r>
            <w:r w:rsidR="001861B7">
              <w:rPr>
                <w:rFonts w:ascii="Times New Roman" w:hAnsi="Times New Roman"/>
                <w:szCs w:val="20"/>
              </w:rPr>
              <w:t xml:space="preserve">, </w:t>
            </w:r>
            <w:r w:rsidR="00AC3BFE">
              <w:rPr>
                <w:rFonts w:ascii="Times New Roman" w:hAnsi="Times New Roman"/>
                <w:szCs w:val="20"/>
              </w:rPr>
              <w:t>200</w:t>
            </w:r>
            <w:r w:rsidR="001861B7">
              <w:rPr>
                <w:rFonts w:ascii="Times New Roman" w:hAnsi="Times New Roman"/>
                <w:szCs w:val="20"/>
              </w:rPr>
              <w:t xml:space="preserve">, </w:t>
            </w:r>
            <w:r w:rsidR="00AC3BFE">
              <w:rPr>
                <w:rFonts w:ascii="Times New Roman" w:hAnsi="Times New Roman"/>
                <w:szCs w:val="20"/>
              </w:rPr>
              <w:t>240</w:t>
            </w:r>
            <w:r w:rsidR="001861B7">
              <w:rPr>
                <w:rFonts w:ascii="Times New Roman" w:hAnsi="Times New Roman"/>
                <w:szCs w:val="20"/>
              </w:rPr>
              <w:t xml:space="preserve">, </w:t>
            </w:r>
            <w:r w:rsidR="00AC3BFE">
              <w:rPr>
                <w:rFonts w:ascii="Times New Roman" w:hAnsi="Times New Roman"/>
                <w:szCs w:val="20"/>
              </w:rPr>
              <w:t>280</w:t>
            </w:r>
            <w:r w:rsidR="001861B7">
              <w:rPr>
                <w:rFonts w:ascii="Times New Roman" w:hAnsi="Times New Roman"/>
                <w:szCs w:val="20"/>
              </w:rPr>
              <w:t>,</w:t>
            </w:r>
            <w:r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AC3BFE">
              <w:rPr>
                <w:rFonts w:ascii="Times New Roman" w:hAnsi="Times New Roman"/>
                <w:szCs w:val="20"/>
              </w:rPr>
              <w:t>290</w:t>
            </w:r>
            <w:r w:rsidRPr="007F5684">
              <w:rPr>
                <w:rFonts w:ascii="Times New Roman" w:hAnsi="Times New Roman"/>
                <w:szCs w:val="20"/>
              </w:rPr>
              <w:t>.</w:t>
            </w:r>
          </w:p>
        </w:tc>
      </w:tr>
      <w:tr w:rsidR="00ED41A4" w:rsidRPr="007F5684" w14:paraId="18A531BD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41F26860" w14:textId="401B327E" w:rsidR="00ED41A4" w:rsidRPr="007F5684" w:rsidRDefault="00BD24C1" w:rsidP="002C0AF3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300 to 3</w:t>
            </w:r>
            <w:r w:rsidR="002C0AF3">
              <w:rPr>
                <w:rFonts w:ascii="Times New Roman" w:hAnsi="Times New Roman"/>
                <w:color w:val="000000"/>
                <w:szCs w:val="20"/>
                <w:lang w:eastAsia="en-GB"/>
              </w:rPr>
              <w:t>2</w:t>
            </w: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0B9AF00A" w14:textId="77777777" w:rsidR="00ED41A4" w:rsidRPr="007F5684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Average Term (days)</w:t>
            </w:r>
          </w:p>
          <w:p w14:paraId="51F755D8" w14:textId="4DE32C79" w:rsidR="007C6B89" w:rsidRPr="007F5684" w:rsidRDefault="007C6B89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szCs w:val="20"/>
              </w:rPr>
              <w:t>The weighted average term</w:t>
            </w:r>
            <w:r w:rsidR="001B6D1B">
              <w:rPr>
                <w:rFonts w:ascii="Times New Roman" w:hAnsi="Times New Roman"/>
                <w:szCs w:val="20"/>
              </w:rPr>
              <w:t>,</w:t>
            </w:r>
            <w:r w:rsidRPr="007F5684">
              <w:rPr>
                <w:rFonts w:ascii="Times New Roman" w:hAnsi="Times New Roman"/>
                <w:szCs w:val="20"/>
              </w:rPr>
              <w:t xml:space="preserve"> in days</w:t>
            </w:r>
            <w:r w:rsidR="001B6D1B">
              <w:rPr>
                <w:rFonts w:ascii="Times New Roman" w:hAnsi="Times New Roman"/>
                <w:szCs w:val="20"/>
              </w:rPr>
              <w:t>,</w:t>
            </w:r>
            <w:r w:rsidRPr="007F5684">
              <w:rPr>
                <w:rFonts w:ascii="Times New Roman" w:hAnsi="Times New Roman"/>
                <w:szCs w:val="20"/>
              </w:rPr>
              <w:t xml:space="preserve"> of all funds maturing </w:t>
            </w:r>
            <w:proofErr w:type="gramStart"/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</w:t>
            </w:r>
            <w:proofErr w:type="gramEnd"/>
            <w:r w:rsidRPr="007F5684">
              <w:rPr>
                <w:rFonts w:ascii="Times New Roman" w:hAnsi="Times New Roman"/>
                <w:szCs w:val="20"/>
              </w:rPr>
              <w:t xml:space="preserve"> in column </w:t>
            </w:r>
            <w:r w:rsidR="00BD24C1">
              <w:rPr>
                <w:rFonts w:ascii="Times New Roman" w:hAnsi="Times New Roman"/>
                <w:szCs w:val="20"/>
              </w:rPr>
              <w:t>300</w:t>
            </w:r>
            <w:r w:rsidRPr="007F5684">
              <w:rPr>
                <w:rFonts w:ascii="Times New Roman" w:hAnsi="Times New Roman"/>
                <w:szCs w:val="20"/>
              </w:rPr>
              <w:t xml:space="preserve">. </w:t>
            </w:r>
            <w:r w:rsidR="003E371A">
              <w:rPr>
                <w:rFonts w:ascii="Times New Roman" w:hAnsi="Times New Roman"/>
                <w:szCs w:val="20"/>
              </w:rPr>
              <w:t>The weighted average term</w:t>
            </w:r>
            <w:r w:rsidR="001B6D1B">
              <w:rPr>
                <w:rFonts w:ascii="Times New Roman" w:hAnsi="Times New Roman"/>
                <w:szCs w:val="20"/>
              </w:rPr>
              <w:t>,</w:t>
            </w:r>
            <w:r w:rsidR="003E371A">
              <w:rPr>
                <w:rFonts w:ascii="Times New Roman" w:hAnsi="Times New Roman"/>
                <w:szCs w:val="20"/>
              </w:rPr>
              <w:t xml:space="preserve"> in days</w:t>
            </w:r>
            <w:r w:rsidR="001B6D1B">
              <w:rPr>
                <w:rFonts w:ascii="Times New Roman" w:hAnsi="Times New Roman"/>
                <w:szCs w:val="20"/>
              </w:rPr>
              <w:t>,</w:t>
            </w:r>
            <w:r w:rsidR="003E371A">
              <w:rPr>
                <w:rFonts w:ascii="Times New Roman" w:hAnsi="Times New Roman"/>
                <w:szCs w:val="20"/>
              </w:rPr>
              <w:t xml:space="preserve"> of all funds rolled over </w:t>
            </w:r>
            <w:proofErr w:type="gramStart"/>
            <w:r w:rsidR="003E371A">
              <w:rPr>
                <w:rFonts w:ascii="Times New Roman" w:hAnsi="Times New Roman"/>
                <w:szCs w:val="20"/>
              </w:rPr>
              <w:t>shall be reported</w:t>
            </w:r>
            <w:proofErr w:type="gramEnd"/>
            <w:r w:rsidR="003E371A">
              <w:rPr>
                <w:rFonts w:ascii="Times New Roman" w:hAnsi="Times New Roman"/>
                <w:szCs w:val="20"/>
              </w:rPr>
              <w:t xml:space="preserve"> in column 310, </w:t>
            </w:r>
            <w:r w:rsidRPr="007F5684">
              <w:rPr>
                <w:rFonts w:ascii="Times New Roman" w:hAnsi="Times New Roman"/>
                <w:szCs w:val="20"/>
              </w:rPr>
              <w:t>the weighted average term</w:t>
            </w:r>
            <w:r w:rsidR="001B6D1B">
              <w:rPr>
                <w:rFonts w:ascii="Times New Roman" w:hAnsi="Times New Roman"/>
                <w:szCs w:val="20"/>
              </w:rPr>
              <w:t>,</w:t>
            </w:r>
            <w:r w:rsidRPr="007F5684">
              <w:rPr>
                <w:rFonts w:ascii="Times New Roman" w:hAnsi="Times New Roman"/>
                <w:szCs w:val="20"/>
              </w:rPr>
              <w:t xml:space="preserve"> in days</w:t>
            </w:r>
            <w:r w:rsidR="001B6D1B">
              <w:rPr>
                <w:rFonts w:ascii="Times New Roman" w:hAnsi="Times New Roman"/>
                <w:szCs w:val="20"/>
              </w:rPr>
              <w:t>,</w:t>
            </w:r>
            <w:r w:rsidRPr="007F5684">
              <w:rPr>
                <w:rFonts w:ascii="Times New Roman" w:hAnsi="Times New Roman"/>
                <w:szCs w:val="20"/>
              </w:rPr>
              <w:t xml:space="preserve"> of all new funds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D24C1">
              <w:rPr>
                <w:rFonts w:ascii="Times New Roman" w:hAnsi="Times New Roman"/>
                <w:szCs w:val="20"/>
              </w:rPr>
              <w:t>320</w:t>
            </w:r>
            <w:r w:rsidR="00C84012">
              <w:rPr>
                <w:rFonts w:ascii="Times New Roman" w:hAnsi="Times New Roman"/>
                <w:szCs w:val="20"/>
              </w:rPr>
              <w:t>.</w:t>
            </w:r>
          </w:p>
        </w:tc>
      </w:tr>
    </w:tbl>
    <w:p w14:paraId="1471D337" w14:textId="10BFFF7C" w:rsidR="00ED41A4" w:rsidRPr="003A1E85" w:rsidRDefault="00ED41A4" w:rsidP="00CC3091">
      <w:pPr>
        <w:pStyle w:val="InstructionsText2"/>
      </w:pPr>
    </w:p>
    <w:sectPr w:rsidR="00ED41A4" w:rsidRPr="003A1E85" w:rsidSect="00EA0D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1304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35845F" w14:textId="77777777" w:rsidR="00167536" w:rsidRDefault="00167536">
      <w:r>
        <w:separator/>
      </w:r>
    </w:p>
  </w:endnote>
  <w:endnote w:type="continuationSeparator" w:id="0">
    <w:p w14:paraId="7485B22D" w14:textId="77777777" w:rsidR="00167536" w:rsidRDefault="00167536">
      <w:r>
        <w:continuationSeparator/>
      </w:r>
    </w:p>
  </w:endnote>
  <w:endnote w:type="continuationNotice" w:id="1">
    <w:p w14:paraId="351FC6CF" w14:textId="77777777" w:rsidR="00167536" w:rsidRDefault="00167536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96E837" w14:textId="77777777" w:rsidR="00167536" w:rsidRDefault="001675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76245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11434C3" w14:textId="2BC7DCFB" w:rsidR="003E009D" w:rsidRDefault="003E009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A2179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4D75317D" w14:textId="77777777" w:rsidR="003E009D" w:rsidRDefault="003E009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19740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AAC0BA" w14:textId="7E540B0E" w:rsidR="00EA0D1D" w:rsidRDefault="00EA0D1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A217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0D79854" w14:textId="77777777" w:rsidR="00F04F6C" w:rsidRDefault="00F04F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63CF24" w14:textId="77777777" w:rsidR="00167536" w:rsidRDefault="00167536">
      <w:r>
        <w:separator/>
      </w:r>
    </w:p>
  </w:footnote>
  <w:footnote w:type="continuationSeparator" w:id="0">
    <w:p w14:paraId="19B8F927" w14:textId="77777777" w:rsidR="00167536" w:rsidRDefault="00167536">
      <w:r>
        <w:continuationSeparator/>
      </w:r>
    </w:p>
  </w:footnote>
  <w:footnote w:type="continuationNotice" w:id="1">
    <w:p w14:paraId="3A75644C" w14:textId="77777777" w:rsidR="00167536" w:rsidRDefault="00167536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CA6B90" w14:textId="77777777" w:rsidR="00167536" w:rsidRDefault="001675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44754C" w14:textId="77777777" w:rsidR="00167536" w:rsidRDefault="0016753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34AAC3" w14:textId="77777777" w:rsidR="00167536" w:rsidRDefault="001675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5A041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2E82F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C885B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E84EA7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BB8C2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FC4DE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80480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B96C52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630B3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1AE66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3208F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1" w15:restartNumberingAfterBreak="0">
    <w:nsid w:val="043D5720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2" w15:restartNumberingAfterBreak="0">
    <w:nsid w:val="058D2501"/>
    <w:multiLevelType w:val="multilevel"/>
    <w:tmpl w:val="ABB242F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3" w15:restartNumberingAfterBreak="0">
    <w:nsid w:val="0BE619A9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4" w15:restartNumberingAfterBreak="0">
    <w:nsid w:val="11A94165"/>
    <w:multiLevelType w:val="multilevel"/>
    <w:tmpl w:val="6504BD2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14" w:hanging="357"/>
      </w:p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5" w15:restartNumberingAfterBreak="0">
    <w:nsid w:val="179E3A92"/>
    <w:multiLevelType w:val="multilevel"/>
    <w:tmpl w:val="574C786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6" w15:restartNumberingAfterBreak="0">
    <w:nsid w:val="1B084130"/>
    <w:multiLevelType w:val="multilevel"/>
    <w:tmpl w:val="6B088EB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22"/>
        </w:tabs>
        <w:ind w:left="32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96"/>
        </w:tabs>
        <w:ind w:left="4296" w:hanging="1440"/>
      </w:pPr>
      <w:rPr>
        <w:rFonts w:hint="default"/>
      </w:rPr>
    </w:lvl>
  </w:abstractNum>
  <w:abstractNum w:abstractNumId="17" w15:restartNumberingAfterBreak="0">
    <w:nsid w:val="1ECB0E46"/>
    <w:multiLevelType w:val="multilevel"/>
    <w:tmpl w:val="34364CAC"/>
    <w:lvl w:ilvl="0">
      <w:start w:val="1"/>
      <w:numFmt w:val="decimal"/>
      <w:pStyle w:val="Numberedheadinglevel1"/>
      <w:lvlText w:val="%1.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8"/>
        <w:u w:val="none"/>
        <w:vertAlign w:val="baseline"/>
      </w:rPr>
    </w:lvl>
    <w:lvl w:ilvl="1">
      <w:start w:val="1"/>
      <w:numFmt w:val="decimal"/>
      <w:pStyle w:val="Numberedheadinglevel2"/>
      <w:lvlText w:val="%1.%2"/>
      <w:lvlJc w:val="left"/>
      <w:pPr>
        <w:tabs>
          <w:tab w:val="num" w:pos="22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4"/>
        <w:u w:val="none"/>
        <w:vertAlign w:val="baseline"/>
      </w:rPr>
    </w:lvl>
    <w:lvl w:ilvl="2">
      <w:start w:val="1"/>
      <w:numFmt w:val="decimal"/>
      <w:pStyle w:val="Numberedheadinglevel3"/>
      <w:lvlText w:val="%1.%2.%3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0"/>
        <w:u w:val="none"/>
        <w:vertAlign w:val="baseline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18" w15:restartNumberingAfterBreak="0">
    <w:nsid w:val="23674DE4"/>
    <w:multiLevelType w:val="multilevel"/>
    <w:tmpl w:val="3E1C1DA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9" w15:restartNumberingAfterBreak="0">
    <w:nsid w:val="24A74FA7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0" w15:restartNumberingAfterBreak="0">
    <w:nsid w:val="26387793"/>
    <w:multiLevelType w:val="multilevel"/>
    <w:tmpl w:val="574C786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1" w15:restartNumberingAfterBreak="0">
    <w:nsid w:val="2C29681E"/>
    <w:multiLevelType w:val="multilevel"/>
    <w:tmpl w:val="1C52F91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2" w15:restartNumberingAfterBreak="0">
    <w:nsid w:val="2F3E25B0"/>
    <w:multiLevelType w:val="hybridMultilevel"/>
    <w:tmpl w:val="13BC82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3057CB8"/>
    <w:multiLevelType w:val="hybridMultilevel"/>
    <w:tmpl w:val="1BD64C78"/>
    <w:lvl w:ilvl="0" w:tplc="236EA62C">
      <w:start w:val="1"/>
      <w:numFmt w:val="decimal"/>
      <w:pStyle w:val="InstructionsText2"/>
      <w:lvlText w:val="%1."/>
      <w:lvlJc w:val="left"/>
      <w:pPr>
        <w:ind w:left="720" w:hanging="360"/>
      </w:pPr>
    </w:lvl>
    <w:lvl w:ilvl="1" w:tplc="DABE385E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58287F7C">
      <w:start w:val="1"/>
      <w:numFmt w:val="lowerLetter"/>
      <w:lvlText w:val="(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B81F9C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5" w15:restartNumberingAfterBreak="0">
    <w:nsid w:val="45452DE3"/>
    <w:multiLevelType w:val="multilevel"/>
    <w:tmpl w:val="6D2CB84C"/>
    <w:lvl w:ilvl="0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6" w15:restartNumberingAfterBreak="0">
    <w:nsid w:val="4EE02518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7" w15:restartNumberingAfterBreak="0">
    <w:nsid w:val="528A4FD9"/>
    <w:multiLevelType w:val="multilevel"/>
    <w:tmpl w:val="CF661F5E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8" w15:restartNumberingAfterBreak="0">
    <w:nsid w:val="55AB371B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9" w15:restartNumberingAfterBreak="0">
    <w:nsid w:val="62D85371"/>
    <w:multiLevelType w:val="hybridMultilevel"/>
    <w:tmpl w:val="B0E0EE44"/>
    <w:lvl w:ilvl="0" w:tplc="CD3AC596">
      <w:start w:val="1"/>
      <w:numFmt w:val="lowerLetter"/>
      <w:lvlText w:val="(%1)"/>
      <w:lvlJc w:val="left"/>
      <w:pPr>
        <w:ind w:left="1074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794" w:hanging="360"/>
      </w:pPr>
    </w:lvl>
    <w:lvl w:ilvl="2" w:tplc="0809001B">
      <w:start w:val="1"/>
      <w:numFmt w:val="lowerRoman"/>
      <w:lvlText w:val="%3."/>
      <w:lvlJc w:val="right"/>
      <w:pPr>
        <w:ind w:left="2514" w:hanging="180"/>
      </w:pPr>
    </w:lvl>
    <w:lvl w:ilvl="3" w:tplc="0809000F" w:tentative="1">
      <w:start w:val="1"/>
      <w:numFmt w:val="decimal"/>
      <w:lvlText w:val="%4."/>
      <w:lvlJc w:val="left"/>
      <w:pPr>
        <w:ind w:left="3234" w:hanging="360"/>
      </w:pPr>
    </w:lvl>
    <w:lvl w:ilvl="4" w:tplc="08090019" w:tentative="1">
      <w:start w:val="1"/>
      <w:numFmt w:val="lowerLetter"/>
      <w:lvlText w:val="%5."/>
      <w:lvlJc w:val="left"/>
      <w:pPr>
        <w:ind w:left="3954" w:hanging="360"/>
      </w:pPr>
    </w:lvl>
    <w:lvl w:ilvl="5" w:tplc="0809001B" w:tentative="1">
      <w:start w:val="1"/>
      <w:numFmt w:val="lowerRoman"/>
      <w:lvlText w:val="%6."/>
      <w:lvlJc w:val="right"/>
      <w:pPr>
        <w:ind w:left="4674" w:hanging="180"/>
      </w:pPr>
    </w:lvl>
    <w:lvl w:ilvl="6" w:tplc="0809000F" w:tentative="1">
      <w:start w:val="1"/>
      <w:numFmt w:val="decimal"/>
      <w:lvlText w:val="%7."/>
      <w:lvlJc w:val="left"/>
      <w:pPr>
        <w:ind w:left="5394" w:hanging="360"/>
      </w:pPr>
    </w:lvl>
    <w:lvl w:ilvl="7" w:tplc="08090019" w:tentative="1">
      <w:start w:val="1"/>
      <w:numFmt w:val="lowerLetter"/>
      <w:lvlText w:val="%8."/>
      <w:lvlJc w:val="left"/>
      <w:pPr>
        <w:ind w:left="6114" w:hanging="360"/>
      </w:pPr>
    </w:lvl>
    <w:lvl w:ilvl="8" w:tplc="08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0" w15:restartNumberingAfterBreak="0">
    <w:nsid w:val="64BE1E33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31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</w:lvl>
    <w:lvl w:ilvl="3" w:tplc="21C6EF3C" w:tentative="1">
      <w:start w:val="1"/>
      <w:numFmt w:val="decimal"/>
      <w:lvlText w:val="%4."/>
      <w:lvlJc w:val="left"/>
      <w:pPr>
        <w:ind w:left="2880" w:hanging="360"/>
      </w:p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</w:lvl>
    <w:lvl w:ilvl="6" w:tplc="84CCF45A" w:tentative="1">
      <w:start w:val="1"/>
      <w:numFmt w:val="decimal"/>
      <w:lvlText w:val="%7."/>
      <w:lvlJc w:val="left"/>
      <w:pPr>
        <w:ind w:left="5040" w:hanging="360"/>
      </w:p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917771"/>
    <w:multiLevelType w:val="multilevel"/>
    <w:tmpl w:val="C082CA12"/>
    <w:lvl w:ilvl="0">
      <w:start w:val="2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3" w15:restartNumberingAfterBreak="0">
    <w:nsid w:val="67E51AD2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4" w15:restartNumberingAfterBreak="0">
    <w:nsid w:val="68E61726"/>
    <w:multiLevelType w:val="multilevel"/>
    <w:tmpl w:val="5D4CC18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(%3)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22"/>
        </w:tabs>
        <w:ind w:left="32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96"/>
        </w:tabs>
        <w:ind w:left="4296" w:hanging="1440"/>
      </w:pPr>
      <w:rPr>
        <w:rFonts w:hint="default"/>
      </w:rPr>
    </w:lvl>
  </w:abstractNum>
  <w:abstractNum w:abstractNumId="35" w15:restartNumberingAfterBreak="0">
    <w:nsid w:val="69C97FF4"/>
    <w:multiLevelType w:val="multilevel"/>
    <w:tmpl w:val="6504BD2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14" w:hanging="357"/>
      </w:p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6" w15:restartNumberingAfterBreak="0">
    <w:nsid w:val="73CB7C62"/>
    <w:multiLevelType w:val="multilevel"/>
    <w:tmpl w:val="1C28AC2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7" w15:restartNumberingAfterBreak="0">
    <w:nsid w:val="76DC309E"/>
    <w:multiLevelType w:val="multilevel"/>
    <w:tmpl w:val="9542A63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8" w15:restartNumberingAfterBreak="0">
    <w:nsid w:val="7970223E"/>
    <w:multiLevelType w:val="multilevel"/>
    <w:tmpl w:val="A98265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9" w15:restartNumberingAfterBreak="0">
    <w:nsid w:val="7F8E441D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num w:numId="1">
    <w:abstractNumId w:val="31"/>
  </w:num>
  <w:num w:numId="2">
    <w:abstractNumId w:val="30"/>
  </w:num>
  <w:num w:numId="3">
    <w:abstractNumId w:val="23"/>
  </w:num>
  <w:num w:numId="4">
    <w:abstractNumId w:val="39"/>
  </w:num>
  <w:num w:numId="5">
    <w:abstractNumId w:val="37"/>
  </w:num>
  <w:num w:numId="6">
    <w:abstractNumId w:val="26"/>
  </w:num>
  <w:num w:numId="7">
    <w:abstractNumId w:val="13"/>
  </w:num>
  <w:num w:numId="8">
    <w:abstractNumId w:val="24"/>
  </w:num>
  <w:num w:numId="9">
    <w:abstractNumId w:val="20"/>
  </w:num>
  <w:num w:numId="10">
    <w:abstractNumId w:val="35"/>
  </w:num>
  <w:num w:numId="11">
    <w:abstractNumId w:val="27"/>
  </w:num>
  <w:num w:numId="12">
    <w:abstractNumId w:val="18"/>
  </w:num>
  <w:num w:numId="13">
    <w:abstractNumId w:val="21"/>
  </w:num>
  <w:num w:numId="14">
    <w:abstractNumId w:val="34"/>
  </w:num>
  <w:num w:numId="15">
    <w:abstractNumId w:val="12"/>
  </w:num>
  <w:num w:numId="16">
    <w:abstractNumId w:val="17"/>
  </w:num>
  <w:num w:numId="17">
    <w:abstractNumId w:val="29"/>
  </w:num>
  <w:num w:numId="18">
    <w:abstractNumId w:val="36"/>
  </w:num>
  <w:num w:numId="19">
    <w:abstractNumId w:val="38"/>
  </w:num>
  <w:num w:numId="20">
    <w:abstractNumId w:val="32"/>
  </w:num>
  <w:num w:numId="21">
    <w:abstractNumId w:val="33"/>
  </w:num>
  <w:num w:numId="22">
    <w:abstractNumId w:val="14"/>
  </w:num>
  <w:num w:numId="23">
    <w:abstractNumId w:val="22"/>
  </w:num>
  <w:num w:numId="24">
    <w:abstractNumId w:val="25"/>
  </w:num>
  <w:num w:numId="25">
    <w:abstractNumId w:val="23"/>
  </w:num>
  <w:num w:numId="26">
    <w:abstractNumId w:val="23"/>
  </w:num>
  <w:num w:numId="27">
    <w:abstractNumId w:val="23"/>
  </w:num>
  <w:num w:numId="28">
    <w:abstractNumId w:val="19"/>
  </w:num>
  <w:num w:numId="29">
    <w:abstractNumId w:val="28"/>
  </w:num>
  <w:num w:numId="30">
    <w:abstractNumId w:val="23"/>
  </w:num>
  <w:num w:numId="31">
    <w:abstractNumId w:val="11"/>
  </w:num>
  <w:num w:numId="32">
    <w:abstractNumId w:val="10"/>
  </w:num>
  <w:num w:numId="33">
    <w:abstractNumId w:val="16"/>
  </w:num>
  <w:num w:numId="34">
    <w:abstractNumId w:val="15"/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</w:num>
  <w:num w:numId="37">
    <w:abstractNumId w:val="7"/>
  </w:num>
  <w:num w:numId="38">
    <w:abstractNumId w:val="6"/>
  </w:num>
  <w:num w:numId="39">
    <w:abstractNumId w:val="5"/>
  </w:num>
  <w:num w:numId="40">
    <w:abstractNumId w:val="4"/>
  </w:num>
  <w:num w:numId="41">
    <w:abstractNumId w:val="8"/>
  </w:num>
  <w:num w:numId="42">
    <w:abstractNumId w:val="3"/>
  </w:num>
  <w:num w:numId="43">
    <w:abstractNumId w:val="2"/>
  </w:num>
  <w:num w:numId="44">
    <w:abstractNumId w:val="1"/>
  </w:num>
  <w:num w:numId="45">
    <w:abstractNumId w:val="0"/>
  </w:num>
  <w:numIdMacAtCleanup w:val="2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EBA Staff">
    <w15:presenceInfo w15:providerId="None" w15:userId="EBA Staf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8F90A0E3"/>
  </w:docVars>
  <w:rsids>
    <w:rsidRoot w:val="00D02FE4"/>
    <w:rsid w:val="00003323"/>
    <w:rsid w:val="00007D41"/>
    <w:rsid w:val="000109BC"/>
    <w:rsid w:val="0001172F"/>
    <w:rsid w:val="00016B30"/>
    <w:rsid w:val="00017710"/>
    <w:rsid w:val="000257D9"/>
    <w:rsid w:val="000275A3"/>
    <w:rsid w:val="00027E58"/>
    <w:rsid w:val="00032055"/>
    <w:rsid w:val="00032AC7"/>
    <w:rsid w:val="0003410D"/>
    <w:rsid w:val="000343B1"/>
    <w:rsid w:val="00036812"/>
    <w:rsid w:val="0004271F"/>
    <w:rsid w:val="00042E1E"/>
    <w:rsid w:val="000473FA"/>
    <w:rsid w:val="00047A6F"/>
    <w:rsid w:val="000502BD"/>
    <w:rsid w:val="0005060D"/>
    <w:rsid w:val="0005230B"/>
    <w:rsid w:val="00055633"/>
    <w:rsid w:val="00055E1B"/>
    <w:rsid w:val="00060360"/>
    <w:rsid w:val="00060467"/>
    <w:rsid w:val="00061951"/>
    <w:rsid w:val="000643F7"/>
    <w:rsid w:val="000761EA"/>
    <w:rsid w:val="00084050"/>
    <w:rsid w:val="0008780B"/>
    <w:rsid w:val="00093DE8"/>
    <w:rsid w:val="00094436"/>
    <w:rsid w:val="00095FE4"/>
    <w:rsid w:val="000A22EF"/>
    <w:rsid w:val="000A4E1D"/>
    <w:rsid w:val="000A676C"/>
    <w:rsid w:val="000A76B5"/>
    <w:rsid w:val="000B288B"/>
    <w:rsid w:val="000B2BA0"/>
    <w:rsid w:val="000B2DF2"/>
    <w:rsid w:val="000B45B9"/>
    <w:rsid w:val="000B5A28"/>
    <w:rsid w:val="000B7D7C"/>
    <w:rsid w:val="000B7DC9"/>
    <w:rsid w:val="000C3837"/>
    <w:rsid w:val="000C45A2"/>
    <w:rsid w:val="000D04E1"/>
    <w:rsid w:val="000D18F9"/>
    <w:rsid w:val="000E01EA"/>
    <w:rsid w:val="000E16DD"/>
    <w:rsid w:val="000E2CA5"/>
    <w:rsid w:val="000E43D6"/>
    <w:rsid w:val="000E5F08"/>
    <w:rsid w:val="000F0DF9"/>
    <w:rsid w:val="000F32F6"/>
    <w:rsid w:val="00100F57"/>
    <w:rsid w:val="00104F31"/>
    <w:rsid w:val="0011112D"/>
    <w:rsid w:val="001113B1"/>
    <w:rsid w:val="001126F1"/>
    <w:rsid w:val="001128AA"/>
    <w:rsid w:val="00112DBB"/>
    <w:rsid w:val="00121D11"/>
    <w:rsid w:val="00124814"/>
    <w:rsid w:val="0012571F"/>
    <w:rsid w:val="00126802"/>
    <w:rsid w:val="0013252E"/>
    <w:rsid w:val="0013515D"/>
    <w:rsid w:val="00143B75"/>
    <w:rsid w:val="00144FB8"/>
    <w:rsid w:val="001456E6"/>
    <w:rsid w:val="00147C46"/>
    <w:rsid w:val="001507A4"/>
    <w:rsid w:val="0015358C"/>
    <w:rsid w:val="00155567"/>
    <w:rsid w:val="0016014D"/>
    <w:rsid w:val="00162424"/>
    <w:rsid w:val="00167536"/>
    <w:rsid w:val="0017142A"/>
    <w:rsid w:val="00172727"/>
    <w:rsid w:val="001741B0"/>
    <w:rsid w:val="00174208"/>
    <w:rsid w:val="00174660"/>
    <w:rsid w:val="001754E1"/>
    <w:rsid w:val="00181260"/>
    <w:rsid w:val="00181A4F"/>
    <w:rsid w:val="001861B7"/>
    <w:rsid w:val="0019013A"/>
    <w:rsid w:val="001922E6"/>
    <w:rsid w:val="00193B6D"/>
    <w:rsid w:val="001A331C"/>
    <w:rsid w:val="001B36EE"/>
    <w:rsid w:val="001B5CC0"/>
    <w:rsid w:val="001B6D1B"/>
    <w:rsid w:val="001B7C2B"/>
    <w:rsid w:val="001C1BA1"/>
    <w:rsid w:val="001C4004"/>
    <w:rsid w:val="001D08C2"/>
    <w:rsid w:val="001D2E2C"/>
    <w:rsid w:val="001D37A9"/>
    <w:rsid w:val="001E385E"/>
    <w:rsid w:val="001F2B49"/>
    <w:rsid w:val="001F5BAD"/>
    <w:rsid w:val="001F6807"/>
    <w:rsid w:val="001F6D35"/>
    <w:rsid w:val="001F787F"/>
    <w:rsid w:val="00203985"/>
    <w:rsid w:val="00206923"/>
    <w:rsid w:val="002113FD"/>
    <w:rsid w:val="00211C11"/>
    <w:rsid w:val="002126FB"/>
    <w:rsid w:val="00217076"/>
    <w:rsid w:val="002237BD"/>
    <w:rsid w:val="00223C2C"/>
    <w:rsid w:val="00223CEB"/>
    <w:rsid w:val="00224CAE"/>
    <w:rsid w:val="0023001A"/>
    <w:rsid w:val="002352E7"/>
    <w:rsid w:val="00235A84"/>
    <w:rsid w:val="00237D15"/>
    <w:rsid w:val="002403E3"/>
    <w:rsid w:val="00242FE4"/>
    <w:rsid w:val="00245F6F"/>
    <w:rsid w:val="00253D66"/>
    <w:rsid w:val="0026098F"/>
    <w:rsid w:val="00262B14"/>
    <w:rsid w:val="0026454F"/>
    <w:rsid w:val="00270986"/>
    <w:rsid w:val="00271F35"/>
    <w:rsid w:val="00274077"/>
    <w:rsid w:val="00274EE9"/>
    <w:rsid w:val="00275B8D"/>
    <w:rsid w:val="0027642B"/>
    <w:rsid w:val="0027646A"/>
    <w:rsid w:val="002812E3"/>
    <w:rsid w:val="00287BD7"/>
    <w:rsid w:val="0029485D"/>
    <w:rsid w:val="00294CE9"/>
    <w:rsid w:val="00296254"/>
    <w:rsid w:val="002A1620"/>
    <w:rsid w:val="002A24DB"/>
    <w:rsid w:val="002A575B"/>
    <w:rsid w:val="002A71AB"/>
    <w:rsid w:val="002A7582"/>
    <w:rsid w:val="002B09BC"/>
    <w:rsid w:val="002B49E8"/>
    <w:rsid w:val="002B660B"/>
    <w:rsid w:val="002C0AF3"/>
    <w:rsid w:val="002C0F1A"/>
    <w:rsid w:val="002C154A"/>
    <w:rsid w:val="002C34E6"/>
    <w:rsid w:val="002C5557"/>
    <w:rsid w:val="002D6BD8"/>
    <w:rsid w:val="002E06C8"/>
    <w:rsid w:val="002E0FBD"/>
    <w:rsid w:val="002E2F93"/>
    <w:rsid w:val="002F687B"/>
    <w:rsid w:val="00301708"/>
    <w:rsid w:val="00304092"/>
    <w:rsid w:val="003040AA"/>
    <w:rsid w:val="00313B00"/>
    <w:rsid w:val="00314E4D"/>
    <w:rsid w:val="00315C5E"/>
    <w:rsid w:val="00317DC4"/>
    <w:rsid w:val="00324A53"/>
    <w:rsid w:val="00325582"/>
    <w:rsid w:val="00327A13"/>
    <w:rsid w:val="00331993"/>
    <w:rsid w:val="0033279C"/>
    <w:rsid w:val="003354A5"/>
    <w:rsid w:val="00340393"/>
    <w:rsid w:val="003412B3"/>
    <w:rsid w:val="00341376"/>
    <w:rsid w:val="003439C5"/>
    <w:rsid w:val="00350137"/>
    <w:rsid w:val="0035239A"/>
    <w:rsid w:val="00366EC4"/>
    <w:rsid w:val="003719B4"/>
    <w:rsid w:val="00380C76"/>
    <w:rsid w:val="00381264"/>
    <w:rsid w:val="00385DC8"/>
    <w:rsid w:val="0038768C"/>
    <w:rsid w:val="00392C32"/>
    <w:rsid w:val="00397ABE"/>
    <w:rsid w:val="003A05A8"/>
    <w:rsid w:val="003A0D73"/>
    <w:rsid w:val="003A1E85"/>
    <w:rsid w:val="003A2647"/>
    <w:rsid w:val="003A3AA0"/>
    <w:rsid w:val="003A4AA3"/>
    <w:rsid w:val="003A7E7D"/>
    <w:rsid w:val="003B4362"/>
    <w:rsid w:val="003B54AC"/>
    <w:rsid w:val="003B5902"/>
    <w:rsid w:val="003B5E4E"/>
    <w:rsid w:val="003B5F96"/>
    <w:rsid w:val="003B7F4E"/>
    <w:rsid w:val="003C1F55"/>
    <w:rsid w:val="003C64F7"/>
    <w:rsid w:val="003C6A18"/>
    <w:rsid w:val="003D0976"/>
    <w:rsid w:val="003D2C8A"/>
    <w:rsid w:val="003D2F58"/>
    <w:rsid w:val="003D41F7"/>
    <w:rsid w:val="003D627C"/>
    <w:rsid w:val="003D6D3D"/>
    <w:rsid w:val="003E009D"/>
    <w:rsid w:val="003E371A"/>
    <w:rsid w:val="003E50B7"/>
    <w:rsid w:val="003F0706"/>
    <w:rsid w:val="003F09BA"/>
    <w:rsid w:val="003F1434"/>
    <w:rsid w:val="003F37A5"/>
    <w:rsid w:val="003F5D4F"/>
    <w:rsid w:val="00402D60"/>
    <w:rsid w:val="004072AF"/>
    <w:rsid w:val="004127AC"/>
    <w:rsid w:val="00416255"/>
    <w:rsid w:val="004173CF"/>
    <w:rsid w:val="00422131"/>
    <w:rsid w:val="00425AFD"/>
    <w:rsid w:val="0043033C"/>
    <w:rsid w:val="00432D9F"/>
    <w:rsid w:val="004359C5"/>
    <w:rsid w:val="00436A29"/>
    <w:rsid w:val="004379DA"/>
    <w:rsid w:val="00440C0A"/>
    <w:rsid w:val="00441A60"/>
    <w:rsid w:val="00445D5F"/>
    <w:rsid w:val="00455BBB"/>
    <w:rsid w:val="00455CE5"/>
    <w:rsid w:val="0046083F"/>
    <w:rsid w:val="004624E7"/>
    <w:rsid w:val="00462B4D"/>
    <w:rsid w:val="0046736B"/>
    <w:rsid w:val="00470033"/>
    <w:rsid w:val="00472557"/>
    <w:rsid w:val="00473407"/>
    <w:rsid w:val="004748D6"/>
    <w:rsid w:val="00476C32"/>
    <w:rsid w:val="00477625"/>
    <w:rsid w:val="00481BB2"/>
    <w:rsid w:val="00486752"/>
    <w:rsid w:val="00487DD3"/>
    <w:rsid w:val="00490B62"/>
    <w:rsid w:val="00493BAC"/>
    <w:rsid w:val="00495614"/>
    <w:rsid w:val="00497AF4"/>
    <w:rsid w:val="004A3BCA"/>
    <w:rsid w:val="004A584F"/>
    <w:rsid w:val="004A5A92"/>
    <w:rsid w:val="004A6491"/>
    <w:rsid w:val="004B0B5A"/>
    <w:rsid w:val="004B0C66"/>
    <w:rsid w:val="004B11F8"/>
    <w:rsid w:val="004B1998"/>
    <w:rsid w:val="004B3AC2"/>
    <w:rsid w:val="004B4083"/>
    <w:rsid w:val="004B5FB9"/>
    <w:rsid w:val="004B7BE6"/>
    <w:rsid w:val="004C07D7"/>
    <w:rsid w:val="004C2178"/>
    <w:rsid w:val="004C3B19"/>
    <w:rsid w:val="004C3E5C"/>
    <w:rsid w:val="004C6B4F"/>
    <w:rsid w:val="004C7F74"/>
    <w:rsid w:val="004D0CA9"/>
    <w:rsid w:val="004D4244"/>
    <w:rsid w:val="004D51D0"/>
    <w:rsid w:val="004E185F"/>
    <w:rsid w:val="004E23F1"/>
    <w:rsid w:val="004E36B0"/>
    <w:rsid w:val="004F085D"/>
    <w:rsid w:val="004F50F4"/>
    <w:rsid w:val="004F6C3F"/>
    <w:rsid w:val="00500809"/>
    <w:rsid w:val="0050144D"/>
    <w:rsid w:val="00502876"/>
    <w:rsid w:val="005048E9"/>
    <w:rsid w:val="0050708F"/>
    <w:rsid w:val="00510426"/>
    <w:rsid w:val="00510487"/>
    <w:rsid w:val="00516E8A"/>
    <w:rsid w:val="00516EE0"/>
    <w:rsid w:val="0052095B"/>
    <w:rsid w:val="0052128F"/>
    <w:rsid w:val="005222CE"/>
    <w:rsid w:val="005237F1"/>
    <w:rsid w:val="005277AA"/>
    <w:rsid w:val="00530802"/>
    <w:rsid w:val="00534094"/>
    <w:rsid w:val="00540C96"/>
    <w:rsid w:val="00544A62"/>
    <w:rsid w:val="005537CE"/>
    <w:rsid w:val="00556DCD"/>
    <w:rsid w:val="00557135"/>
    <w:rsid w:val="00561DD9"/>
    <w:rsid w:val="00564FAC"/>
    <w:rsid w:val="00565D1E"/>
    <w:rsid w:val="00566674"/>
    <w:rsid w:val="00571F2D"/>
    <w:rsid w:val="00574D81"/>
    <w:rsid w:val="0057741E"/>
    <w:rsid w:val="005815BE"/>
    <w:rsid w:val="005816E8"/>
    <w:rsid w:val="00584AF0"/>
    <w:rsid w:val="00584FCE"/>
    <w:rsid w:val="005870D3"/>
    <w:rsid w:val="005873D9"/>
    <w:rsid w:val="005923E9"/>
    <w:rsid w:val="005A40BE"/>
    <w:rsid w:val="005B0C3C"/>
    <w:rsid w:val="005B3F16"/>
    <w:rsid w:val="005B47BD"/>
    <w:rsid w:val="005B58D2"/>
    <w:rsid w:val="005B6F53"/>
    <w:rsid w:val="005C0634"/>
    <w:rsid w:val="005C26CD"/>
    <w:rsid w:val="005D249C"/>
    <w:rsid w:val="005D5337"/>
    <w:rsid w:val="005D5C0B"/>
    <w:rsid w:val="005E07FE"/>
    <w:rsid w:val="005E3727"/>
    <w:rsid w:val="005E6140"/>
    <w:rsid w:val="005E6B42"/>
    <w:rsid w:val="005E7F28"/>
    <w:rsid w:val="005F3E51"/>
    <w:rsid w:val="005F4FE0"/>
    <w:rsid w:val="006000DF"/>
    <w:rsid w:val="00600B36"/>
    <w:rsid w:val="006044FF"/>
    <w:rsid w:val="00606AA5"/>
    <w:rsid w:val="00607141"/>
    <w:rsid w:val="00610C25"/>
    <w:rsid w:val="0061365F"/>
    <w:rsid w:val="00613F86"/>
    <w:rsid w:val="00613FC0"/>
    <w:rsid w:val="00615E05"/>
    <w:rsid w:val="00616BFA"/>
    <w:rsid w:val="00616D31"/>
    <w:rsid w:val="0062073A"/>
    <w:rsid w:val="006242C9"/>
    <w:rsid w:val="006339CC"/>
    <w:rsid w:val="00635DC7"/>
    <w:rsid w:val="00636713"/>
    <w:rsid w:val="00640F5C"/>
    <w:rsid w:val="0064308D"/>
    <w:rsid w:val="006508B3"/>
    <w:rsid w:val="00652D30"/>
    <w:rsid w:val="00657CA9"/>
    <w:rsid w:val="006624FA"/>
    <w:rsid w:val="00665B17"/>
    <w:rsid w:val="006661EC"/>
    <w:rsid w:val="00667FEE"/>
    <w:rsid w:val="0067111B"/>
    <w:rsid w:val="006761DC"/>
    <w:rsid w:val="00680C97"/>
    <w:rsid w:val="00681960"/>
    <w:rsid w:val="00684947"/>
    <w:rsid w:val="00684EB5"/>
    <w:rsid w:val="00685C79"/>
    <w:rsid w:val="00687C6A"/>
    <w:rsid w:val="006935AA"/>
    <w:rsid w:val="006942B2"/>
    <w:rsid w:val="00696661"/>
    <w:rsid w:val="006A0084"/>
    <w:rsid w:val="006A5806"/>
    <w:rsid w:val="006A7234"/>
    <w:rsid w:val="006B3AAE"/>
    <w:rsid w:val="006C1A6F"/>
    <w:rsid w:val="006C4D88"/>
    <w:rsid w:val="006C6F24"/>
    <w:rsid w:val="006D1965"/>
    <w:rsid w:val="006D7758"/>
    <w:rsid w:val="006D7E61"/>
    <w:rsid w:val="006E1314"/>
    <w:rsid w:val="006E4C0A"/>
    <w:rsid w:val="006E50C4"/>
    <w:rsid w:val="006E6767"/>
    <w:rsid w:val="006F59C7"/>
    <w:rsid w:val="006F5ADF"/>
    <w:rsid w:val="006F651B"/>
    <w:rsid w:val="007031DF"/>
    <w:rsid w:val="00705BE3"/>
    <w:rsid w:val="007074DB"/>
    <w:rsid w:val="007103AD"/>
    <w:rsid w:val="00711871"/>
    <w:rsid w:val="00712B67"/>
    <w:rsid w:val="00714B02"/>
    <w:rsid w:val="007201EC"/>
    <w:rsid w:val="00723CCD"/>
    <w:rsid w:val="00727410"/>
    <w:rsid w:val="007352EA"/>
    <w:rsid w:val="007359FE"/>
    <w:rsid w:val="00735EFC"/>
    <w:rsid w:val="00737FA8"/>
    <w:rsid w:val="007462FE"/>
    <w:rsid w:val="0075288E"/>
    <w:rsid w:val="0075488E"/>
    <w:rsid w:val="00754ADB"/>
    <w:rsid w:val="007566B5"/>
    <w:rsid w:val="00756AD5"/>
    <w:rsid w:val="00763448"/>
    <w:rsid w:val="007672C3"/>
    <w:rsid w:val="0077329F"/>
    <w:rsid w:val="00775422"/>
    <w:rsid w:val="00775828"/>
    <w:rsid w:val="00775F73"/>
    <w:rsid w:val="007764E5"/>
    <w:rsid w:val="007778A0"/>
    <w:rsid w:val="0077793E"/>
    <w:rsid w:val="00780636"/>
    <w:rsid w:val="007809C6"/>
    <w:rsid w:val="007823C2"/>
    <w:rsid w:val="00783120"/>
    <w:rsid w:val="00783AE6"/>
    <w:rsid w:val="00784AE2"/>
    <w:rsid w:val="00784C4E"/>
    <w:rsid w:val="00786634"/>
    <w:rsid w:val="00792387"/>
    <w:rsid w:val="00792E65"/>
    <w:rsid w:val="00795808"/>
    <w:rsid w:val="00795B89"/>
    <w:rsid w:val="007A3F5F"/>
    <w:rsid w:val="007A5E1D"/>
    <w:rsid w:val="007A6BC6"/>
    <w:rsid w:val="007B18A5"/>
    <w:rsid w:val="007B1E78"/>
    <w:rsid w:val="007B5DF6"/>
    <w:rsid w:val="007B6E8C"/>
    <w:rsid w:val="007C1380"/>
    <w:rsid w:val="007C2CF7"/>
    <w:rsid w:val="007C6B89"/>
    <w:rsid w:val="007D3E81"/>
    <w:rsid w:val="007D7732"/>
    <w:rsid w:val="007E0FDF"/>
    <w:rsid w:val="007E1D00"/>
    <w:rsid w:val="007E35CC"/>
    <w:rsid w:val="007E4564"/>
    <w:rsid w:val="007E45CF"/>
    <w:rsid w:val="007E60E5"/>
    <w:rsid w:val="007F1A5A"/>
    <w:rsid w:val="007F2A5B"/>
    <w:rsid w:val="007F5684"/>
    <w:rsid w:val="0080226A"/>
    <w:rsid w:val="0081105A"/>
    <w:rsid w:val="00811F18"/>
    <w:rsid w:val="00822C02"/>
    <w:rsid w:val="00822CBC"/>
    <w:rsid w:val="0082643B"/>
    <w:rsid w:val="00830614"/>
    <w:rsid w:val="00830C80"/>
    <w:rsid w:val="0083376D"/>
    <w:rsid w:val="00834FEF"/>
    <w:rsid w:val="0084065D"/>
    <w:rsid w:val="008450BB"/>
    <w:rsid w:val="00845767"/>
    <w:rsid w:val="00847047"/>
    <w:rsid w:val="00847872"/>
    <w:rsid w:val="008509FB"/>
    <w:rsid w:val="00850B28"/>
    <w:rsid w:val="00853590"/>
    <w:rsid w:val="0085361D"/>
    <w:rsid w:val="008563C0"/>
    <w:rsid w:val="00856DF7"/>
    <w:rsid w:val="008572F0"/>
    <w:rsid w:val="00860F92"/>
    <w:rsid w:val="00861C38"/>
    <w:rsid w:val="00861F0B"/>
    <w:rsid w:val="00874AD1"/>
    <w:rsid w:val="0087541C"/>
    <w:rsid w:val="008805C2"/>
    <w:rsid w:val="00882C3B"/>
    <w:rsid w:val="008866F8"/>
    <w:rsid w:val="00895D8D"/>
    <w:rsid w:val="008A2179"/>
    <w:rsid w:val="008A3AEA"/>
    <w:rsid w:val="008A5A8E"/>
    <w:rsid w:val="008A6BEE"/>
    <w:rsid w:val="008A6DB0"/>
    <w:rsid w:val="008A7BBD"/>
    <w:rsid w:val="008B0FFF"/>
    <w:rsid w:val="008B5E16"/>
    <w:rsid w:val="008B6F84"/>
    <w:rsid w:val="008C0684"/>
    <w:rsid w:val="008C2A4F"/>
    <w:rsid w:val="008C5FE9"/>
    <w:rsid w:val="008C6044"/>
    <w:rsid w:val="008C6E36"/>
    <w:rsid w:val="008C7508"/>
    <w:rsid w:val="008D06D7"/>
    <w:rsid w:val="008E1558"/>
    <w:rsid w:val="008E246F"/>
    <w:rsid w:val="008E6F7E"/>
    <w:rsid w:val="008F1100"/>
    <w:rsid w:val="008F713F"/>
    <w:rsid w:val="008F741B"/>
    <w:rsid w:val="009032C6"/>
    <w:rsid w:val="009033C4"/>
    <w:rsid w:val="00903920"/>
    <w:rsid w:val="00905BEA"/>
    <w:rsid w:val="00915FB9"/>
    <w:rsid w:val="00917EBF"/>
    <w:rsid w:val="00924773"/>
    <w:rsid w:val="00927DCB"/>
    <w:rsid w:val="0093588E"/>
    <w:rsid w:val="009406E9"/>
    <w:rsid w:val="00941293"/>
    <w:rsid w:val="00942656"/>
    <w:rsid w:val="009439F8"/>
    <w:rsid w:val="0094416B"/>
    <w:rsid w:val="0095349A"/>
    <w:rsid w:val="00953ED6"/>
    <w:rsid w:val="00967FEB"/>
    <w:rsid w:val="009716FC"/>
    <w:rsid w:val="00973AB9"/>
    <w:rsid w:val="00984332"/>
    <w:rsid w:val="00984E98"/>
    <w:rsid w:val="009858E2"/>
    <w:rsid w:val="00993639"/>
    <w:rsid w:val="00993FD7"/>
    <w:rsid w:val="00996171"/>
    <w:rsid w:val="00997FF8"/>
    <w:rsid w:val="009A007E"/>
    <w:rsid w:val="009A1AF1"/>
    <w:rsid w:val="009A1C01"/>
    <w:rsid w:val="009A329A"/>
    <w:rsid w:val="009A3C44"/>
    <w:rsid w:val="009A6003"/>
    <w:rsid w:val="009A7D3C"/>
    <w:rsid w:val="009B3023"/>
    <w:rsid w:val="009B6ECF"/>
    <w:rsid w:val="009C0493"/>
    <w:rsid w:val="009C059B"/>
    <w:rsid w:val="009C1A02"/>
    <w:rsid w:val="009C7466"/>
    <w:rsid w:val="009D10DD"/>
    <w:rsid w:val="009D253B"/>
    <w:rsid w:val="009D3AC9"/>
    <w:rsid w:val="009D4C95"/>
    <w:rsid w:val="009E271C"/>
    <w:rsid w:val="009E3431"/>
    <w:rsid w:val="009E68DD"/>
    <w:rsid w:val="009E6B2D"/>
    <w:rsid w:val="009F10A9"/>
    <w:rsid w:val="00A007A8"/>
    <w:rsid w:val="00A03A3D"/>
    <w:rsid w:val="00A047C0"/>
    <w:rsid w:val="00A05C63"/>
    <w:rsid w:val="00A101DF"/>
    <w:rsid w:val="00A11BBD"/>
    <w:rsid w:val="00A12862"/>
    <w:rsid w:val="00A16318"/>
    <w:rsid w:val="00A170B7"/>
    <w:rsid w:val="00A17921"/>
    <w:rsid w:val="00A20F92"/>
    <w:rsid w:val="00A211F3"/>
    <w:rsid w:val="00A344AA"/>
    <w:rsid w:val="00A34A28"/>
    <w:rsid w:val="00A366AF"/>
    <w:rsid w:val="00A37110"/>
    <w:rsid w:val="00A4093C"/>
    <w:rsid w:val="00A41693"/>
    <w:rsid w:val="00A422D1"/>
    <w:rsid w:val="00A439AE"/>
    <w:rsid w:val="00A45DCF"/>
    <w:rsid w:val="00A4773A"/>
    <w:rsid w:val="00A50B28"/>
    <w:rsid w:val="00A51CE6"/>
    <w:rsid w:val="00A52505"/>
    <w:rsid w:val="00A56552"/>
    <w:rsid w:val="00A6082D"/>
    <w:rsid w:val="00A70F42"/>
    <w:rsid w:val="00A73C82"/>
    <w:rsid w:val="00A7682F"/>
    <w:rsid w:val="00A7751A"/>
    <w:rsid w:val="00A84FD7"/>
    <w:rsid w:val="00A85919"/>
    <w:rsid w:val="00A86077"/>
    <w:rsid w:val="00A862BD"/>
    <w:rsid w:val="00A86C96"/>
    <w:rsid w:val="00A92645"/>
    <w:rsid w:val="00A93596"/>
    <w:rsid w:val="00A94567"/>
    <w:rsid w:val="00A97E02"/>
    <w:rsid w:val="00AA444D"/>
    <w:rsid w:val="00AB115A"/>
    <w:rsid w:val="00AB3F48"/>
    <w:rsid w:val="00AB511C"/>
    <w:rsid w:val="00AB5368"/>
    <w:rsid w:val="00AB571E"/>
    <w:rsid w:val="00AB5B18"/>
    <w:rsid w:val="00AC0317"/>
    <w:rsid w:val="00AC22EE"/>
    <w:rsid w:val="00AC39DB"/>
    <w:rsid w:val="00AC3BFE"/>
    <w:rsid w:val="00AC4973"/>
    <w:rsid w:val="00AC59C8"/>
    <w:rsid w:val="00AD3ACF"/>
    <w:rsid w:val="00AE0498"/>
    <w:rsid w:val="00AE1776"/>
    <w:rsid w:val="00AE4DC6"/>
    <w:rsid w:val="00AE57CE"/>
    <w:rsid w:val="00AE7A7C"/>
    <w:rsid w:val="00AF1439"/>
    <w:rsid w:val="00AF270F"/>
    <w:rsid w:val="00B004BB"/>
    <w:rsid w:val="00B00D6E"/>
    <w:rsid w:val="00B01BCD"/>
    <w:rsid w:val="00B0397B"/>
    <w:rsid w:val="00B05DAC"/>
    <w:rsid w:val="00B06740"/>
    <w:rsid w:val="00B115F0"/>
    <w:rsid w:val="00B15576"/>
    <w:rsid w:val="00B25A1B"/>
    <w:rsid w:val="00B25A8F"/>
    <w:rsid w:val="00B261DB"/>
    <w:rsid w:val="00B36E31"/>
    <w:rsid w:val="00B37656"/>
    <w:rsid w:val="00B4190D"/>
    <w:rsid w:val="00B44BEB"/>
    <w:rsid w:val="00B46A1C"/>
    <w:rsid w:val="00B47B29"/>
    <w:rsid w:val="00B5260F"/>
    <w:rsid w:val="00B53634"/>
    <w:rsid w:val="00B53EFA"/>
    <w:rsid w:val="00B61B93"/>
    <w:rsid w:val="00B664FB"/>
    <w:rsid w:val="00B7256A"/>
    <w:rsid w:val="00B75B03"/>
    <w:rsid w:val="00B77BC1"/>
    <w:rsid w:val="00B80BC8"/>
    <w:rsid w:val="00B83A09"/>
    <w:rsid w:val="00B83BF9"/>
    <w:rsid w:val="00B8464D"/>
    <w:rsid w:val="00B86EF3"/>
    <w:rsid w:val="00B8775C"/>
    <w:rsid w:val="00B90134"/>
    <w:rsid w:val="00B96CA8"/>
    <w:rsid w:val="00B96DDB"/>
    <w:rsid w:val="00BA7966"/>
    <w:rsid w:val="00BB076A"/>
    <w:rsid w:val="00BB3757"/>
    <w:rsid w:val="00BB59F4"/>
    <w:rsid w:val="00BC7B32"/>
    <w:rsid w:val="00BD24C1"/>
    <w:rsid w:val="00BD5CAC"/>
    <w:rsid w:val="00BF17A2"/>
    <w:rsid w:val="00BF1FBB"/>
    <w:rsid w:val="00BF2952"/>
    <w:rsid w:val="00BF3AAF"/>
    <w:rsid w:val="00BF7037"/>
    <w:rsid w:val="00C0050B"/>
    <w:rsid w:val="00C079B7"/>
    <w:rsid w:val="00C116F4"/>
    <w:rsid w:val="00C13077"/>
    <w:rsid w:val="00C14248"/>
    <w:rsid w:val="00C20ADC"/>
    <w:rsid w:val="00C21AFF"/>
    <w:rsid w:val="00C30367"/>
    <w:rsid w:val="00C31512"/>
    <w:rsid w:val="00C32630"/>
    <w:rsid w:val="00C334A1"/>
    <w:rsid w:val="00C40DC8"/>
    <w:rsid w:val="00C41BF6"/>
    <w:rsid w:val="00C439B6"/>
    <w:rsid w:val="00C4472D"/>
    <w:rsid w:val="00C549F7"/>
    <w:rsid w:val="00C56B32"/>
    <w:rsid w:val="00C633BF"/>
    <w:rsid w:val="00C649CE"/>
    <w:rsid w:val="00C64C94"/>
    <w:rsid w:val="00C65E28"/>
    <w:rsid w:val="00C663BC"/>
    <w:rsid w:val="00C667B4"/>
    <w:rsid w:val="00C70407"/>
    <w:rsid w:val="00C70A5E"/>
    <w:rsid w:val="00C7615B"/>
    <w:rsid w:val="00C81E99"/>
    <w:rsid w:val="00C84012"/>
    <w:rsid w:val="00C854E6"/>
    <w:rsid w:val="00C85FA6"/>
    <w:rsid w:val="00C93CDB"/>
    <w:rsid w:val="00CA22C7"/>
    <w:rsid w:val="00CA44A9"/>
    <w:rsid w:val="00CB458B"/>
    <w:rsid w:val="00CB4B2D"/>
    <w:rsid w:val="00CC075F"/>
    <w:rsid w:val="00CC3091"/>
    <w:rsid w:val="00CC4622"/>
    <w:rsid w:val="00CC5F0C"/>
    <w:rsid w:val="00CC72E1"/>
    <w:rsid w:val="00CD0CF5"/>
    <w:rsid w:val="00CD20D9"/>
    <w:rsid w:val="00CD37EB"/>
    <w:rsid w:val="00CD413A"/>
    <w:rsid w:val="00CD5D3A"/>
    <w:rsid w:val="00CD7B74"/>
    <w:rsid w:val="00CE0E41"/>
    <w:rsid w:val="00CE333E"/>
    <w:rsid w:val="00CE34DF"/>
    <w:rsid w:val="00CE3BDB"/>
    <w:rsid w:val="00CE420B"/>
    <w:rsid w:val="00CE49E3"/>
    <w:rsid w:val="00CF0055"/>
    <w:rsid w:val="00CF04F0"/>
    <w:rsid w:val="00CF3ECE"/>
    <w:rsid w:val="00CF4286"/>
    <w:rsid w:val="00CF44ED"/>
    <w:rsid w:val="00D01436"/>
    <w:rsid w:val="00D018AE"/>
    <w:rsid w:val="00D02D53"/>
    <w:rsid w:val="00D02FE4"/>
    <w:rsid w:val="00D07684"/>
    <w:rsid w:val="00D079A1"/>
    <w:rsid w:val="00D1173F"/>
    <w:rsid w:val="00D12E38"/>
    <w:rsid w:val="00D15A94"/>
    <w:rsid w:val="00D248F3"/>
    <w:rsid w:val="00D30BA0"/>
    <w:rsid w:val="00D30E7B"/>
    <w:rsid w:val="00D34AC4"/>
    <w:rsid w:val="00D41A18"/>
    <w:rsid w:val="00D465FB"/>
    <w:rsid w:val="00D468AB"/>
    <w:rsid w:val="00D479FD"/>
    <w:rsid w:val="00D60611"/>
    <w:rsid w:val="00D60F58"/>
    <w:rsid w:val="00D71AC6"/>
    <w:rsid w:val="00D7280B"/>
    <w:rsid w:val="00D75947"/>
    <w:rsid w:val="00D77F26"/>
    <w:rsid w:val="00DA1AB6"/>
    <w:rsid w:val="00DA2E00"/>
    <w:rsid w:val="00DA44F7"/>
    <w:rsid w:val="00DA7531"/>
    <w:rsid w:val="00DA76E3"/>
    <w:rsid w:val="00DB0D87"/>
    <w:rsid w:val="00DB37D2"/>
    <w:rsid w:val="00DB3C37"/>
    <w:rsid w:val="00DC0505"/>
    <w:rsid w:val="00DC14B6"/>
    <w:rsid w:val="00DC4E51"/>
    <w:rsid w:val="00DC68D4"/>
    <w:rsid w:val="00DC7D6C"/>
    <w:rsid w:val="00DD0ADF"/>
    <w:rsid w:val="00DD136C"/>
    <w:rsid w:val="00DD1BB6"/>
    <w:rsid w:val="00DD34EA"/>
    <w:rsid w:val="00DD5897"/>
    <w:rsid w:val="00DD76F0"/>
    <w:rsid w:val="00DD7A78"/>
    <w:rsid w:val="00DE09C3"/>
    <w:rsid w:val="00DE0BC0"/>
    <w:rsid w:val="00DE1247"/>
    <w:rsid w:val="00DE2988"/>
    <w:rsid w:val="00DE7034"/>
    <w:rsid w:val="00DF1814"/>
    <w:rsid w:val="00DF4384"/>
    <w:rsid w:val="00DF637D"/>
    <w:rsid w:val="00E0539D"/>
    <w:rsid w:val="00E067B1"/>
    <w:rsid w:val="00E06CC2"/>
    <w:rsid w:val="00E122AF"/>
    <w:rsid w:val="00E13119"/>
    <w:rsid w:val="00E147D3"/>
    <w:rsid w:val="00E14DE5"/>
    <w:rsid w:val="00E179DF"/>
    <w:rsid w:val="00E17B5E"/>
    <w:rsid w:val="00E20AF6"/>
    <w:rsid w:val="00E23238"/>
    <w:rsid w:val="00E251C6"/>
    <w:rsid w:val="00E263EA"/>
    <w:rsid w:val="00E332B3"/>
    <w:rsid w:val="00E40009"/>
    <w:rsid w:val="00E42487"/>
    <w:rsid w:val="00E438CE"/>
    <w:rsid w:val="00E45292"/>
    <w:rsid w:val="00E47DCC"/>
    <w:rsid w:val="00E5380D"/>
    <w:rsid w:val="00E542C4"/>
    <w:rsid w:val="00E600BD"/>
    <w:rsid w:val="00E60FCF"/>
    <w:rsid w:val="00E61B2A"/>
    <w:rsid w:val="00E7382F"/>
    <w:rsid w:val="00E82B0B"/>
    <w:rsid w:val="00E83154"/>
    <w:rsid w:val="00E851E7"/>
    <w:rsid w:val="00E872E3"/>
    <w:rsid w:val="00E87A50"/>
    <w:rsid w:val="00E930DD"/>
    <w:rsid w:val="00E95ABE"/>
    <w:rsid w:val="00EA0D1D"/>
    <w:rsid w:val="00EA16D9"/>
    <w:rsid w:val="00EA295B"/>
    <w:rsid w:val="00EB2AD3"/>
    <w:rsid w:val="00EB6257"/>
    <w:rsid w:val="00EB74E5"/>
    <w:rsid w:val="00EC7812"/>
    <w:rsid w:val="00ED04E4"/>
    <w:rsid w:val="00ED28A5"/>
    <w:rsid w:val="00ED2EE2"/>
    <w:rsid w:val="00ED3FFF"/>
    <w:rsid w:val="00ED41A4"/>
    <w:rsid w:val="00ED6567"/>
    <w:rsid w:val="00EE1E64"/>
    <w:rsid w:val="00EF01F9"/>
    <w:rsid w:val="00EF0ADB"/>
    <w:rsid w:val="00EF3B32"/>
    <w:rsid w:val="00EF5386"/>
    <w:rsid w:val="00EF78E3"/>
    <w:rsid w:val="00F006B1"/>
    <w:rsid w:val="00F04F6C"/>
    <w:rsid w:val="00F1425C"/>
    <w:rsid w:val="00F16DD6"/>
    <w:rsid w:val="00F23C23"/>
    <w:rsid w:val="00F24D3D"/>
    <w:rsid w:val="00F26C5B"/>
    <w:rsid w:val="00F30436"/>
    <w:rsid w:val="00F341DC"/>
    <w:rsid w:val="00F35864"/>
    <w:rsid w:val="00F37CCE"/>
    <w:rsid w:val="00F40DDD"/>
    <w:rsid w:val="00F40FD4"/>
    <w:rsid w:val="00F4679A"/>
    <w:rsid w:val="00F60EBD"/>
    <w:rsid w:val="00F63871"/>
    <w:rsid w:val="00F641F7"/>
    <w:rsid w:val="00F66827"/>
    <w:rsid w:val="00F723C5"/>
    <w:rsid w:val="00F726D6"/>
    <w:rsid w:val="00F73C93"/>
    <w:rsid w:val="00F8179F"/>
    <w:rsid w:val="00F82329"/>
    <w:rsid w:val="00F90BC3"/>
    <w:rsid w:val="00F930B6"/>
    <w:rsid w:val="00F9633E"/>
    <w:rsid w:val="00F976A1"/>
    <w:rsid w:val="00FA3DF6"/>
    <w:rsid w:val="00FA4B50"/>
    <w:rsid w:val="00FA63BD"/>
    <w:rsid w:val="00FB19FD"/>
    <w:rsid w:val="00FB23B6"/>
    <w:rsid w:val="00FB62A2"/>
    <w:rsid w:val="00FB6A85"/>
    <w:rsid w:val="00FB793B"/>
    <w:rsid w:val="00FB7D8F"/>
    <w:rsid w:val="00FB7E07"/>
    <w:rsid w:val="00FC0D7C"/>
    <w:rsid w:val="00FC506E"/>
    <w:rsid w:val="00FD1CD2"/>
    <w:rsid w:val="00FD37BD"/>
    <w:rsid w:val="00FD4FDD"/>
    <w:rsid w:val="00FE09A8"/>
    <w:rsid w:val="00FE0A24"/>
    <w:rsid w:val="00FE1C81"/>
    <w:rsid w:val="00FE3C4C"/>
    <w:rsid w:val="00FE6E65"/>
    <w:rsid w:val="00FF20D9"/>
    <w:rsid w:val="00FF25FE"/>
    <w:rsid w:val="00FF4C8C"/>
    <w:rsid w:val="00FF6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."/>
  <w:listSeparator w:val=","/>
  <w14:docId w14:val="3D7F646A"/>
  <w15:docId w15:val="{6EB022DD-903F-4409-BCB4-DA3BAE1DD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2FE4"/>
    <w:pPr>
      <w:spacing w:before="120" w:after="120"/>
      <w:jc w:val="both"/>
    </w:pPr>
    <w:rPr>
      <w:rFonts w:ascii="Verdana" w:hAnsi="Verdana"/>
      <w:szCs w:val="24"/>
      <w:lang w:val="en-GB" w:eastAsia="en-US"/>
    </w:rPr>
  </w:style>
  <w:style w:type="paragraph" w:styleId="Heading1">
    <w:name w:val="heading 1"/>
    <w:basedOn w:val="Normal"/>
    <w:link w:val="Heading1Char"/>
    <w:uiPriority w:val="9"/>
    <w:qFormat/>
    <w:rsid w:val="00556DCD"/>
    <w:pPr>
      <w:spacing w:before="100" w:beforeAutospacing="1" w:after="100" w:afterAutospacing="1"/>
      <w:jc w:val="left"/>
      <w:outlineLvl w:val="0"/>
    </w:pPr>
    <w:rPr>
      <w:rFonts w:ascii="Times New Roman" w:hAnsi="Times New Roman"/>
      <w:b/>
      <w:bCs/>
      <w:color w:val="3E2E98"/>
      <w:kern w:val="36"/>
      <w:sz w:val="30"/>
      <w:szCs w:val="30"/>
      <w:lang w:eastAsia="en-GB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D02FE4"/>
    <w:pPr>
      <w:keepNext/>
      <w:spacing w:before="240"/>
      <w:outlineLvl w:val="1"/>
    </w:pPr>
    <w:rPr>
      <w:b/>
      <w:sz w:val="24"/>
    </w:rPr>
  </w:style>
  <w:style w:type="paragraph" w:styleId="Heading3">
    <w:name w:val="heading 3"/>
    <w:basedOn w:val="Normal"/>
    <w:link w:val="Heading3Char"/>
    <w:uiPriority w:val="9"/>
    <w:qFormat/>
    <w:rsid w:val="00556DCD"/>
    <w:pPr>
      <w:spacing w:before="100" w:beforeAutospacing="1" w:after="100" w:afterAutospacing="1"/>
      <w:jc w:val="left"/>
      <w:outlineLvl w:val="2"/>
    </w:pPr>
    <w:rPr>
      <w:rFonts w:ascii="Times New Roman" w:hAnsi="Times New Roman"/>
      <w:b/>
      <w:bCs/>
      <w:color w:val="777777"/>
      <w:sz w:val="26"/>
      <w:szCs w:val="26"/>
      <w:lang w:eastAsia="en-GB"/>
    </w:rPr>
  </w:style>
  <w:style w:type="paragraph" w:styleId="Heading4">
    <w:name w:val="heading 4"/>
    <w:basedOn w:val="Normal"/>
    <w:link w:val="Heading4Char"/>
    <w:uiPriority w:val="9"/>
    <w:qFormat/>
    <w:rsid w:val="00556DCD"/>
    <w:pPr>
      <w:spacing w:before="100" w:beforeAutospacing="1" w:after="100" w:afterAutospacing="1"/>
      <w:jc w:val="left"/>
      <w:outlineLvl w:val="3"/>
    </w:pPr>
    <w:rPr>
      <w:rFonts w:ascii="Times New Roman" w:hAnsi="Times New Roman"/>
      <w:b/>
      <w:bCs/>
      <w:color w:val="444444"/>
      <w:sz w:val="24"/>
      <w:lang w:eastAsia="en-GB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CC309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D02FE4"/>
    <w:rPr>
      <w:rFonts w:ascii="Verdana" w:hAnsi="Verdana"/>
      <w:b/>
      <w:sz w:val="24"/>
      <w:szCs w:val="24"/>
      <w:lang w:val="en-GB" w:eastAsia="en-US" w:bidi="ar-SA"/>
    </w:rPr>
  </w:style>
  <w:style w:type="paragraph" w:styleId="FootnoteText">
    <w:name w:val="footnote text"/>
    <w:aliases w:val="Fußnote, Char"/>
    <w:basedOn w:val="Normal"/>
    <w:link w:val="FootnoteTextChar"/>
    <w:rsid w:val="00D02FE4"/>
    <w:pPr>
      <w:spacing w:line="180" w:lineRule="exact"/>
      <w:ind w:left="142" w:hanging="142"/>
    </w:pPr>
    <w:rPr>
      <w:sz w:val="16"/>
      <w:szCs w:val="16"/>
    </w:rPr>
  </w:style>
  <w:style w:type="character" w:customStyle="1" w:styleId="FootnoteTextChar">
    <w:name w:val="Footnote Text Char"/>
    <w:aliases w:val="Fußnote Char1, Char Char"/>
    <w:link w:val="FootnoteText"/>
    <w:rsid w:val="00D02FE4"/>
    <w:rPr>
      <w:rFonts w:ascii="Verdana" w:hAnsi="Verdana"/>
      <w:sz w:val="16"/>
      <w:szCs w:val="16"/>
      <w:lang w:val="en-GB" w:eastAsia="en-US" w:bidi="ar-SA"/>
    </w:rPr>
  </w:style>
  <w:style w:type="character" w:styleId="FootnoteReference">
    <w:name w:val="footnote reference"/>
    <w:rsid w:val="00D02FE4"/>
    <w:rPr>
      <w:rFonts w:ascii="Arial" w:hAnsi="Arial"/>
      <w:dstrike w:val="0"/>
      <w:kern w:val="0"/>
      <w:position w:val="4"/>
      <w:sz w:val="12"/>
      <w:szCs w:val="12"/>
      <w:vertAlign w:val="baseline"/>
    </w:rPr>
  </w:style>
  <w:style w:type="paragraph" w:customStyle="1" w:styleId="Instructionsberschrift2">
    <w:name w:val="Instructions Überschrift 2"/>
    <w:basedOn w:val="Heading2"/>
    <w:rsid w:val="00D02FE4"/>
    <w:pPr>
      <w:numPr>
        <w:numId w:val="1"/>
      </w:numPr>
      <w:spacing w:after="240"/>
    </w:pPr>
    <w:rPr>
      <w:rFonts w:cs="Arial"/>
      <w:b w:val="0"/>
      <w:sz w:val="20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CC3091"/>
    <w:pPr>
      <w:spacing w:before="0" w:after="0"/>
      <w:ind w:left="33"/>
    </w:pPr>
    <w:rPr>
      <w:rFonts w:ascii="Times New Roman" w:hAnsi="Times New Roman"/>
      <w:szCs w:val="17"/>
      <w:u w:val="single"/>
      <w:lang w:eastAsia="de-DE"/>
    </w:rPr>
  </w:style>
  <w:style w:type="character" w:customStyle="1" w:styleId="InstructionsTextChar">
    <w:name w:val="Instructions Text Char"/>
    <w:link w:val="InstructionsText"/>
    <w:locked/>
    <w:rsid w:val="00CC3091"/>
    <w:rPr>
      <w:szCs w:val="17"/>
      <w:u w:val="single"/>
      <w:lang w:val="en-GB" w:eastAsia="de-DE"/>
    </w:rPr>
  </w:style>
  <w:style w:type="character" w:customStyle="1" w:styleId="InstructionsTabelleberschrift">
    <w:name w:val="Instructions Tabelle Überschrift"/>
    <w:qFormat/>
    <w:rsid w:val="00D02FE4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D02FE4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D02FE4"/>
    <w:rPr>
      <w:rFonts w:ascii="Verdana" w:hAnsi="Verdana" w:cs="Times New Roman"/>
      <w:bCs/>
      <w:sz w:val="20"/>
      <w:u w:val="none"/>
    </w:rPr>
  </w:style>
  <w:style w:type="paragraph" w:customStyle="1" w:styleId="InstructionsText2">
    <w:name w:val="Instructions Text 2"/>
    <w:basedOn w:val="InstructionsText"/>
    <w:qFormat/>
    <w:rsid w:val="00D02FE4"/>
    <w:pPr>
      <w:numPr>
        <w:numId w:val="3"/>
      </w:numPr>
      <w:spacing w:after="240"/>
    </w:pPr>
  </w:style>
  <w:style w:type="paragraph" w:customStyle="1" w:styleId="Paragraph">
    <w:name w:val="Paragraph"/>
    <w:basedOn w:val="Normal"/>
    <w:link w:val="ParagraphChar"/>
    <w:rsid w:val="009D253B"/>
    <w:pPr>
      <w:spacing w:before="0" w:after="240"/>
    </w:pPr>
    <w:rPr>
      <w:rFonts w:ascii="Arial" w:hAnsi="Arial"/>
      <w:sz w:val="22"/>
      <w:szCs w:val="20"/>
    </w:rPr>
  </w:style>
  <w:style w:type="character" w:customStyle="1" w:styleId="ParagraphChar">
    <w:name w:val="Paragraph Char"/>
    <w:link w:val="Paragraph"/>
    <w:rsid w:val="009D253B"/>
    <w:rPr>
      <w:rFonts w:ascii="Arial" w:hAnsi="Arial"/>
      <w:sz w:val="22"/>
      <w:lang w:val="en-GB" w:eastAsia="en-US" w:bidi="ar-SA"/>
    </w:rPr>
  </w:style>
  <w:style w:type="character" w:customStyle="1" w:styleId="FunoteChar">
    <w:name w:val="Fußnote Char"/>
    <w:aliases w:val=" Char Char Char"/>
    <w:semiHidden/>
    <w:rsid w:val="009D253B"/>
    <w:rPr>
      <w:rFonts w:ascii="Arial" w:hAnsi="Arial"/>
      <w:sz w:val="18"/>
      <w:lang w:val="en-GB" w:eastAsia="en-US" w:bidi="ar-SA"/>
    </w:rPr>
  </w:style>
  <w:style w:type="paragraph" w:customStyle="1" w:styleId="Bullets">
    <w:name w:val="Bullets"/>
    <w:basedOn w:val="Normal"/>
    <w:link w:val="BulletsChar"/>
    <w:rsid w:val="009D253B"/>
    <w:pPr>
      <w:tabs>
        <w:tab w:val="num" w:pos="851"/>
      </w:tabs>
      <w:spacing w:before="0"/>
      <w:ind w:left="851" w:hanging="851"/>
    </w:pPr>
    <w:rPr>
      <w:rFonts w:ascii="Arial" w:eastAsia="MS Mincho" w:hAnsi="Arial"/>
      <w:sz w:val="22"/>
      <w:szCs w:val="20"/>
      <w:lang w:eastAsia="ja-JP"/>
    </w:rPr>
  </w:style>
  <w:style w:type="character" w:customStyle="1" w:styleId="BulletsChar">
    <w:name w:val="Bullets Char"/>
    <w:link w:val="Bullets"/>
    <w:locked/>
    <w:rsid w:val="009D253B"/>
    <w:rPr>
      <w:rFonts w:ascii="Arial" w:eastAsia="MS Mincho" w:hAnsi="Arial"/>
      <w:sz w:val="22"/>
      <w:lang w:val="en-GB" w:eastAsia="ja-JP" w:bidi="ar-SA"/>
    </w:rPr>
  </w:style>
  <w:style w:type="paragraph" w:customStyle="1" w:styleId="TableText">
    <w:name w:val="TableText"/>
    <w:basedOn w:val="Normal"/>
    <w:rsid w:val="00DD1BB6"/>
    <w:pPr>
      <w:keepNext/>
      <w:spacing w:before="60" w:after="60"/>
      <w:jc w:val="left"/>
    </w:pPr>
    <w:rPr>
      <w:rFonts w:ascii="Arial" w:hAnsi="Arial"/>
      <w:szCs w:val="20"/>
    </w:rPr>
  </w:style>
  <w:style w:type="paragraph" w:styleId="BalloonText">
    <w:name w:val="Balloon Text"/>
    <w:basedOn w:val="Normal"/>
    <w:link w:val="BalloonTextChar"/>
    <w:semiHidden/>
    <w:rsid w:val="00104F31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1128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128AA"/>
    <w:rPr>
      <w:szCs w:val="20"/>
    </w:rPr>
  </w:style>
  <w:style w:type="character" w:customStyle="1" w:styleId="CommentTextChar">
    <w:name w:val="Comment Text Char"/>
    <w:link w:val="CommentText"/>
    <w:uiPriority w:val="99"/>
    <w:rsid w:val="001128AA"/>
    <w:rPr>
      <w:rFonts w:ascii="Verdana" w:hAnsi="Verdana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1128AA"/>
    <w:rPr>
      <w:b/>
      <w:bCs/>
    </w:rPr>
  </w:style>
  <w:style w:type="character" w:customStyle="1" w:styleId="CommentSubjectChar">
    <w:name w:val="Comment Subject Char"/>
    <w:link w:val="CommentSubject"/>
    <w:rsid w:val="001128AA"/>
    <w:rPr>
      <w:rFonts w:ascii="Verdana" w:hAnsi="Verdana"/>
      <w:b/>
      <w:bCs/>
      <w:lang w:val="en-GB" w:eastAsia="en-US"/>
    </w:rPr>
  </w:style>
  <w:style w:type="paragraph" w:styleId="PlainText">
    <w:name w:val="Plain Text"/>
    <w:basedOn w:val="Normal"/>
    <w:link w:val="PlainTextChar"/>
    <w:semiHidden/>
    <w:rsid w:val="00392C32"/>
    <w:pPr>
      <w:spacing w:before="0" w:after="0"/>
      <w:jc w:val="left"/>
    </w:pPr>
    <w:rPr>
      <w:rFonts w:ascii="Consolas" w:hAnsi="Consolas"/>
      <w:sz w:val="21"/>
      <w:szCs w:val="21"/>
    </w:rPr>
  </w:style>
  <w:style w:type="paragraph" w:styleId="Footer">
    <w:name w:val="footer"/>
    <w:basedOn w:val="Normal"/>
    <w:link w:val="FooterChar"/>
    <w:uiPriority w:val="99"/>
    <w:rsid w:val="00392C32"/>
    <w:pPr>
      <w:tabs>
        <w:tab w:val="center" w:pos="4536"/>
        <w:tab w:val="right" w:pos="9072"/>
      </w:tabs>
      <w:spacing w:before="0" w:after="0"/>
      <w:jc w:val="left"/>
    </w:pPr>
    <w:rPr>
      <w:rFonts w:ascii="Times New Roman" w:hAnsi="Times New Roman"/>
      <w:sz w:val="24"/>
      <w:lang w:val="de-AT" w:eastAsia="de-AT"/>
    </w:rPr>
  </w:style>
  <w:style w:type="character" w:styleId="Hyperlink">
    <w:name w:val="Hyperlink"/>
    <w:basedOn w:val="DefaultParagraphFont"/>
    <w:uiPriority w:val="99"/>
    <w:unhideWhenUsed/>
    <w:rsid w:val="0035239A"/>
    <w:rPr>
      <w:color w:val="0000FF"/>
      <w:u w:val="single"/>
    </w:rPr>
  </w:style>
  <w:style w:type="table" w:styleId="TableGrid">
    <w:name w:val="Table Grid"/>
    <w:basedOn w:val="TableNormal"/>
    <w:rsid w:val="000C45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556DCD"/>
    <w:rPr>
      <w:b/>
      <w:bCs/>
      <w:color w:val="3E2E98"/>
      <w:kern w:val="36"/>
      <w:sz w:val="30"/>
      <w:szCs w:val="30"/>
    </w:rPr>
  </w:style>
  <w:style w:type="character" w:customStyle="1" w:styleId="Heading3Char">
    <w:name w:val="Heading 3 Char"/>
    <w:basedOn w:val="DefaultParagraphFont"/>
    <w:link w:val="Heading3"/>
    <w:uiPriority w:val="9"/>
    <w:rsid w:val="00556DCD"/>
    <w:rPr>
      <w:b/>
      <w:bCs/>
      <w:color w:val="777777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56DCD"/>
    <w:rPr>
      <w:b/>
      <w:bCs/>
      <w:color w:val="444444"/>
      <w:sz w:val="24"/>
      <w:szCs w:val="24"/>
    </w:rPr>
  </w:style>
  <w:style w:type="paragraph" w:customStyle="1" w:styleId="Numberedheadinglevel1">
    <w:name w:val="Numbered heading level 1"/>
    <w:basedOn w:val="Normal"/>
    <w:next w:val="Normal"/>
    <w:qFormat/>
    <w:rsid w:val="004E36B0"/>
    <w:pPr>
      <w:numPr>
        <w:numId w:val="16"/>
      </w:numPr>
      <w:tabs>
        <w:tab w:val="left" w:pos="0"/>
      </w:tabs>
      <w:spacing w:before="360" w:after="360"/>
      <w:ind w:left="714" w:hanging="357"/>
    </w:pPr>
    <w:rPr>
      <w:rFonts w:ascii="Arial" w:hAnsi="Arial"/>
      <w:color w:val="4F81BD" w:themeColor="accent1"/>
      <w:sz w:val="28"/>
      <w:szCs w:val="28"/>
    </w:rPr>
  </w:style>
  <w:style w:type="paragraph" w:customStyle="1" w:styleId="Numberedheadinglevel2">
    <w:name w:val="Numbered heading level 2"/>
    <w:basedOn w:val="Normal"/>
    <w:next w:val="Normal"/>
    <w:link w:val="Numberedheadinglevel2Char"/>
    <w:qFormat/>
    <w:rsid w:val="00A56552"/>
    <w:pPr>
      <w:numPr>
        <w:ilvl w:val="1"/>
        <w:numId w:val="16"/>
      </w:numPr>
      <w:tabs>
        <w:tab w:val="left" w:pos="567"/>
      </w:tabs>
      <w:spacing w:before="360" w:after="240"/>
    </w:pPr>
    <w:rPr>
      <w:rFonts w:ascii="Arial" w:hAnsi="Arial"/>
      <w:color w:val="4F81BD" w:themeColor="accent1"/>
      <w:sz w:val="24"/>
    </w:rPr>
  </w:style>
  <w:style w:type="paragraph" w:customStyle="1" w:styleId="Numberedheadinglevel3">
    <w:name w:val="Numbered heading level 3"/>
    <w:basedOn w:val="Normal"/>
    <w:next w:val="Normal"/>
    <w:qFormat/>
    <w:rsid w:val="00A56552"/>
    <w:pPr>
      <w:numPr>
        <w:ilvl w:val="2"/>
        <w:numId w:val="16"/>
      </w:numPr>
      <w:tabs>
        <w:tab w:val="left" w:pos="567"/>
      </w:tabs>
      <w:spacing w:before="240"/>
    </w:pPr>
    <w:rPr>
      <w:rFonts w:ascii="Arial" w:hAnsi="Arial"/>
      <w:color w:val="4F81BD" w:themeColor="accent1"/>
      <w:szCs w:val="20"/>
    </w:rPr>
  </w:style>
  <w:style w:type="character" w:styleId="FollowedHyperlink">
    <w:name w:val="FollowedHyperlink"/>
    <w:basedOn w:val="DefaultParagraphFont"/>
    <w:uiPriority w:val="99"/>
    <w:rsid w:val="00FB7E07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4416B"/>
    <w:pPr>
      <w:ind w:left="720"/>
      <w:contextualSpacing/>
    </w:pPr>
  </w:style>
  <w:style w:type="paragraph" w:customStyle="1" w:styleId="DocTitle">
    <w:name w:val="Doc Title"/>
    <w:basedOn w:val="Normal"/>
    <w:qFormat/>
    <w:rsid w:val="00DC14B6"/>
    <w:pPr>
      <w:spacing w:before="3280" w:after="480"/>
      <w:jc w:val="left"/>
    </w:pPr>
    <w:rPr>
      <w:rFonts w:ascii="Arial" w:hAnsi="Arial"/>
      <w:color w:val="4F81BD" w:themeColor="accent1"/>
      <w:sz w:val="40"/>
      <w:szCs w:val="40"/>
    </w:rPr>
  </w:style>
  <w:style w:type="paragraph" w:customStyle="1" w:styleId="SubTitle">
    <w:name w:val="Sub Title"/>
    <w:basedOn w:val="Heading2"/>
    <w:qFormat/>
    <w:rsid w:val="00DC14B6"/>
    <w:pPr>
      <w:keepNext w:val="0"/>
      <w:spacing w:before="120" w:after="0"/>
      <w:contextualSpacing/>
      <w:jc w:val="left"/>
    </w:pPr>
    <w:rPr>
      <w:rFonts w:ascii="Arial" w:hAnsi="Arial"/>
      <w:b w:val="0"/>
      <w:color w:val="4F81BD" w:themeColor="accent1"/>
      <w:szCs w:val="20"/>
    </w:rPr>
  </w:style>
  <w:style w:type="paragraph" w:styleId="Header">
    <w:name w:val="header"/>
    <w:basedOn w:val="Normal"/>
    <w:link w:val="HeaderChar"/>
    <w:uiPriority w:val="99"/>
    <w:rsid w:val="00DC14B6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DC14B6"/>
    <w:rPr>
      <w:rFonts w:ascii="Verdana" w:hAnsi="Verdana"/>
      <w:szCs w:val="24"/>
      <w:lang w:val="en-GB" w:eastAsia="en-US"/>
    </w:rPr>
  </w:style>
  <w:style w:type="paragraph" w:styleId="Revision">
    <w:name w:val="Revision"/>
    <w:hidden/>
    <w:uiPriority w:val="99"/>
    <w:semiHidden/>
    <w:rsid w:val="007462FE"/>
    <w:rPr>
      <w:rFonts w:ascii="Verdana" w:hAnsi="Verdana"/>
      <w:szCs w:val="24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04F6C"/>
    <w:rPr>
      <w:sz w:val="24"/>
      <w:szCs w:val="24"/>
      <w:lang w:val="de-AT" w:eastAsia="de-AT"/>
    </w:rPr>
  </w:style>
  <w:style w:type="character" w:customStyle="1" w:styleId="BalloonTextChar">
    <w:name w:val="Balloon Text Char"/>
    <w:link w:val="BalloonText"/>
    <w:semiHidden/>
    <w:rsid w:val="00167536"/>
    <w:rPr>
      <w:rFonts w:ascii="Tahoma" w:hAnsi="Tahoma" w:cs="Tahoma"/>
      <w:sz w:val="16"/>
      <w:szCs w:val="16"/>
      <w:lang w:val="en-GB" w:eastAsia="en-US"/>
    </w:rPr>
  </w:style>
  <w:style w:type="character" w:customStyle="1" w:styleId="PlainTextChar">
    <w:name w:val="Plain Text Char"/>
    <w:link w:val="PlainText"/>
    <w:semiHidden/>
    <w:rsid w:val="00167536"/>
    <w:rPr>
      <w:rFonts w:ascii="Consolas" w:hAnsi="Consolas"/>
      <w:sz w:val="21"/>
      <w:szCs w:val="21"/>
      <w:lang w:val="en-GB" w:eastAsia="en-US"/>
    </w:rPr>
  </w:style>
  <w:style w:type="character" w:customStyle="1" w:styleId="Marker">
    <w:name w:val="Marker"/>
    <w:rsid w:val="00167536"/>
    <w:rPr>
      <w:color w:val="0000FF"/>
      <w:shd w:val="clear" w:color="auto" w:fill="auto"/>
    </w:rPr>
  </w:style>
  <w:style w:type="paragraph" w:customStyle="1" w:styleId="Pagedecouverture">
    <w:name w:val="Page de couverture"/>
    <w:basedOn w:val="Normal"/>
    <w:next w:val="Normal"/>
    <w:rsid w:val="00167536"/>
    <w:pPr>
      <w:spacing w:before="0" w:after="0"/>
    </w:pPr>
    <w:rPr>
      <w:rFonts w:ascii="Times New Roman" w:eastAsia="Calibri" w:hAnsi="Times New Roman"/>
      <w:sz w:val="24"/>
      <w:szCs w:val="22"/>
    </w:rPr>
  </w:style>
  <w:style w:type="paragraph" w:customStyle="1" w:styleId="FooterCoverPage">
    <w:name w:val="Footer Cover Page"/>
    <w:basedOn w:val="Normal"/>
    <w:link w:val="FooterCoverPageChar"/>
    <w:rsid w:val="00167536"/>
    <w:pPr>
      <w:tabs>
        <w:tab w:val="center" w:pos="4535"/>
        <w:tab w:val="right" w:pos="9071"/>
        <w:tab w:val="right" w:pos="9921"/>
      </w:tabs>
      <w:spacing w:before="360" w:after="0"/>
      <w:ind w:left="-850" w:right="-850" w:hanging="567"/>
      <w:jc w:val="left"/>
    </w:pPr>
    <w:rPr>
      <w:rFonts w:ascii="Times New Roman" w:hAnsi="Times New Roman"/>
      <w:color w:val="4F81BD"/>
      <w:sz w:val="24"/>
    </w:rPr>
  </w:style>
  <w:style w:type="character" w:customStyle="1" w:styleId="Numberedheadinglevel2Char">
    <w:name w:val="Numbered heading level 2 Char"/>
    <w:link w:val="Numberedheadinglevel2"/>
    <w:rsid w:val="00167536"/>
    <w:rPr>
      <w:rFonts w:ascii="Arial" w:hAnsi="Arial"/>
      <w:color w:val="4F81BD" w:themeColor="accent1"/>
      <w:sz w:val="24"/>
      <w:szCs w:val="24"/>
      <w:lang w:val="en-GB" w:eastAsia="en-US"/>
    </w:rPr>
  </w:style>
  <w:style w:type="character" w:customStyle="1" w:styleId="FooterCoverPageChar">
    <w:name w:val="Footer Cover Page Char"/>
    <w:link w:val="FooterCoverPage"/>
    <w:rsid w:val="00167536"/>
    <w:rPr>
      <w:color w:val="4F81BD"/>
      <w:sz w:val="24"/>
      <w:szCs w:val="24"/>
      <w:lang w:val="en-GB" w:eastAsia="en-US"/>
    </w:rPr>
  </w:style>
  <w:style w:type="paragraph" w:customStyle="1" w:styleId="HeaderCoverPage">
    <w:name w:val="Header Cover Page"/>
    <w:basedOn w:val="Normal"/>
    <w:link w:val="HeaderCoverPageChar"/>
    <w:rsid w:val="00167536"/>
    <w:pPr>
      <w:tabs>
        <w:tab w:val="center" w:pos="4535"/>
        <w:tab w:val="right" w:pos="9071"/>
      </w:tabs>
      <w:spacing w:before="0"/>
      <w:ind w:hanging="567"/>
    </w:pPr>
    <w:rPr>
      <w:rFonts w:ascii="Times New Roman" w:hAnsi="Times New Roman"/>
      <w:color w:val="4F81BD"/>
      <w:sz w:val="24"/>
    </w:rPr>
  </w:style>
  <w:style w:type="character" w:customStyle="1" w:styleId="HeaderCoverPageChar">
    <w:name w:val="Header Cover Page Char"/>
    <w:link w:val="HeaderCoverPage"/>
    <w:rsid w:val="00167536"/>
    <w:rPr>
      <w:color w:val="4F81BD"/>
      <w:sz w:val="24"/>
      <w:szCs w:val="24"/>
      <w:lang w:val="en-GB" w:eastAsia="en-US"/>
    </w:rPr>
  </w:style>
  <w:style w:type="character" w:customStyle="1" w:styleId="Heading6Char">
    <w:name w:val="Heading 6 Char"/>
    <w:basedOn w:val="DefaultParagraphFont"/>
    <w:link w:val="Heading6"/>
    <w:semiHidden/>
    <w:rsid w:val="00CC3091"/>
    <w:rPr>
      <w:rFonts w:asciiTheme="majorHAnsi" w:eastAsiaTheme="majorEastAsia" w:hAnsiTheme="majorHAnsi" w:cstheme="majorBidi"/>
      <w:color w:val="243F60" w:themeColor="accent1" w:themeShade="7F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2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1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60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46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944066">
                      <w:marLeft w:val="1"/>
                      <w:marRight w:val="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456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724986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379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6800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5599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3565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1713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49351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868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44797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0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4F0E78-687E-4129-909A-FC64F8B6A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12</Pages>
  <Words>5358</Words>
  <Characters>26479</Characters>
  <Application>Microsoft Office Word</Application>
  <DocSecurity>0</DocSecurity>
  <Lines>220</Lines>
  <Paragraphs>63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>PART II: TEMPLATE RELATED INSTRUCTIONS</vt:lpstr>
      <vt:lpstr>PART II: TEMPLATE RELATED INSTRUCTIONS</vt:lpstr>
      <vt:lpstr>PART II: TEMPLATE RELATED INSTRUCTIONS</vt:lpstr>
    </vt:vector>
  </TitlesOfParts>
  <Company>Financial Services Authority</Company>
  <LinksUpToDate>false</LinksUpToDate>
  <CharactersWithSpaces>31774</CharactersWithSpaces>
  <SharedDoc>false</SharedDoc>
  <HLinks>
    <vt:vector size="6" baseType="variant">
      <vt:variant>
        <vt:i4>6422655</vt:i4>
      </vt:variant>
      <vt:variant>
        <vt:i4>0</vt:i4>
      </vt:variant>
      <vt:variant>
        <vt:i4>0</vt:i4>
      </vt:variant>
      <vt:variant>
        <vt:i4>5</vt:i4>
      </vt:variant>
      <vt:variant>
        <vt:lpwstr>http://eur-lex.europa.eu/LexUriServ/LexUriServ.do?uri=COM:2011:0656:FIN:EN:PDF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 II: TEMPLATE RELATED INSTRUCTIONS</dc:title>
  <dc:creator>gvanderkamp</dc:creator>
  <cp:lastModifiedBy>EBA Staff</cp:lastModifiedBy>
  <cp:revision>5</cp:revision>
  <cp:lastPrinted>2014-06-12T08:34:00Z</cp:lastPrinted>
  <dcterms:created xsi:type="dcterms:W3CDTF">2019-01-11T12:11:00Z</dcterms:created>
  <dcterms:modified xsi:type="dcterms:W3CDTF">2019-01-16T18:51:00Z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