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ins w:id="0" w:author="Author"/>
          <w:rFonts w:ascii="Times New Roman" w:hAnsi="Times New Roman"/>
          <w:b/>
          <w:sz w:val="24"/>
        </w:rPr>
      </w:pPr>
      <w:bookmarkStart w:id="1" w:name="_Toc262568021"/>
      <w:bookmarkStart w:id="2" w:name="_Toc295829847"/>
    </w:p>
    <w:p w14:paraId="23438CE0" w14:textId="5CE904DD" w:rsidR="009502E9" w:rsidRPr="00E83F90" w:rsidRDefault="009502E9" w:rsidP="00A33695">
      <w:pPr>
        <w:jc w:val="center"/>
        <w:rPr>
          <w:rFonts w:ascii="Times New Roman" w:hAnsi="Times New Roman"/>
          <w:b/>
          <w:sz w:val="24"/>
        </w:rPr>
      </w:pPr>
      <w:r w:rsidRPr="00E83F90">
        <w:rPr>
          <w:rFonts w:ascii="Times New Roman" w:hAnsi="Times New Roman"/>
          <w:b/>
          <w:sz w:val="24"/>
        </w:rPr>
        <w:t>EN</w:t>
      </w:r>
    </w:p>
    <w:p w14:paraId="7180251E" w14:textId="77777777" w:rsidR="00FF3ED5" w:rsidRDefault="00FF3ED5" w:rsidP="00A33695">
      <w:pPr>
        <w:jc w:val="center"/>
        <w:rPr>
          <w:rFonts w:ascii="Times New Roman" w:hAnsi="Times New Roman"/>
          <w:b/>
          <w:sz w:val="24"/>
        </w:rPr>
      </w:pPr>
      <w:r w:rsidRPr="00E83F90">
        <w:rPr>
          <w:rFonts w:ascii="Times New Roman" w:hAnsi="Times New Roman"/>
          <w:b/>
          <w:sz w:val="24"/>
        </w:rPr>
        <w:t xml:space="preserve">ANNEX </w:t>
      </w:r>
      <w:r w:rsidR="00A35C0D" w:rsidRPr="00E83F90">
        <w:rPr>
          <w:rFonts w:ascii="Times New Roman" w:hAnsi="Times New Roman"/>
          <w:b/>
          <w:sz w:val="24"/>
        </w:rPr>
        <w:t>IV</w:t>
      </w:r>
    </w:p>
    <w:p w14:paraId="5C1CF57F" w14:textId="77777777" w:rsidR="008F53AF" w:rsidRPr="00E83F90" w:rsidRDefault="008F53AF" w:rsidP="00A33695">
      <w:pPr>
        <w:jc w:val="center"/>
        <w:rPr>
          <w:rFonts w:ascii="Times New Roman" w:hAnsi="Times New Roman"/>
          <w:b/>
          <w:sz w:val="24"/>
        </w:rPr>
      </w:pPr>
    </w:p>
    <w:p w14:paraId="5E02DDE1" w14:textId="77777777" w:rsidR="00C87CEE" w:rsidRPr="00C81874" w:rsidRDefault="00530C90" w:rsidP="00A33695">
      <w:pPr>
        <w:jc w:val="center"/>
        <w:rPr>
          <w:rFonts w:ascii="Times New Roman" w:hAnsi="Times New Roman"/>
          <w:b/>
          <w:sz w:val="24"/>
          <w:u w:val="single"/>
        </w:rPr>
      </w:pPr>
      <w:r w:rsidRPr="00C81874">
        <w:rPr>
          <w:rFonts w:ascii="Times New Roman" w:hAnsi="Times New Roman"/>
          <w:b/>
          <w:sz w:val="24"/>
          <w:u w:val="single"/>
        </w:rPr>
        <w:t>ANNEX IX</w:t>
      </w:r>
    </w:p>
    <w:p w14:paraId="2F06EB4A" w14:textId="77777777" w:rsidR="00DD58A5" w:rsidRDefault="00F41B3A" w:rsidP="00C87CEE">
      <w:pPr>
        <w:jc w:val="center"/>
        <w:rPr>
          <w:rFonts w:ascii="Times New Roman" w:hAnsi="Times New Roman"/>
          <w:b/>
          <w:sz w:val="24"/>
          <w:lang w:eastAsia="de-DE"/>
        </w:rPr>
      </w:pPr>
      <w:r w:rsidRPr="00F40CD9">
        <w:rPr>
          <w:rFonts w:ascii="Times New Roman" w:hAnsi="Times New Roman"/>
          <w:b/>
          <w:sz w:val="24"/>
          <w:lang w:eastAsia="de-DE"/>
        </w:rPr>
        <w:t xml:space="preserve">INSTRUCTIONS FOR </w:t>
      </w:r>
      <w:r w:rsidR="005666F4" w:rsidRPr="00F40CD9">
        <w:rPr>
          <w:rFonts w:ascii="Times New Roman" w:hAnsi="Times New Roman"/>
          <w:b/>
          <w:sz w:val="24"/>
          <w:lang w:eastAsia="de-DE"/>
        </w:rPr>
        <w:t xml:space="preserve">REPORTING </w:t>
      </w:r>
      <w:r w:rsidR="00530C90" w:rsidRPr="00F40CD9">
        <w:rPr>
          <w:rFonts w:ascii="Times New Roman" w:hAnsi="Times New Roman"/>
          <w:b/>
          <w:sz w:val="24"/>
          <w:lang w:eastAsia="de-DE"/>
        </w:rPr>
        <w:t>LARGE EXPOSURES</w:t>
      </w:r>
      <w:r w:rsidRPr="00695E99">
        <w:rPr>
          <w:rFonts w:ascii="Times New Roman" w:hAnsi="Times New Roman"/>
          <w:b/>
          <w:sz w:val="24"/>
          <w:lang w:eastAsia="de-DE"/>
        </w:rPr>
        <w:t xml:space="preserve"> AND </w:t>
      </w:r>
    </w:p>
    <w:p w14:paraId="377D3499" w14:textId="77777777" w:rsidR="00C87CEE" w:rsidRPr="00EF13C2" w:rsidRDefault="00F41B3A" w:rsidP="00C87CEE">
      <w:pPr>
        <w:jc w:val="center"/>
        <w:rPr>
          <w:rFonts w:ascii="Times New Roman" w:hAnsi="Times New Roman"/>
          <w:b/>
          <w:sz w:val="24"/>
          <w:lang w:eastAsia="de-DE"/>
        </w:rPr>
      </w:pPr>
      <w:r w:rsidRPr="00695E99">
        <w:rPr>
          <w:rFonts w:ascii="Times New Roman" w:hAnsi="Times New Roman"/>
          <w:b/>
          <w:sz w:val="24"/>
          <w:lang w:eastAsia="de-DE"/>
        </w:rPr>
        <w:t>CONCENTRA</w:t>
      </w:r>
      <w:r w:rsidRPr="00EF13C2">
        <w:rPr>
          <w:rFonts w:ascii="Times New Roman" w:hAnsi="Times New Roman"/>
          <w:b/>
          <w:sz w:val="24"/>
          <w:lang w:eastAsia="de-DE"/>
        </w:rPr>
        <w:t>TION RISK</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sidRPr="00384ADB">
        <w:rPr>
          <w:sz w:val="24"/>
          <w:szCs w:val="24"/>
        </w:rPr>
        <w:t>Table of Contents</w:t>
      </w:r>
    </w:p>
    <w:p w14:paraId="61A65ED2" w14:textId="0EA55461" w:rsidR="00D8546E" w:rsidRDefault="00621F98">
      <w:pPr>
        <w:pStyle w:val="TOC2"/>
        <w:rPr>
          <w:rFonts w:asciiTheme="minorHAnsi" w:eastAsiaTheme="minorEastAsia" w:hAnsiTheme="minorHAnsi" w:cstheme="minorBidi"/>
          <w:b w:val="0"/>
          <w:smallCaps w:val="0"/>
          <w:sz w:val="22"/>
          <w:lang w:eastAsia="en-GB"/>
        </w:rPr>
      </w:pPr>
      <w:r w:rsidRPr="00384ADB">
        <w:rPr>
          <w:rFonts w:ascii="Times New Roman" w:hAnsi="Times New Roman"/>
          <w:noProof w:val="0"/>
          <w:sz w:val="24"/>
          <w:szCs w:val="24"/>
        </w:rPr>
        <w:fldChar w:fldCharType="begin"/>
      </w:r>
      <w:r w:rsidR="003105C6" w:rsidRPr="00384ADB">
        <w:rPr>
          <w:rFonts w:ascii="Times New Roman" w:hAnsi="Times New Roman"/>
          <w:noProof w:val="0"/>
          <w:sz w:val="24"/>
          <w:szCs w:val="24"/>
        </w:rPr>
        <w:instrText xml:space="preserve"> TOC \o "1-3" \h \z \u </w:instrText>
      </w:r>
      <w:r w:rsidRPr="00384ADB">
        <w:rPr>
          <w:rFonts w:ascii="Times New Roman" w:hAnsi="Times New Roman"/>
          <w:noProof w:val="0"/>
          <w:sz w:val="24"/>
          <w:szCs w:val="24"/>
        </w:rPr>
        <w:fldChar w:fldCharType="separate"/>
      </w:r>
      <w:hyperlink w:anchor="_Toc20819307" w:history="1">
        <w:r w:rsidR="00D8546E" w:rsidRPr="00310084">
          <w:rPr>
            <w:rStyle w:val="Hyperlink"/>
            <w:rFonts w:ascii="Times New Roman" w:hAnsi="Times New Roman"/>
          </w:rPr>
          <w:t>PART I: GENERAL INSTRUCTIONS</w:t>
        </w:r>
        <w:r w:rsidR="00D8546E">
          <w:rPr>
            <w:webHidden/>
          </w:rPr>
          <w:tab/>
        </w:r>
        <w:r w:rsidR="00D8546E">
          <w:rPr>
            <w:webHidden/>
          </w:rPr>
          <w:fldChar w:fldCharType="begin"/>
        </w:r>
        <w:r w:rsidR="00D8546E">
          <w:rPr>
            <w:webHidden/>
          </w:rPr>
          <w:instrText xml:space="preserve"> PAGEREF _Toc20819307 \h </w:instrText>
        </w:r>
        <w:r w:rsidR="00D8546E">
          <w:rPr>
            <w:webHidden/>
          </w:rPr>
        </w:r>
        <w:r w:rsidR="00D8546E">
          <w:rPr>
            <w:webHidden/>
          </w:rPr>
          <w:fldChar w:fldCharType="separate"/>
        </w:r>
        <w:r w:rsidR="00D8546E">
          <w:rPr>
            <w:webHidden/>
          </w:rPr>
          <w:t>2</w:t>
        </w:r>
        <w:r w:rsidR="00D8546E">
          <w:rPr>
            <w:webHidden/>
          </w:rPr>
          <w:fldChar w:fldCharType="end"/>
        </w:r>
      </w:hyperlink>
    </w:p>
    <w:p w14:paraId="469094E7" w14:textId="549CA2FA" w:rsidR="00D8546E" w:rsidRDefault="005D1684">
      <w:pPr>
        <w:pStyle w:val="TOC2"/>
        <w:rPr>
          <w:rFonts w:asciiTheme="minorHAnsi" w:eastAsiaTheme="minorEastAsia" w:hAnsiTheme="minorHAnsi" w:cstheme="minorBidi"/>
          <w:b w:val="0"/>
          <w:smallCaps w:val="0"/>
          <w:sz w:val="22"/>
          <w:lang w:eastAsia="en-GB"/>
        </w:rPr>
      </w:pPr>
      <w:hyperlink w:anchor="_Toc20819308" w:history="1">
        <w:r w:rsidR="00D8546E" w:rsidRPr="00310084">
          <w:rPr>
            <w:rStyle w:val="Hyperlink"/>
            <w:rFonts w:ascii="Times New Roman" w:hAnsi="Times New Roman"/>
          </w:rPr>
          <w:t>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Structure and conventions</w:t>
        </w:r>
        <w:r w:rsidR="00D8546E">
          <w:rPr>
            <w:webHidden/>
          </w:rPr>
          <w:tab/>
        </w:r>
        <w:r w:rsidR="00D8546E">
          <w:rPr>
            <w:webHidden/>
          </w:rPr>
          <w:fldChar w:fldCharType="begin"/>
        </w:r>
        <w:r w:rsidR="00D8546E">
          <w:rPr>
            <w:webHidden/>
          </w:rPr>
          <w:instrText xml:space="preserve"> PAGEREF _Toc20819308 \h </w:instrText>
        </w:r>
        <w:r w:rsidR="00D8546E">
          <w:rPr>
            <w:webHidden/>
          </w:rPr>
        </w:r>
        <w:r w:rsidR="00D8546E">
          <w:rPr>
            <w:webHidden/>
          </w:rPr>
          <w:fldChar w:fldCharType="separate"/>
        </w:r>
        <w:r w:rsidR="00D8546E">
          <w:rPr>
            <w:webHidden/>
          </w:rPr>
          <w:t>2</w:t>
        </w:r>
        <w:r w:rsidR="00D8546E">
          <w:rPr>
            <w:webHidden/>
          </w:rPr>
          <w:fldChar w:fldCharType="end"/>
        </w:r>
      </w:hyperlink>
    </w:p>
    <w:p w14:paraId="33AD2A00" w14:textId="2382A859" w:rsidR="00D8546E" w:rsidRDefault="005D1684">
      <w:pPr>
        <w:pStyle w:val="TOC2"/>
        <w:rPr>
          <w:rFonts w:asciiTheme="minorHAnsi" w:eastAsiaTheme="minorEastAsia" w:hAnsiTheme="minorHAnsi" w:cstheme="minorBidi"/>
          <w:b w:val="0"/>
          <w:smallCaps w:val="0"/>
          <w:sz w:val="22"/>
          <w:lang w:eastAsia="en-GB"/>
        </w:rPr>
      </w:pPr>
      <w:hyperlink w:anchor="_Toc20819309" w:history="1">
        <w:r w:rsidR="00D8546E" w:rsidRPr="00310084">
          <w:rPr>
            <w:rStyle w:val="Hyperlink"/>
          </w:rPr>
          <w:t>2.</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Abbreviations</w:t>
        </w:r>
        <w:r w:rsidR="00D8546E">
          <w:rPr>
            <w:webHidden/>
          </w:rPr>
          <w:tab/>
        </w:r>
        <w:r w:rsidR="00D8546E">
          <w:rPr>
            <w:webHidden/>
          </w:rPr>
          <w:fldChar w:fldCharType="begin"/>
        </w:r>
        <w:r w:rsidR="00D8546E">
          <w:rPr>
            <w:webHidden/>
          </w:rPr>
          <w:instrText xml:space="preserve"> PAGEREF _Toc20819309 \h </w:instrText>
        </w:r>
        <w:r w:rsidR="00D8546E">
          <w:rPr>
            <w:webHidden/>
          </w:rPr>
        </w:r>
        <w:r w:rsidR="00D8546E">
          <w:rPr>
            <w:webHidden/>
          </w:rPr>
          <w:fldChar w:fldCharType="separate"/>
        </w:r>
        <w:r w:rsidR="00D8546E">
          <w:rPr>
            <w:webHidden/>
          </w:rPr>
          <w:t>2</w:t>
        </w:r>
        <w:r w:rsidR="00D8546E">
          <w:rPr>
            <w:webHidden/>
          </w:rPr>
          <w:fldChar w:fldCharType="end"/>
        </w:r>
      </w:hyperlink>
    </w:p>
    <w:p w14:paraId="153111CD" w14:textId="58C3CD6E" w:rsidR="00D8546E" w:rsidRDefault="005D1684">
      <w:pPr>
        <w:pStyle w:val="TOC2"/>
        <w:rPr>
          <w:rFonts w:asciiTheme="minorHAnsi" w:eastAsiaTheme="minorEastAsia" w:hAnsiTheme="minorHAnsi" w:cstheme="minorBidi"/>
          <w:b w:val="0"/>
          <w:smallCaps w:val="0"/>
          <w:sz w:val="22"/>
          <w:lang w:eastAsia="en-GB"/>
        </w:rPr>
      </w:pPr>
      <w:hyperlink w:anchor="_Toc20819310" w:history="1">
        <w:r w:rsidR="00D8546E" w:rsidRPr="00310084">
          <w:rPr>
            <w:rStyle w:val="Hyperlink"/>
            <w:rFonts w:ascii="Times New Roman" w:hAnsi="Times New Roman"/>
          </w:rPr>
          <w:t>PART II: TEMPLATE RELATED INSTRUCTIONS</w:t>
        </w:r>
        <w:r w:rsidR="00D8546E">
          <w:rPr>
            <w:webHidden/>
          </w:rPr>
          <w:tab/>
        </w:r>
        <w:r w:rsidR="00D8546E">
          <w:rPr>
            <w:webHidden/>
          </w:rPr>
          <w:fldChar w:fldCharType="begin"/>
        </w:r>
        <w:r w:rsidR="00D8546E">
          <w:rPr>
            <w:webHidden/>
          </w:rPr>
          <w:instrText xml:space="preserve"> PAGEREF _Toc20819310 \h </w:instrText>
        </w:r>
        <w:r w:rsidR="00D8546E">
          <w:rPr>
            <w:webHidden/>
          </w:rPr>
        </w:r>
        <w:r w:rsidR="00D8546E">
          <w:rPr>
            <w:webHidden/>
          </w:rPr>
          <w:fldChar w:fldCharType="separate"/>
        </w:r>
        <w:r w:rsidR="00D8546E">
          <w:rPr>
            <w:webHidden/>
          </w:rPr>
          <w:t>3</w:t>
        </w:r>
        <w:r w:rsidR="00D8546E">
          <w:rPr>
            <w:webHidden/>
          </w:rPr>
          <w:fldChar w:fldCharType="end"/>
        </w:r>
      </w:hyperlink>
    </w:p>
    <w:p w14:paraId="1684AA1C" w14:textId="5141138A" w:rsidR="00D8546E" w:rsidRDefault="005D1684">
      <w:pPr>
        <w:pStyle w:val="TOC2"/>
        <w:rPr>
          <w:rFonts w:asciiTheme="minorHAnsi" w:eastAsiaTheme="minorEastAsia" w:hAnsiTheme="minorHAnsi" w:cstheme="minorBidi"/>
          <w:b w:val="0"/>
          <w:smallCaps w:val="0"/>
          <w:sz w:val="22"/>
          <w:lang w:eastAsia="en-GB"/>
        </w:rPr>
      </w:pPr>
      <w:hyperlink w:anchor="_Toc20819312" w:history="1">
        <w:r w:rsidR="00D8546E" w:rsidRPr="00310084">
          <w:rPr>
            <w:rStyle w:val="Hyperlink"/>
            <w:rFonts w:ascii="Times New Roman" w:hAnsi="Times New Roman"/>
          </w:rPr>
          <w:t>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Scope and level of the LE reporting</w:t>
        </w:r>
        <w:r w:rsidR="00D8546E">
          <w:rPr>
            <w:webHidden/>
          </w:rPr>
          <w:tab/>
        </w:r>
        <w:r w:rsidR="00D8546E">
          <w:rPr>
            <w:webHidden/>
          </w:rPr>
          <w:fldChar w:fldCharType="begin"/>
        </w:r>
        <w:r w:rsidR="00D8546E">
          <w:rPr>
            <w:webHidden/>
          </w:rPr>
          <w:instrText xml:space="preserve"> PAGEREF _Toc20819312 \h </w:instrText>
        </w:r>
        <w:r w:rsidR="00D8546E">
          <w:rPr>
            <w:webHidden/>
          </w:rPr>
        </w:r>
        <w:r w:rsidR="00D8546E">
          <w:rPr>
            <w:webHidden/>
          </w:rPr>
          <w:fldChar w:fldCharType="separate"/>
        </w:r>
        <w:r w:rsidR="00D8546E">
          <w:rPr>
            <w:webHidden/>
          </w:rPr>
          <w:t>3</w:t>
        </w:r>
        <w:r w:rsidR="00D8546E">
          <w:rPr>
            <w:webHidden/>
          </w:rPr>
          <w:fldChar w:fldCharType="end"/>
        </w:r>
      </w:hyperlink>
    </w:p>
    <w:p w14:paraId="7A7EB655" w14:textId="62EC54D2" w:rsidR="00D8546E" w:rsidRDefault="005D1684">
      <w:pPr>
        <w:pStyle w:val="TOC2"/>
        <w:rPr>
          <w:rFonts w:asciiTheme="minorHAnsi" w:eastAsiaTheme="minorEastAsia" w:hAnsiTheme="minorHAnsi" w:cstheme="minorBidi"/>
          <w:b w:val="0"/>
          <w:smallCaps w:val="0"/>
          <w:sz w:val="22"/>
          <w:lang w:eastAsia="en-GB"/>
        </w:rPr>
      </w:pPr>
      <w:hyperlink w:anchor="_Toc20819313" w:history="1">
        <w:r w:rsidR="00D8546E" w:rsidRPr="00310084">
          <w:rPr>
            <w:rStyle w:val="Hyperlink"/>
            <w:rFonts w:ascii="Times New Roman" w:hAnsi="Times New Roman"/>
          </w:rPr>
          <w:t>2.</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Structure of the LE template</w:t>
        </w:r>
        <w:r w:rsidR="00D8546E">
          <w:rPr>
            <w:webHidden/>
          </w:rPr>
          <w:tab/>
        </w:r>
        <w:r w:rsidR="00D8546E">
          <w:rPr>
            <w:webHidden/>
          </w:rPr>
          <w:fldChar w:fldCharType="begin"/>
        </w:r>
        <w:r w:rsidR="00D8546E">
          <w:rPr>
            <w:webHidden/>
          </w:rPr>
          <w:instrText xml:space="preserve"> PAGEREF _Toc20819313 \h </w:instrText>
        </w:r>
        <w:r w:rsidR="00D8546E">
          <w:rPr>
            <w:webHidden/>
          </w:rPr>
        </w:r>
        <w:r w:rsidR="00D8546E">
          <w:rPr>
            <w:webHidden/>
          </w:rPr>
          <w:fldChar w:fldCharType="separate"/>
        </w:r>
        <w:r w:rsidR="00D8546E">
          <w:rPr>
            <w:webHidden/>
          </w:rPr>
          <w:t>4</w:t>
        </w:r>
        <w:r w:rsidR="00D8546E">
          <w:rPr>
            <w:webHidden/>
          </w:rPr>
          <w:fldChar w:fldCharType="end"/>
        </w:r>
      </w:hyperlink>
    </w:p>
    <w:p w14:paraId="6A25C3A0" w14:textId="2B18F238" w:rsidR="00D8546E" w:rsidRDefault="005D1684">
      <w:pPr>
        <w:pStyle w:val="TOC2"/>
        <w:rPr>
          <w:rFonts w:asciiTheme="minorHAnsi" w:eastAsiaTheme="minorEastAsia" w:hAnsiTheme="minorHAnsi" w:cstheme="minorBidi"/>
          <w:b w:val="0"/>
          <w:smallCaps w:val="0"/>
          <w:sz w:val="22"/>
          <w:lang w:eastAsia="en-GB"/>
        </w:rPr>
      </w:pPr>
      <w:hyperlink w:anchor="_Toc20819315" w:history="1">
        <w:r w:rsidR="00D8546E" w:rsidRPr="00310084">
          <w:rPr>
            <w:rStyle w:val="Hyperlink"/>
            <w:rFonts w:ascii="Times New Roman" w:eastAsia="Arial" w:hAnsi="Times New Roman"/>
          </w:rPr>
          <w:t>3.</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eastAsia="Arial" w:hAnsi="Times New Roman"/>
          </w:rPr>
          <w:t>Definitions and general instructions for the purposes of the LE reporting</w:t>
        </w:r>
        <w:r w:rsidR="00D8546E">
          <w:rPr>
            <w:webHidden/>
          </w:rPr>
          <w:tab/>
        </w:r>
        <w:r w:rsidR="00D8546E">
          <w:rPr>
            <w:webHidden/>
          </w:rPr>
          <w:fldChar w:fldCharType="begin"/>
        </w:r>
        <w:r w:rsidR="00D8546E">
          <w:rPr>
            <w:webHidden/>
          </w:rPr>
          <w:instrText xml:space="preserve"> PAGEREF _Toc20819315 \h </w:instrText>
        </w:r>
        <w:r w:rsidR="00D8546E">
          <w:rPr>
            <w:webHidden/>
          </w:rPr>
        </w:r>
        <w:r w:rsidR="00D8546E">
          <w:rPr>
            <w:webHidden/>
          </w:rPr>
          <w:fldChar w:fldCharType="separate"/>
        </w:r>
        <w:r w:rsidR="00D8546E">
          <w:rPr>
            <w:webHidden/>
          </w:rPr>
          <w:t>4</w:t>
        </w:r>
        <w:r w:rsidR="00D8546E">
          <w:rPr>
            <w:webHidden/>
          </w:rPr>
          <w:fldChar w:fldCharType="end"/>
        </w:r>
      </w:hyperlink>
    </w:p>
    <w:p w14:paraId="45CECEEE" w14:textId="267108C8" w:rsidR="00D8546E" w:rsidRDefault="005D1684">
      <w:pPr>
        <w:pStyle w:val="TOC2"/>
        <w:rPr>
          <w:rFonts w:asciiTheme="minorHAnsi" w:eastAsiaTheme="minorEastAsia" w:hAnsiTheme="minorHAnsi" w:cstheme="minorBidi"/>
          <w:b w:val="0"/>
          <w:smallCaps w:val="0"/>
          <w:sz w:val="22"/>
          <w:lang w:eastAsia="en-GB"/>
        </w:rPr>
      </w:pPr>
      <w:hyperlink w:anchor="_Toc20819316" w:history="1">
        <w:r w:rsidR="00D8546E" w:rsidRPr="00310084">
          <w:rPr>
            <w:rStyle w:val="Hyperlink"/>
            <w:rFonts w:ascii="Times New Roman" w:hAnsi="Times New Roman"/>
          </w:rPr>
          <w:t>4.</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C 26.00 - LE Limits template</w:t>
        </w:r>
        <w:r w:rsidR="00D8546E">
          <w:rPr>
            <w:webHidden/>
          </w:rPr>
          <w:tab/>
        </w:r>
        <w:r w:rsidR="00D8546E">
          <w:rPr>
            <w:webHidden/>
          </w:rPr>
          <w:fldChar w:fldCharType="begin"/>
        </w:r>
        <w:r w:rsidR="00D8546E">
          <w:rPr>
            <w:webHidden/>
          </w:rPr>
          <w:instrText xml:space="preserve"> PAGEREF _Toc20819316 \h </w:instrText>
        </w:r>
        <w:r w:rsidR="00D8546E">
          <w:rPr>
            <w:webHidden/>
          </w:rPr>
        </w:r>
        <w:r w:rsidR="00D8546E">
          <w:rPr>
            <w:webHidden/>
          </w:rPr>
          <w:fldChar w:fldCharType="separate"/>
        </w:r>
        <w:r w:rsidR="00D8546E">
          <w:rPr>
            <w:webHidden/>
          </w:rPr>
          <w:t>5</w:t>
        </w:r>
        <w:r w:rsidR="00D8546E">
          <w:rPr>
            <w:webHidden/>
          </w:rPr>
          <w:fldChar w:fldCharType="end"/>
        </w:r>
      </w:hyperlink>
    </w:p>
    <w:p w14:paraId="29E55954" w14:textId="1E3D7322" w:rsidR="00D8546E" w:rsidRDefault="005D1684">
      <w:pPr>
        <w:pStyle w:val="TOC2"/>
        <w:rPr>
          <w:rFonts w:asciiTheme="minorHAnsi" w:eastAsiaTheme="minorEastAsia" w:hAnsiTheme="minorHAnsi" w:cstheme="minorBidi"/>
          <w:b w:val="0"/>
          <w:smallCaps w:val="0"/>
          <w:sz w:val="22"/>
          <w:lang w:eastAsia="en-GB"/>
        </w:rPr>
      </w:pPr>
      <w:hyperlink w:anchor="_Toc20819317" w:history="1">
        <w:r w:rsidR="00D8546E" w:rsidRPr="00310084">
          <w:rPr>
            <w:rStyle w:val="Hyperlink"/>
            <w:rFonts w:ascii="Times New Roman" w:hAnsi="Times New Roman"/>
          </w:rPr>
          <w:t>4.1.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Instructions concerning specific rows</w:t>
        </w:r>
        <w:r w:rsidR="00D8546E">
          <w:rPr>
            <w:webHidden/>
          </w:rPr>
          <w:tab/>
        </w:r>
        <w:r w:rsidR="00D8546E">
          <w:rPr>
            <w:webHidden/>
          </w:rPr>
          <w:fldChar w:fldCharType="begin"/>
        </w:r>
        <w:r w:rsidR="00D8546E">
          <w:rPr>
            <w:webHidden/>
          </w:rPr>
          <w:instrText xml:space="preserve"> PAGEREF _Toc20819317 \h </w:instrText>
        </w:r>
        <w:r w:rsidR="00D8546E">
          <w:rPr>
            <w:webHidden/>
          </w:rPr>
        </w:r>
        <w:r w:rsidR="00D8546E">
          <w:rPr>
            <w:webHidden/>
          </w:rPr>
          <w:fldChar w:fldCharType="separate"/>
        </w:r>
        <w:r w:rsidR="00D8546E">
          <w:rPr>
            <w:webHidden/>
          </w:rPr>
          <w:t>5</w:t>
        </w:r>
        <w:r w:rsidR="00D8546E">
          <w:rPr>
            <w:webHidden/>
          </w:rPr>
          <w:fldChar w:fldCharType="end"/>
        </w:r>
      </w:hyperlink>
    </w:p>
    <w:p w14:paraId="5EA0AF53" w14:textId="023B3121" w:rsidR="00D8546E" w:rsidRDefault="005D1684">
      <w:pPr>
        <w:pStyle w:val="TOC2"/>
        <w:rPr>
          <w:rFonts w:asciiTheme="minorHAnsi" w:eastAsiaTheme="minorEastAsia" w:hAnsiTheme="minorHAnsi" w:cstheme="minorBidi"/>
          <w:b w:val="0"/>
          <w:smallCaps w:val="0"/>
          <w:sz w:val="22"/>
          <w:lang w:eastAsia="en-GB"/>
        </w:rPr>
      </w:pPr>
      <w:hyperlink w:anchor="_Toc20819318" w:history="1">
        <w:r w:rsidR="00D8546E" w:rsidRPr="00310084">
          <w:rPr>
            <w:rStyle w:val="Hyperlink"/>
            <w:rFonts w:ascii="Times New Roman" w:hAnsi="Times New Roman"/>
          </w:rPr>
          <w:t>5.</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C 27.00 - Identification of the counterparty (LE1)</w:t>
        </w:r>
        <w:r w:rsidR="00D8546E">
          <w:rPr>
            <w:webHidden/>
          </w:rPr>
          <w:tab/>
        </w:r>
        <w:r w:rsidR="00D8546E">
          <w:rPr>
            <w:webHidden/>
          </w:rPr>
          <w:fldChar w:fldCharType="begin"/>
        </w:r>
        <w:r w:rsidR="00D8546E">
          <w:rPr>
            <w:webHidden/>
          </w:rPr>
          <w:instrText xml:space="preserve"> PAGEREF _Toc20819318 \h </w:instrText>
        </w:r>
        <w:r w:rsidR="00D8546E">
          <w:rPr>
            <w:webHidden/>
          </w:rPr>
        </w:r>
        <w:r w:rsidR="00D8546E">
          <w:rPr>
            <w:webHidden/>
          </w:rPr>
          <w:fldChar w:fldCharType="separate"/>
        </w:r>
        <w:r w:rsidR="00D8546E">
          <w:rPr>
            <w:webHidden/>
          </w:rPr>
          <w:t>6</w:t>
        </w:r>
        <w:r w:rsidR="00D8546E">
          <w:rPr>
            <w:webHidden/>
          </w:rPr>
          <w:fldChar w:fldCharType="end"/>
        </w:r>
      </w:hyperlink>
    </w:p>
    <w:p w14:paraId="5572EBC0" w14:textId="5A3FABDC" w:rsidR="00D8546E" w:rsidRDefault="005D1684">
      <w:pPr>
        <w:pStyle w:val="TOC2"/>
        <w:rPr>
          <w:rFonts w:asciiTheme="minorHAnsi" w:eastAsiaTheme="minorEastAsia" w:hAnsiTheme="minorHAnsi" w:cstheme="minorBidi"/>
          <w:b w:val="0"/>
          <w:smallCaps w:val="0"/>
          <w:sz w:val="22"/>
          <w:lang w:eastAsia="en-GB"/>
        </w:rPr>
      </w:pPr>
      <w:hyperlink w:anchor="_Toc20819319" w:history="1">
        <w:r w:rsidR="00D8546E" w:rsidRPr="00310084">
          <w:rPr>
            <w:rStyle w:val="Hyperlink"/>
            <w:rFonts w:ascii="Times New Roman" w:hAnsi="Times New Roman"/>
          </w:rPr>
          <w:t>5.1.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Instructions concerning specific columns</w:t>
        </w:r>
        <w:r w:rsidR="00D8546E">
          <w:rPr>
            <w:webHidden/>
          </w:rPr>
          <w:tab/>
        </w:r>
        <w:r w:rsidR="00D8546E">
          <w:rPr>
            <w:webHidden/>
          </w:rPr>
          <w:fldChar w:fldCharType="begin"/>
        </w:r>
        <w:r w:rsidR="00D8546E">
          <w:rPr>
            <w:webHidden/>
          </w:rPr>
          <w:instrText xml:space="preserve"> PAGEREF _Toc20819319 \h </w:instrText>
        </w:r>
        <w:r w:rsidR="00D8546E">
          <w:rPr>
            <w:webHidden/>
          </w:rPr>
        </w:r>
        <w:r w:rsidR="00D8546E">
          <w:rPr>
            <w:webHidden/>
          </w:rPr>
          <w:fldChar w:fldCharType="separate"/>
        </w:r>
        <w:r w:rsidR="00D8546E">
          <w:rPr>
            <w:webHidden/>
          </w:rPr>
          <w:t>6</w:t>
        </w:r>
        <w:r w:rsidR="00D8546E">
          <w:rPr>
            <w:webHidden/>
          </w:rPr>
          <w:fldChar w:fldCharType="end"/>
        </w:r>
      </w:hyperlink>
    </w:p>
    <w:p w14:paraId="34CB1478" w14:textId="16340177" w:rsidR="00D8546E" w:rsidRDefault="005D1684">
      <w:pPr>
        <w:pStyle w:val="TOC2"/>
        <w:rPr>
          <w:rFonts w:asciiTheme="minorHAnsi" w:eastAsiaTheme="minorEastAsia" w:hAnsiTheme="minorHAnsi" w:cstheme="minorBidi"/>
          <w:b w:val="0"/>
          <w:smallCaps w:val="0"/>
          <w:sz w:val="22"/>
          <w:lang w:eastAsia="en-GB"/>
        </w:rPr>
      </w:pPr>
      <w:hyperlink w:anchor="_Toc20819320" w:history="1">
        <w:r w:rsidR="00D8546E" w:rsidRPr="00310084">
          <w:rPr>
            <w:rStyle w:val="Hyperlink"/>
            <w:rFonts w:ascii="Times New Roman" w:hAnsi="Times New Roman"/>
          </w:rPr>
          <w:t>6.</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C 28.00 - Exposures in the non-trading and trading book (LE2)</w:t>
        </w:r>
        <w:r w:rsidR="00D8546E">
          <w:rPr>
            <w:webHidden/>
          </w:rPr>
          <w:tab/>
        </w:r>
        <w:r w:rsidR="00D8546E">
          <w:rPr>
            <w:webHidden/>
          </w:rPr>
          <w:fldChar w:fldCharType="begin"/>
        </w:r>
        <w:r w:rsidR="00D8546E">
          <w:rPr>
            <w:webHidden/>
          </w:rPr>
          <w:instrText xml:space="preserve"> PAGEREF _Toc20819320 \h </w:instrText>
        </w:r>
        <w:r w:rsidR="00D8546E">
          <w:rPr>
            <w:webHidden/>
          </w:rPr>
        </w:r>
        <w:r w:rsidR="00D8546E">
          <w:rPr>
            <w:webHidden/>
          </w:rPr>
          <w:fldChar w:fldCharType="separate"/>
        </w:r>
        <w:r w:rsidR="00D8546E">
          <w:rPr>
            <w:webHidden/>
          </w:rPr>
          <w:t>9</w:t>
        </w:r>
        <w:r w:rsidR="00D8546E">
          <w:rPr>
            <w:webHidden/>
          </w:rPr>
          <w:fldChar w:fldCharType="end"/>
        </w:r>
      </w:hyperlink>
    </w:p>
    <w:p w14:paraId="6DDD12C3" w14:textId="211F35CD" w:rsidR="00D8546E" w:rsidRDefault="005D1684">
      <w:pPr>
        <w:pStyle w:val="TOC2"/>
        <w:rPr>
          <w:rFonts w:asciiTheme="minorHAnsi" w:eastAsiaTheme="minorEastAsia" w:hAnsiTheme="minorHAnsi" w:cstheme="minorBidi"/>
          <w:b w:val="0"/>
          <w:smallCaps w:val="0"/>
          <w:sz w:val="22"/>
          <w:lang w:eastAsia="en-GB"/>
        </w:rPr>
      </w:pPr>
      <w:hyperlink w:anchor="_Toc20819321" w:history="1">
        <w:r w:rsidR="00D8546E" w:rsidRPr="00310084">
          <w:rPr>
            <w:rStyle w:val="Hyperlink"/>
            <w:rFonts w:ascii="Times New Roman" w:hAnsi="Times New Roman"/>
          </w:rPr>
          <w:t>6.1.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Instructions concerning specific columns</w:t>
        </w:r>
        <w:r w:rsidR="00D8546E">
          <w:rPr>
            <w:webHidden/>
          </w:rPr>
          <w:tab/>
        </w:r>
        <w:r w:rsidR="00D8546E">
          <w:rPr>
            <w:webHidden/>
          </w:rPr>
          <w:fldChar w:fldCharType="begin"/>
        </w:r>
        <w:r w:rsidR="00D8546E">
          <w:rPr>
            <w:webHidden/>
          </w:rPr>
          <w:instrText xml:space="preserve"> PAGEREF _Toc20819321 \h </w:instrText>
        </w:r>
        <w:r w:rsidR="00D8546E">
          <w:rPr>
            <w:webHidden/>
          </w:rPr>
        </w:r>
        <w:r w:rsidR="00D8546E">
          <w:rPr>
            <w:webHidden/>
          </w:rPr>
          <w:fldChar w:fldCharType="separate"/>
        </w:r>
        <w:r w:rsidR="00D8546E">
          <w:rPr>
            <w:webHidden/>
          </w:rPr>
          <w:t>9</w:t>
        </w:r>
        <w:r w:rsidR="00D8546E">
          <w:rPr>
            <w:webHidden/>
          </w:rPr>
          <w:fldChar w:fldCharType="end"/>
        </w:r>
      </w:hyperlink>
    </w:p>
    <w:p w14:paraId="5525B481" w14:textId="33B8DF35" w:rsidR="00D8546E" w:rsidRDefault="005D1684">
      <w:pPr>
        <w:pStyle w:val="TOC2"/>
        <w:rPr>
          <w:rFonts w:asciiTheme="minorHAnsi" w:eastAsiaTheme="minorEastAsia" w:hAnsiTheme="minorHAnsi" w:cstheme="minorBidi"/>
          <w:b w:val="0"/>
          <w:smallCaps w:val="0"/>
          <w:sz w:val="22"/>
          <w:lang w:eastAsia="en-GB"/>
        </w:rPr>
      </w:pPr>
      <w:hyperlink w:anchor="_Toc20819322" w:history="1">
        <w:r w:rsidR="00D8546E" w:rsidRPr="00310084">
          <w:rPr>
            <w:rStyle w:val="Hyperlink"/>
            <w:rFonts w:ascii="Times New Roman" w:hAnsi="Times New Roman"/>
          </w:rPr>
          <w:t>7.</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C 29.00 - Details of the exposures to individual clients within groups of connected clients (LE3)</w:t>
        </w:r>
        <w:r w:rsidR="00D8546E">
          <w:rPr>
            <w:webHidden/>
          </w:rPr>
          <w:tab/>
        </w:r>
        <w:r w:rsidR="00D8546E">
          <w:rPr>
            <w:webHidden/>
          </w:rPr>
          <w:fldChar w:fldCharType="begin"/>
        </w:r>
        <w:r w:rsidR="00D8546E">
          <w:rPr>
            <w:webHidden/>
          </w:rPr>
          <w:instrText xml:space="preserve"> PAGEREF _Toc20819322 \h </w:instrText>
        </w:r>
        <w:r w:rsidR="00D8546E">
          <w:rPr>
            <w:webHidden/>
          </w:rPr>
        </w:r>
        <w:r w:rsidR="00D8546E">
          <w:rPr>
            <w:webHidden/>
          </w:rPr>
          <w:fldChar w:fldCharType="separate"/>
        </w:r>
        <w:r w:rsidR="00D8546E">
          <w:rPr>
            <w:webHidden/>
          </w:rPr>
          <w:t>16</w:t>
        </w:r>
        <w:r w:rsidR="00D8546E">
          <w:rPr>
            <w:webHidden/>
          </w:rPr>
          <w:fldChar w:fldCharType="end"/>
        </w:r>
      </w:hyperlink>
    </w:p>
    <w:p w14:paraId="228AA7D6" w14:textId="03BFBDF0" w:rsidR="00D8546E" w:rsidRDefault="005D1684">
      <w:pPr>
        <w:pStyle w:val="TOC2"/>
        <w:rPr>
          <w:rFonts w:asciiTheme="minorHAnsi" w:eastAsiaTheme="minorEastAsia" w:hAnsiTheme="minorHAnsi" w:cstheme="minorBidi"/>
          <w:b w:val="0"/>
          <w:smallCaps w:val="0"/>
          <w:sz w:val="22"/>
          <w:lang w:eastAsia="en-GB"/>
        </w:rPr>
      </w:pPr>
      <w:hyperlink w:anchor="_Toc20819323" w:history="1">
        <w:r w:rsidR="00D8546E" w:rsidRPr="00310084">
          <w:rPr>
            <w:rStyle w:val="Hyperlink"/>
            <w:rFonts w:ascii="Times New Roman" w:hAnsi="Times New Roman"/>
          </w:rPr>
          <w:t>7.1.</w:t>
        </w:r>
        <w:r w:rsidR="00D8546E">
          <w:rPr>
            <w:rFonts w:asciiTheme="minorHAnsi" w:eastAsiaTheme="minorEastAsia" w:hAnsiTheme="minorHAnsi" w:cstheme="minorBidi"/>
            <w:b w:val="0"/>
            <w:smallCaps w:val="0"/>
            <w:sz w:val="22"/>
            <w:lang w:eastAsia="en-GB"/>
          </w:rPr>
          <w:tab/>
        </w:r>
        <w:r w:rsidR="00D8546E" w:rsidRPr="00310084">
          <w:rPr>
            <w:rStyle w:val="Hyperlink"/>
            <w:rFonts w:ascii="Times New Roman" w:hAnsi="Times New Roman"/>
          </w:rPr>
          <w:t>Instructions concerning specific columns</w:t>
        </w:r>
        <w:r w:rsidR="00D8546E">
          <w:rPr>
            <w:webHidden/>
          </w:rPr>
          <w:tab/>
        </w:r>
        <w:r w:rsidR="00D8546E">
          <w:rPr>
            <w:webHidden/>
          </w:rPr>
          <w:fldChar w:fldCharType="begin"/>
        </w:r>
        <w:r w:rsidR="00D8546E">
          <w:rPr>
            <w:webHidden/>
          </w:rPr>
          <w:instrText xml:space="preserve"> PAGEREF _Toc20819323 \h </w:instrText>
        </w:r>
        <w:r w:rsidR="00D8546E">
          <w:rPr>
            <w:webHidden/>
          </w:rPr>
        </w:r>
        <w:r w:rsidR="00D8546E">
          <w:rPr>
            <w:webHidden/>
          </w:rPr>
          <w:fldChar w:fldCharType="separate"/>
        </w:r>
        <w:r w:rsidR="00D8546E">
          <w:rPr>
            <w:webHidden/>
          </w:rPr>
          <w:t>16</w:t>
        </w:r>
        <w:r w:rsidR="00D8546E">
          <w:rPr>
            <w:webHidden/>
          </w:rPr>
          <w:fldChar w:fldCharType="end"/>
        </w:r>
      </w:hyperlink>
    </w:p>
    <w:p w14:paraId="20DF363A" w14:textId="6EEEFE80"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sidRPr="00384ADB">
        <w:rPr>
          <w:rFonts w:ascii="Times New Roman" w:hAnsi="Times New Roman"/>
          <w:sz w:val="24"/>
        </w:rPr>
        <w:fldChar w:fldCharType="end"/>
      </w:r>
    </w:p>
    <w:p w14:paraId="2E300851" w14:textId="77777777" w:rsidR="009777FB" w:rsidRPr="009777FB" w:rsidRDefault="003105C6" w:rsidP="0093135A">
      <w:pPr>
        <w:pStyle w:val="Heading2"/>
        <w:rPr>
          <w:bCs/>
        </w:rPr>
      </w:pPr>
      <w:bookmarkStart w:id="3" w:name="_Toc264038394"/>
      <w:bookmarkStart w:id="4" w:name="_Toc20819307"/>
      <w:r w:rsidRPr="00F40CD9">
        <w:rPr>
          <w:rFonts w:ascii="Times New Roman" w:hAnsi="Times New Roman"/>
        </w:rPr>
        <w:lastRenderedPageBreak/>
        <w:t>PART I:</w:t>
      </w:r>
      <w:bookmarkEnd w:id="3"/>
      <w:r w:rsidRPr="00F40CD9">
        <w:rPr>
          <w:rFonts w:ascii="Times New Roman" w:hAnsi="Times New Roman"/>
        </w:rPr>
        <w:t xml:space="preserve"> GENERAL INSTRUCTIONS</w:t>
      </w:r>
      <w:bookmarkEnd w:id="4"/>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20819308"/>
      <w:r w:rsidRPr="00384ADB">
        <w:rPr>
          <w:rFonts w:ascii="Times New Roman" w:hAnsi="Times New Roman" w:cs="Times New Roman"/>
          <w:b/>
          <w:sz w:val="24"/>
          <w:u w:val="none"/>
        </w:rPr>
        <w:t>Structure and conventions</w:t>
      </w:r>
      <w:bookmarkEnd w:id="5"/>
    </w:p>
    <w:p w14:paraId="5909C260" w14:textId="46CA19C1" w:rsidR="00393539" w:rsidRPr="0039317F" w:rsidRDefault="00D40975" w:rsidP="00FE7F32">
      <w:pPr>
        <w:pStyle w:val="InstructionsText2"/>
      </w:pPr>
      <w:bookmarkStart w:id="6" w:name="_Toc264038399"/>
      <w:bookmarkStart w:id="7" w:name="_Toc294018834"/>
      <w:r w:rsidRPr="0039317F">
        <w:t>T</w:t>
      </w:r>
      <w:r w:rsidR="003105C6" w:rsidRPr="0039317F">
        <w:t xml:space="preserve">he </w:t>
      </w:r>
      <w:r w:rsidRPr="0039317F">
        <w:t xml:space="preserve">reporting </w:t>
      </w:r>
      <w:r w:rsidR="003105C6" w:rsidRPr="0039317F">
        <w:t xml:space="preserve">framework </w:t>
      </w:r>
      <w:r w:rsidRPr="0039317F">
        <w:t xml:space="preserve">on large exposures </w:t>
      </w:r>
      <w:r w:rsidR="003462BE" w:rsidRPr="0039317F">
        <w:t xml:space="preserve">(‘LE’) </w:t>
      </w:r>
      <w:r w:rsidR="00A8655C" w:rsidRPr="0039317F">
        <w:t xml:space="preserve">shall </w:t>
      </w:r>
      <w:r w:rsidR="003105C6" w:rsidRPr="0039317F">
        <w:t xml:space="preserve">consist of </w:t>
      </w:r>
      <w:del w:id="8" w:author="Author">
        <w:r w:rsidR="00294411" w:rsidRPr="0039317F" w:rsidDel="00B64DCB">
          <w:delText>six</w:delText>
        </w:r>
        <w:r w:rsidR="00756759" w:rsidRPr="0039317F" w:rsidDel="00B64DCB">
          <w:delText xml:space="preserve"> </w:delText>
        </w:r>
      </w:del>
      <w:ins w:id="9" w:author="Author">
        <w:r w:rsidR="00B64DCB">
          <w:t>four</w:t>
        </w:r>
        <w:r w:rsidR="00B64DCB" w:rsidRPr="0039317F">
          <w:t xml:space="preserve"> </w:t>
        </w:r>
      </w:ins>
      <w:r w:rsidR="003105C6" w:rsidRPr="0039317F">
        <w:t>templates</w:t>
      </w:r>
      <w:r w:rsidR="00756759" w:rsidRPr="0039317F">
        <w:t xml:space="preserve"> which include the following information</w:t>
      </w:r>
      <w:r w:rsidR="003105C6" w:rsidRPr="0039317F">
        <w:t>:</w:t>
      </w:r>
    </w:p>
    <w:p w14:paraId="6672C7F2" w14:textId="77777777" w:rsidR="00DA54E3" w:rsidRPr="0039317F" w:rsidRDefault="00CC2429" w:rsidP="00FE7F32">
      <w:pPr>
        <w:pStyle w:val="InstructionsText2"/>
        <w:numPr>
          <w:ilvl w:val="1"/>
          <w:numId w:val="15"/>
        </w:numPr>
        <w:rPr>
          <w:rFonts w:eastAsia="Arial"/>
        </w:rPr>
      </w:pPr>
      <w:r w:rsidRPr="0039317F">
        <w:rPr>
          <w:rFonts w:eastAsia="Arial"/>
        </w:rPr>
        <w:t>l</w:t>
      </w:r>
      <w:r w:rsidR="009362E7" w:rsidRPr="0039317F">
        <w:rPr>
          <w:rFonts w:eastAsia="Arial"/>
        </w:rPr>
        <w:t>arge exposures limits</w:t>
      </w:r>
      <w:r w:rsidRPr="0039317F">
        <w:rPr>
          <w:rFonts w:eastAsia="Arial"/>
        </w:rPr>
        <w:t>;</w:t>
      </w:r>
    </w:p>
    <w:p w14:paraId="5C6D7E68" w14:textId="77777777" w:rsidR="00DA54E3" w:rsidRPr="0039317F" w:rsidRDefault="00CC2429">
      <w:pPr>
        <w:pStyle w:val="InstructionsText2"/>
        <w:numPr>
          <w:ilvl w:val="1"/>
          <w:numId w:val="15"/>
        </w:numPr>
        <w:rPr>
          <w:rFonts w:eastAsia="Arial"/>
        </w:rPr>
      </w:pPr>
      <w:r w:rsidRPr="0039317F">
        <w:rPr>
          <w:rFonts w:eastAsia="Arial"/>
        </w:rPr>
        <w:t>i</w:t>
      </w:r>
      <w:r w:rsidR="00DA54E3" w:rsidRPr="0039317F">
        <w:rPr>
          <w:rFonts w:eastAsia="Arial"/>
        </w:rPr>
        <w:t>dentification of the counterparty (template</w:t>
      </w:r>
      <w:r w:rsidR="008761B4" w:rsidRPr="0039317F">
        <w:rPr>
          <w:rFonts w:eastAsia="Arial"/>
        </w:rPr>
        <w:t xml:space="preserve"> LE1</w:t>
      </w:r>
      <w:r w:rsidR="00DA54E3" w:rsidRPr="0039317F">
        <w:rPr>
          <w:rFonts w:eastAsia="Arial"/>
        </w:rPr>
        <w:t>)</w:t>
      </w:r>
      <w:r w:rsidRPr="0039317F">
        <w:rPr>
          <w:rFonts w:eastAsia="Arial"/>
        </w:rPr>
        <w:t>;</w:t>
      </w:r>
    </w:p>
    <w:p w14:paraId="6F974068" w14:textId="77777777" w:rsidR="00393539" w:rsidRPr="0039317F" w:rsidRDefault="00CC2429">
      <w:pPr>
        <w:pStyle w:val="InstructionsText2"/>
        <w:numPr>
          <w:ilvl w:val="1"/>
          <w:numId w:val="15"/>
        </w:numPr>
        <w:rPr>
          <w:rFonts w:eastAsia="Arial"/>
        </w:rPr>
      </w:pPr>
      <w:r w:rsidRPr="0039317F">
        <w:rPr>
          <w:rFonts w:eastAsia="Arial"/>
        </w:rPr>
        <w:t>e</w:t>
      </w:r>
      <w:r w:rsidR="00C57601" w:rsidRPr="0039317F">
        <w:rPr>
          <w:rFonts w:eastAsia="Arial"/>
        </w:rPr>
        <w:t xml:space="preserve">xposures in the </w:t>
      </w:r>
      <w:r w:rsidR="000A63A8" w:rsidRPr="0039317F">
        <w:rPr>
          <w:rFonts w:eastAsia="Arial"/>
        </w:rPr>
        <w:t xml:space="preserve">non-trading </w:t>
      </w:r>
      <w:r w:rsidR="00C57601" w:rsidRPr="0039317F">
        <w:rPr>
          <w:rFonts w:eastAsia="Arial"/>
        </w:rPr>
        <w:t>and trading book</w:t>
      </w:r>
      <w:r w:rsidR="00DA54E3" w:rsidRPr="0039317F">
        <w:rPr>
          <w:rFonts w:eastAsia="Arial"/>
        </w:rPr>
        <w:t xml:space="preserve"> (template</w:t>
      </w:r>
      <w:r w:rsidR="008761B4" w:rsidRPr="0039317F">
        <w:rPr>
          <w:rFonts w:eastAsia="Arial"/>
        </w:rPr>
        <w:t xml:space="preserve"> LE2</w:t>
      </w:r>
      <w:r w:rsidR="00DA54E3" w:rsidRPr="0039317F">
        <w:rPr>
          <w:rFonts w:eastAsia="Arial"/>
        </w:rPr>
        <w:t>)</w:t>
      </w:r>
      <w:r w:rsidRPr="0039317F">
        <w:rPr>
          <w:rFonts w:eastAsia="Arial"/>
        </w:rPr>
        <w:t>;</w:t>
      </w:r>
      <w:r w:rsidR="00D441A7" w:rsidRPr="0039317F">
        <w:rPr>
          <w:rFonts w:eastAsia="Arial"/>
        </w:rPr>
        <w:t xml:space="preserve"> </w:t>
      </w:r>
    </w:p>
    <w:p w14:paraId="188ED3D0" w14:textId="77777777" w:rsidR="00393539" w:rsidRPr="0039317F" w:rsidRDefault="00CC2429">
      <w:pPr>
        <w:pStyle w:val="InstructionsText2"/>
        <w:numPr>
          <w:ilvl w:val="1"/>
          <w:numId w:val="15"/>
        </w:numPr>
        <w:rPr>
          <w:rFonts w:eastAsia="Arial"/>
        </w:rPr>
      </w:pPr>
      <w:r w:rsidRPr="0039317F">
        <w:rPr>
          <w:rFonts w:eastAsia="Arial"/>
        </w:rPr>
        <w:t>d</w:t>
      </w:r>
      <w:r w:rsidR="00C57601" w:rsidRPr="0039317F">
        <w:rPr>
          <w:rFonts w:eastAsia="Arial"/>
        </w:rPr>
        <w:t>etail of the</w:t>
      </w:r>
      <w:r w:rsidR="000A63A8" w:rsidRPr="0039317F">
        <w:rPr>
          <w:rFonts w:eastAsia="Arial"/>
        </w:rPr>
        <w:t xml:space="preserve"> exposures to</w:t>
      </w:r>
      <w:r w:rsidR="00C57601" w:rsidRPr="0039317F">
        <w:rPr>
          <w:rFonts w:eastAsia="Arial"/>
        </w:rPr>
        <w:t xml:space="preserve"> individual </w:t>
      </w:r>
      <w:r w:rsidR="00B80B0E" w:rsidRPr="0039317F">
        <w:rPr>
          <w:rFonts w:eastAsia="Arial"/>
        </w:rPr>
        <w:t xml:space="preserve">clients </w:t>
      </w:r>
      <w:r w:rsidR="00C57601" w:rsidRPr="0039317F">
        <w:rPr>
          <w:rFonts w:eastAsia="Arial"/>
        </w:rPr>
        <w:t>within groups</w:t>
      </w:r>
      <w:r w:rsidR="00D52B83" w:rsidRPr="0039317F">
        <w:rPr>
          <w:rFonts w:eastAsia="Arial"/>
        </w:rPr>
        <w:t xml:space="preserve"> of connected clients </w:t>
      </w:r>
      <w:r w:rsidR="00D441A7" w:rsidRPr="0039317F">
        <w:rPr>
          <w:rFonts w:eastAsia="Arial"/>
        </w:rPr>
        <w:t>(template</w:t>
      </w:r>
      <w:r w:rsidR="008761B4" w:rsidRPr="0039317F">
        <w:rPr>
          <w:rFonts w:eastAsia="Arial"/>
        </w:rPr>
        <w:t xml:space="preserve"> LE3</w:t>
      </w:r>
      <w:r w:rsidR="00D441A7" w:rsidRPr="0039317F">
        <w:rPr>
          <w:rFonts w:eastAsia="Arial"/>
        </w:rPr>
        <w:t>)</w:t>
      </w:r>
      <w:r w:rsidRPr="0039317F">
        <w:rPr>
          <w:rFonts w:eastAsia="Arial"/>
        </w:rPr>
        <w:t>;</w:t>
      </w:r>
    </w:p>
    <w:p w14:paraId="3A609A1F" w14:textId="6D80BD82" w:rsidR="00627430" w:rsidRPr="0039317F" w:rsidDel="00B64DCB" w:rsidRDefault="00CC2429" w:rsidP="00FE7F32">
      <w:pPr>
        <w:pStyle w:val="InstructionsText2"/>
        <w:rPr>
          <w:del w:id="10" w:author="Author"/>
          <w:rFonts w:eastAsia="Arial"/>
        </w:rPr>
      </w:pPr>
      <w:del w:id="11" w:author="Author">
        <w:r w:rsidRPr="0039317F" w:rsidDel="00B64DCB">
          <w:rPr>
            <w:rFonts w:eastAsia="Arial"/>
          </w:rPr>
          <w:delText>m</w:delText>
        </w:r>
        <w:r w:rsidR="00A46B32" w:rsidRPr="0039317F" w:rsidDel="00B64DCB">
          <w:rPr>
            <w:rFonts w:eastAsia="Arial"/>
          </w:rPr>
          <w:delText>aturity buckets of the</w:delText>
        </w:r>
        <w:r w:rsidR="00BF640E" w:rsidRPr="0039317F" w:rsidDel="00B64DCB">
          <w:rPr>
            <w:rFonts w:eastAsia="Arial"/>
          </w:rPr>
          <w:delText xml:space="preserve"> ten</w:delText>
        </w:r>
        <w:r w:rsidR="0030392E" w:rsidRPr="0039317F" w:rsidDel="00B64DCB">
          <w:rPr>
            <w:rFonts w:eastAsia="Arial"/>
          </w:rPr>
          <w:delText xml:space="preserve"> </w:delText>
        </w:r>
        <w:r w:rsidR="00A46B32" w:rsidRPr="0039317F" w:rsidDel="00B64DCB">
          <w:rPr>
            <w:rFonts w:eastAsia="Arial"/>
          </w:rPr>
          <w:delText xml:space="preserve">largest exposures to institutions and </w:delText>
        </w:r>
        <w:r w:rsidR="0030392E" w:rsidRPr="0039317F" w:rsidDel="00B64DCB">
          <w:rPr>
            <w:rFonts w:eastAsia="Arial"/>
          </w:rPr>
          <w:delText xml:space="preserve">the </w:delText>
        </w:r>
        <w:r w:rsidR="00BF640E" w:rsidRPr="0039317F" w:rsidDel="00B64DCB">
          <w:rPr>
            <w:rFonts w:eastAsia="Arial"/>
          </w:rPr>
          <w:delText>ten</w:delText>
        </w:r>
        <w:r w:rsidR="0030392E" w:rsidRPr="0039317F" w:rsidDel="00B64DCB">
          <w:rPr>
            <w:rFonts w:eastAsia="Arial"/>
          </w:rPr>
          <w:delText xml:space="preserve"> largest exposures to </w:delText>
        </w:r>
        <w:r w:rsidR="00A46B32" w:rsidRPr="0039317F" w:rsidDel="003E4CC7">
          <w:rPr>
            <w:rFonts w:eastAsia="Arial"/>
          </w:rPr>
          <w:delText xml:space="preserve">unregulated financial </w:delText>
        </w:r>
        <w:r w:rsidR="00196DE8" w:rsidRPr="0039317F" w:rsidDel="003E4CC7">
          <w:rPr>
            <w:rFonts w:eastAsia="Arial"/>
          </w:rPr>
          <w:delText xml:space="preserve">sector </w:delText>
        </w:r>
        <w:r w:rsidR="00A46B32" w:rsidRPr="0039317F" w:rsidDel="00B64DCB">
          <w:rPr>
            <w:rFonts w:eastAsia="Arial"/>
          </w:rPr>
          <w:delText>entities</w:delText>
        </w:r>
        <w:r w:rsidR="00DA54E3" w:rsidRPr="0039317F" w:rsidDel="00B64DCB">
          <w:rPr>
            <w:rFonts w:eastAsia="Arial"/>
          </w:rPr>
          <w:delText xml:space="preserve"> (template</w:delText>
        </w:r>
        <w:r w:rsidR="008761B4" w:rsidRPr="0039317F" w:rsidDel="00B64DCB">
          <w:rPr>
            <w:rFonts w:eastAsia="Arial"/>
          </w:rPr>
          <w:delText xml:space="preserve"> LE4</w:delText>
        </w:r>
        <w:r w:rsidR="00DA54E3" w:rsidRPr="0039317F" w:rsidDel="00B64DCB">
          <w:rPr>
            <w:rFonts w:eastAsia="Arial"/>
          </w:rPr>
          <w:delText>)</w:delText>
        </w:r>
        <w:r w:rsidR="00BF640E" w:rsidRPr="0039317F" w:rsidDel="00B64DCB">
          <w:rPr>
            <w:rFonts w:eastAsia="Arial"/>
          </w:rPr>
          <w:delText>;</w:delText>
        </w:r>
        <w:r w:rsidR="00D441A7" w:rsidRPr="0039317F" w:rsidDel="00B64DCB">
          <w:rPr>
            <w:rFonts w:eastAsia="Arial"/>
          </w:rPr>
          <w:delText xml:space="preserve"> </w:delText>
        </w:r>
      </w:del>
    </w:p>
    <w:p w14:paraId="27055CA6" w14:textId="3BAC413B" w:rsidR="00DA54E3" w:rsidRPr="0039317F" w:rsidDel="00B64DCB" w:rsidRDefault="00CC2429">
      <w:pPr>
        <w:pStyle w:val="InstructionsText2"/>
        <w:rPr>
          <w:del w:id="12" w:author="Author"/>
          <w:rFonts w:eastAsia="Arial"/>
        </w:rPr>
      </w:pPr>
      <w:del w:id="13" w:author="Author">
        <w:r w:rsidRPr="0039317F" w:rsidDel="00B64DCB">
          <w:rPr>
            <w:rFonts w:eastAsia="Arial"/>
          </w:rPr>
          <w:delText>m</w:delText>
        </w:r>
        <w:r w:rsidR="00DA54E3" w:rsidRPr="0039317F" w:rsidDel="00B64DCB">
          <w:rPr>
            <w:rFonts w:eastAsia="Arial"/>
          </w:rPr>
          <w:delText xml:space="preserve">aturity buckets of the </w:delText>
        </w:r>
        <w:r w:rsidR="00BF640E" w:rsidRPr="0039317F" w:rsidDel="00B64DCB">
          <w:rPr>
            <w:rFonts w:eastAsia="Arial"/>
          </w:rPr>
          <w:delText>ten</w:delText>
        </w:r>
        <w:r w:rsidR="00DA54E3" w:rsidRPr="0039317F" w:rsidDel="00B64DCB">
          <w:rPr>
            <w:rFonts w:eastAsia="Arial"/>
          </w:rPr>
          <w:delText xml:space="preserve"> largest exposures to institutions and the </w:delText>
        </w:r>
        <w:r w:rsidR="00BF640E" w:rsidRPr="0039317F" w:rsidDel="00B64DCB">
          <w:rPr>
            <w:rFonts w:eastAsia="Arial"/>
          </w:rPr>
          <w:delText>ten</w:delText>
        </w:r>
        <w:r w:rsidR="00DA54E3" w:rsidRPr="0039317F" w:rsidDel="00B64DCB">
          <w:rPr>
            <w:rFonts w:eastAsia="Arial"/>
          </w:rPr>
          <w:delText xml:space="preserve"> largest exposures to </w:delText>
        </w:r>
        <w:r w:rsidR="00DA54E3" w:rsidRPr="0039317F" w:rsidDel="00D17CAF">
          <w:rPr>
            <w:rFonts w:eastAsia="Arial"/>
          </w:rPr>
          <w:delText xml:space="preserve">unregulated financial </w:delText>
        </w:r>
        <w:r w:rsidR="00196DE8" w:rsidRPr="0039317F" w:rsidDel="00D17CAF">
          <w:rPr>
            <w:rFonts w:eastAsia="Arial"/>
          </w:rPr>
          <w:delText>sector</w:delText>
        </w:r>
        <w:r w:rsidR="00196DE8" w:rsidRPr="0039317F" w:rsidDel="00B64DCB">
          <w:rPr>
            <w:rFonts w:eastAsia="Arial"/>
          </w:rPr>
          <w:delText xml:space="preserve"> </w:delText>
        </w:r>
        <w:r w:rsidR="00DA54E3" w:rsidRPr="0039317F" w:rsidDel="00B64DCB">
          <w:rPr>
            <w:rFonts w:eastAsia="Arial"/>
          </w:rPr>
          <w:delText xml:space="preserve">entities: detail of the exposures to individual </w:delText>
        </w:r>
        <w:r w:rsidR="00E02C8A" w:rsidRPr="0039317F" w:rsidDel="00B64DCB">
          <w:rPr>
            <w:rFonts w:eastAsia="Arial"/>
          </w:rPr>
          <w:delText>clients</w:delText>
        </w:r>
        <w:r w:rsidR="00DA54E3" w:rsidRPr="0039317F" w:rsidDel="00B64DCB">
          <w:rPr>
            <w:rFonts w:eastAsia="Arial"/>
          </w:rPr>
          <w:delText xml:space="preserve"> within groups of connected clients (template</w:delText>
        </w:r>
        <w:r w:rsidR="008761B4" w:rsidRPr="0039317F" w:rsidDel="00B64DCB">
          <w:rPr>
            <w:rFonts w:eastAsia="Arial"/>
          </w:rPr>
          <w:delText xml:space="preserve"> LE5</w:delText>
        </w:r>
        <w:r w:rsidR="00DA54E3" w:rsidRPr="0039317F" w:rsidDel="00B64DCB">
          <w:rPr>
            <w:rFonts w:eastAsia="Arial"/>
          </w:rPr>
          <w:delText>)</w:delText>
        </w:r>
        <w:r w:rsidR="00BF640E" w:rsidRPr="0039317F" w:rsidDel="00B64DCB">
          <w:rPr>
            <w:rFonts w:eastAsia="Arial"/>
          </w:rPr>
          <w:delText>.</w:delText>
        </w:r>
      </w:del>
    </w:p>
    <w:p w14:paraId="13C0076D" w14:textId="77777777" w:rsidR="003D56DE" w:rsidRPr="0039317F" w:rsidRDefault="00756759">
      <w:pPr>
        <w:pStyle w:val="InstructionsText2"/>
      </w:pPr>
      <w:r w:rsidRPr="0039317F">
        <w:t>T</w:t>
      </w:r>
      <w:r w:rsidR="00D40975" w:rsidRPr="0039317F">
        <w:t>he instructions include</w:t>
      </w:r>
      <w:r w:rsidR="003105C6" w:rsidRPr="0039317F">
        <w:t xml:space="preserve"> legal references </w:t>
      </w:r>
      <w:r w:rsidR="00CE32FA" w:rsidRPr="0039317F">
        <w:t xml:space="preserve">as well as </w:t>
      </w:r>
      <w:r w:rsidR="003105C6" w:rsidRPr="0039317F">
        <w:t xml:space="preserve">detailed information regarding </w:t>
      </w:r>
      <w:r w:rsidR="00D40975" w:rsidRPr="0039317F">
        <w:t>the data that shall be reported</w:t>
      </w:r>
      <w:r w:rsidRPr="0039317F">
        <w:t xml:space="preserve"> in each template</w:t>
      </w:r>
      <w:r w:rsidR="00D40975" w:rsidRPr="0039317F">
        <w:t>.</w:t>
      </w:r>
    </w:p>
    <w:p w14:paraId="48E9A023" w14:textId="77777777" w:rsidR="00B0191A" w:rsidRPr="0039317F" w:rsidRDefault="003105C6">
      <w:pPr>
        <w:pStyle w:val="InstructionsText2"/>
      </w:pPr>
      <w:r w:rsidRPr="0039317F">
        <w:t xml:space="preserve">The </w:t>
      </w:r>
      <w:r w:rsidR="00E457D2" w:rsidRPr="0039317F">
        <w:t xml:space="preserve">instructions and the validation rules </w:t>
      </w:r>
      <w:r w:rsidRPr="0039317F">
        <w:t xml:space="preserve">follow the labelling convention set in the following </w:t>
      </w:r>
      <w:r w:rsidR="00A72569" w:rsidRPr="0039317F">
        <w:t>paragraphs</w:t>
      </w:r>
      <w:r w:rsidRPr="0039317F">
        <w:t xml:space="preserve">, when referring to the columns, rows and cells of the templates. </w:t>
      </w:r>
    </w:p>
    <w:p w14:paraId="45B139C1" w14:textId="77777777" w:rsidR="00B0191A" w:rsidRPr="0039317F" w:rsidRDefault="00F36707">
      <w:pPr>
        <w:pStyle w:val="InstructionsText2"/>
      </w:pPr>
      <w:r w:rsidRPr="0039317F">
        <w:t xml:space="preserve">The following </w:t>
      </w:r>
      <w:r w:rsidR="00E457D2" w:rsidRPr="0039317F">
        <w:t xml:space="preserve">convention </w:t>
      </w:r>
      <w:r w:rsidRPr="0039317F">
        <w:t xml:space="preserve">is </w:t>
      </w:r>
      <w:r w:rsidR="00E457D2" w:rsidRPr="0039317F">
        <w:t>generally used</w:t>
      </w:r>
      <w:r w:rsidRPr="0039317F">
        <w:t xml:space="preserve"> in the instructions</w:t>
      </w:r>
      <w:r w:rsidR="00E457D2" w:rsidRPr="0039317F">
        <w:t xml:space="preserve"> and validation rules</w:t>
      </w:r>
      <w:r w:rsidRPr="0039317F">
        <w:t>: {Template</w:t>
      </w:r>
      <w:r w:rsidR="00D4061C" w:rsidRPr="0039317F">
        <w:t>;Row;Column</w:t>
      </w:r>
      <w:r w:rsidRPr="0039317F">
        <w:t>}.</w:t>
      </w:r>
      <w:r w:rsidRPr="0039317F">
        <w:rPr>
          <w:rFonts w:eastAsia="Arial"/>
        </w:rPr>
        <w:t xml:space="preserve"> An asterisk sign </w:t>
      </w:r>
      <w:r w:rsidR="00A8655C" w:rsidRPr="0039317F">
        <w:rPr>
          <w:rFonts w:eastAsia="Arial"/>
        </w:rPr>
        <w:t xml:space="preserve">shall </w:t>
      </w:r>
      <w:r w:rsidRPr="0039317F">
        <w:rPr>
          <w:rFonts w:eastAsia="Arial"/>
        </w:rPr>
        <w:t>be used to express that the validation is done for all the rows reported.</w:t>
      </w:r>
    </w:p>
    <w:p w14:paraId="3B016F30" w14:textId="77777777" w:rsidR="00B0191A" w:rsidRPr="0039317F" w:rsidRDefault="003105C6">
      <w:pPr>
        <w:pStyle w:val="InstructionsText2"/>
        <w:rPr>
          <w:rFonts w:eastAsia="Arial"/>
        </w:rPr>
      </w:pPr>
      <w:r w:rsidRPr="0039317F">
        <w:rPr>
          <w:rFonts w:eastAsia="Arial"/>
        </w:rPr>
        <w:t xml:space="preserve">In the case of validations </w:t>
      </w:r>
      <w:r w:rsidR="00C338A5" w:rsidRPr="0039317F">
        <w:rPr>
          <w:rFonts w:eastAsia="Arial"/>
        </w:rPr>
        <w:t xml:space="preserve">within </w:t>
      </w:r>
      <w:r w:rsidRPr="0039317F">
        <w:rPr>
          <w:rFonts w:eastAsia="Arial"/>
        </w:rPr>
        <w:t xml:space="preserve">a template, in which only data points of that template </w:t>
      </w:r>
      <w:r w:rsidR="00E457D2" w:rsidRPr="0039317F">
        <w:rPr>
          <w:rFonts w:eastAsia="Arial"/>
        </w:rPr>
        <w:t xml:space="preserve">are </w:t>
      </w:r>
      <w:r w:rsidRPr="0039317F">
        <w:rPr>
          <w:rFonts w:eastAsia="Arial"/>
        </w:rPr>
        <w:t xml:space="preserve">used, notations </w:t>
      </w:r>
      <w:r w:rsidR="00E457D2" w:rsidRPr="0039317F">
        <w:rPr>
          <w:rFonts w:eastAsia="Arial"/>
        </w:rPr>
        <w:t xml:space="preserve">do </w:t>
      </w:r>
      <w:r w:rsidRPr="0039317F">
        <w:rPr>
          <w:rFonts w:eastAsia="Arial"/>
        </w:rPr>
        <w:t>not refer to a template: {Row;Column}.</w:t>
      </w:r>
    </w:p>
    <w:p w14:paraId="4113689E" w14:textId="77777777" w:rsidR="00B0191A" w:rsidRDefault="006217F1">
      <w:pPr>
        <w:pStyle w:val="InstructionsText2"/>
      </w:pPr>
      <w:r w:rsidRPr="0039317F">
        <w:rPr>
          <w:rFonts w:eastAsia="Arial"/>
        </w:rPr>
        <w:t>ABS(Value)</w:t>
      </w:r>
      <w:r w:rsidR="008F5876" w:rsidRPr="0039317F">
        <w:rPr>
          <w:rFonts w:eastAsia="Arial"/>
        </w:rPr>
        <w:t>:</w:t>
      </w:r>
      <w:r w:rsidRPr="0039317F">
        <w:rPr>
          <w:rFonts w:eastAsia="Arial"/>
        </w:rPr>
        <w:t xml:space="preserve"> the absolute value without sign.</w:t>
      </w:r>
      <w:r w:rsidR="00643F3B" w:rsidRPr="0039317F">
        <w:rPr>
          <w:rFonts w:eastAsia="Arial"/>
        </w:rPr>
        <w:t xml:space="preserve"> </w:t>
      </w:r>
      <w:bookmarkEnd w:id="6"/>
      <w:bookmarkEnd w:id="7"/>
      <w:r w:rsidR="003105C6" w:rsidRPr="0039317F">
        <w:t xml:space="preserve">Any amount that increases the </w:t>
      </w:r>
      <w:r w:rsidR="00F276A6" w:rsidRPr="0039317F">
        <w:t>exposures</w:t>
      </w:r>
      <w:r w:rsidR="003105C6" w:rsidRPr="0039317F">
        <w:t xml:space="preserve"> </w:t>
      </w:r>
      <w:r w:rsidR="00E457D2" w:rsidRPr="0039317F">
        <w:t xml:space="preserve">shall </w:t>
      </w:r>
      <w:r w:rsidR="003105C6" w:rsidRPr="0039317F">
        <w:t xml:space="preserve">be reported as a positive figure. On the contrary, any amount that reduces the </w:t>
      </w:r>
      <w:r w:rsidR="00F276A6" w:rsidRPr="0039317F">
        <w:t>exposures</w:t>
      </w:r>
      <w:r w:rsidR="003105C6" w:rsidRPr="0039317F">
        <w:t xml:space="preserve"> </w:t>
      </w:r>
      <w:r w:rsidR="00E457D2" w:rsidRPr="0039317F">
        <w:t xml:space="preserve">shall </w:t>
      </w:r>
      <w:r w:rsidR="003105C6" w:rsidRPr="0039317F">
        <w:t>be reported as a negative figure. Where there is a negative sign (-) preceding the label of an item</w:t>
      </w:r>
      <w:r w:rsidR="00775951" w:rsidRPr="0039317F">
        <w:t>,</w:t>
      </w:r>
      <w:r w:rsidR="003105C6" w:rsidRPr="0039317F">
        <w:t xml:space="preserve"> no positive figure </w:t>
      </w:r>
      <w:r w:rsidR="00E457D2" w:rsidRPr="0039317F">
        <w:t>shall</w:t>
      </w:r>
      <w:r w:rsidR="003105C6" w:rsidRPr="0039317F">
        <w:t xml:space="preserve"> be reported for that item.</w:t>
      </w:r>
    </w:p>
    <w:p w14:paraId="20A1499F" w14:textId="77777777" w:rsidR="0093135A" w:rsidRPr="0078562D" w:rsidRDefault="0078562D" w:rsidP="0078562D">
      <w:pPr>
        <w:pStyle w:val="Instructionsberschrift2"/>
        <w:numPr>
          <w:ilvl w:val="0"/>
          <w:numId w:val="20"/>
        </w:numPr>
        <w:rPr>
          <w:b/>
        </w:rPr>
      </w:pPr>
      <w:bookmarkStart w:id="14" w:name="_Toc20819309"/>
      <w:r>
        <w:rPr>
          <w:rFonts w:ascii="Times New Roman" w:hAnsi="Times New Roman" w:cs="Times New Roman"/>
          <w:b/>
          <w:sz w:val="24"/>
          <w:u w:val="none"/>
        </w:rPr>
        <w:t>Abbreviations</w:t>
      </w:r>
      <w:bookmarkEnd w:id="14"/>
    </w:p>
    <w:p w14:paraId="66921288" w14:textId="77777777" w:rsidR="0093135A" w:rsidRDefault="0093135A">
      <w:pPr>
        <w:pStyle w:val="InstructionsText2"/>
      </w:pPr>
      <w:r>
        <w:t xml:space="preserve">For the purposes of this Annex, Regulation (EU) No 575/2013 is referred to as </w:t>
      </w:r>
      <w:r w:rsidRPr="009A3874">
        <w:t>‘CRR’</w:t>
      </w:r>
      <w:r>
        <w:t>.</w:t>
      </w:r>
    </w:p>
    <w:p w14:paraId="0CDDC6F9" w14:textId="77777777" w:rsidR="0093135A" w:rsidRPr="0039317F" w:rsidDel="00B64DCB" w:rsidRDefault="0093135A" w:rsidP="006225DA">
      <w:pPr>
        <w:pStyle w:val="InstructionsText2"/>
        <w:rPr>
          <w:del w:id="15" w:author="Author"/>
        </w:rPr>
      </w:pP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Change w:id="16" w:author="Author">
          <w:pPr/>
        </w:pPrChange>
      </w:pPr>
      <w:bookmarkStart w:id="17" w:name="_Toc264033192"/>
      <w:bookmarkEnd w:id="17"/>
    </w:p>
    <w:p w14:paraId="77E871D2" w14:textId="301BF724" w:rsidR="00A801A9" w:rsidRPr="00F40CD9" w:rsidRDefault="003105C6" w:rsidP="00D64B66">
      <w:pPr>
        <w:pStyle w:val="Heading2"/>
        <w:rPr>
          <w:rFonts w:ascii="Times New Roman" w:hAnsi="Times New Roman"/>
        </w:rPr>
      </w:pPr>
      <w:bookmarkStart w:id="18" w:name="_Toc20819310"/>
      <w:r w:rsidRPr="00F40CD9">
        <w:rPr>
          <w:rFonts w:ascii="Times New Roman" w:hAnsi="Times New Roman"/>
        </w:rPr>
        <w:lastRenderedPageBreak/>
        <w:t>PART II: TEMPLATE RELATED INSTRUCTIONS</w:t>
      </w:r>
      <w:bookmarkEnd w:id="18"/>
    </w:p>
    <w:p w14:paraId="2B63827F" w14:textId="5B552C8A" w:rsidR="00F41B3A" w:rsidRPr="00384ADB" w:rsidDel="005F3CFC" w:rsidRDefault="00F41B3A" w:rsidP="00EA549E">
      <w:pPr>
        <w:rPr>
          <w:del w:id="19" w:author="Author"/>
          <w:rFonts w:ascii="Times New Roman" w:hAnsi="Times New Roman"/>
          <w:sz w:val="24"/>
        </w:rPr>
      </w:pPr>
      <w:del w:id="20" w:author="Author">
        <w:r w:rsidRPr="00384ADB" w:rsidDel="005F3CFC">
          <w:rPr>
            <w:rFonts w:ascii="Times New Roman" w:hAnsi="Times New Roman"/>
            <w:sz w:val="24"/>
          </w:rPr>
          <w:delText>In this Annex, instructions relating to the reporting of Large Exposures shall also apply to the reporting of significant exposures required by Articles 9 and 11, in accordance with the scope defined in those Articles.</w:delText>
        </w:r>
        <w:bookmarkStart w:id="21" w:name="_Toc20819311"/>
        <w:bookmarkEnd w:id="21"/>
      </w:del>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22" w:name="_Toc20819312"/>
      <w:r w:rsidRPr="00384ADB">
        <w:rPr>
          <w:rFonts w:ascii="Times New Roman" w:hAnsi="Times New Roman" w:cs="Times New Roman"/>
          <w:b/>
          <w:sz w:val="24"/>
          <w:u w:val="none"/>
        </w:rPr>
        <w:t xml:space="preserve">Scope and level of </w:t>
      </w:r>
      <w:r w:rsidR="00D441A7" w:rsidRPr="00384ADB">
        <w:rPr>
          <w:rFonts w:ascii="Times New Roman" w:hAnsi="Times New Roman" w:cs="Times New Roman"/>
          <w:b/>
          <w:sz w:val="24"/>
          <w:u w:val="none"/>
        </w:rPr>
        <w:t xml:space="preserve">the LE </w:t>
      </w:r>
      <w:r w:rsidRPr="00384ADB">
        <w:rPr>
          <w:rFonts w:ascii="Times New Roman" w:hAnsi="Times New Roman" w:cs="Times New Roman"/>
          <w:b/>
          <w:sz w:val="24"/>
          <w:u w:val="none"/>
        </w:rPr>
        <w:t>reporting</w:t>
      </w:r>
      <w:bookmarkEnd w:id="22"/>
    </w:p>
    <w:p w14:paraId="348AB70C" w14:textId="77777777" w:rsidR="000F13EA" w:rsidRPr="00863B41" w:rsidRDefault="000F13EA" w:rsidP="00FE7F32">
      <w:pPr>
        <w:pStyle w:val="InstructionsText2"/>
        <w:numPr>
          <w:ilvl w:val="0"/>
          <w:numId w:val="27"/>
        </w:numPr>
        <w:rPr>
          <w:rFonts w:eastAsia="Arial"/>
        </w:rPr>
      </w:pPr>
      <w:r w:rsidRPr="000E26BD">
        <w:rPr>
          <w:rFonts w:eastAsia="Arial"/>
        </w:rPr>
        <w:t xml:space="preserve">In order to report </w:t>
      </w:r>
      <w:r w:rsidR="00C338A5" w:rsidRPr="000E26BD">
        <w:rPr>
          <w:rFonts w:eastAsia="Arial"/>
        </w:rPr>
        <w:t xml:space="preserve">information </w:t>
      </w:r>
      <w:r w:rsidRPr="000E26BD">
        <w:rPr>
          <w:rFonts w:eastAsia="Arial"/>
        </w:rPr>
        <w:t xml:space="preserve">on </w:t>
      </w:r>
      <w:r w:rsidR="00C338A5" w:rsidRPr="00ED61BF">
        <w:rPr>
          <w:rFonts w:eastAsia="Arial"/>
        </w:rPr>
        <w:t>large exposures</w:t>
      </w:r>
      <w:r w:rsidRPr="00ED61BF">
        <w:rPr>
          <w:rFonts w:eastAsia="Arial"/>
        </w:rPr>
        <w:t xml:space="preserve"> </w:t>
      </w:r>
      <w:r w:rsidR="00B27962" w:rsidRPr="000F0ADE">
        <w:t xml:space="preserve">to clients or groups of </w:t>
      </w:r>
      <w:r w:rsidR="00B27962" w:rsidRPr="0039317F">
        <w:t>connected clients</w:t>
      </w:r>
      <w:r w:rsidR="00B27962" w:rsidRPr="000E26BD">
        <w:rPr>
          <w:rFonts w:eastAsia="Arial"/>
        </w:rPr>
        <w:t xml:space="preserve"> </w:t>
      </w:r>
      <w:r w:rsidRPr="000E26BD">
        <w:rPr>
          <w:rFonts w:eastAsia="Arial"/>
        </w:rPr>
        <w:t xml:space="preserve">according to Article </w:t>
      </w:r>
      <w:r w:rsidR="00E02C8A" w:rsidRPr="000E26BD">
        <w:rPr>
          <w:rFonts w:eastAsia="Arial"/>
        </w:rPr>
        <w:t>394</w:t>
      </w:r>
      <w:r w:rsidR="00C1644D" w:rsidRPr="00ED61BF">
        <w:rPr>
          <w:rFonts w:eastAsia="Arial"/>
        </w:rPr>
        <w:t>(1)</w:t>
      </w:r>
      <w:r w:rsidRPr="00ED61BF">
        <w:rPr>
          <w:rFonts w:eastAsia="Arial"/>
        </w:rPr>
        <w:t xml:space="preserve"> of Regulation </w:t>
      </w:r>
      <w:r w:rsidR="00D115F3" w:rsidRPr="0039317F">
        <w:t>(EU) No 575/2013</w:t>
      </w:r>
      <w:r w:rsidR="00643F3B" w:rsidRPr="0039317F">
        <w:t xml:space="preserve"> ('</w:t>
      </w:r>
      <w:r w:rsidR="00643F3B" w:rsidRPr="000E26BD">
        <w:rPr>
          <w:rFonts w:eastAsia="Arial"/>
        </w:rPr>
        <w:t>CRR'</w:t>
      </w:r>
      <w:r w:rsidR="00643F3B" w:rsidRPr="0039317F">
        <w:t>)</w:t>
      </w:r>
      <w:r w:rsidR="00D115F3" w:rsidRPr="000E26BD">
        <w:rPr>
          <w:rFonts w:eastAsia="Arial"/>
        </w:rPr>
        <w:t xml:space="preserve"> </w:t>
      </w:r>
      <w:r w:rsidRPr="000E26BD">
        <w:rPr>
          <w:rFonts w:eastAsia="Arial"/>
        </w:rPr>
        <w:t>on a solo basis, institutions shall use</w:t>
      </w:r>
      <w:r w:rsidR="00C1644D" w:rsidRPr="00ED61BF">
        <w:rPr>
          <w:rFonts w:eastAsia="Arial"/>
        </w:rPr>
        <w:t xml:space="preserve"> the</w:t>
      </w:r>
      <w:r w:rsidRPr="00ED61BF">
        <w:rPr>
          <w:rFonts w:eastAsia="Arial"/>
        </w:rPr>
        <w:t xml:space="preserve"> templates LE1</w:t>
      </w:r>
      <w:r w:rsidR="00DA54E3" w:rsidRPr="00367D48">
        <w:rPr>
          <w:rFonts w:eastAsia="Arial"/>
        </w:rPr>
        <w:t>,</w:t>
      </w:r>
      <w:r w:rsidRPr="00367D48">
        <w:rPr>
          <w:rFonts w:eastAsia="Arial"/>
        </w:rPr>
        <w:t xml:space="preserve"> LE2</w:t>
      </w:r>
      <w:r w:rsidR="00DA54E3" w:rsidRPr="00367D48">
        <w:rPr>
          <w:rFonts w:eastAsia="Arial"/>
        </w:rPr>
        <w:t xml:space="preserve"> and LE3</w:t>
      </w:r>
      <w:r w:rsidR="00C338A5" w:rsidRPr="00863B41">
        <w:rPr>
          <w:rFonts w:eastAsia="Arial"/>
        </w:rPr>
        <w:t xml:space="preserve">. </w:t>
      </w:r>
    </w:p>
    <w:p w14:paraId="489D28D7" w14:textId="77777777" w:rsidR="00B0191A" w:rsidRPr="0039317F" w:rsidRDefault="000F13EA" w:rsidP="00FE7F32">
      <w:pPr>
        <w:pStyle w:val="InstructionsText2"/>
        <w:rPr>
          <w:rFonts w:eastAsia="Arial"/>
        </w:rPr>
      </w:pPr>
      <w:r w:rsidRPr="0039317F">
        <w:rPr>
          <w:rFonts w:eastAsia="Arial"/>
        </w:rPr>
        <w:t xml:space="preserve">In order to report information on large exposures </w:t>
      </w:r>
      <w:r w:rsidR="00B27962" w:rsidRPr="0039317F">
        <w:t>to clients or groups of connected clients</w:t>
      </w:r>
      <w:r w:rsidR="00B27962" w:rsidRPr="0039317F">
        <w:rPr>
          <w:rFonts w:eastAsia="Arial"/>
        </w:rPr>
        <w:t xml:space="preserve"> </w:t>
      </w:r>
      <w:r w:rsidRPr="0039317F">
        <w:rPr>
          <w:rFonts w:eastAsia="Arial"/>
        </w:rPr>
        <w:t xml:space="preserve">according to Article </w:t>
      </w:r>
      <w:r w:rsidR="00E02C8A" w:rsidRPr="0039317F">
        <w:rPr>
          <w:rFonts w:eastAsia="Arial"/>
        </w:rPr>
        <w:t>394</w:t>
      </w:r>
      <w:r w:rsidR="00C1644D" w:rsidRPr="0039317F">
        <w:rPr>
          <w:rFonts w:eastAsia="Arial"/>
        </w:rPr>
        <w:t>(1)</w:t>
      </w:r>
      <w:r w:rsidRPr="0039317F">
        <w:rPr>
          <w:rFonts w:eastAsia="Arial"/>
        </w:rPr>
        <w:t xml:space="preserve"> of </w:t>
      </w:r>
      <w:r w:rsidR="008F5876" w:rsidRPr="0039317F">
        <w:rPr>
          <w:rFonts w:eastAsia="Arial"/>
        </w:rPr>
        <w:t xml:space="preserve">CRR </w:t>
      </w:r>
      <w:r w:rsidRPr="0039317F">
        <w:rPr>
          <w:rFonts w:eastAsia="Arial"/>
        </w:rPr>
        <w:t xml:space="preserve">on a consolidated basis, the parent institutions in a </w:t>
      </w:r>
      <w:r w:rsidR="00E02C8A" w:rsidRPr="0039317F">
        <w:rPr>
          <w:rFonts w:eastAsia="Arial"/>
        </w:rPr>
        <w:t>Member S</w:t>
      </w:r>
      <w:r w:rsidRPr="0039317F">
        <w:rPr>
          <w:rFonts w:eastAsia="Arial"/>
        </w:rPr>
        <w:t xml:space="preserve">tate shall use templates </w:t>
      </w:r>
      <w:r w:rsidR="00DA54E3" w:rsidRPr="0039317F">
        <w:rPr>
          <w:rFonts w:eastAsia="Arial"/>
        </w:rPr>
        <w:t>LE1, LE2 and LE3</w:t>
      </w:r>
      <w:r w:rsidRPr="0039317F">
        <w:rPr>
          <w:rFonts w:eastAsia="Arial"/>
        </w:rPr>
        <w:t xml:space="preserve">. </w:t>
      </w:r>
    </w:p>
    <w:p w14:paraId="5034A602" w14:textId="77777777" w:rsidR="00B0191A" w:rsidRPr="0039317F" w:rsidRDefault="00A11FB0">
      <w:pPr>
        <w:pStyle w:val="InstructionsText2"/>
        <w:rPr>
          <w:rFonts w:eastAsia="Arial"/>
        </w:rPr>
      </w:pPr>
      <w:r w:rsidRPr="0039317F">
        <w:rPr>
          <w:rFonts w:eastAsia="Arial"/>
        </w:rPr>
        <w:t xml:space="preserve">Every large exposure defined in accordance with Article </w:t>
      </w:r>
      <w:r w:rsidR="00E02C8A" w:rsidRPr="0039317F">
        <w:rPr>
          <w:rFonts w:eastAsia="Arial"/>
        </w:rPr>
        <w:t xml:space="preserve">392 </w:t>
      </w:r>
      <w:r w:rsidRPr="0039317F">
        <w:rPr>
          <w:rFonts w:eastAsia="Arial"/>
        </w:rPr>
        <w:t xml:space="preserve">of </w:t>
      </w:r>
      <w:r w:rsidR="008F5876" w:rsidRPr="0039317F">
        <w:rPr>
          <w:rFonts w:eastAsia="Arial"/>
        </w:rPr>
        <w:t xml:space="preserve">CRR </w:t>
      </w:r>
      <w:r w:rsidRPr="0039317F">
        <w:rPr>
          <w:rFonts w:eastAsia="Arial"/>
        </w:rPr>
        <w:t xml:space="preserve">shall be reported, including the large exposures that shall not be considered for the compliance with the large exposure limit laid down in Article </w:t>
      </w:r>
      <w:r w:rsidR="00E02C8A" w:rsidRPr="0039317F">
        <w:rPr>
          <w:rFonts w:eastAsia="Arial"/>
        </w:rPr>
        <w:t xml:space="preserve">395 </w:t>
      </w:r>
      <w:r w:rsidRPr="0039317F">
        <w:rPr>
          <w:rFonts w:eastAsia="Arial"/>
        </w:rPr>
        <w:t>of</w:t>
      </w:r>
      <w:r w:rsidR="008F5876" w:rsidRPr="0039317F">
        <w:rPr>
          <w:rFonts w:eastAsia="Arial"/>
        </w:rPr>
        <w:t xml:space="preserve"> CRR</w:t>
      </w:r>
      <w:r w:rsidRPr="0039317F">
        <w:rPr>
          <w:rFonts w:eastAsia="Arial"/>
        </w:rPr>
        <w:t>.</w:t>
      </w:r>
      <w:r w:rsidRPr="0039317F">
        <w:t xml:space="preserve"> </w:t>
      </w:r>
    </w:p>
    <w:p w14:paraId="0ED175C5" w14:textId="2BD8C0CC" w:rsidR="00B0191A" w:rsidRPr="0039317F" w:rsidRDefault="001C7BF0">
      <w:pPr>
        <w:pStyle w:val="InstructionsText2"/>
        <w:rPr>
          <w:rFonts w:eastAsia="Arial"/>
        </w:rPr>
      </w:pPr>
      <w:r w:rsidRPr="0039317F">
        <w:rPr>
          <w:rFonts w:eastAsia="Arial"/>
        </w:rPr>
        <w:t xml:space="preserve">In order to report information on the 20 largest exposures </w:t>
      </w:r>
      <w:r w:rsidR="00B27962" w:rsidRPr="0039317F">
        <w:t>to clients or groups of connected clients</w:t>
      </w:r>
      <w:r w:rsidR="00B27962" w:rsidRPr="0039317F">
        <w:rPr>
          <w:rFonts w:eastAsia="Arial"/>
        </w:rPr>
        <w:t xml:space="preserve"> </w:t>
      </w:r>
      <w:r w:rsidRPr="0039317F">
        <w:rPr>
          <w:rFonts w:eastAsia="Arial"/>
        </w:rPr>
        <w:t>according to the</w:t>
      </w:r>
      <w:ins w:id="23" w:author="Author">
        <w:r w:rsidR="006F1DA7">
          <w:rPr>
            <w:rFonts w:eastAsia="Arial"/>
          </w:rPr>
          <w:t xml:space="preserve"> second last</w:t>
        </w:r>
      </w:ins>
      <w:r w:rsidRPr="0039317F">
        <w:rPr>
          <w:rFonts w:eastAsia="Arial"/>
        </w:rPr>
        <w:t xml:space="preserve"> </w:t>
      </w:r>
      <w:ins w:id="24" w:author="Author">
        <w:r w:rsidR="006F1DA7">
          <w:rPr>
            <w:rFonts w:eastAsia="Arial"/>
          </w:rPr>
          <w:t xml:space="preserve">sentence </w:t>
        </w:r>
      </w:ins>
      <w:del w:id="25" w:author="Author">
        <w:r w:rsidRPr="0039317F" w:rsidDel="006F1DA7">
          <w:rPr>
            <w:rFonts w:eastAsia="Arial"/>
          </w:rPr>
          <w:delText xml:space="preserve">last sentence </w:delText>
        </w:r>
      </w:del>
      <w:r w:rsidRPr="0039317F">
        <w:rPr>
          <w:rFonts w:eastAsia="Arial"/>
        </w:rPr>
        <w:t xml:space="preserve">of Article </w:t>
      </w:r>
      <w:r w:rsidR="00E02C8A" w:rsidRPr="0039317F">
        <w:rPr>
          <w:rFonts w:eastAsia="Arial"/>
        </w:rPr>
        <w:t>394</w:t>
      </w:r>
      <w:r w:rsidRPr="0039317F">
        <w:rPr>
          <w:rFonts w:eastAsia="Arial"/>
        </w:rPr>
        <w:t xml:space="preserve">(1) of </w:t>
      </w:r>
      <w:r w:rsidR="008F5876" w:rsidRPr="0039317F">
        <w:rPr>
          <w:rFonts w:eastAsia="Arial"/>
        </w:rPr>
        <w:t>CRR</w:t>
      </w:r>
      <w:r w:rsidRPr="0039317F">
        <w:rPr>
          <w:rFonts w:eastAsia="Arial"/>
        </w:rPr>
        <w:t xml:space="preserve"> on a consolidated basis, the parent institutions</w:t>
      </w:r>
      <w:r w:rsidR="00B27962" w:rsidRPr="0039317F">
        <w:rPr>
          <w:rFonts w:eastAsia="Arial"/>
        </w:rPr>
        <w:t xml:space="preserve"> in a </w:t>
      </w:r>
      <w:r w:rsidR="00484EDB" w:rsidRPr="0039317F">
        <w:rPr>
          <w:rFonts w:eastAsia="Arial"/>
        </w:rPr>
        <w:t xml:space="preserve">Member State </w:t>
      </w:r>
      <w:r w:rsidR="00B27962" w:rsidRPr="0039317F">
        <w:rPr>
          <w:rFonts w:eastAsia="Arial"/>
        </w:rPr>
        <w:t xml:space="preserve">which are subject to Part </w:t>
      </w:r>
      <w:r w:rsidR="008F5876" w:rsidRPr="0039317F">
        <w:rPr>
          <w:rFonts w:eastAsia="Arial"/>
        </w:rPr>
        <w:t>T</w:t>
      </w:r>
      <w:r w:rsidR="00B27962" w:rsidRPr="0039317F">
        <w:rPr>
          <w:rFonts w:eastAsia="Arial"/>
        </w:rPr>
        <w:t>hree, Title II, Chapter 3</w:t>
      </w:r>
      <w:r w:rsidR="008F5876" w:rsidRPr="0039317F">
        <w:rPr>
          <w:rFonts w:eastAsia="Arial"/>
        </w:rPr>
        <w:t>,</w:t>
      </w:r>
      <w:r w:rsidRPr="0039317F">
        <w:rPr>
          <w:rFonts w:eastAsia="Arial"/>
        </w:rPr>
        <w:t xml:space="preserve"> </w:t>
      </w:r>
      <w:r w:rsidR="00484EDB" w:rsidRPr="0039317F">
        <w:rPr>
          <w:rFonts w:eastAsia="Arial"/>
        </w:rPr>
        <w:t xml:space="preserve">of </w:t>
      </w:r>
      <w:r w:rsidR="008F5876" w:rsidRPr="0039317F">
        <w:rPr>
          <w:rFonts w:eastAsia="Arial"/>
        </w:rPr>
        <w:t>CRR</w:t>
      </w:r>
      <w:r w:rsidR="00484EDB" w:rsidRPr="0039317F">
        <w:rPr>
          <w:rFonts w:eastAsia="Arial"/>
        </w:rPr>
        <w:t xml:space="preserve"> </w:t>
      </w:r>
      <w:r w:rsidRPr="0039317F">
        <w:rPr>
          <w:rFonts w:eastAsia="Arial"/>
        </w:rPr>
        <w:t xml:space="preserve">shall use templates </w:t>
      </w:r>
      <w:r w:rsidR="00DA54E3" w:rsidRPr="0039317F">
        <w:rPr>
          <w:rFonts w:eastAsia="Arial"/>
        </w:rPr>
        <w:t>LE1, LE2 and LE3</w:t>
      </w:r>
      <w:r w:rsidRPr="0039317F">
        <w:rPr>
          <w:rFonts w:eastAsia="Arial"/>
        </w:rPr>
        <w:t xml:space="preserve">. </w:t>
      </w:r>
      <w:r w:rsidR="00B27962" w:rsidRPr="0039317F">
        <w:t xml:space="preserve">The exposure value resulting from subtracting the amount in column </w:t>
      </w:r>
      <w:r w:rsidR="00B27865" w:rsidRPr="0039317F">
        <w:t>320</w:t>
      </w:r>
      <w:r w:rsidR="008551B9" w:rsidRPr="0039317F">
        <w:t xml:space="preserve"> </w:t>
      </w:r>
      <w:r w:rsidR="00B27962" w:rsidRPr="0039317F">
        <w:t xml:space="preserve">(‘Amounts exempted’) </w:t>
      </w:r>
      <w:r w:rsidR="0017740A" w:rsidRPr="0039317F">
        <w:t xml:space="preserve">of template LE2 </w:t>
      </w:r>
      <w:r w:rsidR="00B27962" w:rsidRPr="0039317F">
        <w:t xml:space="preserve">from the amount in column </w:t>
      </w:r>
      <w:r w:rsidR="0017740A" w:rsidRPr="0039317F">
        <w:t>210</w:t>
      </w:r>
      <w:r w:rsidR="00A827EF" w:rsidRPr="0039317F">
        <w:t xml:space="preserve"> </w:t>
      </w:r>
      <w:r w:rsidR="00B27962" w:rsidRPr="0039317F">
        <w:t xml:space="preserve">(‘Total’) </w:t>
      </w:r>
      <w:r w:rsidR="0017740A" w:rsidRPr="0039317F">
        <w:t xml:space="preserve">of that same template </w:t>
      </w:r>
      <w:r w:rsidR="00B27962" w:rsidRPr="0039317F">
        <w:t xml:space="preserve">is the amount that shall be used for determining these 20 largest exposures. </w:t>
      </w:r>
    </w:p>
    <w:p w14:paraId="149FAE48" w14:textId="777CE664" w:rsidR="00B0191A" w:rsidRPr="0039317F" w:rsidRDefault="00C1644D">
      <w:pPr>
        <w:pStyle w:val="InstructionsText2"/>
        <w:rPr>
          <w:rFonts w:eastAsia="Arial"/>
        </w:rPr>
      </w:pPr>
      <w:r w:rsidRPr="0039317F">
        <w:rPr>
          <w:rFonts w:eastAsia="Arial"/>
        </w:rPr>
        <w:t>In order to report</w:t>
      </w:r>
      <w:r w:rsidR="00484EDB" w:rsidRPr="0039317F">
        <w:rPr>
          <w:rFonts w:eastAsia="Arial"/>
        </w:rPr>
        <w:t xml:space="preserve"> information on</w:t>
      </w:r>
      <w:r w:rsidRPr="0039317F">
        <w:rPr>
          <w:rFonts w:eastAsia="Arial"/>
        </w:rPr>
        <w:t xml:space="preserve"> the </w:t>
      </w:r>
      <w:r w:rsidR="00643F3B" w:rsidRPr="0039317F">
        <w:rPr>
          <w:rFonts w:eastAsia="Arial"/>
        </w:rPr>
        <w:t>ten</w:t>
      </w:r>
      <w:r w:rsidRPr="0039317F">
        <w:rPr>
          <w:rFonts w:eastAsia="Arial"/>
        </w:rPr>
        <w:t xml:space="preserve"> largest exposures to institutions</w:t>
      </w:r>
      <w:ins w:id="26" w:author="Author">
        <w:r w:rsidR="00E81162">
          <w:rPr>
            <w:rFonts w:eastAsia="Arial"/>
          </w:rPr>
          <w:t>,</w:t>
        </w:r>
      </w:ins>
      <w:r w:rsidRPr="0039317F">
        <w:rPr>
          <w:rFonts w:eastAsia="Arial"/>
        </w:rPr>
        <w:t xml:space="preserve"> </w:t>
      </w:r>
      <w:ins w:id="27" w:author="Author">
        <w:r w:rsidR="00E81162">
          <w:rPr>
            <w:rFonts w:eastAsia="Arial"/>
          </w:rPr>
          <w:t xml:space="preserve">on a consolidated basis, </w:t>
        </w:r>
      </w:ins>
      <w:r w:rsidRPr="0039317F">
        <w:rPr>
          <w:rFonts w:eastAsia="Arial"/>
        </w:rPr>
        <w:t xml:space="preserve">as well as </w:t>
      </w:r>
      <w:r w:rsidR="00484EDB" w:rsidRPr="0039317F">
        <w:rPr>
          <w:rFonts w:eastAsia="Arial"/>
        </w:rPr>
        <w:t xml:space="preserve">on </w:t>
      </w:r>
      <w:r w:rsidRPr="0039317F">
        <w:rPr>
          <w:rFonts w:eastAsia="Arial"/>
        </w:rPr>
        <w:t xml:space="preserve">the </w:t>
      </w:r>
      <w:r w:rsidR="00643F3B" w:rsidRPr="0039317F">
        <w:rPr>
          <w:rFonts w:eastAsia="Arial"/>
        </w:rPr>
        <w:t>ten</w:t>
      </w:r>
      <w:r w:rsidRPr="0039317F">
        <w:rPr>
          <w:rFonts w:eastAsia="Arial"/>
        </w:rPr>
        <w:t xml:space="preserve"> largest exposures to </w:t>
      </w:r>
      <w:ins w:id="28" w:author="Author">
        <w:r w:rsidR="002768BB">
          <w:rPr>
            <w:rFonts w:eastAsia="Arial"/>
          </w:rPr>
          <w:t xml:space="preserve">shadow banking </w:t>
        </w:r>
      </w:ins>
      <w:del w:id="29" w:author="Author">
        <w:r w:rsidRPr="0039317F" w:rsidDel="002768BB">
          <w:rPr>
            <w:rFonts w:eastAsia="Arial"/>
          </w:rPr>
          <w:delText xml:space="preserve">unregulated financial </w:delText>
        </w:r>
        <w:r w:rsidR="00196DE8" w:rsidRPr="0039317F" w:rsidDel="002768BB">
          <w:rPr>
            <w:rFonts w:eastAsia="Arial"/>
          </w:rPr>
          <w:delText xml:space="preserve">sector </w:delText>
        </w:r>
      </w:del>
      <w:r w:rsidRPr="0039317F">
        <w:rPr>
          <w:rFonts w:eastAsia="Arial"/>
        </w:rPr>
        <w:t xml:space="preserve">entities </w:t>
      </w:r>
      <w:ins w:id="30" w:author="Author">
        <w:r w:rsidR="00E81162" w:rsidRPr="00401E52">
          <w:rPr>
            <w:rFonts w:eastAsia="Arial"/>
          </w:rPr>
          <w:t>which carry out banking activities outside the regulated framework</w:t>
        </w:r>
        <w:r w:rsidR="00E81162" w:rsidRPr="0039317F">
          <w:rPr>
            <w:rFonts w:eastAsia="Arial"/>
          </w:rPr>
          <w:t xml:space="preserve"> on a consolidated basis</w:t>
        </w:r>
        <w:r w:rsidR="00E81162">
          <w:rPr>
            <w:rFonts w:eastAsia="Arial"/>
          </w:rPr>
          <w:t>,</w:t>
        </w:r>
        <w:r w:rsidR="00E81162" w:rsidRPr="0039317F">
          <w:rPr>
            <w:rFonts w:eastAsia="Arial"/>
          </w:rPr>
          <w:t xml:space="preserve"> </w:t>
        </w:r>
      </w:ins>
      <w:r w:rsidRPr="0039317F">
        <w:rPr>
          <w:rFonts w:eastAsia="Arial"/>
        </w:rPr>
        <w:t xml:space="preserve">according to </w:t>
      </w:r>
      <w:r w:rsidR="00643F3B" w:rsidRPr="0039317F">
        <w:rPr>
          <w:rFonts w:eastAsia="Arial"/>
        </w:rPr>
        <w:t xml:space="preserve">points (a) to (d) of </w:t>
      </w:r>
      <w:r w:rsidRPr="0039317F">
        <w:rPr>
          <w:rFonts w:eastAsia="Arial"/>
        </w:rPr>
        <w:t xml:space="preserve">Article </w:t>
      </w:r>
      <w:r w:rsidR="00484EDB" w:rsidRPr="0039317F">
        <w:rPr>
          <w:rFonts w:eastAsia="Arial"/>
        </w:rPr>
        <w:t>394(2)</w:t>
      </w:r>
      <w:r w:rsidR="00384ADB" w:rsidRPr="0039317F">
        <w:rPr>
          <w:rFonts w:eastAsia="Arial"/>
        </w:rPr>
        <w:t xml:space="preserve"> </w:t>
      </w:r>
      <w:r w:rsidRPr="0039317F">
        <w:rPr>
          <w:rFonts w:eastAsia="Arial"/>
        </w:rPr>
        <w:t xml:space="preserve">of </w:t>
      </w:r>
      <w:r w:rsidR="006F1806" w:rsidRPr="0039317F">
        <w:rPr>
          <w:rFonts w:eastAsia="Arial"/>
        </w:rPr>
        <w:t>CRR</w:t>
      </w:r>
      <w:del w:id="31" w:author="Author">
        <w:r w:rsidRPr="0039317F" w:rsidDel="00E81162">
          <w:rPr>
            <w:rFonts w:eastAsia="Arial"/>
          </w:rPr>
          <w:delText xml:space="preserve"> on a consolidated basis</w:delText>
        </w:r>
      </w:del>
      <w:r w:rsidRPr="0039317F">
        <w:rPr>
          <w:rFonts w:eastAsia="Arial"/>
        </w:rPr>
        <w:t xml:space="preserve">, the parent institutions in a </w:t>
      </w:r>
      <w:r w:rsidR="00484EDB" w:rsidRPr="0039317F">
        <w:rPr>
          <w:rFonts w:eastAsia="Arial"/>
        </w:rPr>
        <w:t xml:space="preserve">Member State </w:t>
      </w:r>
      <w:r w:rsidRPr="0039317F">
        <w:rPr>
          <w:rFonts w:eastAsia="Arial"/>
        </w:rPr>
        <w:t>shall use template</w:t>
      </w:r>
      <w:r w:rsidR="005E6669" w:rsidRPr="0039317F">
        <w:rPr>
          <w:rFonts w:eastAsia="Arial"/>
        </w:rPr>
        <w:t>s LE1, LE2 and LE3</w:t>
      </w:r>
      <w:r w:rsidR="00A827EF" w:rsidRPr="0039317F">
        <w:rPr>
          <w:rFonts w:eastAsia="Arial"/>
        </w:rPr>
        <w:t>.</w:t>
      </w:r>
      <w:ins w:id="32" w:author="Author">
        <w:r w:rsidR="00957EF3">
          <w:rPr>
            <w:rFonts w:eastAsia="Arial"/>
          </w:rPr>
          <w:t xml:space="preserve"> </w:t>
        </w:r>
      </w:ins>
      <w:del w:id="33" w:author="Author">
        <w:r w:rsidR="00957EF3" w:rsidRPr="0039317F" w:rsidDel="00E03DD1">
          <w:rPr>
            <w:rFonts w:eastAsia="Arial"/>
          </w:rPr>
          <w:delText>For the reporting of the maturity structure of these exposures according to Article 394(2)(e) of CRR, the parent institutions in a Member State shall use templates LE4 and LE5.</w:delText>
        </w:r>
        <w:r w:rsidR="00957EF3" w:rsidDel="00E03DD1">
          <w:delText xml:space="preserve"> </w:delText>
        </w:r>
      </w:del>
      <w:r w:rsidR="001C7BF0" w:rsidRPr="0039317F">
        <w:t xml:space="preserve">The exposure value calculated in column </w:t>
      </w:r>
      <w:r w:rsidR="0017740A" w:rsidRPr="0039317F">
        <w:t>210</w:t>
      </w:r>
      <w:r w:rsidR="00F41952" w:rsidRPr="0039317F">
        <w:t xml:space="preserve"> </w:t>
      </w:r>
      <w:r w:rsidR="001C7BF0" w:rsidRPr="0039317F">
        <w:t xml:space="preserve">(‘Total’) </w:t>
      </w:r>
      <w:r w:rsidR="0017740A" w:rsidRPr="0039317F">
        <w:t xml:space="preserve">of template LE2 </w:t>
      </w:r>
      <w:r w:rsidR="001C7BF0" w:rsidRPr="0039317F">
        <w:t>is the amount that shall be used for determining t</w:t>
      </w:r>
      <w:r w:rsidR="001C7BF0" w:rsidRPr="0039317F">
        <w:rPr>
          <w:iCs/>
        </w:rPr>
        <w:t>hese 20 largest exposures.</w:t>
      </w:r>
    </w:p>
    <w:p w14:paraId="7C7B16A6" w14:textId="77ABB561" w:rsidR="00FA26D9" w:rsidRPr="00BB02BD" w:rsidRDefault="00FA26D9">
      <w:pPr>
        <w:pStyle w:val="InstructionsText2"/>
        <w:rPr>
          <w:ins w:id="34" w:author="Author"/>
          <w:rFonts w:eastAsia="Arial"/>
        </w:rPr>
      </w:pPr>
      <w:ins w:id="35" w:author="Author">
        <w:r>
          <w:t xml:space="preserve">In order to </w:t>
        </w:r>
        <w:r w:rsidRPr="00377AFE">
          <w:t xml:space="preserve">report </w:t>
        </w:r>
        <w:r>
          <w:t xml:space="preserve">information on </w:t>
        </w:r>
        <w:r w:rsidRPr="00377AFE">
          <w:t>exposures of a value greater than or equal to EUR 300 million but less than 10</w:t>
        </w:r>
        <w:del w:id="36" w:author="Author">
          <w:r w:rsidRPr="00377AFE" w:rsidDel="000730D7">
            <w:delText xml:space="preserve"> </w:delText>
          </w:r>
        </w:del>
        <w:r w:rsidRPr="00377AFE">
          <w:t xml:space="preserve">% of the institution’s Tier 1 capital </w:t>
        </w:r>
        <w:r>
          <w:t>on a consolidated basis according to</w:t>
        </w:r>
        <w:r w:rsidRPr="00377AFE">
          <w:t xml:space="preserve"> </w:t>
        </w:r>
        <w:r>
          <w:t>the last sentence of Article 394(1</w:t>
        </w:r>
        <w:r w:rsidRPr="00377AFE">
          <w:t>) of CRR</w:t>
        </w:r>
        <w:r w:rsidRPr="00377AFE">
          <w:rPr>
            <w:iCs/>
          </w:rPr>
          <w:t xml:space="preserve">, the </w:t>
        </w:r>
        <w:r>
          <w:rPr>
            <w:iCs/>
          </w:rPr>
          <w:t>p</w:t>
        </w:r>
        <w:r w:rsidRPr="00377AFE">
          <w:rPr>
            <w:iCs/>
          </w:rPr>
          <w:t>arent institutions in a Member State shall use templates</w:t>
        </w:r>
        <w:r>
          <w:rPr>
            <w:iCs/>
          </w:rPr>
          <w:t xml:space="preserve"> LE1, LE2 und LE3. The exposure value calculated in column 210 (‘Total’) of template LE2 is the amount that shall be used for determining these exposures. </w:t>
        </w:r>
      </w:ins>
    </w:p>
    <w:p w14:paraId="4CEDBDF9" w14:textId="253B086A" w:rsidR="00B0191A" w:rsidRPr="0039317F" w:rsidRDefault="001E0F83">
      <w:pPr>
        <w:pStyle w:val="InstructionsText2"/>
        <w:rPr>
          <w:rFonts w:eastAsia="Arial"/>
        </w:rPr>
      </w:pPr>
      <w:r w:rsidRPr="0039317F">
        <w:rPr>
          <w:rFonts w:eastAsia="Arial"/>
        </w:rPr>
        <w:t>The data</w:t>
      </w:r>
      <w:r w:rsidR="005068E6" w:rsidRPr="0039317F">
        <w:rPr>
          <w:rFonts w:eastAsia="Arial"/>
        </w:rPr>
        <w:t xml:space="preserve"> on </w:t>
      </w:r>
      <w:r w:rsidR="00C1644D" w:rsidRPr="0039317F">
        <w:rPr>
          <w:rFonts w:eastAsia="Arial"/>
        </w:rPr>
        <w:t xml:space="preserve">the </w:t>
      </w:r>
      <w:r w:rsidR="005068E6" w:rsidRPr="0039317F">
        <w:rPr>
          <w:rFonts w:eastAsia="Arial"/>
        </w:rPr>
        <w:t xml:space="preserve">large </w:t>
      </w:r>
      <w:r w:rsidR="003462BE" w:rsidRPr="0039317F">
        <w:rPr>
          <w:rFonts w:eastAsia="Arial"/>
        </w:rPr>
        <w:t xml:space="preserve">exposures </w:t>
      </w:r>
      <w:r w:rsidR="00C1644D" w:rsidRPr="0039317F">
        <w:rPr>
          <w:rFonts w:eastAsia="Arial"/>
        </w:rPr>
        <w:t xml:space="preserve">and the relevant largest </w:t>
      </w:r>
      <w:r w:rsidR="005068E6" w:rsidRPr="0039317F">
        <w:rPr>
          <w:rFonts w:eastAsia="Arial"/>
        </w:rPr>
        <w:t xml:space="preserve">exposures </w:t>
      </w:r>
      <w:ins w:id="37" w:author="Author">
        <w:r w:rsidR="00FA26D9">
          <w:rPr>
            <w:rFonts w:eastAsia="Arial"/>
          </w:rPr>
          <w:t>as well as the data on exposures of a value greater than or equal to EUR 300 million but less than 10</w:t>
        </w:r>
        <w:del w:id="38" w:author="Author">
          <w:r w:rsidR="00FA26D9" w:rsidDel="000730D7">
            <w:rPr>
              <w:rFonts w:eastAsia="Arial"/>
            </w:rPr>
            <w:delText xml:space="preserve"> </w:delText>
          </w:r>
        </w:del>
        <w:r w:rsidR="00FA26D9">
          <w:rPr>
            <w:rFonts w:eastAsia="Arial"/>
          </w:rPr>
          <w:t xml:space="preserve">% of the institution’s Tier 1 capital </w:t>
        </w:r>
      </w:ins>
      <w:r w:rsidR="005068E6" w:rsidRPr="0039317F">
        <w:rPr>
          <w:rFonts w:eastAsia="Arial"/>
        </w:rPr>
        <w:t xml:space="preserve">to </w:t>
      </w:r>
      <w:r w:rsidRPr="0039317F">
        <w:rPr>
          <w:rFonts w:eastAsia="Arial"/>
        </w:rPr>
        <w:t>groups of connected clients</w:t>
      </w:r>
      <w:r w:rsidR="005E6669" w:rsidRPr="0039317F">
        <w:rPr>
          <w:rFonts w:eastAsia="Arial"/>
        </w:rPr>
        <w:t xml:space="preserve"> </w:t>
      </w:r>
      <w:r w:rsidRPr="0039317F">
        <w:rPr>
          <w:rFonts w:eastAsia="Arial"/>
        </w:rPr>
        <w:t>and individual clients</w:t>
      </w:r>
      <w:r w:rsidR="005E6669" w:rsidRPr="0039317F">
        <w:rPr>
          <w:rFonts w:eastAsia="Arial"/>
        </w:rPr>
        <w:t xml:space="preserve"> not belong</w:t>
      </w:r>
      <w:r w:rsidR="003462BE" w:rsidRPr="0039317F">
        <w:rPr>
          <w:rFonts w:eastAsia="Arial"/>
        </w:rPr>
        <w:t>ing</w:t>
      </w:r>
      <w:r w:rsidR="005E6669" w:rsidRPr="0039317F">
        <w:rPr>
          <w:rFonts w:eastAsia="Arial"/>
        </w:rPr>
        <w:t xml:space="preserve"> to a group of connected clients</w:t>
      </w:r>
      <w:r w:rsidRPr="0039317F">
        <w:rPr>
          <w:rFonts w:eastAsia="Arial"/>
        </w:rPr>
        <w:t xml:space="preserve"> </w:t>
      </w:r>
      <w:r w:rsidR="005068E6" w:rsidRPr="0039317F">
        <w:rPr>
          <w:rFonts w:eastAsia="Arial"/>
        </w:rPr>
        <w:t xml:space="preserve">shall be </w:t>
      </w:r>
      <w:r w:rsidR="003462BE" w:rsidRPr="0039317F">
        <w:rPr>
          <w:rFonts w:eastAsia="Arial"/>
        </w:rPr>
        <w:t xml:space="preserve">reported </w:t>
      </w:r>
      <w:r w:rsidRPr="0039317F">
        <w:rPr>
          <w:rFonts w:eastAsia="Arial"/>
        </w:rPr>
        <w:t xml:space="preserve">in the </w:t>
      </w:r>
      <w:r w:rsidR="00C1644D" w:rsidRPr="0039317F">
        <w:rPr>
          <w:rFonts w:eastAsia="Arial"/>
        </w:rPr>
        <w:t xml:space="preserve">template </w:t>
      </w:r>
      <w:r w:rsidR="005E6669" w:rsidRPr="0039317F">
        <w:rPr>
          <w:rFonts w:eastAsia="Arial"/>
        </w:rPr>
        <w:t xml:space="preserve">LE2 </w:t>
      </w:r>
      <w:r w:rsidRPr="0039317F">
        <w:rPr>
          <w:rFonts w:eastAsia="Arial"/>
        </w:rPr>
        <w:t xml:space="preserve">(in which a group of connected clients </w:t>
      </w:r>
      <w:r w:rsidR="005068E6" w:rsidRPr="0039317F">
        <w:rPr>
          <w:rFonts w:eastAsia="Arial"/>
        </w:rPr>
        <w:t xml:space="preserve">shall be </w:t>
      </w:r>
      <w:r w:rsidR="00F41952" w:rsidRPr="0039317F">
        <w:rPr>
          <w:rFonts w:eastAsia="Arial"/>
        </w:rPr>
        <w:t xml:space="preserve">reported </w:t>
      </w:r>
      <w:r w:rsidRPr="0039317F">
        <w:rPr>
          <w:rFonts w:eastAsia="Arial"/>
        </w:rPr>
        <w:t xml:space="preserve">as one </w:t>
      </w:r>
      <w:r w:rsidR="005068E6" w:rsidRPr="0039317F">
        <w:rPr>
          <w:rFonts w:eastAsia="Arial"/>
        </w:rPr>
        <w:t xml:space="preserve">single </w:t>
      </w:r>
      <w:r w:rsidRPr="0039317F">
        <w:rPr>
          <w:rFonts w:eastAsia="Arial"/>
        </w:rPr>
        <w:t>exposure</w:t>
      </w:r>
      <w:ins w:id="39" w:author="Author">
        <w:r w:rsidR="00FA26D9">
          <w:rPr>
            <w:rFonts w:eastAsia="Arial"/>
          </w:rPr>
          <w:t>)</w:t>
        </w:r>
      </w:ins>
      <w:r w:rsidRPr="0039317F">
        <w:rPr>
          <w:rFonts w:eastAsia="Arial"/>
        </w:rPr>
        <w:t xml:space="preserve">. </w:t>
      </w:r>
    </w:p>
    <w:p w14:paraId="579DCDAD" w14:textId="77777777" w:rsidR="00B0191A" w:rsidRPr="0039317F" w:rsidRDefault="008A4511">
      <w:pPr>
        <w:pStyle w:val="InstructionsText2"/>
        <w:rPr>
          <w:rFonts w:eastAsia="Arial"/>
        </w:rPr>
      </w:pPr>
      <w:r w:rsidRPr="0039317F">
        <w:rPr>
          <w:rFonts w:eastAsia="Arial"/>
        </w:rPr>
        <w:t>I</w:t>
      </w:r>
      <w:r w:rsidR="003462BE" w:rsidRPr="0039317F">
        <w:rPr>
          <w:rFonts w:eastAsia="Arial"/>
        </w:rPr>
        <w:t xml:space="preserve">nstitutions shall report in the </w:t>
      </w:r>
      <w:r w:rsidR="005E6669" w:rsidRPr="0039317F">
        <w:rPr>
          <w:rFonts w:eastAsia="Arial"/>
        </w:rPr>
        <w:t xml:space="preserve">LE3 </w:t>
      </w:r>
      <w:r w:rsidR="001E0F83" w:rsidRPr="0039317F">
        <w:rPr>
          <w:rFonts w:eastAsia="Arial"/>
        </w:rPr>
        <w:t xml:space="preserve">template data </w:t>
      </w:r>
      <w:r w:rsidR="005068E6" w:rsidRPr="0039317F">
        <w:rPr>
          <w:rFonts w:eastAsia="Arial"/>
        </w:rPr>
        <w:t>regarding the exposures to</w:t>
      </w:r>
      <w:r w:rsidR="001E0F83" w:rsidRPr="0039317F">
        <w:rPr>
          <w:rFonts w:eastAsia="Arial"/>
        </w:rPr>
        <w:t xml:space="preserve"> individual </w:t>
      </w:r>
      <w:r w:rsidR="003462BE" w:rsidRPr="0039317F">
        <w:rPr>
          <w:rFonts w:eastAsia="Arial"/>
        </w:rPr>
        <w:t>clients</w:t>
      </w:r>
      <w:r w:rsidR="001E0F83" w:rsidRPr="0039317F">
        <w:rPr>
          <w:rFonts w:eastAsia="Arial"/>
        </w:rPr>
        <w:t xml:space="preserve"> belonging to the groups</w:t>
      </w:r>
      <w:r w:rsidR="005068E6" w:rsidRPr="0039317F">
        <w:rPr>
          <w:rFonts w:eastAsia="Arial"/>
        </w:rPr>
        <w:t xml:space="preserve"> of connected clients, which are</w:t>
      </w:r>
      <w:r w:rsidR="001E0F83" w:rsidRPr="0039317F">
        <w:rPr>
          <w:rFonts w:eastAsia="Arial"/>
        </w:rPr>
        <w:t xml:space="preserve"> </w:t>
      </w:r>
      <w:r w:rsidR="003462BE" w:rsidRPr="0039317F">
        <w:rPr>
          <w:rFonts w:eastAsia="Arial"/>
        </w:rPr>
        <w:t xml:space="preserve">reported </w:t>
      </w:r>
      <w:r w:rsidR="001E0F83" w:rsidRPr="0039317F">
        <w:rPr>
          <w:rFonts w:eastAsia="Arial"/>
        </w:rPr>
        <w:t xml:space="preserve">in </w:t>
      </w:r>
      <w:r w:rsidR="005068E6" w:rsidRPr="0039317F">
        <w:rPr>
          <w:rFonts w:eastAsia="Arial"/>
        </w:rPr>
        <w:t xml:space="preserve">the </w:t>
      </w:r>
      <w:r w:rsidR="005E6669" w:rsidRPr="0039317F">
        <w:rPr>
          <w:rFonts w:eastAsia="Arial"/>
        </w:rPr>
        <w:t xml:space="preserve">LE2 </w:t>
      </w:r>
      <w:r w:rsidR="001E0F83" w:rsidRPr="0039317F">
        <w:rPr>
          <w:rFonts w:eastAsia="Arial"/>
        </w:rPr>
        <w:t xml:space="preserve">template. </w:t>
      </w:r>
      <w:r w:rsidR="003462BE" w:rsidRPr="0039317F">
        <w:rPr>
          <w:rFonts w:eastAsia="Arial"/>
        </w:rPr>
        <w:t>The reporting of a</w:t>
      </w:r>
      <w:r w:rsidR="00E02226" w:rsidRPr="0039317F">
        <w:rPr>
          <w:rFonts w:eastAsia="Arial"/>
        </w:rPr>
        <w:t xml:space="preserve">n exposure </w:t>
      </w:r>
      <w:r w:rsidR="005068E6" w:rsidRPr="0039317F">
        <w:rPr>
          <w:rFonts w:eastAsia="Arial"/>
        </w:rPr>
        <w:t xml:space="preserve">to an individual client </w:t>
      </w:r>
      <w:r w:rsidR="00E02226" w:rsidRPr="0039317F">
        <w:rPr>
          <w:rFonts w:eastAsia="Arial"/>
        </w:rPr>
        <w:t>in</w:t>
      </w:r>
      <w:r w:rsidR="005068E6" w:rsidRPr="0039317F">
        <w:rPr>
          <w:rFonts w:eastAsia="Arial"/>
        </w:rPr>
        <w:t xml:space="preserve"> the</w:t>
      </w:r>
      <w:r w:rsidR="00E02226" w:rsidRPr="0039317F">
        <w:rPr>
          <w:rFonts w:eastAsia="Arial"/>
        </w:rPr>
        <w:t xml:space="preserve"> </w:t>
      </w:r>
      <w:r w:rsidR="005E6669" w:rsidRPr="0039317F">
        <w:rPr>
          <w:rFonts w:eastAsia="Arial"/>
        </w:rPr>
        <w:t xml:space="preserve">LE2 </w:t>
      </w:r>
      <w:r w:rsidR="005068E6" w:rsidRPr="0039317F">
        <w:rPr>
          <w:rFonts w:eastAsia="Arial"/>
        </w:rPr>
        <w:t>template</w:t>
      </w:r>
      <w:r w:rsidR="00E02226" w:rsidRPr="0039317F">
        <w:rPr>
          <w:rFonts w:eastAsia="Arial"/>
        </w:rPr>
        <w:t xml:space="preserve"> shall not be </w:t>
      </w:r>
      <w:r w:rsidR="005068E6" w:rsidRPr="0039317F">
        <w:rPr>
          <w:rFonts w:eastAsia="Arial"/>
        </w:rPr>
        <w:t>duplicated</w:t>
      </w:r>
      <w:r w:rsidR="00E02226" w:rsidRPr="0039317F">
        <w:rPr>
          <w:rFonts w:eastAsia="Arial"/>
        </w:rPr>
        <w:t xml:space="preserve"> in </w:t>
      </w:r>
      <w:r w:rsidR="005068E6" w:rsidRPr="0039317F">
        <w:rPr>
          <w:rFonts w:eastAsia="Arial"/>
        </w:rPr>
        <w:t xml:space="preserve">the </w:t>
      </w:r>
      <w:r w:rsidR="005E6669" w:rsidRPr="0039317F">
        <w:rPr>
          <w:rFonts w:eastAsia="Arial"/>
        </w:rPr>
        <w:t xml:space="preserve">LE3 </w:t>
      </w:r>
      <w:r w:rsidR="005068E6" w:rsidRPr="0039317F">
        <w:rPr>
          <w:rFonts w:eastAsia="Arial"/>
        </w:rPr>
        <w:t>template</w:t>
      </w:r>
      <w:r w:rsidR="00E02226" w:rsidRPr="0039317F">
        <w:rPr>
          <w:rFonts w:eastAsia="Arial"/>
        </w:rPr>
        <w:t xml:space="preserve">. </w:t>
      </w:r>
    </w:p>
    <w:p w14:paraId="5BE845FB" w14:textId="1FB309D5"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40" w:name="_Toc20819313"/>
      <w:r w:rsidRPr="00384ADB">
        <w:rPr>
          <w:rFonts w:ascii="Times New Roman" w:hAnsi="Times New Roman" w:cs="Times New Roman"/>
          <w:b/>
          <w:sz w:val="24"/>
          <w:u w:val="none"/>
        </w:rPr>
        <w:lastRenderedPageBreak/>
        <w:t>Structure of the LE template</w:t>
      </w:r>
      <w:bookmarkEnd w:id="40"/>
    </w:p>
    <w:p w14:paraId="78D189BE" w14:textId="77777777" w:rsidR="00A11EC0" w:rsidRPr="0039317F" w:rsidRDefault="00B945FE">
      <w:pPr>
        <w:pStyle w:val="InstructionsText2"/>
        <w:rPr>
          <w:rFonts w:eastAsia="Arial"/>
        </w:rPr>
      </w:pPr>
      <w:r w:rsidRPr="0039317F">
        <w:rPr>
          <w:rFonts w:eastAsia="Arial"/>
        </w:rPr>
        <w:t>T</w:t>
      </w:r>
      <w:r w:rsidR="00A11EC0" w:rsidRPr="0039317F">
        <w:rPr>
          <w:rFonts w:eastAsia="Arial"/>
        </w:rPr>
        <w:t xml:space="preserve">he columns of the template LE1 </w:t>
      </w:r>
      <w:r w:rsidR="00634B45" w:rsidRPr="0039317F">
        <w:rPr>
          <w:rFonts w:eastAsia="Arial"/>
        </w:rPr>
        <w:t xml:space="preserve">shall present </w:t>
      </w:r>
      <w:r w:rsidR="00A11EC0" w:rsidRPr="000F0ADE">
        <w:rPr>
          <w:rFonts w:eastAsia="Arial"/>
        </w:rPr>
        <w:t xml:space="preserve">the information related to the identification of individual clients or groups of connected clients to which an institution has </w:t>
      </w:r>
      <w:r w:rsidR="00634B45" w:rsidRPr="000F0ADE">
        <w:rPr>
          <w:rFonts w:eastAsia="Arial"/>
        </w:rPr>
        <w:t>an</w:t>
      </w:r>
      <w:r w:rsidR="00A11EC0" w:rsidRPr="0039317F">
        <w:rPr>
          <w:rFonts w:eastAsia="Arial"/>
        </w:rPr>
        <w:t xml:space="preserve"> exposure</w:t>
      </w:r>
      <w:r w:rsidR="00634B45" w:rsidRPr="0039317F">
        <w:rPr>
          <w:rFonts w:eastAsia="Arial"/>
        </w:rPr>
        <w:t>.</w:t>
      </w:r>
    </w:p>
    <w:p w14:paraId="199E3CE1" w14:textId="77777777" w:rsidR="00B0191A" w:rsidRPr="0039317F" w:rsidRDefault="009362E7">
      <w:pPr>
        <w:pStyle w:val="InstructionsText2"/>
        <w:rPr>
          <w:rFonts w:eastAsia="Arial"/>
        </w:rPr>
      </w:pPr>
      <w:r w:rsidRPr="0039317F">
        <w:rPr>
          <w:rFonts w:eastAsia="Arial"/>
        </w:rPr>
        <w:t>T</w:t>
      </w:r>
      <w:r w:rsidR="001E0F83" w:rsidRPr="0039317F">
        <w:rPr>
          <w:rFonts w:eastAsia="Arial"/>
        </w:rPr>
        <w:t xml:space="preserve">he columns of </w:t>
      </w:r>
      <w:r w:rsidR="00D441A7" w:rsidRPr="0039317F">
        <w:rPr>
          <w:rFonts w:eastAsia="Arial"/>
        </w:rPr>
        <w:t>the</w:t>
      </w:r>
      <w:r w:rsidR="0030392E" w:rsidRPr="0039317F">
        <w:rPr>
          <w:rFonts w:eastAsia="Arial"/>
        </w:rPr>
        <w:t xml:space="preserve"> </w:t>
      </w:r>
      <w:r w:rsidR="00D441A7" w:rsidRPr="0039317F">
        <w:rPr>
          <w:rFonts w:eastAsia="Arial"/>
        </w:rPr>
        <w:t xml:space="preserve">templates </w:t>
      </w:r>
      <w:r w:rsidR="001E0F83" w:rsidRPr="0039317F">
        <w:rPr>
          <w:rFonts w:eastAsia="Arial"/>
        </w:rPr>
        <w:t>LE</w:t>
      </w:r>
      <w:r w:rsidR="009E44AD" w:rsidRPr="0039317F">
        <w:rPr>
          <w:rFonts w:eastAsia="Arial"/>
        </w:rPr>
        <w:t>2</w:t>
      </w:r>
      <w:r w:rsidR="001E0F83" w:rsidRPr="0039317F">
        <w:rPr>
          <w:rFonts w:eastAsia="Arial"/>
        </w:rPr>
        <w:t xml:space="preserve"> and LE</w:t>
      </w:r>
      <w:r w:rsidR="009E44AD" w:rsidRPr="0039317F">
        <w:rPr>
          <w:rFonts w:eastAsia="Arial"/>
        </w:rPr>
        <w:t>3</w:t>
      </w:r>
      <w:r w:rsidR="001E0F83" w:rsidRPr="0039317F">
        <w:rPr>
          <w:rFonts w:eastAsia="Arial"/>
        </w:rPr>
        <w:t xml:space="preserve"> </w:t>
      </w:r>
      <w:r w:rsidR="00634B45" w:rsidRPr="0039317F">
        <w:rPr>
          <w:rFonts w:eastAsia="Arial"/>
        </w:rPr>
        <w:t>shall present</w:t>
      </w:r>
      <w:r w:rsidR="00B4530A" w:rsidRPr="0039317F">
        <w:rPr>
          <w:rFonts w:eastAsia="Arial"/>
        </w:rPr>
        <w:t xml:space="preserve"> </w:t>
      </w:r>
      <w:r w:rsidR="00F41952" w:rsidRPr="0039317F">
        <w:rPr>
          <w:rFonts w:eastAsia="Arial"/>
        </w:rPr>
        <w:t xml:space="preserve">the following </w:t>
      </w:r>
      <w:r w:rsidR="001E0F83" w:rsidRPr="0039317F">
        <w:rPr>
          <w:rFonts w:eastAsia="Arial"/>
        </w:rPr>
        <w:t xml:space="preserve">blocks of information:   </w:t>
      </w:r>
    </w:p>
    <w:p w14:paraId="66924B25" w14:textId="77777777" w:rsidR="00B0191A" w:rsidRPr="0039317F" w:rsidRDefault="001E0F83" w:rsidP="00FE7F32">
      <w:pPr>
        <w:pStyle w:val="InstructionsText2"/>
        <w:numPr>
          <w:ilvl w:val="1"/>
          <w:numId w:val="15"/>
        </w:numPr>
        <w:rPr>
          <w:rFonts w:eastAsia="Arial"/>
        </w:rPr>
      </w:pPr>
      <w:r w:rsidRPr="0039317F">
        <w:rPr>
          <w:rFonts w:eastAsia="Arial"/>
        </w:rPr>
        <w:t>the exposure value before application of exemptions and before taking into account the effect of the credit risk mitigation, including the direct, indirect exposure and</w:t>
      </w:r>
      <w:r w:rsidR="00012901" w:rsidRPr="0039317F">
        <w:rPr>
          <w:rFonts w:eastAsia="Arial"/>
        </w:rPr>
        <w:t xml:space="preserve"> additional exposures arising from </w:t>
      </w:r>
      <w:r w:rsidR="00641181" w:rsidRPr="0039317F">
        <w:rPr>
          <w:rFonts w:eastAsia="Arial"/>
        </w:rPr>
        <w:t xml:space="preserve">transactions </w:t>
      </w:r>
      <w:r w:rsidR="00012901" w:rsidRPr="0039317F">
        <w:rPr>
          <w:rFonts w:eastAsia="Arial"/>
        </w:rPr>
        <w:t xml:space="preserve">where there is an exposure to </w:t>
      </w:r>
      <w:r w:rsidR="00641181" w:rsidRPr="0039317F">
        <w:rPr>
          <w:rFonts w:eastAsia="Arial"/>
        </w:rPr>
        <w:t>underlying assets</w:t>
      </w:r>
      <w:r w:rsidRPr="0039317F">
        <w:rPr>
          <w:rFonts w:eastAsia="Arial"/>
        </w:rPr>
        <w:t>;</w:t>
      </w:r>
    </w:p>
    <w:p w14:paraId="1559A841" w14:textId="77777777" w:rsidR="00B0191A" w:rsidRPr="0039317F" w:rsidRDefault="001E0F83">
      <w:pPr>
        <w:pStyle w:val="InstructionsText2"/>
        <w:numPr>
          <w:ilvl w:val="1"/>
          <w:numId w:val="15"/>
        </w:numPr>
        <w:rPr>
          <w:rFonts w:eastAsia="Arial"/>
        </w:rPr>
      </w:pPr>
      <w:r w:rsidRPr="0039317F">
        <w:rPr>
          <w:rFonts w:eastAsia="Arial"/>
        </w:rPr>
        <w:t>the effect of the exemptions and of the credit risk mitigation techniques;</w:t>
      </w:r>
    </w:p>
    <w:p w14:paraId="2B9888FA" w14:textId="77777777" w:rsidR="00B0191A" w:rsidRPr="0039317F" w:rsidRDefault="001E0F83">
      <w:pPr>
        <w:pStyle w:val="InstructionsText2"/>
        <w:numPr>
          <w:ilvl w:val="1"/>
          <w:numId w:val="15"/>
        </w:numPr>
        <w:rPr>
          <w:rFonts w:eastAsia="Arial"/>
        </w:rPr>
      </w:pPr>
      <w:r w:rsidRPr="0039317F">
        <w:rPr>
          <w:rFonts w:eastAsia="Arial"/>
        </w:rPr>
        <w:t xml:space="preserve">the exposure value after application of exemptions and after taking into account the effect of the credit risk mitigation calculated for the purpose of Article </w:t>
      </w:r>
      <w:r w:rsidR="003462BE" w:rsidRPr="0039317F">
        <w:rPr>
          <w:rFonts w:eastAsia="Arial"/>
        </w:rPr>
        <w:t>395</w:t>
      </w:r>
      <w:r w:rsidRPr="0039317F">
        <w:rPr>
          <w:rFonts w:eastAsia="Arial"/>
        </w:rPr>
        <w:t>(1) of</w:t>
      </w:r>
      <w:r w:rsidR="00E83D25" w:rsidRPr="0039317F">
        <w:rPr>
          <w:rFonts w:eastAsia="Arial"/>
        </w:rPr>
        <w:t xml:space="preserve"> CRR</w:t>
      </w:r>
      <w:r w:rsidRPr="0039317F">
        <w:rPr>
          <w:rFonts w:eastAsia="Arial"/>
        </w:rPr>
        <w:t xml:space="preserve">. </w:t>
      </w:r>
    </w:p>
    <w:p w14:paraId="15CB9D9D" w14:textId="77777777" w:rsidR="00B0191A" w:rsidRPr="0039317F" w:rsidDel="00561795" w:rsidRDefault="00B4530A" w:rsidP="00564E68">
      <w:pPr>
        <w:pStyle w:val="InstructionsText2"/>
        <w:rPr>
          <w:del w:id="41" w:author="Author"/>
          <w:rFonts w:eastAsia="Arial"/>
        </w:rPr>
      </w:pPr>
      <w:del w:id="42" w:author="Author">
        <w:r w:rsidRPr="0039317F" w:rsidDel="00561795">
          <w:rPr>
            <w:rFonts w:eastAsia="Arial"/>
          </w:rPr>
          <w:delText xml:space="preserve">The columns of </w:delText>
        </w:r>
        <w:r w:rsidR="00D441A7" w:rsidRPr="0039317F" w:rsidDel="00561795">
          <w:rPr>
            <w:rFonts w:eastAsia="Arial"/>
          </w:rPr>
          <w:delText>the template</w:delText>
        </w:r>
        <w:r w:rsidR="003462BE" w:rsidRPr="0039317F" w:rsidDel="00561795">
          <w:rPr>
            <w:rFonts w:eastAsia="Arial"/>
          </w:rPr>
          <w:delText>s</w:delText>
        </w:r>
        <w:r w:rsidR="00D441A7" w:rsidRPr="0039317F" w:rsidDel="00561795">
          <w:rPr>
            <w:rFonts w:eastAsia="Arial"/>
          </w:rPr>
          <w:delText xml:space="preserve"> </w:delText>
        </w:r>
        <w:r w:rsidR="00634B45" w:rsidRPr="0039317F" w:rsidDel="00561795">
          <w:rPr>
            <w:rFonts w:eastAsia="Arial"/>
          </w:rPr>
          <w:delText xml:space="preserve">LE4 and LE5 shall present the information regarding the maturity buckets to which the expected maturing amounts of the </w:delText>
        </w:r>
        <w:r w:rsidR="00B27616" w:rsidRPr="0039317F" w:rsidDel="00561795">
          <w:rPr>
            <w:rFonts w:eastAsia="Arial"/>
          </w:rPr>
          <w:delText>ten</w:delText>
        </w:r>
        <w:r w:rsidR="00634B45" w:rsidRPr="0039317F" w:rsidDel="00561795">
          <w:rPr>
            <w:rFonts w:eastAsia="Arial"/>
          </w:rPr>
          <w:delText xml:space="preserve"> largest exposures to institutions as well as the </w:delText>
        </w:r>
        <w:r w:rsidR="00B27616" w:rsidRPr="0039317F" w:rsidDel="00561795">
          <w:rPr>
            <w:rFonts w:eastAsia="Arial"/>
          </w:rPr>
          <w:delText>ten</w:delText>
        </w:r>
        <w:r w:rsidR="00634B45" w:rsidRPr="0039317F" w:rsidDel="00561795">
          <w:rPr>
            <w:rFonts w:eastAsia="Arial"/>
          </w:rPr>
          <w:delText xml:space="preserve"> largest exposures to unregulated financial </w:delText>
        </w:r>
        <w:r w:rsidR="00196DE8" w:rsidRPr="0039317F" w:rsidDel="00561795">
          <w:rPr>
            <w:rFonts w:eastAsia="Arial"/>
          </w:rPr>
          <w:delText xml:space="preserve">sector </w:delText>
        </w:r>
        <w:r w:rsidR="00634B45" w:rsidRPr="0039317F" w:rsidDel="00561795">
          <w:rPr>
            <w:rFonts w:eastAsia="Arial"/>
          </w:rPr>
          <w:delText xml:space="preserve">entities shall be allocated. </w:delText>
        </w:r>
        <w:bookmarkStart w:id="43" w:name="_Toc20819314"/>
        <w:bookmarkEnd w:id="43"/>
      </w:del>
    </w:p>
    <w:p w14:paraId="3F6A4BC1" w14:textId="5EC27C72"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44" w:name="_Toc20819315"/>
      <w:r w:rsidRPr="00384ADB">
        <w:rPr>
          <w:rFonts w:ascii="Times New Roman" w:eastAsia="Arial" w:hAnsi="Times New Roman" w:cs="Times New Roman"/>
          <w:b/>
          <w:sz w:val="24"/>
          <w:u w:val="none"/>
        </w:rPr>
        <w:t xml:space="preserve">Definitions </w:t>
      </w:r>
      <w:r w:rsidR="00F40CD9">
        <w:rPr>
          <w:rFonts w:ascii="Times New Roman" w:eastAsia="Arial" w:hAnsi="Times New Roman" w:cs="Times New Roman"/>
          <w:b/>
          <w:sz w:val="24"/>
          <w:u w:val="none"/>
        </w:rPr>
        <w:t xml:space="preserve">and general instructions </w:t>
      </w:r>
      <w:r w:rsidRPr="00384ADB">
        <w:rPr>
          <w:rFonts w:ascii="Times New Roman" w:eastAsia="Arial" w:hAnsi="Times New Roman" w:cs="Times New Roman"/>
          <w:b/>
          <w:sz w:val="24"/>
          <w:u w:val="none"/>
        </w:rPr>
        <w:t>for the purposes of the LE reporting</w:t>
      </w:r>
      <w:bookmarkEnd w:id="44"/>
    </w:p>
    <w:p w14:paraId="6BE8FC09" w14:textId="64686968" w:rsidR="001E0F83" w:rsidRPr="0039317F" w:rsidRDefault="00B945FE" w:rsidP="00FE7F32">
      <w:pPr>
        <w:pStyle w:val="InstructionsText2"/>
        <w:rPr>
          <w:rFonts w:eastAsia="Arial"/>
        </w:rPr>
      </w:pPr>
      <w:r w:rsidRPr="0039317F">
        <w:rPr>
          <w:rFonts w:eastAsia="Arial"/>
        </w:rPr>
        <w:t>‘'Group of connected clients' is defined in Article 4</w:t>
      </w:r>
      <w:r w:rsidR="007A6B64" w:rsidRPr="0039317F">
        <w:rPr>
          <w:rFonts w:eastAsia="Arial"/>
        </w:rPr>
        <w:t>(1)</w:t>
      </w:r>
      <w:r w:rsidRPr="0039317F">
        <w:rPr>
          <w:rFonts w:eastAsia="Arial"/>
        </w:rPr>
        <w:t>(</w:t>
      </w:r>
      <w:r w:rsidR="00BF27C4" w:rsidRPr="0039317F">
        <w:rPr>
          <w:rFonts w:eastAsia="Arial"/>
        </w:rPr>
        <w:t>39</w:t>
      </w:r>
      <w:r w:rsidR="001E0F83" w:rsidRPr="0039317F">
        <w:rPr>
          <w:rFonts w:eastAsia="Arial"/>
        </w:rPr>
        <w:t>)</w:t>
      </w:r>
      <w:r w:rsidR="00F36707" w:rsidRPr="0039317F">
        <w:rPr>
          <w:rFonts w:eastAsia="Arial"/>
        </w:rPr>
        <w:t xml:space="preserve"> of </w:t>
      </w:r>
      <w:r w:rsidR="00E83D25" w:rsidRPr="0039317F">
        <w:rPr>
          <w:rFonts w:eastAsia="Arial"/>
        </w:rPr>
        <w:t>CR</w:t>
      </w:r>
      <w:ins w:id="45" w:author="Author">
        <w:r w:rsidR="001F4570">
          <w:rPr>
            <w:rFonts w:eastAsia="Arial"/>
          </w:rPr>
          <w:t>R</w:t>
        </w:r>
        <w:r w:rsidR="0092630B">
          <w:rPr>
            <w:rFonts w:eastAsia="Arial"/>
          </w:rPr>
          <w:t>.</w:t>
        </w:r>
        <w:del w:id="46" w:author="Author">
          <w:r w:rsidR="001F4570" w:rsidDel="0092630B">
            <w:rPr>
              <w:rFonts w:eastAsia="Arial"/>
            </w:rPr>
            <w:delText xml:space="preserve"> </w:delText>
          </w:r>
          <w:r w:rsidR="001F4570" w:rsidRPr="000F4237" w:rsidDel="0092630B">
            <w:rPr>
              <w:rFonts w:eastAsia="Arial"/>
            </w:rPr>
            <w:delText xml:space="preserve">and further developed in the EBA Guidelines </w:delText>
          </w:r>
          <w:r w:rsidR="001F4570" w:rsidRPr="00E15C1E" w:rsidDel="0092630B">
            <w:rPr>
              <w:rFonts w:eastAsia="Arial"/>
            </w:rPr>
            <w:delText>on connected clients under Article 4(1)(39) of Regulation (EU) No 575/2013 (EBA/GL/2017/15</w:delText>
          </w:r>
          <w:r w:rsidR="001F4570" w:rsidRPr="00207228" w:rsidDel="000F4237">
            <w:rPr>
              <w:rFonts w:eastAsia="Arial"/>
            </w:rPr>
            <w:delText>).</w:delText>
          </w:r>
        </w:del>
      </w:ins>
      <w:del w:id="47" w:author="Author">
        <w:r w:rsidR="00E83D25" w:rsidRPr="0039317F" w:rsidDel="001F4570">
          <w:rPr>
            <w:rFonts w:eastAsia="Arial"/>
          </w:rPr>
          <w:delText>R</w:delText>
        </w:r>
        <w:r w:rsidR="001E0F83" w:rsidRPr="0039317F" w:rsidDel="001F4570">
          <w:rPr>
            <w:rFonts w:eastAsia="Arial"/>
          </w:rPr>
          <w:delText>.</w:delText>
        </w:r>
      </w:del>
    </w:p>
    <w:p w14:paraId="6419C5B3" w14:textId="0BA5F268" w:rsidR="00B0191A" w:rsidRPr="0092630B" w:rsidDel="000F4237" w:rsidRDefault="00915A9C">
      <w:pPr>
        <w:pStyle w:val="InstructionsText2"/>
        <w:rPr>
          <w:del w:id="48" w:author="Author"/>
          <w:rFonts w:eastAsia="Arial"/>
        </w:rPr>
      </w:pPr>
      <w:del w:id="49" w:author="Author">
        <w:r w:rsidRPr="0092630B" w:rsidDel="000F4237">
          <w:rPr>
            <w:rFonts w:eastAsia="Arial"/>
          </w:rPr>
          <w:delText>‘</w:delText>
        </w:r>
        <w:r w:rsidRPr="0092630B" w:rsidDel="00EB354D">
          <w:rPr>
            <w:rFonts w:eastAsia="Arial"/>
          </w:rPr>
          <w:delText xml:space="preserve">Unregulated financial </w:delText>
        </w:r>
        <w:r w:rsidR="00196DE8" w:rsidRPr="0092630B" w:rsidDel="00EB354D">
          <w:rPr>
            <w:rFonts w:eastAsia="Arial"/>
          </w:rPr>
          <w:delText xml:space="preserve">sector </w:delText>
        </w:r>
        <w:r w:rsidRPr="0092630B" w:rsidDel="000F4237">
          <w:rPr>
            <w:rFonts w:eastAsia="Arial"/>
          </w:rPr>
          <w:delText xml:space="preserve">entities’ are defined </w:delText>
        </w:r>
        <w:r w:rsidRPr="0092630B" w:rsidDel="0092630B">
          <w:rPr>
            <w:rFonts w:eastAsia="Arial"/>
          </w:rPr>
          <w:delText>in</w:delText>
        </w:r>
      </w:del>
      <w:ins w:id="50" w:author="Author">
        <w:del w:id="51" w:author="Author">
          <w:r w:rsidR="001F4570" w:rsidRPr="0092630B" w:rsidDel="0092630B">
            <w:rPr>
              <w:rFonts w:eastAsia="Arial"/>
            </w:rPr>
            <w:delText>the EBA Guidelines on limits on exposures to shadow banking entities which carry out bank</w:delText>
          </w:r>
          <w:r w:rsidR="001F4570" w:rsidRPr="0092630B" w:rsidDel="00BC7E39">
            <w:rPr>
              <w:rFonts w:eastAsia="Arial"/>
            </w:rPr>
            <w:delText>-</w:delText>
          </w:r>
          <w:r w:rsidR="001F4570" w:rsidRPr="0092630B" w:rsidDel="0092630B">
            <w:rPr>
              <w:rFonts w:eastAsia="Arial"/>
            </w:rPr>
            <w:delText xml:space="preserve">ing activities outside a regulated framework under Article 395(2) of Regulation (EU) No 575/2013 </w:delText>
          </w:r>
        </w:del>
      </w:ins>
      <w:del w:id="52" w:author="Author">
        <w:r w:rsidRPr="0092630B" w:rsidDel="00396143">
          <w:rPr>
            <w:rFonts w:eastAsia="Arial"/>
          </w:rPr>
          <w:delText xml:space="preserve"> Article </w:delText>
        </w:r>
        <w:r w:rsidR="00BF27C4" w:rsidRPr="0092630B" w:rsidDel="00396143">
          <w:rPr>
            <w:rFonts w:eastAsia="Arial"/>
          </w:rPr>
          <w:delText>142</w:delText>
        </w:r>
        <w:r w:rsidR="007A6B64" w:rsidRPr="0092630B" w:rsidDel="00396143">
          <w:rPr>
            <w:rFonts w:eastAsia="Arial"/>
          </w:rPr>
          <w:delText>(1)</w:delText>
        </w:r>
        <w:r w:rsidR="00BF27C4" w:rsidRPr="0092630B" w:rsidDel="00396143">
          <w:rPr>
            <w:rFonts w:eastAsia="Arial"/>
          </w:rPr>
          <w:delText xml:space="preserve">(5) </w:delText>
        </w:r>
        <w:r w:rsidRPr="0092630B" w:rsidDel="00396143">
          <w:rPr>
            <w:rFonts w:eastAsia="Arial"/>
          </w:rPr>
          <w:delText>of</w:delText>
        </w:r>
        <w:r w:rsidR="00A83F80" w:rsidRPr="0092630B" w:rsidDel="00396143">
          <w:rPr>
            <w:rFonts w:eastAsia="Arial"/>
          </w:rPr>
          <w:delText xml:space="preserve"> CRR.</w:delText>
        </w:r>
        <w:r w:rsidRPr="0092630B" w:rsidDel="000F4237">
          <w:rPr>
            <w:rFonts w:eastAsia="Arial"/>
          </w:rPr>
          <w:delText xml:space="preserve">  </w:delText>
        </w:r>
      </w:del>
    </w:p>
    <w:p w14:paraId="4BC25B8A" w14:textId="77777777" w:rsidR="00B0191A" w:rsidRPr="0039317F" w:rsidRDefault="00D441A7">
      <w:pPr>
        <w:pStyle w:val="InstructionsText2"/>
        <w:rPr>
          <w:rFonts w:eastAsia="Arial"/>
        </w:rPr>
      </w:pPr>
      <w:r w:rsidRPr="0039317F">
        <w:rPr>
          <w:rFonts w:eastAsia="Arial"/>
        </w:rPr>
        <w:t>‘Institutions’</w:t>
      </w:r>
      <w:r w:rsidR="000D65D1" w:rsidRPr="0039317F">
        <w:rPr>
          <w:rFonts w:eastAsia="Arial"/>
        </w:rPr>
        <w:t xml:space="preserve"> is</w:t>
      </w:r>
      <w:r w:rsidR="00EB3D2B" w:rsidRPr="0039317F">
        <w:rPr>
          <w:rFonts w:eastAsia="Arial"/>
        </w:rPr>
        <w:t xml:space="preserve"> defined in Article 4(1)(3) of CRR</w:t>
      </w:r>
      <w:r w:rsidR="00910E26" w:rsidRPr="0039317F">
        <w:rPr>
          <w:rFonts w:eastAsia="Arial"/>
        </w:rPr>
        <w:t xml:space="preserve">  </w:t>
      </w:r>
    </w:p>
    <w:p w14:paraId="7A3E8C1B" w14:textId="77777777" w:rsidR="00B0191A" w:rsidRPr="0039317F" w:rsidRDefault="009B34D1">
      <w:pPr>
        <w:pStyle w:val="InstructionsText2"/>
        <w:rPr>
          <w:rFonts w:eastAsia="Arial"/>
        </w:rPr>
      </w:pPr>
      <w:r w:rsidRPr="0039317F">
        <w:t xml:space="preserve">Exposures to </w:t>
      </w:r>
      <w:r w:rsidR="00433DC8" w:rsidRPr="0039317F">
        <w:t>‘</w:t>
      </w:r>
      <w:r w:rsidR="000D65D1" w:rsidRPr="0039317F">
        <w:t>c</w:t>
      </w:r>
      <w:r w:rsidR="00433DC8" w:rsidRPr="0039317F">
        <w:t xml:space="preserve">ivil-law associations’ shall be </w:t>
      </w:r>
      <w:r w:rsidRPr="0039317F">
        <w:t xml:space="preserve">reported. In addition, </w:t>
      </w:r>
      <w:r w:rsidR="00D441A7" w:rsidRPr="0039317F">
        <w:t>i</w:t>
      </w:r>
      <w:r w:rsidR="00433DC8" w:rsidRPr="0039317F">
        <w:t xml:space="preserve">nstitutions shall add the credit amounts of the civil-law association to the indebtedness of each partner. </w:t>
      </w:r>
      <w:r w:rsidR="00C81D53" w:rsidRPr="0039317F">
        <w:t>Exposures towards civil law associations featuring quotas shall be divided</w:t>
      </w:r>
      <w:r w:rsidR="002C0029" w:rsidRPr="0039317F">
        <w:t xml:space="preserve"> or </w:t>
      </w:r>
      <w:r w:rsidR="00C81D53" w:rsidRPr="0039317F">
        <w:t>allocated to the partners according to their respective quotas.</w:t>
      </w:r>
      <w:r w:rsidR="00340901" w:rsidRPr="0039317F">
        <w:t xml:space="preserve"> </w:t>
      </w:r>
      <w:r w:rsidR="000D44E0" w:rsidRPr="0039317F">
        <w:t>Certain</w:t>
      </w:r>
      <w:r w:rsidR="00111654" w:rsidRPr="0039317F">
        <w:t xml:space="preserve"> constructions (</w:t>
      </w:r>
      <w:r w:rsidR="000D44E0" w:rsidRPr="0039317F">
        <w:t xml:space="preserve">e.g. </w:t>
      </w:r>
      <w:r w:rsidR="00111654" w:rsidRPr="0039317F">
        <w:t xml:space="preserve">joint accounts, communities of heirs, straw-man loans) </w:t>
      </w:r>
      <w:r w:rsidR="000D44E0" w:rsidRPr="0039317F">
        <w:t>working</w:t>
      </w:r>
      <w:r w:rsidR="00111654" w:rsidRPr="0039317F">
        <w:t xml:space="preserve"> in fact civil law associations</w:t>
      </w:r>
      <w:r w:rsidR="007E3813" w:rsidRPr="0039317F">
        <w:t xml:space="preserve"> </w:t>
      </w:r>
      <w:r w:rsidR="00340901" w:rsidRPr="0039317F">
        <w:t>have to be reported just like them.</w:t>
      </w:r>
      <w:r w:rsidR="00910E26" w:rsidRPr="0039317F">
        <w:t xml:space="preserve"> </w:t>
      </w:r>
    </w:p>
    <w:p w14:paraId="4C91D2E1" w14:textId="77777777" w:rsidR="00910E26" w:rsidRPr="0039317F" w:rsidRDefault="00D441A7">
      <w:pPr>
        <w:pStyle w:val="InstructionsText2"/>
        <w:rPr>
          <w:rFonts w:eastAsia="Arial"/>
        </w:rPr>
      </w:pPr>
      <w:r w:rsidRPr="0039317F">
        <w:t>A</w:t>
      </w:r>
      <w:r w:rsidR="00A72569" w:rsidRPr="0039317F">
        <w:t xml:space="preserve">ssets and off balance sheet items shall be </w:t>
      </w:r>
      <w:r w:rsidR="004867E5" w:rsidRPr="0039317F">
        <w:t>used without risk weights or de</w:t>
      </w:r>
      <w:r w:rsidR="00A72569" w:rsidRPr="0039317F">
        <w:t xml:space="preserve">grees of risk in accordance to Article </w:t>
      </w:r>
      <w:r w:rsidR="00BF27C4" w:rsidRPr="0039317F">
        <w:t>389</w:t>
      </w:r>
      <w:r w:rsidR="00141565" w:rsidRPr="0039317F">
        <w:t xml:space="preserve"> </w:t>
      </w:r>
      <w:r w:rsidR="00A72569" w:rsidRPr="0039317F">
        <w:t>of</w:t>
      </w:r>
      <w:r w:rsidR="00910E26" w:rsidRPr="0039317F">
        <w:t xml:space="preserve"> CRR</w:t>
      </w:r>
      <w:r w:rsidR="00A72569" w:rsidRPr="0039317F">
        <w:t>. Specifically, credit conversion factors shall not be applied to off balance sheet items.</w:t>
      </w:r>
    </w:p>
    <w:p w14:paraId="1153F14F" w14:textId="77777777" w:rsidR="00B0191A" w:rsidRPr="0039317F" w:rsidRDefault="0039317F">
      <w:pPr>
        <w:pStyle w:val="InstructionsText2"/>
        <w:rPr>
          <w:rFonts w:eastAsia="Arial"/>
        </w:rPr>
      </w:pPr>
      <w:r w:rsidRPr="0039317F" w:rsidDel="0039317F">
        <w:t xml:space="preserve"> </w:t>
      </w:r>
      <w:r w:rsidR="001E0F83" w:rsidRPr="0039317F">
        <w:rPr>
          <w:rFonts w:eastAsia="Arial"/>
        </w:rPr>
        <w:t xml:space="preserve">‘Exposures’ </w:t>
      </w:r>
      <w:r w:rsidR="00D441A7" w:rsidRPr="0039317F">
        <w:rPr>
          <w:rFonts w:eastAsia="Arial"/>
        </w:rPr>
        <w:t>are</w:t>
      </w:r>
      <w:r w:rsidR="0048284E" w:rsidRPr="0039317F">
        <w:rPr>
          <w:rFonts w:eastAsia="Arial"/>
        </w:rPr>
        <w:t xml:space="preserve"> defined in Article </w:t>
      </w:r>
      <w:r w:rsidR="0004324E" w:rsidRPr="0039317F">
        <w:rPr>
          <w:rFonts w:eastAsia="Arial"/>
        </w:rPr>
        <w:t xml:space="preserve">389 </w:t>
      </w:r>
      <w:r w:rsidR="0048284E" w:rsidRPr="0039317F">
        <w:rPr>
          <w:rFonts w:eastAsia="Arial"/>
        </w:rPr>
        <w:t xml:space="preserve">of </w:t>
      </w:r>
      <w:r w:rsidR="00910E26" w:rsidRPr="0039317F">
        <w:rPr>
          <w:rFonts w:eastAsia="Arial"/>
        </w:rPr>
        <w:t>CRR</w:t>
      </w:r>
      <w:r w:rsidR="00245670" w:rsidRPr="0039317F">
        <w:rPr>
          <w:rFonts w:eastAsia="Arial"/>
        </w:rPr>
        <w:t>.</w:t>
      </w:r>
      <w:r w:rsidR="00910E26" w:rsidRPr="0039317F">
        <w:rPr>
          <w:rFonts w:eastAsia="Arial"/>
        </w:rPr>
        <w:t xml:space="preserve"> </w:t>
      </w:r>
    </w:p>
    <w:p w14:paraId="5C5D28EE" w14:textId="77777777" w:rsidR="00B0191A" w:rsidRPr="0039317F" w:rsidRDefault="001243C8" w:rsidP="00FE7F32">
      <w:pPr>
        <w:pStyle w:val="InstructionsText2"/>
        <w:numPr>
          <w:ilvl w:val="1"/>
          <w:numId w:val="15"/>
        </w:numPr>
        <w:rPr>
          <w:rFonts w:eastAsia="Arial"/>
        </w:rPr>
      </w:pPr>
      <w:r w:rsidRPr="0039317F">
        <w:rPr>
          <w:rFonts w:eastAsia="Arial"/>
        </w:rPr>
        <w:t>a</w:t>
      </w:r>
      <w:r w:rsidR="001E0F83" w:rsidRPr="0039317F">
        <w:rPr>
          <w:rFonts w:eastAsia="Arial"/>
        </w:rPr>
        <w:t xml:space="preserve">ny asset or off-balance sheet items in the </w:t>
      </w:r>
      <w:r w:rsidR="00337738" w:rsidRPr="0039317F">
        <w:rPr>
          <w:rFonts w:eastAsia="Arial"/>
        </w:rPr>
        <w:t xml:space="preserve">non-trading </w:t>
      </w:r>
      <w:r w:rsidR="001E0F83" w:rsidRPr="0039317F">
        <w:rPr>
          <w:rFonts w:eastAsia="Arial"/>
        </w:rPr>
        <w:t xml:space="preserve">and trading book including items </w:t>
      </w:r>
      <w:r w:rsidR="0017740A" w:rsidRPr="0039317F">
        <w:rPr>
          <w:rFonts w:eastAsia="Arial"/>
        </w:rPr>
        <w:t>set out</w:t>
      </w:r>
      <w:r w:rsidR="001E0F83" w:rsidRPr="0039317F">
        <w:rPr>
          <w:rFonts w:eastAsia="Arial"/>
        </w:rPr>
        <w:t xml:space="preserve"> in Article </w:t>
      </w:r>
      <w:r w:rsidR="0004324E" w:rsidRPr="0039317F">
        <w:rPr>
          <w:rFonts w:eastAsia="Arial"/>
        </w:rPr>
        <w:t xml:space="preserve">400 </w:t>
      </w:r>
      <w:r w:rsidR="001E0F83" w:rsidRPr="0039317F">
        <w:rPr>
          <w:rFonts w:eastAsia="Arial"/>
        </w:rPr>
        <w:t>of</w:t>
      </w:r>
      <w:r w:rsidR="00910E26" w:rsidRPr="0039317F">
        <w:rPr>
          <w:rFonts w:eastAsia="Arial"/>
        </w:rPr>
        <w:t xml:space="preserve"> CRR</w:t>
      </w:r>
      <w:r w:rsidR="001E0F83" w:rsidRPr="0039317F">
        <w:rPr>
          <w:rFonts w:eastAsia="Arial"/>
        </w:rPr>
        <w:t>, but excluding items which fall under effect of</w:t>
      </w:r>
      <w:r w:rsidR="000D65D1" w:rsidRPr="0039317F">
        <w:rPr>
          <w:rFonts w:eastAsia="Arial"/>
        </w:rPr>
        <w:t xml:space="preserve"> points</w:t>
      </w:r>
      <w:r w:rsidR="001E0F83" w:rsidRPr="0039317F">
        <w:rPr>
          <w:rFonts w:eastAsia="Arial"/>
        </w:rPr>
        <w:t xml:space="preserve"> </w:t>
      </w:r>
      <w:r w:rsidR="000D65D1" w:rsidRPr="0039317F">
        <w:rPr>
          <w:rFonts w:eastAsia="Arial"/>
        </w:rPr>
        <w:t xml:space="preserve">(a) to (d) of </w:t>
      </w:r>
      <w:r w:rsidR="001E0F83" w:rsidRPr="0039317F">
        <w:rPr>
          <w:rFonts w:eastAsia="Arial"/>
        </w:rPr>
        <w:t xml:space="preserve">Article </w:t>
      </w:r>
      <w:r w:rsidR="0004324E" w:rsidRPr="0039317F">
        <w:rPr>
          <w:rFonts w:eastAsia="Arial"/>
        </w:rPr>
        <w:t>390</w:t>
      </w:r>
      <w:r w:rsidR="001E0F83" w:rsidRPr="0039317F">
        <w:rPr>
          <w:rFonts w:eastAsia="Arial"/>
        </w:rPr>
        <w:t>(6)</w:t>
      </w:r>
      <w:r w:rsidR="00E417A7" w:rsidRPr="0039317F">
        <w:rPr>
          <w:rFonts w:eastAsia="Arial"/>
        </w:rPr>
        <w:t xml:space="preserve"> </w:t>
      </w:r>
      <w:r w:rsidR="00337738" w:rsidRPr="0039317F">
        <w:rPr>
          <w:rFonts w:eastAsia="Arial"/>
        </w:rPr>
        <w:t>of</w:t>
      </w:r>
      <w:r w:rsidR="000D65D1" w:rsidRPr="0039317F">
        <w:rPr>
          <w:rFonts w:eastAsia="Arial"/>
        </w:rPr>
        <w:t xml:space="preserve"> </w:t>
      </w:r>
      <w:r w:rsidR="00910E26" w:rsidRPr="0039317F">
        <w:rPr>
          <w:rFonts w:eastAsia="Arial"/>
        </w:rPr>
        <w:t>CRR</w:t>
      </w:r>
      <w:r w:rsidR="009637EA" w:rsidRPr="0039317F">
        <w:rPr>
          <w:rFonts w:eastAsia="Arial"/>
        </w:rPr>
        <w:t>.</w:t>
      </w:r>
      <w:r w:rsidR="001E0F83" w:rsidRPr="0039317F">
        <w:rPr>
          <w:rFonts w:eastAsia="Arial"/>
        </w:rPr>
        <w:t xml:space="preserve"> </w:t>
      </w:r>
    </w:p>
    <w:p w14:paraId="7CF82C5E" w14:textId="77777777" w:rsidR="00B0191A" w:rsidRPr="0039317F" w:rsidRDefault="00AB5AE4">
      <w:pPr>
        <w:pStyle w:val="InstructionsText2"/>
        <w:numPr>
          <w:ilvl w:val="1"/>
          <w:numId w:val="15"/>
        </w:numPr>
        <w:rPr>
          <w:rFonts w:eastAsia="Arial"/>
        </w:rPr>
      </w:pPr>
      <w:r w:rsidRPr="0039317F">
        <w:rPr>
          <w:rFonts w:eastAsia="Arial"/>
        </w:rPr>
        <w:t>‘</w:t>
      </w:r>
      <w:r w:rsidR="000D65D1" w:rsidRPr="0039317F">
        <w:rPr>
          <w:rFonts w:eastAsia="Arial"/>
        </w:rPr>
        <w:t>i</w:t>
      </w:r>
      <w:r w:rsidRPr="0039317F">
        <w:rPr>
          <w:rFonts w:eastAsia="Arial"/>
        </w:rPr>
        <w:t xml:space="preserve">ndirect exposures’ are those exposures allocated to the guarantor or to the issuer of the collateral rather than to the immediate borrower in accordance with Article </w:t>
      </w:r>
      <w:r w:rsidR="0004324E" w:rsidRPr="0039317F">
        <w:rPr>
          <w:rFonts w:eastAsia="Arial"/>
        </w:rPr>
        <w:t xml:space="preserve">403 </w:t>
      </w:r>
      <w:r w:rsidRPr="0039317F">
        <w:rPr>
          <w:rFonts w:eastAsia="Arial"/>
        </w:rPr>
        <w:t>of</w:t>
      </w:r>
      <w:r w:rsidR="00910E26" w:rsidRPr="0039317F">
        <w:rPr>
          <w:rFonts w:eastAsia="Arial"/>
        </w:rPr>
        <w:t xml:space="preserve"> CRR</w:t>
      </w:r>
      <w:r w:rsidRPr="0039317F">
        <w:rPr>
          <w:rFonts w:eastAsia="Arial"/>
        </w:rPr>
        <w:t xml:space="preserve">. </w:t>
      </w:r>
      <w:r w:rsidR="00245670" w:rsidRPr="0039317F">
        <w:rPr>
          <w:i/>
        </w:rPr>
        <w:t>The definitions here may not differ in any possible respect from the definitions provided in the basic act.</w:t>
      </w:r>
      <w:bookmarkStart w:id="53" w:name="_GoBack"/>
      <w:bookmarkEnd w:id="53"/>
      <w:del w:id="54" w:author="Author">
        <w:r w:rsidR="00245670" w:rsidRPr="0039317F" w:rsidDel="005D1684">
          <w:delText>]</w:delText>
        </w:r>
      </w:del>
    </w:p>
    <w:p w14:paraId="57CB004B" w14:textId="4C494957" w:rsidR="00B0191A" w:rsidRPr="0039317F" w:rsidRDefault="00F40CD9" w:rsidP="00FE7F32">
      <w:pPr>
        <w:pStyle w:val="InstructionsText2"/>
        <w:rPr>
          <w:rFonts w:eastAsia="Arial"/>
        </w:rPr>
      </w:pPr>
      <w:r w:rsidRPr="0039317F">
        <w:t>T</w:t>
      </w:r>
      <w:r w:rsidR="00915A9C" w:rsidRPr="0039317F">
        <w:t xml:space="preserve">he exposures to groups of connected clients shall be calculated in accordance with Article </w:t>
      </w:r>
      <w:r w:rsidR="0004324E" w:rsidRPr="0039317F">
        <w:t>390</w:t>
      </w:r>
      <w:r w:rsidR="00915A9C" w:rsidRPr="0039317F">
        <w:t>(</w:t>
      </w:r>
      <w:ins w:id="55" w:author="Author">
        <w:r w:rsidR="00396143">
          <w:t>1</w:t>
        </w:r>
      </w:ins>
      <w:del w:id="56" w:author="Author">
        <w:r w:rsidR="00915A9C" w:rsidRPr="0039317F" w:rsidDel="00396143">
          <w:delText>5</w:delText>
        </w:r>
      </w:del>
      <w:r w:rsidR="00915A9C" w:rsidRPr="0039317F">
        <w:t>)</w:t>
      </w:r>
      <w:ins w:id="57" w:author="Author">
        <w:r w:rsidR="000730D7">
          <w:t xml:space="preserve"> of CRR</w:t>
        </w:r>
      </w:ins>
      <w:r w:rsidR="00915A9C" w:rsidRPr="0039317F">
        <w:t>.</w:t>
      </w:r>
    </w:p>
    <w:p w14:paraId="7BBA31D9" w14:textId="164F7C87" w:rsidR="002803FF" w:rsidRPr="00A947CE" w:rsidRDefault="008645CF">
      <w:pPr>
        <w:pStyle w:val="InstructionsText2"/>
        <w:rPr>
          <w:rFonts w:eastAsia="Arial"/>
        </w:rPr>
      </w:pPr>
      <w:r w:rsidRPr="0039317F">
        <w:lastRenderedPageBreak/>
        <w:t xml:space="preserve">The </w:t>
      </w:r>
      <w:r w:rsidR="000A4EAF" w:rsidRPr="0039317F">
        <w:rPr>
          <w:rFonts w:eastAsia="Arial"/>
        </w:rPr>
        <w:t>‘</w:t>
      </w:r>
      <w:r w:rsidR="000010C7" w:rsidRPr="0039317F">
        <w:rPr>
          <w:rFonts w:eastAsia="Arial"/>
        </w:rPr>
        <w:t>n</w:t>
      </w:r>
      <w:r w:rsidR="000A4EAF" w:rsidRPr="0039317F">
        <w:rPr>
          <w:rFonts w:eastAsia="Arial"/>
        </w:rPr>
        <w:t>etting agreements’</w:t>
      </w:r>
      <w:r w:rsidR="000A4EAF" w:rsidRPr="0039317F">
        <w:t xml:space="preserve"> </w:t>
      </w:r>
      <w:r w:rsidR="00A8655C" w:rsidRPr="0039317F">
        <w:t xml:space="preserve">shall be </w:t>
      </w:r>
      <w:r w:rsidR="000A4EAF" w:rsidRPr="0039317F">
        <w:t>allowed to be taken into account to the effects of large exposures exposure value</w:t>
      </w:r>
      <w:r w:rsidRPr="0039317F">
        <w:t xml:space="preserve"> as laid down in Article </w:t>
      </w:r>
      <w:r w:rsidR="0004324E" w:rsidRPr="0039317F">
        <w:t>390</w:t>
      </w:r>
      <w:r w:rsidR="0008722B" w:rsidRPr="0039317F">
        <w:t>(</w:t>
      </w:r>
      <w:ins w:id="58" w:author="Author">
        <w:r w:rsidR="0055461D">
          <w:t>3</w:t>
        </w:r>
      </w:ins>
      <w:del w:id="59" w:author="Author">
        <w:r w:rsidR="0008722B" w:rsidRPr="0039317F" w:rsidDel="0055461D">
          <w:delText>1</w:delText>
        </w:r>
      </w:del>
      <w:r w:rsidR="0008722B" w:rsidRPr="0039317F">
        <w:t>), (</w:t>
      </w:r>
      <w:ins w:id="60" w:author="Author">
        <w:r w:rsidR="0055461D">
          <w:t>4</w:t>
        </w:r>
      </w:ins>
      <w:del w:id="61" w:author="Author">
        <w:r w:rsidR="0008722B" w:rsidRPr="0039317F" w:rsidDel="0055461D">
          <w:delText>2</w:delText>
        </w:r>
      </w:del>
      <w:r w:rsidR="0008722B" w:rsidRPr="0039317F">
        <w:t>) and (</w:t>
      </w:r>
      <w:ins w:id="62" w:author="Author">
        <w:r w:rsidR="0055461D">
          <w:t>5</w:t>
        </w:r>
      </w:ins>
      <w:del w:id="63" w:author="Author">
        <w:r w:rsidR="0008722B" w:rsidRPr="0039317F" w:rsidDel="0055461D">
          <w:delText>3</w:delText>
        </w:r>
      </w:del>
      <w:r w:rsidR="0008722B" w:rsidRPr="0039317F">
        <w:t>)</w:t>
      </w:r>
      <w:r w:rsidR="0004324E" w:rsidRPr="0039317F">
        <w:t xml:space="preserve"> </w:t>
      </w:r>
      <w:r w:rsidRPr="0039317F">
        <w:t xml:space="preserve">of </w:t>
      </w:r>
      <w:r w:rsidR="0008722B" w:rsidRPr="0039317F">
        <w:t>CRR</w:t>
      </w:r>
      <w:r w:rsidRPr="0039317F">
        <w:t xml:space="preserve">. The exposure value of </w:t>
      </w:r>
      <w:ins w:id="64" w:author="Author">
        <w:r w:rsidR="00F6420A">
          <w:t xml:space="preserve">derivative </w:t>
        </w:r>
        <w:r w:rsidR="007B04B2">
          <w:t xml:space="preserve">contracts </w:t>
        </w:r>
      </w:ins>
      <w:del w:id="65" w:author="Author">
        <w:r w:rsidRPr="0039317F" w:rsidDel="007B04B2">
          <w:delText xml:space="preserve">a derivative instrument </w:delText>
        </w:r>
      </w:del>
      <w:r w:rsidRPr="0039317F">
        <w:t xml:space="preserve">listed in Annex II </w:t>
      </w:r>
      <w:r w:rsidR="00E417A7" w:rsidRPr="0039317F">
        <w:t xml:space="preserve">of </w:t>
      </w:r>
      <w:r w:rsidR="0008722B" w:rsidRPr="0039317F">
        <w:t xml:space="preserve">CRR </w:t>
      </w:r>
      <w:ins w:id="66" w:author="Author">
        <w:r w:rsidR="007B04B2">
          <w:t xml:space="preserve">and </w:t>
        </w:r>
        <w:r w:rsidR="00F6420A">
          <w:t>of credit derivative contracts</w:t>
        </w:r>
        <w:r w:rsidR="007B04B2">
          <w:t xml:space="preserve"> directly entered into with a client </w:t>
        </w:r>
      </w:ins>
      <w:r w:rsidRPr="0039317F">
        <w:t xml:space="preserve">shall be determined in accordance with </w:t>
      </w:r>
      <w:r w:rsidR="00E417A7" w:rsidRPr="0039317F">
        <w:t xml:space="preserve">Part Three, Title II, </w:t>
      </w:r>
      <w:r w:rsidRPr="0039317F">
        <w:t>Chapter 6</w:t>
      </w:r>
      <w:r w:rsidR="004012D1" w:rsidRPr="0039317F">
        <w:t>,</w:t>
      </w:r>
      <w:r w:rsidR="0008722B" w:rsidRPr="0039317F">
        <w:t xml:space="preserve"> of CRR </w:t>
      </w:r>
      <w:r w:rsidRPr="0039317F">
        <w:t xml:space="preserve">with the effects of contracts of novation and other netting agreements taken into account for the purposes of those methods in accordance with </w:t>
      </w:r>
      <w:r w:rsidR="00E417A7" w:rsidRPr="0039317F">
        <w:t xml:space="preserve">Part Three, Title II, </w:t>
      </w:r>
      <w:r w:rsidRPr="0039317F">
        <w:t>Chapter 6</w:t>
      </w:r>
      <w:r w:rsidR="004012D1" w:rsidRPr="0039317F">
        <w:t>,</w:t>
      </w:r>
      <w:r w:rsidR="0008722B" w:rsidRPr="0039317F">
        <w:t xml:space="preserve"> </w:t>
      </w:r>
      <w:ins w:id="67" w:author="Author">
        <w:r w:rsidR="007B04B2">
          <w:t xml:space="preserve">Section 3 to Section 5 </w:t>
        </w:r>
      </w:ins>
      <w:r w:rsidR="0008722B" w:rsidRPr="0039317F">
        <w:t>of CRR</w:t>
      </w:r>
      <w:r w:rsidRPr="0039317F">
        <w:t xml:space="preserve">. The exposure value of repurchase transaction, securities or commodities lending or borrowing transactions, long settlement transactions and margin lending transactions may be determined either in accordance with </w:t>
      </w:r>
      <w:r w:rsidR="00E417A7" w:rsidRPr="0039317F">
        <w:t xml:space="preserve">Part Three, Title II, </w:t>
      </w:r>
      <w:r w:rsidRPr="0039317F">
        <w:t xml:space="preserve">Chapter </w:t>
      </w:r>
      <w:r w:rsidR="004012D1" w:rsidRPr="0039317F">
        <w:t>4</w:t>
      </w:r>
      <w:r w:rsidRPr="0039317F">
        <w:t xml:space="preserve"> or Chapter </w:t>
      </w:r>
      <w:r w:rsidR="004012D1" w:rsidRPr="0039317F">
        <w:t>6,</w:t>
      </w:r>
      <w:r w:rsidR="0008722B" w:rsidRPr="0039317F">
        <w:t xml:space="preserve"> of CRR</w:t>
      </w:r>
      <w:r w:rsidR="000A4EAF" w:rsidRPr="0039317F">
        <w:t>.</w:t>
      </w:r>
      <w:r w:rsidR="00EB7B94" w:rsidRPr="0039317F">
        <w:t xml:space="preserve"> In accordance</w:t>
      </w:r>
      <w:r w:rsidR="004012D1" w:rsidRPr="0039317F">
        <w:t xml:space="preserve"> with</w:t>
      </w:r>
      <w:r w:rsidR="00EB7B94" w:rsidRPr="0039317F">
        <w:t xml:space="preserve"> Article 296 of</w:t>
      </w:r>
      <w:r w:rsidR="0008722B" w:rsidRPr="0039317F">
        <w:t xml:space="preserve"> CRR</w:t>
      </w:r>
      <w:r w:rsidR="00EB7B94" w:rsidRPr="0039317F">
        <w:t xml:space="preserve">, the exposure value of a single legal obligation arising from the contractual cross-product netting agreement with a counterparty of the reporting </w:t>
      </w:r>
      <w:r w:rsidR="00453169" w:rsidRPr="0039317F">
        <w:t>institution</w:t>
      </w:r>
      <w:r w:rsidR="00EB7B94" w:rsidRPr="0039317F">
        <w:t xml:space="preserve"> shall be reported as “other commitments” in the LE templates.</w:t>
      </w:r>
    </w:p>
    <w:p w14:paraId="53B477A1" w14:textId="77777777" w:rsidR="00AB28E2" w:rsidRPr="0039317F" w:rsidRDefault="001E0F83">
      <w:pPr>
        <w:pStyle w:val="InstructionsText2"/>
        <w:rPr>
          <w:rFonts w:eastAsia="Arial"/>
        </w:rPr>
      </w:pPr>
      <w:r w:rsidRPr="0039317F">
        <w:rPr>
          <w:rFonts w:eastAsia="Arial"/>
        </w:rPr>
        <w:t>The ‘</w:t>
      </w:r>
      <w:r w:rsidR="00721C5C" w:rsidRPr="0039317F">
        <w:rPr>
          <w:rFonts w:eastAsia="Arial"/>
        </w:rPr>
        <w:t>v</w:t>
      </w:r>
      <w:r w:rsidRPr="0039317F">
        <w:rPr>
          <w:rFonts w:eastAsia="Arial"/>
        </w:rPr>
        <w:t>alue of a</w:t>
      </w:r>
      <w:r w:rsidR="00337738" w:rsidRPr="0039317F">
        <w:rPr>
          <w:rFonts w:eastAsia="Arial"/>
        </w:rPr>
        <w:t>n</w:t>
      </w:r>
      <w:r w:rsidRPr="0039317F">
        <w:rPr>
          <w:rFonts w:eastAsia="Arial"/>
        </w:rPr>
        <w:t xml:space="preserve"> exposure’ </w:t>
      </w:r>
      <w:r w:rsidR="00634B45" w:rsidRPr="0039317F">
        <w:rPr>
          <w:rFonts w:eastAsia="Arial"/>
        </w:rPr>
        <w:t xml:space="preserve">shall be </w:t>
      </w:r>
      <w:r w:rsidRPr="0039317F">
        <w:rPr>
          <w:rFonts w:eastAsia="Arial"/>
        </w:rPr>
        <w:t xml:space="preserve">calculated according to Article </w:t>
      </w:r>
      <w:r w:rsidR="007E1EDF" w:rsidRPr="0039317F">
        <w:rPr>
          <w:rFonts w:eastAsia="Arial"/>
        </w:rPr>
        <w:t xml:space="preserve">390 </w:t>
      </w:r>
      <w:r w:rsidRPr="0039317F">
        <w:rPr>
          <w:rFonts w:eastAsia="Arial"/>
        </w:rPr>
        <w:t xml:space="preserve">of </w:t>
      </w:r>
      <w:r w:rsidR="0008722B" w:rsidRPr="0039317F">
        <w:rPr>
          <w:rFonts w:eastAsia="Arial"/>
        </w:rPr>
        <w:t>CRR</w:t>
      </w:r>
      <w:r w:rsidRPr="0039317F">
        <w:rPr>
          <w:rFonts w:eastAsia="Arial"/>
        </w:rPr>
        <w:t>.</w:t>
      </w:r>
    </w:p>
    <w:p w14:paraId="4D5E3A46" w14:textId="498586C7" w:rsidR="00B0191A" w:rsidRPr="0039317F" w:rsidRDefault="001E0F83">
      <w:pPr>
        <w:pStyle w:val="InstructionsText2"/>
        <w:rPr>
          <w:rFonts w:eastAsia="Arial"/>
        </w:rPr>
      </w:pPr>
      <w:r w:rsidRPr="0039317F">
        <w:rPr>
          <w:rFonts w:eastAsia="Arial"/>
        </w:rPr>
        <w:t xml:space="preserve">The effect of the full or partial application of exemptions and eligible </w:t>
      </w:r>
      <w:r w:rsidR="00721C5C" w:rsidRPr="0039317F">
        <w:rPr>
          <w:rFonts w:eastAsia="Arial"/>
        </w:rPr>
        <w:t>credit risk mitigation (</w:t>
      </w:r>
      <w:r w:rsidRPr="0039317F">
        <w:rPr>
          <w:rFonts w:eastAsia="Arial"/>
        </w:rPr>
        <w:t>CRM</w:t>
      </w:r>
      <w:r w:rsidR="00721C5C" w:rsidRPr="0039317F">
        <w:rPr>
          <w:rFonts w:eastAsia="Arial"/>
        </w:rPr>
        <w:t>)</w:t>
      </w:r>
      <w:r w:rsidRPr="0039317F">
        <w:rPr>
          <w:rFonts w:eastAsia="Arial"/>
        </w:rPr>
        <w:t xml:space="preserve"> techniques for the purposes of calculating of exposures for the purpose of Article </w:t>
      </w:r>
      <w:r w:rsidR="007E1EDF" w:rsidRPr="0039317F">
        <w:rPr>
          <w:rFonts w:eastAsia="Arial"/>
        </w:rPr>
        <w:t>395</w:t>
      </w:r>
      <w:r w:rsidRPr="0039317F">
        <w:rPr>
          <w:rFonts w:eastAsia="Arial"/>
        </w:rPr>
        <w:t>(1)</w:t>
      </w:r>
      <w:r w:rsidR="00721C5C" w:rsidRPr="0039317F">
        <w:rPr>
          <w:rFonts w:eastAsia="Arial"/>
        </w:rPr>
        <w:t xml:space="preserve"> CRR</w:t>
      </w:r>
      <w:r w:rsidR="00384ADB" w:rsidRPr="0039317F">
        <w:rPr>
          <w:rFonts w:eastAsia="Arial"/>
        </w:rPr>
        <w:t xml:space="preserve"> </w:t>
      </w:r>
      <w:r w:rsidRPr="0039317F">
        <w:rPr>
          <w:rFonts w:eastAsia="Arial"/>
        </w:rPr>
        <w:t xml:space="preserve">is </w:t>
      </w:r>
      <w:del w:id="68" w:author="Author">
        <w:r w:rsidRPr="0039317F" w:rsidDel="001F4570">
          <w:rPr>
            <w:rFonts w:eastAsia="Arial"/>
          </w:rPr>
          <w:delText xml:space="preserve">described </w:delText>
        </w:r>
      </w:del>
      <w:ins w:id="69" w:author="Author">
        <w:r w:rsidR="001F4570">
          <w:rPr>
            <w:rFonts w:eastAsia="Arial"/>
          </w:rPr>
          <w:t>specified</w:t>
        </w:r>
        <w:r w:rsidR="001F4570" w:rsidRPr="0039317F">
          <w:rPr>
            <w:rFonts w:eastAsia="Arial"/>
          </w:rPr>
          <w:t xml:space="preserve"> </w:t>
        </w:r>
      </w:ins>
      <w:r w:rsidRPr="0039317F">
        <w:rPr>
          <w:rFonts w:eastAsia="Arial"/>
        </w:rPr>
        <w:t xml:space="preserve">in Articles </w:t>
      </w:r>
      <w:r w:rsidR="007E1EDF" w:rsidRPr="0039317F">
        <w:rPr>
          <w:rFonts w:eastAsia="Arial"/>
        </w:rPr>
        <w:t xml:space="preserve">399 </w:t>
      </w:r>
      <w:r w:rsidRPr="0039317F">
        <w:rPr>
          <w:rFonts w:eastAsia="Arial"/>
        </w:rPr>
        <w:t xml:space="preserve">to </w:t>
      </w:r>
      <w:r w:rsidR="007E1EDF" w:rsidRPr="0039317F">
        <w:rPr>
          <w:rFonts w:eastAsia="Arial"/>
        </w:rPr>
        <w:t xml:space="preserve">403 </w:t>
      </w:r>
      <w:r w:rsidRPr="0039317F">
        <w:rPr>
          <w:rFonts w:eastAsia="Arial"/>
        </w:rPr>
        <w:t>of</w:t>
      </w:r>
      <w:r w:rsidR="00AB28E2" w:rsidRPr="0039317F">
        <w:rPr>
          <w:rFonts w:eastAsia="Arial"/>
        </w:rPr>
        <w:t xml:space="preserve"> CRR</w:t>
      </w:r>
      <w:r w:rsidRPr="0039317F">
        <w:rPr>
          <w:rFonts w:eastAsia="Arial"/>
        </w:rPr>
        <w:t>.</w:t>
      </w:r>
      <w:r w:rsidR="00245670" w:rsidRPr="0039317F">
        <w:rPr>
          <w:rFonts w:eastAsia="Arial"/>
        </w:rPr>
        <w:t xml:space="preserve"> </w:t>
      </w:r>
    </w:p>
    <w:p w14:paraId="32EE60A7" w14:textId="1943F85C" w:rsidR="00AB28E2" w:rsidRPr="0039317F" w:rsidRDefault="0017740A">
      <w:pPr>
        <w:pStyle w:val="InstructionsText2"/>
        <w:rPr>
          <w:rFonts w:eastAsia="Arial"/>
        </w:rPr>
      </w:pPr>
      <w:r w:rsidRPr="0039317F">
        <w:rPr>
          <w:rFonts w:eastAsia="Arial"/>
        </w:rPr>
        <w:t xml:space="preserve">Reverse repurchase agreements which fall under the reporting </w:t>
      </w:r>
      <w:del w:id="70" w:author="Author">
        <w:r w:rsidRPr="0039317F" w:rsidDel="001F4570">
          <w:rPr>
            <w:rFonts w:eastAsia="Arial"/>
          </w:rPr>
          <w:delText xml:space="preserve">for </w:delText>
        </w:r>
      </w:del>
      <w:ins w:id="71" w:author="Author">
        <w:r w:rsidR="001F4570">
          <w:rPr>
            <w:rFonts w:eastAsia="Arial"/>
          </w:rPr>
          <w:t>of</w:t>
        </w:r>
        <w:r w:rsidR="001F4570" w:rsidRPr="0039317F">
          <w:rPr>
            <w:rFonts w:eastAsia="Arial"/>
          </w:rPr>
          <w:t xml:space="preserve"> </w:t>
        </w:r>
      </w:ins>
      <w:r w:rsidRPr="0039317F">
        <w:rPr>
          <w:rFonts w:eastAsia="Arial"/>
        </w:rPr>
        <w:t>large exposures shall be reported according</w:t>
      </w:r>
      <w:r w:rsidR="00245670" w:rsidRPr="0039317F">
        <w:rPr>
          <w:rFonts w:eastAsia="Arial"/>
        </w:rPr>
        <w:t xml:space="preserve"> to </w:t>
      </w:r>
      <w:r w:rsidRPr="0039317F">
        <w:rPr>
          <w:rFonts w:eastAsia="Arial"/>
        </w:rPr>
        <w:t>Article 402(3) of</w:t>
      </w:r>
      <w:r w:rsidR="00AB28E2" w:rsidRPr="0039317F">
        <w:rPr>
          <w:rFonts w:eastAsia="Arial"/>
        </w:rPr>
        <w:t xml:space="preserve"> CRR</w:t>
      </w:r>
      <w:r w:rsidRPr="0039317F">
        <w:rPr>
          <w:rFonts w:eastAsia="Arial"/>
        </w:rPr>
        <w:t xml:space="preserve">. Provided that the criteria in Article 402(3) of </w:t>
      </w:r>
      <w:r w:rsidR="00AB28E2" w:rsidRPr="0039317F">
        <w:rPr>
          <w:rFonts w:eastAsia="Arial"/>
        </w:rPr>
        <w:t>CRR</w:t>
      </w:r>
      <w:r w:rsidRPr="0039317F">
        <w:rPr>
          <w:rFonts w:eastAsia="Arial"/>
        </w:rPr>
        <w:t xml:space="preserve"> are met the institution shall report the large exposures to each third party </w:t>
      </w:r>
      <w:r w:rsidR="00E417A7" w:rsidRPr="0039317F">
        <w:rPr>
          <w:rFonts w:eastAsia="Arial"/>
        </w:rPr>
        <w:t>for</w:t>
      </w:r>
      <w:r w:rsidRPr="0039317F">
        <w:rPr>
          <w:rFonts w:eastAsia="Arial"/>
        </w:rPr>
        <w:t xml:space="preserve"> the amount of the claim </w:t>
      </w:r>
      <w:r w:rsidR="00E417A7" w:rsidRPr="0039317F">
        <w:rPr>
          <w:rFonts w:eastAsia="Arial"/>
        </w:rPr>
        <w:t xml:space="preserve">that the counterparty to the transaction has on this third party </w:t>
      </w:r>
      <w:r w:rsidRPr="0039317F">
        <w:rPr>
          <w:rFonts w:eastAsia="Arial"/>
        </w:rPr>
        <w:t xml:space="preserve">and not </w:t>
      </w:r>
      <w:r w:rsidR="00E417A7" w:rsidRPr="0039317F">
        <w:rPr>
          <w:rFonts w:eastAsia="Arial"/>
        </w:rPr>
        <w:t>for</w:t>
      </w:r>
      <w:r w:rsidRPr="0039317F">
        <w:rPr>
          <w:rFonts w:eastAsia="Arial"/>
        </w:rPr>
        <w:t xml:space="preserve"> the amount </w:t>
      </w:r>
      <w:r w:rsidR="00C92415" w:rsidRPr="0039317F">
        <w:rPr>
          <w:rFonts w:eastAsia="Arial"/>
        </w:rPr>
        <w:t>of the exposure to the</w:t>
      </w:r>
      <w:r w:rsidRPr="0039317F">
        <w:rPr>
          <w:rFonts w:eastAsia="Arial"/>
        </w:rPr>
        <w:t xml:space="preserve"> counterparty.</w:t>
      </w:r>
    </w:p>
    <w:p w14:paraId="7DFEBC9B" w14:textId="77777777" w:rsidR="00B0191A" w:rsidRPr="00384ADB" w:rsidRDefault="00B0191A" w:rsidP="00FD4656">
      <w:pPr>
        <w:rPr>
          <w:rFonts w:eastAsia="Arial"/>
        </w:rPr>
      </w:pPr>
    </w:p>
    <w:p w14:paraId="309693A0" w14:textId="77777777"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72" w:name="_Toc20819316"/>
      <w:r w:rsidRPr="00384ADB">
        <w:rPr>
          <w:rFonts w:ascii="Times New Roman" w:hAnsi="Times New Roman" w:cs="Times New Roman"/>
          <w:b/>
          <w:sz w:val="24"/>
          <w:u w:val="none"/>
        </w:rPr>
        <w:t xml:space="preserve">C 26.00 - </w:t>
      </w:r>
      <w:r w:rsidR="00C83135" w:rsidRPr="00384ADB">
        <w:rPr>
          <w:rFonts w:ascii="Times New Roman" w:hAnsi="Times New Roman" w:cs="Times New Roman"/>
          <w:b/>
          <w:sz w:val="24"/>
          <w:u w:val="none"/>
        </w:rPr>
        <w:t>LE Limits</w:t>
      </w:r>
      <w:r w:rsidR="00A45C17" w:rsidRPr="00384ADB">
        <w:rPr>
          <w:rFonts w:ascii="Times New Roman" w:hAnsi="Times New Roman" w:cs="Times New Roman"/>
          <w:b/>
          <w:sz w:val="24"/>
          <w:u w:val="none"/>
        </w:rPr>
        <w:t xml:space="preserve"> template</w:t>
      </w:r>
      <w:bookmarkEnd w:id="72"/>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73" w:name="_Toc20819317"/>
      <w:r w:rsidRPr="00384ADB">
        <w:rPr>
          <w:rFonts w:ascii="Times New Roman" w:hAnsi="Times New Roman" w:cs="Times New Roman"/>
          <w:sz w:val="24"/>
        </w:rPr>
        <w:t>Instructions concerning specific rows</w:t>
      </w:r>
      <w:bookmarkEnd w:id="73"/>
    </w:p>
    <w:p w14:paraId="6A380356" w14:textId="77777777" w:rsidR="00C83135" w:rsidRPr="00384ADB" w:rsidRDefault="00C83135">
      <w:pPr>
        <w:pStyle w:val="InstructionsText"/>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Rows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Non institutions</w:t>
            </w:r>
          </w:p>
          <w:p w14:paraId="1AD051B7" w14:textId="77777777" w:rsidR="00B0191A" w:rsidRPr="00384ADB" w:rsidRDefault="00B0191A">
            <w:pPr>
              <w:pStyle w:val="InstructionsText"/>
              <w:rPr>
                <w:rStyle w:val="FormatvorlageInstructionsTabelleText"/>
                <w:rFonts w:ascii="Times New Roman" w:hAnsi="Times New Roman"/>
                <w:b/>
                <w:sz w:val="24"/>
              </w:rPr>
            </w:pPr>
          </w:p>
          <w:p w14:paraId="44DB8BAF" w14:textId="77777777" w:rsidR="00B0191A" w:rsidRPr="00384ADB" w:rsidRDefault="002F1033">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A8655C" w:rsidRPr="00384ADB">
              <w:rPr>
                <w:rStyle w:val="FormatvorlageInstructionsTabelleText"/>
                <w:rFonts w:ascii="Times New Roman" w:hAnsi="Times New Roman"/>
                <w:sz w:val="24"/>
              </w:rPr>
              <w:t>395</w:t>
            </w:r>
            <w:r w:rsidRPr="00384ADB">
              <w:rPr>
                <w:rStyle w:val="FormatvorlageInstructionsTabelleText"/>
                <w:rFonts w:ascii="Times New Roman" w:hAnsi="Times New Roman"/>
                <w:sz w:val="24"/>
              </w:rPr>
              <w:t>(1)</w:t>
            </w:r>
            <w:r w:rsidR="00C92415" w:rsidRPr="00384ADB">
              <w:rPr>
                <w:rStyle w:val="FormatvorlageInstructionsTabelleText"/>
                <w:rFonts w:ascii="Times New Roman" w:hAnsi="Times New Roman"/>
                <w:sz w:val="24"/>
              </w:rPr>
              <w:t>, 458(2)(d)(ii), 458(10) and 459(b)</w:t>
            </w:r>
            <w:r w:rsidRPr="00384ADB">
              <w:rPr>
                <w:rStyle w:val="FormatvorlageInstructionsTabelleText"/>
                <w:rFonts w:ascii="Times New Roman" w:hAnsi="Times New Roman"/>
                <w:sz w:val="24"/>
              </w:rPr>
              <w:t xml:space="preserve"> of </w:t>
            </w:r>
            <w:r w:rsidR="00AB28E2">
              <w:rPr>
                <w:rStyle w:val="FormatvorlageInstructionsTabelleText"/>
                <w:rFonts w:ascii="Times New Roman" w:hAnsi="Times New Roman"/>
                <w:sz w:val="24"/>
              </w:rPr>
              <w:t>CRR</w:t>
            </w:r>
            <w:r w:rsidR="00704405" w:rsidRPr="00384ADB">
              <w:rPr>
                <w:rStyle w:val="FormatvorlageInstructionsTabelleText"/>
                <w:rFonts w:ascii="Times New Roman" w:hAnsi="Times New Roman"/>
                <w:sz w:val="24"/>
              </w:rPr>
              <w:t>.</w:t>
            </w:r>
          </w:p>
          <w:p w14:paraId="358A86E0" w14:textId="77777777" w:rsidR="00B0191A" w:rsidRPr="00384ADB" w:rsidRDefault="00B0191A">
            <w:pPr>
              <w:pStyle w:val="InstructionsText"/>
              <w:rPr>
                <w:rStyle w:val="FormatvorlageInstructionsTabelleText"/>
                <w:rFonts w:ascii="Times New Roman" w:hAnsi="Times New Roman"/>
                <w:sz w:val="24"/>
              </w:rPr>
            </w:pPr>
          </w:p>
          <w:p w14:paraId="43A2CD23" w14:textId="756C763F" w:rsidR="002835E1" w:rsidRDefault="00702E1B">
            <w:pPr>
              <w:pStyle w:val="InstructionsText"/>
              <w:rPr>
                <w:ins w:id="74" w:author="Autho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w:t>
            </w:r>
            <w:r w:rsidR="002E3822" w:rsidRPr="00384ADB">
              <w:rPr>
                <w:rStyle w:val="FormatvorlageInstructionsTabelleText"/>
                <w:rFonts w:ascii="Times New Roman" w:hAnsi="Times New Roman"/>
                <w:sz w:val="24"/>
              </w:rPr>
              <w:t>a</w:t>
            </w:r>
            <w:r w:rsidR="003C227A" w:rsidRPr="00384ADB">
              <w:rPr>
                <w:rStyle w:val="FormatvorlageInstructionsTabelleText"/>
                <w:rFonts w:ascii="Times New Roman" w:hAnsi="Times New Roman"/>
                <w:sz w:val="24"/>
              </w:rPr>
              <w:t xml:space="preserve">mount of the applicable limit for </w:t>
            </w:r>
            <w:r w:rsidR="00C92415" w:rsidRPr="00384ADB">
              <w:rPr>
                <w:rStyle w:val="FormatvorlageInstructionsTabelleText"/>
                <w:rFonts w:ascii="Times New Roman" w:hAnsi="Times New Roman"/>
                <w:sz w:val="24"/>
              </w:rPr>
              <w:t>counterparties</w:t>
            </w:r>
            <w:r w:rsidR="008E6B72" w:rsidRPr="00384ADB">
              <w:rPr>
                <w:rStyle w:val="FormatvorlageInstructionsTabelleText"/>
                <w:rFonts w:ascii="Times New Roman" w:hAnsi="Times New Roman"/>
                <w:sz w:val="24"/>
              </w:rPr>
              <w:t xml:space="preserve"> </w:t>
            </w:r>
            <w:r w:rsidR="008D68F4" w:rsidRPr="00384ADB">
              <w:rPr>
                <w:rStyle w:val="FormatvorlageInstructionsTabelleText"/>
                <w:rFonts w:ascii="Times New Roman" w:hAnsi="Times New Roman"/>
                <w:sz w:val="24"/>
              </w:rPr>
              <w:t xml:space="preserve">other than </w:t>
            </w:r>
            <w:r w:rsidR="003C227A" w:rsidRPr="00384ADB">
              <w:rPr>
                <w:rStyle w:val="FormatvorlageInstructionsTabelleText"/>
                <w:rFonts w:ascii="Times New Roman" w:hAnsi="Times New Roman"/>
                <w:sz w:val="24"/>
              </w:rPr>
              <w:t>institutions</w:t>
            </w:r>
            <w:r w:rsidR="007E7097" w:rsidRPr="00384ADB">
              <w:rPr>
                <w:rStyle w:val="FormatvorlageInstructionsTabelleText"/>
                <w:rFonts w:ascii="Times New Roman" w:hAnsi="Times New Roman"/>
                <w:sz w:val="24"/>
              </w:rPr>
              <w:t xml:space="preserve"> </w:t>
            </w:r>
            <w:r w:rsidR="007E1EDF" w:rsidRPr="00384ADB">
              <w:rPr>
                <w:rStyle w:val="FormatvorlageInstructionsTabelleText"/>
                <w:rFonts w:ascii="Times New Roman" w:hAnsi="Times New Roman"/>
                <w:sz w:val="24"/>
              </w:rPr>
              <w:t>shall</w:t>
            </w:r>
            <w:r w:rsidR="007E7097" w:rsidRPr="00384ADB">
              <w:rPr>
                <w:rStyle w:val="FormatvorlageInstructionsTabelleText"/>
                <w:rFonts w:ascii="Times New Roman" w:hAnsi="Times New Roman"/>
                <w:sz w:val="24"/>
              </w:rPr>
              <w:t xml:space="preserve"> be reported. This amount is 25% of</w:t>
            </w:r>
            <w:del w:id="75" w:author="Author">
              <w:r w:rsidR="007E7097" w:rsidRPr="00384ADB" w:rsidDel="00081021">
                <w:rPr>
                  <w:rStyle w:val="FormatvorlageInstructionsTabelleText"/>
                  <w:rFonts w:ascii="Times New Roman" w:hAnsi="Times New Roman"/>
                  <w:sz w:val="24"/>
                </w:rPr>
                <w:delText xml:space="preserve"> </w:delText>
              </w:r>
            </w:del>
            <w:ins w:id="76" w:author="Author">
              <w:del w:id="77" w:author="Author">
                <w:r w:rsidR="00081021" w:rsidDel="00FF4B3E">
                  <w:rPr>
                    <w:rStyle w:val="FormatvorlageInstructionsTabelleText"/>
                    <w:rFonts w:ascii="Times New Roman" w:hAnsi="Times New Roman"/>
                    <w:sz w:val="24"/>
                  </w:rPr>
                  <w:delText>its</w:delText>
                </w:r>
              </w:del>
              <w:r w:rsidR="00081021">
                <w:rPr>
                  <w:rStyle w:val="FormatvorlageInstructionsTabelleText"/>
                  <w:rFonts w:ascii="Times New Roman" w:hAnsi="Times New Roman"/>
                  <w:sz w:val="24"/>
                </w:rPr>
                <w:t xml:space="preserve"> Tier 1 </w:t>
              </w:r>
              <w:r w:rsidR="00207228">
                <w:rPr>
                  <w:rStyle w:val="FormatvorlageInstructionsTabelleText"/>
                  <w:rFonts w:ascii="Times New Roman" w:hAnsi="Times New Roman"/>
                  <w:sz w:val="24"/>
                </w:rPr>
                <w:t>capital</w:t>
              </w:r>
            </w:ins>
            <w:del w:id="78" w:author="Author">
              <w:r w:rsidR="007E7097" w:rsidRPr="00384ADB" w:rsidDel="00081021">
                <w:rPr>
                  <w:rStyle w:val="FormatvorlageInstructionsTabelleText"/>
                  <w:rFonts w:ascii="Times New Roman" w:hAnsi="Times New Roman"/>
                  <w:sz w:val="24"/>
                </w:rPr>
                <w:delText>the eligible capital</w:delText>
              </w:r>
            </w:del>
            <w:r w:rsidR="007E7097" w:rsidRPr="00384ADB">
              <w:rPr>
                <w:rStyle w:val="FormatvorlageInstructionsTabelleText"/>
                <w:rFonts w:ascii="Times New Roman" w:hAnsi="Times New Roman"/>
                <w:sz w:val="24"/>
              </w:rPr>
              <w:t xml:space="preserve">, which is reported </w:t>
            </w:r>
            <w:r w:rsidR="00CE0F46" w:rsidRPr="00384ADB">
              <w:rPr>
                <w:rStyle w:val="FormatvorlageInstructionsTabelleText"/>
                <w:rFonts w:ascii="Times New Roman" w:hAnsi="Times New Roman"/>
                <w:sz w:val="24"/>
              </w:rPr>
              <w:t>in row</w:t>
            </w:r>
            <w:del w:id="79" w:author="Author">
              <w:r w:rsidR="00CE0F46" w:rsidRPr="00384ADB" w:rsidDel="00322C63">
                <w:rPr>
                  <w:rStyle w:val="FormatvorlageInstructionsTabelleText"/>
                  <w:rFonts w:ascii="Times New Roman" w:hAnsi="Times New Roman"/>
                  <w:sz w:val="24"/>
                </w:rPr>
                <w:delText xml:space="preserve"> </w:delText>
              </w:r>
              <w:r w:rsidR="007D4A96" w:rsidDel="00322C63">
                <w:rPr>
                  <w:rStyle w:val="FormatvorlageInstructionsTabelleText"/>
                  <w:rFonts w:ascii="Times New Roman" w:hAnsi="Times New Roman"/>
                  <w:sz w:val="24"/>
                </w:rPr>
                <w:delText>226</w:delText>
              </w:r>
              <w:r w:rsidR="007D4A96" w:rsidRPr="00384ADB" w:rsidDel="00322C63">
                <w:rPr>
                  <w:rStyle w:val="FormatvorlageInstructionsTabelleText"/>
                  <w:rFonts w:ascii="Times New Roman" w:hAnsi="Times New Roman"/>
                  <w:sz w:val="24"/>
                </w:rPr>
                <w:delText xml:space="preserve"> </w:delText>
              </w:r>
              <w:r w:rsidR="00CE0F46" w:rsidRPr="00384ADB" w:rsidDel="00322C63">
                <w:rPr>
                  <w:rStyle w:val="FormatvorlageInstructionsTabelleText"/>
                  <w:rFonts w:ascii="Times New Roman" w:hAnsi="Times New Roman"/>
                  <w:sz w:val="24"/>
                </w:rPr>
                <w:delText>of template 4 of Annex I</w:delText>
              </w:r>
            </w:del>
            <w:ins w:id="80" w:author="Author">
              <w:r w:rsidR="00322C63">
                <w:rPr>
                  <w:rStyle w:val="FormatvorlageInstructionsTabelleText"/>
                  <w:rFonts w:ascii="Times New Roman" w:hAnsi="Times New Roman"/>
                  <w:sz w:val="24"/>
                </w:rPr>
                <w:t xml:space="preserve"> 015 of template C 01.00 of Annex I</w:t>
              </w:r>
            </w:ins>
            <w:r w:rsidR="00D4061C" w:rsidRPr="00384ADB">
              <w:rPr>
                <w:rStyle w:val="FormatvorlageInstructionsTabelleText"/>
                <w:rFonts w:ascii="Times New Roman" w:hAnsi="Times New Roman"/>
                <w:sz w:val="24"/>
              </w:rPr>
              <w:t>,</w:t>
            </w:r>
            <w:r w:rsidR="002F4A3D" w:rsidRPr="00384ADB">
              <w:rPr>
                <w:rStyle w:val="FormatvorlageInstructionsTabelleText"/>
                <w:rFonts w:ascii="Times New Roman" w:hAnsi="Times New Roman"/>
                <w:sz w:val="24"/>
              </w:rPr>
              <w:t xml:space="preserve"> unless a more restrictive percentage </w:t>
            </w:r>
            <w:r w:rsidR="00C92415" w:rsidRPr="00384ADB">
              <w:rPr>
                <w:rStyle w:val="FormatvorlageInstructionsTabelleText"/>
                <w:rFonts w:ascii="Times New Roman" w:hAnsi="Times New Roman"/>
                <w:sz w:val="24"/>
              </w:rPr>
              <w:t>applies</w:t>
            </w:r>
            <w:r w:rsidR="002F4A3D" w:rsidRPr="00384ADB">
              <w:rPr>
                <w:rStyle w:val="FormatvorlageInstructionsTabelleText"/>
                <w:rFonts w:ascii="Times New Roman" w:hAnsi="Times New Roman"/>
                <w:sz w:val="24"/>
              </w:rPr>
              <w:t xml:space="preserve"> due to the application of national measures </w:t>
            </w:r>
            <w:r w:rsidR="00C92415" w:rsidRPr="00384ADB">
              <w:rPr>
                <w:rStyle w:val="FormatvorlageInstructionsTabelleText"/>
                <w:rFonts w:ascii="Times New Roman" w:hAnsi="Times New Roman"/>
                <w:sz w:val="24"/>
              </w:rPr>
              <w:t xml:space="preserve">in accordance with Article 458 of </w:t>
            </w:r>
            <w:r w:rsidR="00F7508F">
              <w:rPr>
                <w:rStyle w:val="FormatvorlageInstructionsTabelleText"/>
                <w:rFonts w:ascii="Times New Roman" w:hAnsi="Times New Roman"/>
                <w:sz w:val="24"/>
              </w:rPr>
              <w:t xml:space="preserve">CRR </w:t>
            </w:r>
            <w:r w:rsidR="002F4A3D" w:rsidRPr="00384ADB">
              <w:rPr>
                <w:rStyle w:val="FormatvorlageInstructionsTabelleText"/>
                <w:rFonts w:ascii="Times New Roman" w:hAnsi="Times New Roman"/>
                <w:sz w:val="24"/>
              </w:rPr>
              <w:t xml:space="preserve">or </w:t>
            </w:r>
            <w:r w:rsidR="00F7508F">
              <w:rPr>
                <w:rStyle w:val="FormatvorlageInstructionsTabelleText"/>
                <w:rFonts w:ascii="Times New Roman" w:hAnsi="Times New Roman"/>
                <w:sz w:val="24"/>
              </w:rPr>
              <w:t>the</w:t>
            </w:r>
            <w:r w:rsidR="00F7508F" w:rsidRPr="00384ADB">
              <w:rPr>
                <w:rStyle w:val="FormatvorlageInstructionsTabelleText"/>
                <w:rFonts w:ascii="Times New Roman" w:hAnsi="Times New Roman"/>
                <w:sz w:val="24"/>
              </w:rPr>
              <w:t xml:space="preserve"> </w:t>
            </w:r>
            <w:r w:rsidR="002F4A3D" w:rsidRPr="00384ADB">
              <w:rPr>
                <w:rStyle w:val="FormatvorlageInstructionsTabelleText"/>
                <w:rFonts w:ascii="Times New Roman" w:hAnsi="Times New Roman"/>
                <w:sz w:val="24"/>
              </w:rPr>
              <w:t xml:space="preserve">delegated acts </w:t>
            </w:r>
            <w:r w:rsidR="00F7508F">
              <w:rPr>
                <w:rStyle w:val="FormatvorlageInstructionsTabelleText"/>
                <w:rFonts w:ascii="Times New Roman" w:hAnsi="Times New Roman"/>
                <w:sz w:val="24"/>
              </w:rPr>
              <w:t xml:space="preserve">adopted </w:t>
            </w:r>
            <w:r w:rsidR="002F4A3D" w:rsidRPr="00384ADB">
              <w:rPr>
                <w:rStyle w:val="FormatvorlageInstructionsTabelleText"/>
                <w:rFonts w:ascii="Times New Roman" w:hAnsi="Times New Roman"/>
                <w:sz w:val="24"/>
              </w:rPr>
              <w:t>in accordance with Article</w:t>
            </w:r>
            <w:r w:rsidR="00D07BD7" w:rsidRPr="00384ADB">
              <w:rPr>
                <w:rStyle w:val="FormatvorlageInstructionsTabelleText"/>
                <w:rFonts w:ascii="Times New Roman" w:hAnsi="Times New Roman"/>
                <w:sz w:val="24"/>
              </w:rPr>
              <w:t xml:space="preserve"> 459(</w:t>
            </w:r>
            <w:r w:rsidR="00C92415" w:rsidRPr="00384ADB">
              <w:rPr>
                <w:rStyle w:val="FormatvorlageInstructionsTabelleText"/>
                <w:rFonts w:ascii="Times New Roman" w:hAnsi="Times New Roman"/>
                <w:sz w:val="24"/>
              </w:rPr>
              <w:t>b</w:t>
            </w:r>
            <w:r w:rsidR="00D07BD7" w:rsidRPr="00384ADB">
              <w:rPr>
                <w:rStyle w:val="FormatvorlageInstructionsTabelleText"/>
                <w:rFonts w:ascii="Times New Roman" w:hAnsi="Times New Roman"/>
                <w:sz w:val="24"/>
              </w:rPr>
              <w:t xml:space="preserve">) </w:t>
            </w:r>
            <w:r w:rsidR="00186D4E" w:rsidRPr="00384ADB">
              <w:rPr>
                <w:rStyle w:val="FormatvorlageInstructionsTabelleText"/>
                <w:rFonts w:ascii="Times New Roman" w:hAnsi="Times New Roman"/>
                <w:sz w:val="24"/>
              </w:rPr>
              <w:t>of</w:t>
            </w:r>
            <w:r w:rsidR="00F7508F">
              <w:rPr>
                <w:rStyle w:val="FormatvorlageInstructionsTabelleText"/>
                <w:rFonts w:ascii="Times New Roman" w:hAnsi="Times New Roman"/>
                <w:sz w:val="24"/>
              </w:rPr>
              <w:t xml:space="preserve"> CRR</w:t>
            </w:r>
            <w:r w:rsidR="002F4A3D" w:rsidRPr="00384ADB">
              <w:rPr>
                <w:rStyle w:val="FormatvorlageInstructionsTabelleText"/>
                <w:rFonts w:ascii="Times New Roman" w:hAnsi="Times New Roman"/>
                <w:sz w:val="24"/>
              </w:rPr>
              <w:t>.</w:t>
            </w:r>
            <w:r w:rsidR="00F7508F">
              <w:rPr>
                <w:rStyle w:val="FormatvorlageInstructionsTabelleText"/>
                <w:rFonts w:ascii="Times New Roman" w:hAnsi="Times New Roman"/>
                <w:sz w:val="24"/>
              </w:rPr>
              <w:t xml:space="preserve"> </w:t>
            </w:r>
          </w:p>
          <w:p w14:paraId="4DBAA872" w14:textId="487EBD54" w:rsidR="00B0191A" w:rsidRPr="00384ADB" w:rsidRDefault="002F4A3D">
            <w:pPr>
              <w:pStyle w:val="InstructionsText"/>
              <w:rPr>
                <w:rStyle w:val="InstructionsTabelleberschrift"/>
                <w:rFonts w:ascii="Times New Roman" w:hAnsi="Times New Roman"/>
                <w:b w:val="0"/>
                <w:sz w:val="24"/>
                <w:u w:val="none"/>
                <w:lang w:eastAsia="en-US"/>
              </w:rPr>
            </w:pPr>
            <w:del w:id="81" w:author="Author">
              <w:r w:rsidRPr="00384ADB" w:rsidDel="002835E1">
                <w:rPr>
                  <w:rStyle w:val="FormatvorlageInstructionsTabelleText"/>
                  <w:rFonts w:ascii="Times New Roman" w:hAnsi="Times New Roman"/>
                  <w:sz w:val="24"/>
                </w:rPr>
                <w:delText xml:space="preserve"> </w:delText>
              </w:r>
            </w:del>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020</w:t>
            </w:r>
          </w:p>
        </w:tc>
        <w:tc>
          <w:tcPr>
            <w:tcW w:w="7620" w:type="dxa"/>
          </w:tcPr>
          <w:p w14:paraId="7BE7DCCF" w14:textId="77777777" w:rsidR="00C83135" w:rsidRPr="00384ADB" w:rsidRDefault="001A4F56">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w:t>
            </w:r>
            <w:r w:rsidR="00702E1B" w:rsidRPr="00384ADB">
              <w:rPr>
                <w:rStyle w:val="InstructionsTabelleberschrift"/>
                <w:rFonts w:ascii="Times New Roman" w:hAnsi="Times New Roman"/>
                <w:sz w:val="24"/>
              </w:rPr>
              <w:t>nstitutions</w:t>
            </w:r>
          </w:p>
          <w:p w14:paraId="090EDFF2" w14:textId="77777777" w:rsidR="00B0191A" w:rsidRPr="00384ADB" w:rsidRDefault="00B0191A">
            <w:pPr>
              <w:pStyle w:val="InstructionsText"/>
              <w:rPr>
                <w:rStyle w:val="FormatvorlageInstructionsTabelleText"/>
                <w:rFonts w:ascii="Times New Roman" w:hAnsi="Times New Roman"/>
                <w:b/>
                <w:sz w:val="24"/>
              </w:rPr>
            </w:pPr>
          </w:p>
          <w:p w14:paraId="1AB20C60" w14:textId="77777777" w:rsidR="00B0191A" w:rsidRPr="00384ADB" w:rsidRDefault="001A4F56">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C92415" w:rsidRPr="00384ADB">
              <w:rPr>
                <w:rStyle w:val="FormatvorlageInstructionsTabelleText"/>
                <w:rFonts w:ascii="Times New Roman" w:hAnsi="Times New Roman"/>
                <w:sz w:val="24"/>
              </w:rPr>
              <w:t>395(1), 458(2)(d)(ii), 458(10) and 459(b) of</w:t>
            </w:r>
            <w:r w:rsidR="00AB28E2">
              <w:rPr>
                <w:rStyle w:val="FormatvorlageInstructionsTabelleText"/>
                <w:rFonts w:ascii="Times New Roman" w:hAnsi="Times New Roman"/>
                <w:sz w:val="24"/>
              </w:rPr>
              <w:t xml:space="preserve"> CRR</w:t>
            </w:r>
            <w:r w:rsidR="00704405" w:rsidRPr="00384ADB">
              <w:rPr>
                <w:rStyle w:val="FormatvorlageInstructionsTabelleText"/>
                <w:rFonts w:ascii="Times New Roman" w:hAnsi="Times New Roman"/>
                <w:sz w:val="24"/>
              </w:rPr>
              <w:t>.</w:t>
            </w:r>
          </w:p>
          <w:p w14:paraId="3B9180F6" w14:textId="77777777" w:rsidR="00B0191A" w:rsidRPr="00384ADB" w:rsidRDefault="00B0191A">
            <w:pPr>
              <w:pStyle w:val="InstructionsText"/>
              <w:rPr>
                <w:rStyle w:val="FormatvorlageInstructionsTabelleText"/>
                <w:rFonts w:ascii="Times New Roman" w:hAnsi="Times New Roman"/>
                <w:sz w:val="24"/>
              </w:rPr>
            </w:pPr>
          </w:p>
          <w:p w14:paraId="580D3F26" w14:textId="77777777" w:rsidR="00B0191A" w:rsidRPr="00384ADB" w:rsidRDefault="001A4F56">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lastRenderedPageBreak/>
              <w:t xml:space="preserve">The </w:t>
            </w:r>
            <w:r w:rsidR="002E3822" w:rsidRPr="00384ADB">
              <w:rPr>
                <w:rStyle w:val="FormatvorlageInstructionsTabelleText"/>
                <w:rFonts w:ascii="Times New Roman" w:hAnsi="Times New Roman"/>
                <w:sz w:val="24"/>
              </w:rPr>
              <w:t>a</w:t>
            </w:r>
            <w:r w:rsidRPr="00384ADB">
              <w:rPr>
                <w:rStyle w:val="FormatvorlageInstructionsTabelleText"/>
                <w:rFonts w:ascii="Times New Roman" w:hAnsi="Times New Roman"/>
                <w:sz w:val="24"/>
              </w:rPr>
              <w:t xml:space="preserve">mount of the applicable limit for </w:t>
            </w:r>
            <w:r w:rsidR="00C92415" w:rsidRPr="00384ADB">
              <w:rPr>
                <w:rStyle w:val="FormatvorlageInstructionsTabelleText"/>
                <w:rFonts w:ascii="Times New Roman" w:hAnsi="Times New Roman"/>
                <w:sz w:val="24"/>
              </w:rPr>
              <w:t xml:space="preserve">counterparties which are </w:t>
            </w:r>
            <w:r w:rsidRPr="00384ADB">
              <w:rPr>
                <w:rStyle w:val="FormatvorlageInstructionsTabelleText"/>
                <w:rFonts w:ascii="Times New Roman" w:hAnsi="Times New Roman"/>
                <w:sz w:val="24"/>
              </w:rPr>
              <w:t xml:space="preserve">institutions </w:t>
            </w:r>
            <w:r w:rsidR="007E1EDF" w:rsidRPr="00384ADB">
              <w:rPr>
                <w:rStyle w:val="FormatvorlageInstructionsTabelleText"/>
                <w:rFonts w:ascii="Times New Roman" w:hAnsi="Times New Roman"/>
                <w:sz w:val="24"/>
              </w:rPr>
              <w:t>shall</w:t>
            </w:r>
            <w:r w:rsidRPr="00384ADB">
              <w:rPr>
                <w:rStyle w:val="FormatvorlageInstructionsTabelleText"/>
                <w:rFonts w:ascii="Times New Roman" w:hAnsi="Times New Roman"/>
                <w:sz w:val="24"/>
              </w:rPr>
              <w:t xml:space="preserve"> be reported.</w:t>
            </w:r>
            <w:r w:rsidR="00DE4821" w:rsidRPr="00384ADB">
              <w:rPr>
                <w:rStyle w:val="FormatvorlageInstructionsTabelleText"/>
                <w:rFonts w:ascii="Times New Roman" w:hAnsi="Times New Roman"/>
                <w:sz w:val="24"/>
              </w:rPr>
              <w:t xml:space="preserve"> </w:t>
            </w:r>
            <w:r w:rsidR="007E7097" w:rsidRPr="00384ADB">
              <w:rPr>
                <w:rStyle w:val="FormatvorlageInstructionsTabelleText"/>
                <w:rFonts w:ascii="Times New Roman" w:hAnsi="Times New Roman"/>
                <w:sz w:val="24"/>
              </w:rPr>
              <w:t xml:space="preserve">According to Article </w:t>
            </w:r>
            <w:r w:rsidR="007E1EDF" w:rsidRPr="00384ADB">
              <w:rPr>
                <w:rStyle w:val="FormatvorlageInstructionsTabelleText"/>
                <w:rFonts w:ascii="Times New Roman" w:hAnsi="Times New Roman"/>
                <w:sz w:val="24"/>
              </w:rPr>
              <w:t>395</w:t>
            </w:r>
            <w:r w:rsidR="007E7097" w:rsidRPr="00384ADB">
              <w:rPr>
                <w:rStyle w:val="FormatvorlageInstructionsTabelleText"/>
                <w:rFonts w:ascii="Times New Roman" w:hAnsi="Times New Roman"/>
                <w:sz w:val="24"/>
              </w:rPr>
              <w:t>(1) of</w:t>
            </w:r>
            <w:r w:rsidR="00AB28E2">
              <w:rPr>
                <w:rStyle w:val="FormatvorlageInstructionsTabelleText"/>
                <w:rFonts w:ascii="Times New Roman" w:hAnsi="Times New Roman"/>
                <w:sz w:val="24"/>
              </w:rPr>
              <w:t xml:space="preserve"> CRR</w:t>
            </w:r>
            <w:r w:rsidR="007E7097" w:rsidRPr="00384ADB">
              <w:rPr>
                <w:rStyle w:val="FormatvorlageInstructionsTabelleText"/>
                <w:rFonts w:ascii="Times New Roman" w:hAnsi="Times New Roman"/>
                <w:sz w:val="24"/>
              </w:rPr>
              <w:t>, this amount shall be</w:t>
            </w:r>
            <w:r w:rsidR="007E1EDF" w:rsidRPr="00384ADB">
              <w:rPr>
                <w:rStyle w:val="FormatvorlageInstructionsTabelleText"/>
                <w:rFonts w:ascii="Times New Roman" w:hAnsi="Times New Roman"/>
                <w:sz w:val="24"/>
              </w:rPr>
              <w:t xml:space="preserve"> the following</w:t>
            </w:r>
            <w:r w:rsidR="007E7097" w:rsidRPr="00384ADB">
              <w:rPr>
                <w:rStyle w:val="FormatvorlageInstructionsTabelleText"/>
                <w:rFonts w:ascii="Times New Roman" w:hAnsi="Times New Roman"/>
                <w:sz w:val="24"/>
              </w:rPr>
              <w:t>:</w:t>
            </w:r>
          </w:p>
          <w:p w14:paraId="0F3C7038" w14:textId="77777777" w:rsidR="00B0191A" w:rsidRPr="00384ADB" w:rsidRDefault="00B0191A">
            <w:pPr>
              <w:pStyle w:val="InstructionsText"/>
              <w:rPr>
                <w:rStyle w:val="FormatvorlageInstructionsTabelleText"/>
                <w:rFonts w:ascii="Times New Roman" w:hAnsi="Times New Roman"/>
                <w:sz w:val="24"/>
              </w:rPr>
            </w:pPr>
          </w:p>
          <w:p w14:paraId="1CA9DEE6" w14:textId="272A3408"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i</w:t>
            </w:r>
            <w:r w:rsidR="007E7097" w:rsidRPr="00384ADB">
              <w:rPr>
                <w:rStyle w:val="FormatvorlageInstructionsTabelleText"/>
                <w:rFonts w:ascii="Times New Roman" w:hAnsi="Times New Roman"/>
                <w:sz w:val="24"/>
              </w:rPr>
              <w:t xml:space="preserve">f the 25% of the </w:t>
            </w:r>
            <w:del w:id="82" w:author="Author">
              <w:r w:rsidR="007E7097" w:rsidRPr="00384ADB" w:rsidDel="00A0134B">
                <w:rPr>
                  <w:rStyle w:val="FormatvorlageInstructionsTabelleText"/>
                  <w:rFonts w:ascii="Times New Roman" w:hAnsi="Times New Roman"/>
                  <w:sz w:val="24"/>
                </w:rPr>
                <w:delText xml:space="preserve">eligible </w:delText>
              </w:r>
            </w:del>
            <w:ins w:id="83" w:author="Author">
              <w:r w:rsidR="00A0134B">
                <w:rPr>
                  <w:rStyle w:val="FormatvorlageInstructionsTabelleText"/>
                  <w:rFonts w:ascii="Times New Roman" w:hAnsi="Times New Roman"/>
                  <w:sz w:val="24"/>
                </w:rPr>
                <w:t>Tier 1</w:t>
              </w:r>
              <w:r w:rsidR="00A0134B" w:rsidRPr="00384ADB">
                <w:rPr>
                  <w:rStyle w:val="FormatvorlageInstructionsTabelleText"/>
                  <w:rFonts w:ascii="Times New Roman" w:hAnsi="Times New Roman"/>
                  <w:sz w:val="24"/>
                </w:rPr>
                <w:t xml:space="preserve"> </w:t>
              </w:r>
            </w:ins>
            <w:r w:rsidR="007E7097" w:rsidRPr="00384ADB">
              <w:rPr>
                <w:rStyle w:val="FormatvorlageInstructionsTabelleText"/>
                <w:rFonts w:ascii="Times New Roman" w:hAnsi="Times New Roman"/>
                <w:sz w:val="24"/>
              </w:rPr>
              <w:t>capital is greater than EUR 150 million</w:t>
            </w:r>
            <w:r w:rsidR="000C7E9F" w:rsidRPr="00384ADB">
              <w:rPr>
                <w:rStyle w:val="FormatvorlageInstructionsTabelleText"/>
                <w:rFonts w:ascii="Times New Roman" w:hAnsi="Times New Roman"/>
                <w:sz w:val="24"/>
              </w:rPr>
              <w:t xml:space="preserve"> </w:t>
            </w:r>
            <w:r w:rsidR="00C92415" w:rsidRPr="00384ADB">
              <w:rPr>
                <w:rStyle w:val="FormatvorlageInstructionsTabelleText"/>
                <w:rFonts w:ascii="Times New Roman" w:hAnsi="Times New Roman"/>
                <w:sz w:val="24"/>
              </w:rPr>
              <w:t>(</w:t>
            </w:r>
            <w:r w:rsidR="000C7E9F" w:rsidRPr="00384ADB">
              <w:rPr>
                <w:rStyle w:val="FormatvorlageInstructionsTabelleText"/>
                <w:rFonts w:ascii="Times New Roman" w:hAnsi="Times New Roman"/>
                <w:sz w:val="24"/>
              </w:rPr>
              <w:t xml:space="preserve">or </w:t>
            </w:r>
            <w:r w:rsidR="00C92415" w:rsidRPr="00384ADB">
              <w:rPr>
                <w:rStyle w:val="FormatvorlageInstructionsTabelleText"/>
                <w:rFonts w:ascii="Times New Roman" w:hAnsi="Times New Roman"/>
                <w:sz w:val="24"/>
              </w:rPr>
              <w:t xml:space="preserve">a </w:t>
            </w:r>
            <w:r w:rsidR="000C7E9F" w:rsidRPr="00384ADB">
              <w:rPr>
                <w:rStyle w:val="FormatvorlageInstructionsTabelleText"/>
                <w:rFonts w:ascii="Times New Roman" w:hAnsi="Times New Roman"/>
                <w:sz w:val="24"/>
              </w:rPr>
              <w:t>lower limit</w:t>
            </w:r>
            <w:r w:rsidR="00C92415" w:rsidRPr="00384ADB">
              <w:rPr>
                <w:rStyle w:val="FormatvorlageInstructionsTabelleText"/>
                <w:rFonts w:ascii="Times New Roman" w:hAnsi="Times New Roman"/>
                <w:sz w:val="24"/>
              </w:rPr>
              <w:t xml:space="preserve"> than EUR 150 million</w:t>
            </w:r>
            <w:r w:rsidR="000C7E9F" w:rsidRPr="00384ADB">
              <w:rPr>
                <w:rStyle w:val="FormatvorlageInstructionsTabelleText"/>
                <w:rFonts w:ascii="Times New Roman" w:hAnsi="Times New Roman"/>
                <w:sz w:val="24"/>
              </w:rPr>
              <w:t xml:space="preserve"> set out by the competent authority </w:t>
            </w:r>
            <w:r w:rsidR="00C92415" w:rsidRPr="00384ADB">
              <w:rPr>
                <w:rStyle w:val="FormatvorlageInstructionsTabelleText"/>
                <w:rFonts w:ascii="Times New Roman" w:hAnsi="Times New Roman"/>
                <w:sz w:val="24"/>
              </w:rPr>
              <w:t>in accordance with the third paragraph of</w:t>
            </w:r>
            <w:r w:rsidR="000C7E9F" w:rsidRPr="00384ADB">
              <w:rPr>
                <w:rStyle w:val="FormatvorlageInstructionsTabelleText"/>
                <w:rFonts w:ascii="Times New Roman" w:hAnsi="Times New Roman"/>
                <w:sz w:val="24"/>
              </w:rPr>
              <w:t xml:space="preserve"> </w:t>
            </w:r>
            <w:r>
              <w:rPr>
                <w:rStyle w:val="FormatvorlageInstructionsTabelleText"/>
                <w:rFonts w:ascii="Times New Roman" w:hAnsi="Times New Roman"/>
                <w:sz w:val="24"/>
              </w:rPr>
              <w:t>A</w:t>
            </w:r>
            <w:r w:rsidR="000C7E9F" w:rsidRPr="00384ADB">
              <w:rPr>
                <w:rStyle w:val="FormatvorlageInstructionsTabelleText"/>
                <w:rFonts w:ascii="Times New Roman" w:hAnsi="Times New Roman"/>
                <w:sz w:val="24"/>
              </w:rPr>
              <w:t xml:space="preserve">rticle </w:t>
            </w:r>
            <w:r w:rsidR="007E1EDF" w:rsidRPr="00384ADB">
              <w:rPr>
                <w:rStyle w:val="FormatvorlageInstructionsTabelleText"/>
                <w:rFonts w:ascii="Times New Roman" w:hAnsi="Times New Roman"/>
                <w:sz w:val="24"/>
              </w:rPr>
              <w:t>395</w:t>
            </w:r>
            <w:r w:rsidR="000C7E9F" w:rsidRPr="00384ADB">
              <w:rPr>
                <w:rStyle w:val="FormatvorlageInstructionsTabelleText"/>
                <w:rFonts w:ascii="Times New Roman" w:hAnsi="Times New Roman"/>
                <w:sz w:val="24"/>
              </w:rPr>
              <w:t xml:space="preserve">(1) of </w:t>
            </w:r>
            <w:r w:rsidR="00F40CD9">
              <w:rPr>
                <w:rStyle w:val="FormatvorlageInstructionsTabelleText"/>
                <w:rFonts w:ascii="Times New Roman" w:hAnsi="Times New Roman"/>
                <w:sz w:val="24"/>
              </w:rPr>
              <w:t>CRR</w:t>
            </w:r>
            <w:del w:id="84" w:author="Author">
              <w:r w:rsidR="00F40CD9" w:rsidRPr="00F40CD9" w:rsidDel="000730D7">
                <w:rPr>
                  <w:rStyle w:val="FormatvorlageInstructionsTabelleText"/>
                  <w:rFonts w:ascii="Times New Roman" w:hAnsi="Times New Roman"/>
                  <w:sz w:val="24"/>
                </w:rPr>
                <w:delText xml:space="preserve"> </w:delText>
              </w:r>
            </w:del>
            <w:r w:rsidR="00F40CD9">
              <w:rPr>
                <w:rStyle w:val="FormatvorlageInstructionsTabelleText"/>
                <w:rFonts w:ascii="Times New Roman" w:hAnsi="Times New Roman"/>
                <w:sz w:val="24"/>
              </w:rPr>
              <w:t xml:space="preserve">, </w:t>
            </w:r>
            <w:r w:rsidR="007E7097" w:rsidRPr="00384ADB">
              <w:rPr>
                <w:rStyle w:val="FormatvorlageInstructionsTabelleText"/>
                <w:rFonts w:ascii="Times New Roman" w:hAnsi="Times New Roman"/>
                <w:sz w:val="24"/>
              </w:rPr>
              <w:t xml:space="preserve">25% of the </w:t>
            </w:r>
            <w:del w:id="85" w:author="Author">
              <w:r w:rsidR="007E7097" w:rsidRPr="00384ADB" w:rsidDel="00A0134B">
                <w:rPr>
                  <w:rStyle w:val="FormatvorlageInstructionsTabelleText"/>
                  <w:rFonts w:ascii="Times New Roman" w:hAnsi="Times New Roman"/>
                  <w:sz w:val="24"/>
                </w:rPr>
                <w:delText xml:space="preserve">eligible </w:delText>
              </w:r>
            </w:del>
            <w:ins w:id="86" w:author="Author">
              <w:r w:rsidR="00A0134B">
                <w:rPr>
                  <w:rStyle w:val="FormatvorlageInstructionsTabelleText"/>
                  <w:rFonts w:ascii="Times New Roman" w:hAnsi="Times New Roman"/>
                  <w:sz w:val="24"/>
                </w:rPr>
                <w:t>Tier 1</w:t>
              </w:r>
              <w:r w:rsidR="00A0134B" w:rsidRPr="00384ADB">
                <w:rPr>
                  <w:rStyle w:val="FormatvorlageInstructionsTabelleText"/>
                  <w:rFonts w:ascii="Times New Roman" w:hAnsi="Times New Roman"/>
                  <w:sz w:val="24"/>
                </w:rPr>
                <w:t xml:space="preserve"> </w:t>
              </w:r>
            </w:ins>
            <w:r w:rsidR="007E7097" w:rsidRPr="00384ADB">
              <w:rPr>
                <w:rStyle w:val="FormatvorlageInstructionsTabelleText"/>
                <w:rFonts w:ascii="Times New Roman" w:hAnsi="Times New Roman"/>
                <w:sz w:val="24"/>
              </w:rPr>
              <w:t xml:space="preserve">capital </w:t>
            </w:r>
            <w:r w:rsidR="007E1EDF" w:rsidRPr="00384ADB">
              <w:rPr>
                <w:rStyle w:val="FormatvorlageInstructionsTabelleText"/>
                <w:rFonts w:ascii="Times New Roman" w:hAnsi="Times New Roman"/>
                <w:sz w:val="24"/>
              </w:rPr>
              <w:t xml:space="preserve">shall </w:t>
            </w:r>
            <w:r w:rsidR="007E7097" w:rsidRPr="00384ADB">
              <w:rPr>
                <w:rStyle w:val="FormatvorlageInstructionsTabelleText"/>
                <w:rFonts w:ascii="Times New Roman" w:hAnsi="Times New Roman"/>
                <w:sz w:val="24"/>
              </w:rPr>
              <w:t>be reported</w:t>
            </w:r>
            <w:r>
              <w:rPr>
                <w:rStyle w:val="FormatvorlageInstructionsTabelleText"/>
                <w:rFonts w:ascii="Times New Roman" w:hAnsi="Times New Roman"/>
                <w:sz w:val="24"/>
              </w:rPr>
              <w:t>;</w:t>
            </w:r>
          </w:p>
          <w:p w14:paraId="3BD8ED21" w14:textId="77777777" w:rsidR="00704405" w:rsidRPr="00384ADB" w:rsidRDefault="00704405">
            <w:pPr>
              <w:pStyle w:val="InstructionsText"/>
              <w:rPr>
                <w:rStyle w:val="FormatvorlageInstructionsTabelleText"/>
                <w:rFonts w:ascii="Times New Roman" w:hAnsi="Times New Roman"/>
                <w:sz w:val="24"/>
              </w:rPr>
            </w:pPr>
          </w:p>
          <w:p w14:paraId="0C0DE116" w14:textId="2DFC4E3D" w:rsidR="00B0191A" w:rsidRPr="00384ADB" w:rsidRDefault="00F7508F">
            <w:pPr>
              <w:pStyle w:val="InstructionsText"/>
              <w:numPr>
                <w:ilvl w:val="0"/>
                <w:numId w:val="26"/>
              </w:numPr>
              <w:rPr>
                <w:rStyle w:val="FormatvorlageInstructionsTabelleText"/>
                <w:rFonts w:ascii="Times New Roman" w:hAnsi="Times New Roman"/>
                <w:sz w:val="24"/>
              </w:rPr>
            </w:pPr>
            <w:r>
              <w:rPr>
                <w:rStyle w:val="FormatvorlageInstructionsTabelleText"/>
                <w:rFonts w:ascii="Times New Roman" w:hAnsi="Times New Roman"/>
                <w:sz w:val="24"/>
              </w:rPr>
              <w:t>i</w:t>
            </w:r>
            <w:r w:rsidR="00290AA2" w:rsidRPr="00384ADB">
              <w:rPr>
                <w:rStyle w:val="FormatvorlageInstructionsTabelleText"/>
                <w:rFonts w:ascii="Times New Roman" w:hAnsi="Times New Roman"/>
                <w:sz w:val="24"/>
              </w:rPr>
              <w:t xml:space="preserve">f EUR 150 million (or a lower limit set out by the competent authority in accordance with the third paragraph of </w:t>
            </w:r>
            <w:r>
              <w:rPr>
                <w:rStyle w:val="FormatvorlageInstructionsTabelleText"/>
                <w:rFonts w:ascii="Times New Roman" w:hAnsi="Times New Roman"/>
                <w:sz w:val="24"/>
              </w:rPr>
              <w:t>A</w:t>
            </w:r>
            <w:r w:rsidR="00290AA2" w:rsidRPr="00384ADB">
              <w:rPr>
                <w:rStyle w:val="FormatvorlageInstructionsTabelleText"/>
                <w:rFonts w:ascii="Times New Roman" w:hAnsi="Times New Roman"/>
                <w:sz w:val="24"/>
              </w:rPr>
              <w:t xml:space="preserve">rticle 395(1) of </w:t>
            </w:r>
            <w:r w:rsidR="00F40CD9">
              <w:rPr>
                <w:rStyle w:val="FormatvorlageInstructionsTabelleText"/>
                <w:rFonts w:ascii="Times New Roman" w:hAnsi="Times New Roman"/>
                <w:sz w:val="24"/>
              </w:rPr>
              <w:t>CRR</w:t>
            </w:r>
            <w:ins w:id="87" w:author="Author">
              <w:r w:rsidR="000730D7">
                <w:rPr>
                  <w:rStyle w:val="FormatvorlageInstructionsTabelleText"/>
                  <w:rFonts w:ascii="Times New Roman" w:hAnsi="Times New Roman"/>
                  <w:sz w:val="24"/>
                </w:rPr>
                <w:t>)</w:t>
              </w:r>
            </w:ins>
            <w:r w:rsidR="00F40CD9" w:rsidRPr="00F40CD9" w:rsidDel="00F40CD9">
              <w:rPr>
                <w:rStyle w:val="FormatvorlageInstructionsTabelleText"/>
                <w:rFonts w:ascii="Times New Roman" w:hAnsi="Times New Roman"/>
                <w:sz w:val="24"/>
              </w:rPr>
              <w:t xml:space="preserve"> </w:t>
            </w:r>
            <w:r w:rsidR="00290AA2" w:rsidRPr="00384ADB">
              <w:rPr>
                <w:rStyle w:val="FormatvorlageInstructionsTabelleText"/>
                <w:rFonts w:ascii="Times New Roman" w:hAnsi="Times New Roman"/>
                <w:sz w:val="24"/>
              </w:rPr>
              <w:t xml:space="preserve">is greater than 25% of the institution’s </w:t>
            </w:r>
            <w:del w:id="88" w:author="Author">
              <w:r w:rsidR="00290AA2" w:rsidRPr="00384ADB" w:rsidDel="00A0134B">
                <w:rPr>
                  <w:rStyle w:val="FormatvorlageInstructionsTabelleText"/>
                  <w:rFonts w:ascii="Times New Roman" w:hAnsi="Times New Roman"/>
                  <w:sz w:val="24"/>
                </w:rPr>
                <w:delText xml:space="preserve">eligible </w:delText>
              </w:r>
            </w:del>
            <w:ins w:id="89" w:author="Author">
              <w:r w:rsidR="00A0134B">
                <w:rPr>
                  <w:rStyle w:val="FormatvorlageInstructionsTabelleText"/>
                  <w:rFonts w:ascii="Times New Roman" w:hAnsi="Times New Roman"/>
                  <w:sz w:val="24"/>
                </w:rPr>
                <w:t>Tier 1</w:t>
              </w:r>
              <w:r w:rsidR="00A0134B" w:rsidRPr="00384ADB">
                <w:rPr>
                  <w:rStyle w:val="FormatvorlageInstructionsTabelleText"/>
                  <w:rFonts w:ascii="Times New Roman" w:hAnsi="Times New Roman"/>
                  <w:sz w:val="24"/>
                </w:rPr>
                <w:t xml:space="preserve"> </w:t>
              </w:r>
            </w:ins>
            <w:r w:rsidR="00290AA2" w:rsidRPr="00384ADB">
              <w:rPr>
                <w:rStyle w:val="FormatvorlageInstructionsTabelleText"/>
                <w:rFonts w:ascii="Times New Roman" w:hAnsi="Times New Roman"/>
                <w:sz w:val="24"/>
              </w:rPr>
              <w:t xml:space="preserve">capital, EUR 150 million (or the lower limit if set out by the competent authority) shall be reported. </w:t>
            </w:r>
            <w:del w:id="90" w:author="Author">
              <w:r w:rsidR="00290AA2" w:rsidRPr="00384ADB" w:rsidDel="000730D7">
                <w:rPr>
                  <w:rStyle w:val="FormatvorlageInstructionsTabelleText"/>
                  <w:rFonts w:ascii="Times New Roman" w:hAnsi="Times New Roman"/>
                  <w:sz w:val="24"/>
                </w:rPr>
                <w:delText>If  the</w:delText>
              </w:r>
            </w:del>
            <w:ins w:id="91" w:author="Author">
              <w:r w:rsidR="000730D7" w:rsidRPr="00384ADB">
                <w:rPr>
                  <w:rStyle w:val="FormatvorlageInstructionsTabelleText"/>
                  <w:rFonts w:ascii="Times New Roman" w:hAnsi="Times New Roman"/>
                  <w:sz w:val="24"/>
                </w:rPr>
                <w:t>If the</w:t>
              </w:r>
            </w:ins>
            <w:r w:rsidR="00290AA2" w:rsidRPr="00384ADB">
              <w:rPr>
                <w:rStyle w:val="FormatvorlageInstructionsTabelleText"/>
                <w:rFonts w:ascii="Times New Roman" w:hAnsi="Times New Roman"/>
                <w:sz w:val="24"/>
              </w:rPr>
              <w:t xml:space="preserve"> institution has determined a lower limit in terms of its</w:t>
            </w:r>
            <w:ins w:id="92" w:author="Author">
              <w:r w:rsidR="0055461D">
                <w:rPr>
                  <w:rStyle w:val="FormatvorlageInstructionsTabelleText"/>
                  <w:rFonts w:ascii="Times New Roman" w:hAnsi="Times New Roman"/>
                  <w:sz w:val="24"/>
                </w:rPr>
                <w:t xml:space="preserve"> Tier 1</w:t>
              </w:r>
            </w:ins>
            <w:del w:id="93" w:author="Author">
              <w:r w:rsidR="00290AA2" w:rsidRPr="00384ADB" w:rsidDel="000351BF">
                <w:rPr>
                  <w:rStyle w:val="FormatvorlageInstructionsTabelleText"/>
                  <w:rFonts w:ascii="Times New Roman" w:hAnsi="Times New Roman"/>
                  <w:sz w:val="24"/>
                </w:rPr>
                <w:delText xml:space="preserve"> eligible </w:delText>
              </w:r>
            </w:del>
            <w:r w:rsidR="00290AA2" w:rsidRPr="00384ADB">
              <w:rPr>
                <w:rStyle w:val="FormatvorlageInstructionsTabelleText"/>
                <w:rFonts w:ascii="Times New Roman" w:hAnsi="Times New Roman"/>
                <w:sz w:val="24"/>
              </w:rPr>
              <w:t xml:space="preserve">capital, required by the second subparagraph of Article 395(1) of </w:t>
            </w:r>
            <w:r w:rsidR="00F40CD9">
              <w:rPr>
                <w:rStyle w:val="FormatvorlageInstructionsTabelleText"/>
                <w:rFonts w:ascii="Times New Roman" w:hAnsi="Times New Roman"/>
                <w:sz w:val="24"/>
              </w:rPr>
              <w:t>CRR</w:t>
            </w:r>
            <w:r w:rsidR="00290AA2" w:rsidRPr="00384ADB">
              <w:rPr>
                <w:rStyle w:val="FormatvorlageInstructionsTabelleText"/>
                <w:rFonts w:ascii="Times New Roman" w:hAnsi="Times New Roman"/>
                <w:sz w:val="24"/>
              </w:rPr>
              <w:t>, that limit shall be reported.</w:t>
            </w:r>
            <w:r w:rsidR="00C92415" w:rsidRPr="00384ADB">
              <w:rPr>
                <w:rStyle w:val="FormatvorlageInstructionsTabelleText"/>
                <w:rFonts w:ascii="Times New Roman" w:hAnsi="Times New Roman"/>
                <w:sz w:val="24"/>
              </w:rPr>
              <w:t xml:space="preserve"> </w:t>
            </w:r>
          </w:p>
          <w:p w14:paraId="0B80B128" w14:textId="77777777" w:rsidR="007F3F93" w:rsidRPr="00384ADB" w:rsidRDefault="007F3F93">
            <w:pPr>
              <w:pStyle w:val="InstructionsText"/>
              <w:rPr>
                <w:rStyle w:val="FormatvorlageInstructionsTabelleText"/>
                <w:rFonts w:ascii="Times New Roman" w:hAnsi="Times New Roman"/>
                <w:sz w:val="24"/>
              </w:rPr>
            </w:pPr>
          </w:p>
          <w:p w14:paraId="0584B53C" w14:textId="0C6F47D4" w:rsidR="002835E1" w:rsidRPr="00384ADB" w:rsidDel="00842C94" w:rsidRDefault="002F4A3D">
            <w:pPr>
              <w:pStyle w:val="InstructionsText"/>
              <w:rPr>
                <w:del w:id="94" w:author="Autho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These </w:t>
            </w:r>
            <w:r w:rsidR="00C92415" w:rsidRPr="00384ADB">
              <w:rPr>
                <w:rStyle w:val="FormatvorlageInstructionsTabelleText"/>
                <w:rFonts w:ascii="Times New Roman" w:hAnsi="Times New Roman"/>
                <w:sz w:val="24"/>
              </w:rPr>
              <w:t>limits</w:t>
            </w:r>
            <w:r w:rsidRPr="00384ADB">
              <w:rPr>
                <w:rStyle w:val="FormatvorlageInstructionsTabelleText"/>
                <w:rFonts w:ascii="Times New Roman" w:hAnsi="Times New Roman"/>
                <w:sz w:val="24"/>
              </w:rPr>
              <w:t xml:space="preserve"> may be stricter in case of application of national measures </w:t>
            </w:r>
            <w:r w:rsidR="00C92415" w:rsidRPr="00384ADB">
              <w:rPr>
                <w:rStyle w:val="FormatvorlageInstructionsTabelleText"/>
                <w:rFonts w:ascii="Times New Roman" w:hAnsi="Times New Roman"/>
                <w:sz w:val="24"/>
              </w:rPr>
              <w:t>in accordance with Article 39</w:t>
            </w:r>
            <w:r w:rsidR="007A6B64" w:rsidRPr="00384ADB">
              <w:rPr>
                <w:rStyle w:val="FormatvorlageInstructionsTabelleText"/>
                <w:rFonts w:ascii="Times New Roman" w:hAnsi="Times New Roman"/>
                <w:sz w:val="24"/>
              </w:rPr>
              <w:t>5</w:t>
            </w:r>
            <w:r w:rsidR="00C92415" w:rsidRPr="00384ADB">
              <w:rPr>
                <w:rStyle w:val="FormatvorlageInstructionsTabelleText"/>
                <w:rFonts w:ascii="Times New Roman" w:hAnsi="Times New Roman"/>
                <w:sz w:val="24"/>
              </w:rPr>
              <w:t xml:space="preserve">(6) or Article 458 of </w:t>
            </w:r>
            <w:r w:rsidR="00F40CD9">
              <w:rPr>
                <w:rStyle w:val="FormatvorlageInstructionsTabelleText"/>
                <w:rFonts w:ascii="Times New Roman" w:hAnsi="Times New Roman"/>
                <w:sz w:val="24"/>
              </w:rPr>
              <w:t>CRR</w:t>
            </w:r>
            <w:r w:rsidR="00F40CD9" w:rsidRPr="00F40CD9" w:rsidDel="00F40CD9">
              <w:rPr>
                <w:rStyle w:val="FormatvorlageInstructionsTabelleText"/>
                <w:rFonts w:ascii="Times New Roman" w:hAnsi="Times New Roman"/>
                <w:sz w:val="24"/>
              </w:rPr>
              <w:t xml:space="preserve"> </w:t>
            </w:r>
            <w:r w:rsidRPr="00384ADB">
              <w:rPr>
                <w:rStyle w:val="FormatvorlageInstructionsTabelleText"/>
                <w:rFonts w:ascii="Times New Roman" w:hAnsi="Times New Roman"/>
                <w:sz w:val="24"/>
              </w:rPr>
              <w:t xml:space="preserve">or </w:t>
            </w:r>
            <w:r w:rsidR="00195B92">
              <w:rPr>
                <w:rStyle w:val="FormatvorlageInstructionsTabelleText"/>
                <w:rFonts w:ascii="Times New Roman" w:hAnsi="Times New Roman"/>
                <w:sz w:val="24"/>
              </w:rPr>
              <w:t xml:space="preserve">the </w:t>
            </w:r>
            <w:r w:rsidRPr="00384ADB">
              <w:rPr>
                <w:rStyle w:val="FormatvorlageInstructionsTabelleText"/>
                <w:rFonts w:ascii="Times New Roman" w:hAnsi="Times New Roman"/>
                <w:sz w:val="24"/>
              </w:rPr>
              <w:t xml:space="preserve">delegated acts </w:t>
            </w:r>
            <w:r w:rsidR="00195B92">
              <w:rPr>
                <w:rStyle w:val="FormatvorlageInstructionsTabelleText"/>
                <w:rFonts w:ascii="Times New Roman" w:hAnsi="Times New Roman"/>
                <w:sz w:val="24"/>
              </w:rPr>
              <w:t>adopted</w:t>
            </w:r>
            <w:r w:rsidRPr="00384ADB">
              <w:rPr>
                <w:rStyle w:val="FormatvorlageInstructionsTabelleText"/>
                <w:rFonts w:ascii="Times New Roman" w:hAnsi="Times New Roman"/>
                <w:sz w:val="24"/>
              </w:rPr>
              <w:t xml:space="preserve"> in accordance with Article </w:t>
            </w:r>
            <w:r w:rsidR="007E1EDF" w:rsidRPr="00384ADB">
              <w:rPr>
                <w:rStyle w:val="FormatvorlageInstructionsTabelleText"/>
                <w:rFonts w:ascii="Times New Roman" w:hAnsi="Times New Roman"/>
                <w:sz w:val="24"/>
              </w:rPr>
              <w:t>459(</w:t>
            </w:r>
            <w:r w:rsidR="00C92415" w:rsidRPr="00384ADB">
              <w:rPr>
                <w:rStyle w:val="FormatvorlageInstructionsTabelleText"/>
                <w:rFonts w:ascii="Times New Roman" w:hAnsi="Times New Roman"/>
                <w:sz w:val="24"/>
              </w:rPr>
              <w:t>b</w:t>
            </w:r>
            <w:r w:rsidR="007E1EDF" w:rsidRPr="00384ADB">
              <w:rPr>
                <w:rStyle w:val="FormatvorlageInstructionsTabelleText"/>
                <w:rFonts w:ascii="Times New Roman" w:hAnsi="Times New Roman"/>
                <w:sz w:val="24"/>
              </w:rPr>
              <w:t xml:space="preserve">) of </w:t>
            </w:r>
            <w:r w:rsidR="00F40CD9">
              <w:rPr>
                <w:rStyle w:val="FormatvorlageInstructionsTabelleText"/>
                <w:rFonts w:ascii="Times New Roman" w:hAnsi="Times New Roman"/>
                <w:sz w:val="24"/>
              </w:rPr>
              <w:t>CRR</w:t>
            </w:r>
            <w:del w:id="95" w:author="Author">
              <w:r w:rsidRPr="00384ADB" w:rsidDel="00842C94">
                <w:rPr>
                  <w:rStyle w:val="FormatvorlageInstructionsTabelleText"/>
                  <w:rFonts w:ascii="Times New Roman" w:hAnsi="Times New Roman"/>
                  <w:sz w:val="24"/>
                </w:rPr>
                <w:delText>.</w:delText>
              </w:r>
            </w:del>
            <w:ins w:id="96" w:author="Author">
              <w:r w:rsidR="00842C94">
                <w:rPr>
                  <w:rStyle w:val="FormatvorlageInstructionsTabelleText"/>
                  <w:rFonts w:ascii="Times New Roman" w:hAnsi="Times New Roman"/>
                  <w:sz w:val="24"/>
                </w:rPr>
                <w:t>.</w:t>
              </w:r>
            </w:ins>
          </w:p>
          <w:p w14:paraId="5792B757" w14:textId="65E58020" w:rsidR="002835E1" w:rsidRPr="00384ADB" w:rsidRDefault="002835E1">
            <w:pPr>
              <w:pStyle w:val="InstructionsText"/>
              <w:rPr>
                <w:ins w:id="97" w:author="Author"/>
                <w:rStyle w:val="FormatvorlageInstructionsTabelleText"/>
                <w:rFonts w:ascii="Times New Roman" w:hAnsi="Times New Roman"/>
                <w:sz w:val="24"/>
                <w:lang w:eastAsia="en-US"/>
              </w:rPr>
            </w:pPr>
          </w:p>
          <w:p w14:paraId="530CA99A" w14:textId="77777777" w:rsidR="00B0191A" w:rsidRPr="00384ADB" w:rsidRDefault="00B0191A">
            <w:pPr>
              <w:pStyle w:val="InstructionsText"/>
              <w:rPr>
                <w:rStyle w:val="FormatvorlageInstructionsTabelleText"/>
                <w:rFonts w:ascii="Times New Roman" w:hAnsi="Times New Roman"/>
                <w:sz w:val="24"/>
              </w:rPr>
            </w:pP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w:t>
            </w:r>
            <w:r w:rsidR="00702E1B" w:rsidRPr="00384ADB">
              <w:rPr>
                <w:rStyle w:val="InstructionsTabelleberschrift"/>
                <w:rFonts w:ascii="Times New Roman" w:hAnsi="Times New Roman"/>
                <w:sz w:val="24"/>
              </w:rPr>
              <w:t>nstitutions in %</w:t>
            </w:r>
          </w:p>
          <w:p w14:paraId="55A198B7" w14:textId="77777777" w:rsidR="00B0191A" w:rsidRPr="00384ADB" w:rsidRDefault="00B0191A">
            <w:pPr>
              <w:pStyle w:val="InstructionsText"/>
              <w:rPr>
                <w:rStyle w:val="FormatvorlageInstructionsTabelleText"/>
                <w:rFonts w:ascii="Times New Roman" w:hAnsi="Times New Roman"/>
                <w:b/>
                <w:sz w:val="24"/>
              </w:rPr>
            </w:pPr>
          </w:p>
          <w:p w14:paraId="336C8BCF" w14:textId="77777777" w:rsidR="00B0191A" w:rsidRPr="00384ADB" w:rsidRDefault="001A4F56">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Article</w:t>
            </w:r>
            <w:r w:rsidR="002F4A3D" w:rsidRPr="00384ADB">
              <w:rPr>
                <w:rStyle w:val="FormatvorlageInstructionsTabelleText"/>
                <w:rFonts w:ascii="Times New Roman" w:hAnsi="Times New Roman"/>
                <w:sz w:val="24"/>
              </w:rPr>
              <w:t>s</w:t>
            </w:r>
            <w:r w:rsidRPr="00384ADB">
              <w:rPr>
                <w:rStyle w:val="FormatvorlageInstructionsTabelleText"/>
                <w:rFonts w:ascii="Times New Roman" w:hAnsi="Times New Roman"/>
                <w:sz w:val="24"/>
              </w:rPr>
              <w:t xml:space="preserve"> </w:t>
            </w:r>
            <w:r w:rsidR="00192323" w:rsidRPr="00384ADB">
              <w:rPr>
                <w:rStyle w:val="FormatvorlageInstructionsTabelleText"/>
                <w:rFonts w:ascii="Times New Roman" w:hAnsi="Times New Roman"/>
                <w:sz w:val="24"/>
              </w:rPr>
              <w:t>395(1) and 459(a)</w:t>
            </w:r>
            <w:r w:rsidR="008A4511" w:rsidRPr="00384ADB">
              <w:rPr>
                <w:rStyle w:val="FormatvorlageInstructionsTabelleText"/>
                <w:rFonts w:ascii="Times New Roman" w:hAnsi="Times New Roman"/>
                <w:sz w:val="24"/>
              </w:rPr>
              <w:t xml:space="preserve"> </w:t>
            </w:r>
            <w:r w:rsidRPr="00384ADB">
              <w:rPr>
                <w:rStyle w:val="FormatvorlageInstructionsTabelleText"/>
                <w:rFonts w:ascii="Times New Roman" w:hAnsi="Times New Roman"/>
                <w:sz w:val="24"/>
              </w:rPr>
              <w:t xml:space="preserve">of </w:t>
            </w:r>
            <w:r w:rsidR="00F40CD9">
              <w:rPr>
                <w:rStyle w:val="FormatvorlageInstructionsTabelleText"/>
                <w:rFonts w:ascii="Times New Roman" w:hAnsi="Times New Roman"/>
                <w:sz w:val="24"/>
              </w:rPr>
              <w:t>CRR</w:t>
            </w:r>
            <w:r w:rsidR="00704405" w:rsidRPr="00384ADB">
              <w:rPr>
                <w:rStyle w:val="FormatvorlageInstructionsTabelleText"/>
                <w:rFonts w:ascii="Times New Roman" w:hAnsi="Times New Roman"/>
                <w:sz w:val="24"/>
              </w:rPr>
              <w:t>.</w:t>
            </w:r>
          </w:p>
          <w:p w14:paraId="663C4A2E" w14:textId="77777777" w:rsidR="00B0191A" w:rsidRPr="00384ADB" w:rsidRDefault="00B0191A">
            <w:pPr>
              <w:pStyle w:val="InstructionsText"/>
              <w:rPr>
                <w:rStyle w:val="FormatvorlageInstructionsTabelleText"/>
                <w:rFonts w:ascii="Times New Roman" w:hAnsi="Times New Roman"/>
                <w:sz w:val="24"/>
              </w:rPr>
            </w:pPr>
          </w:p>
          <w:p w14:paraId="31F6B994" w14:textId="10118CC5" w:rsidR="00B0191A" w:rsidRPr="00384ADB" w:rsidRDefault="00586D84">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amount t</w:t>
            </w:r>
            <w:r w:rsidR="00192323" w:rsidRPr="00384ADB">
              <w:rPr>
                <w:rStyle w:val="FormatvorlageInstructionsTabelleText"/>
                <w:rFonts w:ascii="Times New Roman" w:hAnsi="Times New Roman"/>
                <w:sz w:val="24"/>
              </w:rPr>
              <w:t xml:space="preserve">hat shall </w:t>
            </w:r>
            <w:r w:rsidRPr="00384ADB">
              <w:rPr>
                <w:rStyle w:val="FormatvorlageInstructionsTabelleText"/>
                <w:rFonts w:ascii="Times New Roman" w:hAnsi="Times New Roman"/>
                <w:sz w:val="24"/>
              </w:rPr>
              <w:t xml:space="preserve">be reported </w:t>
            </w:r>
            <w:r w:rsidR="00920EBF" w:rsidRPr="00384ADB">
              <w:rPr>
                <w:rStyle w:val="FormatvorlageInstructionsTabelleText"/>
                <w:rFonts w:ascii="Times New Roman" w:hAnsi="Times New Roman"/>
                <w:sz w:val="24"/>
              </w:rPr>
              <w:t>is the absolute limit (reported in row 020) expressed as a percentage of the</w:t>
            </w:r>
            <w:ins w:id="98" w:author="Author">
              <w:r w:rsidR="00322C63">
                <w:rPr>
                  <w:rStyle w:val="FormatvorlageInstructionsTabelleText"/>
                  <w:rFonts w:ascii="Times New Roman" w:hAnsi="Times New Roman"/>
                  <w:sz w:val="24"/>
                </w:rPr>
                <w:t xml:space="preserve"> </w:t>
              </w:r>
            </w:ins>
            <w:del w:id="99" w:author="Author">
              <w:r w:rsidR="00920EBF" w:rsidRPr="00384ADB" w:rsidDel="00322C63">
                <w:rPr>
                  <w:rStyle w:val="FormatvorlageInstructionsTabelleText"/>
                  <w:rFonts w:ascii="Times New Roman" w:hAnsi="Times New Roman"/>
                  <w:sz w:val="24"/>
                </w:rPr>
                <w:delText xml:space="preserve"> </w:delText>
              </w:r>
            </w:del>
            <w:ins w:id="100" w:author="Author">
              <w:r w:rsidR="00322C63">
                <w:rPr>
                  <w:rStyle w:val="FormatvorlageInstructionsTabelleText"/>
                  <w:rFonts w:ascii="Times New Roman" w:hAnsi="Times New Roman"/>
                  <w:sz w:val="24"/>
                </w:rPr>
                <w:t xml:space="preserve">Tier 1 </w:t>
              </w:r>
            </w:ins>
            <w:del w:id="101" w:author="Author">
              <w:r w:rsidR="00920EBF" w:rsidRPr="00384ADB" w:rsidDel="00322C63">
                <w:rPr>
                  <w:rStyle w:val="FormatvorlageInstructionsTabelleText"/>
                  <w:rFonts w:ascii="Times New Roman" w:hAnsi="Times New Roman"/>
                  <w:sz w:val="24"/>
                </w:rPr>
                <w:delText xml:space="preserve">eligible </w:delText>
              </w:r>
            </w:del>
            <w:r w:rsidR="00920EBF" w:rsidRPr="00384ADB">
              <w:rPr>
                <w:rStyle w:val="FormatvorlageInstructionsTabelleText"/>
                <w:rFonts w:ascii="Times New Roman" w:hAnsi="Times New Roman"/>
                <w:sz w:val="24"/>
              </w:rPr>
              <w:t>capital.</w:t>
            </w:r>
          </w:p>
          <w:p w14:paraId="613A27B3" w14:textId="77777777" w:rsidR="00B0191A" w:rsidRPr="00384ADB" w:rsidRDefault="00B0191A">
            <w:pPr>
              <w:pStyle w:val="InstructionsText"/>
              <w:rPr>
                <w:rStyle w:val="FormatvorlageInstructionsTabelleText"/>
                <w:rFonts w:ascii="Times New Roman" w:hAnsi="Times New Roman"/>
                <w:b/>
                <w:sz w:val="24"/>
              </w:rPr>
            </w:pPr>
          </w:p>
        </w:tc>
      </w:tr>
      <w:tr w:rsidR="00E544D6" w:rsidRPr="00384ADB" w14:paraId="60BE6ECD" w14:textId="77777777" w:rsidTr="00207228">
        <w:trPr>
          <w:ins w:id="102" w:author="Author"/>
        </w:trPr>
        <w:tc>
          <w:tcPr>
            <w:tcW w:w="1418" w:type="dxa"/>
          </w:tcPr>
          <w:p w14:paraId="11804A11" w14:textId="7371B38E" w:rsidR="00E544D6" w:rsidRPr="00384ADB" w:rsidRDefault="00E544D6">
            <w:pPr>
              <w:pStyle w:val="InstructionsText"/>
              <w:rPr>
                <w:ins w:id="103" w:author="Author"/>
                <w:rStyle w:val="FormatvorlageInstructionsTabelleText"/>
                <w:rFonts w:ascii="Times New Roman" w:hAnsi="Times New Roman"/>
                <w:b/>
                <w:sz w:val="24"/>
                <w:lang w:eastAsia="en-US"/>
              </w:rPr>
            </w:pPr>
            <w:ins w:id="104" w:author="Author">
              <w:r>
                <w:rPr>
                  <w:rStyle w:val="FormatvorlageInstructionsTabelleText"/>
                  <w:rFonts w:ascii="Times New Roman" w:hAnsi="Times New Roman"/>
                  <w:b/>
                  <w:sz w:val="24"/>
                </w:rPr>
                <w:t>040</w:t>
              </w:r>
            </w:ins>
          </w:p>
        </w:tc>
        <w:tc>
          <w:tcPr>
            <w:tcW w:w="7620" w:type="dxa"/>
          </w:tcPr>
          <w:p w14:paraId="59407D16" w14:textId="77777777" w:rsidR="00E544D6" w:rsidRPr="000F4237" w:rsidRDefault="00E544D6">
            <w:pPr>
              <w:pStyle w:val="InstructionsText"/>
              <w:rPr>
                <w:ins w:id="105" w:author="Author"/>
                <w:rStyle w:val="InstructionsTabelleberschrift"/>
                <w:rFonts w:ascii="Times New Roman" w:hAnsi="Times New Roman"/>
                <w:sz w:val="24"/>
              </w:rPr>
            </w:pPr>
            <w:ins w:id="106" w:author="Author">
              <w:r w:rsidRPr="000F4237">
                <w:rPr>
                  <w:rStyle w:val="InstructionsTabelleberschrift"/>
                  <w:rFonts w:ascii="Times New Roman" w:hAnsi="Times New Roman"/>
                  <w:sz w:val="24"/>
                </w:rPr>
                <w:t>Globally Systemic Important Institutions (G-SIIs)</w:t>
              </w:r>
            </w:ins>
          </w:p>
          <w:p w14:paraId="1A0B8D8F" w14:textId="77777777" w:rsidR="00E544D6" w:rsidRPr="000F4237" w:rsidRDefault="00E544D6">
            <w:pPr>
              <w:pStyle w:val="InstructionsText"/>
              <w:rPr>
                <w:ins w:id="107" w:author="Author"/>
                <w:rStyle w:val="InstructionsTabelleberschrift"/>
                <w:rFonts w:ascii="Times New Roman" w:hAnsi="Times New Roman"/>
                <w:sz w:val="24"/>
              </w:rPr>
            </w:pPr>
          </w:p>
          <w:p w14:paraId="567BA2AA" w14:textId="4EB929C9" w:rsidR="00EE4702" w:rsidRPr="00E15C1E" w:rsidRDefault="00EE4702">
            <w:pPr>
              <w:pStyle w:val="InstructionsText"/>
              <w:rPr>
                <w:ins w:id="108" w:author="Author"/>
                <w:rStyle w:val="FormatvorlageInstructionsTabelleText"/>
                <w:rFonts w:ascii="Times New Roman" w:hAnsi="Times New Roman"/>
                <w:sz w:val="24"/>
              </w:rPr>
            </w:pPr>
            <w:ins w:id="109" w:author="Author">
              <w:r w:rsidRPr="00E15C1E">
                <w:rPr>
                  <w:rStyle w:val="FormatvorlageInstructionsTabelleText"/>
                  <w:rFonts w:ascii="Times New Roman" w:hAnsi="Times New Roman"/>
                  <w:sz w:val="24"/>
                </w:rPr>
                <w:t>Articles 395(1) of CRR</w:t>
              </w:r>
            </w:ins>
          </w:p>
          <w:p w14:paraId="0FDCD22D" w14:textId="77777777" w:rsidR="00EE4702" w:rsidRPr="00207228" w:rsidRDefault="00EE4702">
            <w:pPr>
              <w:pStyle w:val="InstructionsText"/>
              <w:rPr>
                <w:ins w:id="110" w:author="Author"/>
                <w:rStyle w:val="FormatvorlageInstructionsTabelleText"/>
                <w:rFonts w:ascii="Times New Roman" w:hAnsi="Times New Roman"/>
                <w:sz w:val="24"/>
              </w:rPr>
            </w:pPr>
          </w:p>
          <w:p w14:paraId="1F8CFF45" w14:textId="65D999FD" w:rsidR="00000C0E" w:rsidRPr="00207228" w:rsidRDefault="007203AE" w:rsidP="007203AE">
            <w:pPr>
              <w:rPr>
                <w:ins w:id="111" w:author="Author"/>
                <w:rStyle w:val="FormatvorlageInstructionsTabelleText"/>
                <w:rFonts w:ascii="Times New Roman" w:hAnsi="Times New Roman"/>
                <w:sz w:val="24"/>
                <w:lang w:eastAsia="de-DE"/>
              </w:rPr>
            </w:pPr>
            <w:ins w:id="112" w:author="Author">
              <w:r w:rsidRPr="00207228">
                <w:rPr>
                  <w:rStyle w:val="FormatvorlageInstructionsTabelleText"/>
                  <w:rFonts w:ascii="Times New Roman" w:hAnsi="Times New Roman"/>
                  <w:sz w:val="24"/>
                  <w:lang w:eastAsia="de-DE"/>
                </w:rPr>
                <w:t>The amount of the applicable limit for counterparties which are institution or group identified as a G-SII or as a non-EU G-SII shall be reported. According to Art</w:t>
              </w:r>
              <w:r w:rsidR="000E26BD">
                <w:rPr>
                  <w:rStyle w:val="FormatvorlageInstructionsTabelleText"/>
                  <w:rFonts w:ascii="Times New Roman" w:hAnsi="Times New Roman"/>
                  <w:sz w:val="24"/>
                  <w:lang w:eastAsia="de-DE"/>
                </w:rPr>
                <w:t>icle 395(1) of CRR, this limit</w:t>
              </w:r>
              <w:r w:rsidRPr="00207228">
                <w:rPr>
                  <w:rStyle w:val="FormatvorlageInstructionsTabelleText"/>
                  <w:rFonts w:ascii="Times New Roman" w:hAnsi="Times New Roman"/>
                  <w:sz w:val="24"/>
                  <w:lang w:eastAsia="de-DE"/>
                </w:rPr>
                <w:t xml:space="preserve"> shall be the following:</w:t>
              </w:r>
            </w:ins>
          </w:p>
          <w:p w14:paraId="170EC6B6" w14:textId="4A7FF4EB" w:rsidR="00EE4702" w:rsidRPr="00207228" w:rsidRDefault="00000C0E" w:rsidP="00207228">
            <w:pPr>
              <w:pStyle w:val="ListParagraph"/>
              <w:numPr>
                <w:ilvl w:val="0"/>
                <w:numId w:val="35"/>
              </w:numPr>
              <w:rPr>
                <w:ins w:id="113" w:author="Author"/>
                <w:rStyle w:val="FormatvorlageInstructionsTabelleText"/>
                <w:rFonts w:ascii="Times New Roman" w:hAnsi="Times New Roman"/>
                <w:sz w:val="24"/>
                <w:lang w:eastAsia="de-DE"/>
              </w:rPr>
            </w:pPr>
            <w:ins w:id="114" w:author="Author">
              <w:r w:rsidRPr="00207228">
                <w:rPr>
                  <w:rStyle w:val="FormatvorlageInstructionsTabelleText"/>
                  <w:rFonts w:ascii="Times New Roman" w:hAnsi="Times New Roman"/>
                  <w:sz w:val="24"/>
                  <w:lang w:eastAsia="de-DE"/>
                </w:rPr>
                <w:t xml:space="preserve">a G-SII shall not incur an exposure to another </w:t>
              </w:r>
              <w:r w:rsidR="000E26BD">
                <w:rPr>
                  <w:rStyle w:val="FormatvorlageInstructionsTabelleText"/>
                  <w:rFonts w:ascii="Times New Roman" w:hAnsi="Times New Roman"/>
                  <w:sz w:val="24"/>
                  <w:lang w:eastAsia="de-DE"/>
                </w:rPr>
                <w:t xml:space="preserve">institution or group identified as a </w:t>
              </w:r>
              <w:r w:rsidRPr="00207228">
                <w:rPr>
                  <w:rStyle w:val="FormatvorlageInstructionsTabelleText"/>
                  <w:rFonts w:ascii="Times New Roman" w:hAnsi="Times New Roman"/>
                  <w:sz w:val="24"/>
                  <w:lang w:eastAsia="de-DE"/>
                </w:rPr>
                <w:t>G-SII or a non-EU G-SII, the value of which, after taking into account the effect of credit risk mitigation</w:t>
              </w:r>
              <w:r w:rsidR="000E26BD">
                <w:rPr>
                  <w:rStyle w:val="FormatvorlageInstructionsTabelleText"/>
                  <w:rFonts w:ascii="Times New Roman" w:hAnsi="Times New Roman"/>
                  <w:sz w:val="24"/>
                  <w:lang w:eastAsia="de-DE"/>
                </w:rPr>
                <w:t>,</w:t>
              </w:r>
              <w:r w:rsidRPr="00207228">
                <w:rPr>
                  <w:rStyle w:val="FormatvorlageInstructionsTabelleText"/>
                  <w:rFonts w:ascii="Times New Roman" w:hAnsi="Times New Roman"/>
                  <w:sz w:val="24"/>
                  <w:lang w:eastAsia="de-DE"/>
                </w:rPr>
                <w:t xml:space="preserve"> exceeds 15% of its Tier 1 capital.</w:t>
              </w:r>
            </w:ins>
          </w:p>
          <w:p w14:paraId="01A637FC" w14:textId="77777777" w:rsidR="00E544D6" w:rsidRPr="00384ADB" w:rsidRDefault="00E544D6">
            <w:pPr>
              <w:pStyle w:val="InstructionsText"/>
              <w:rPr>
                <w:ins w:id="115" w:author="Author"/>
                <w:rStyle w:val="InstructionsTabelleberschrift"/>
                <w:rFonts w:ascii="Times New Roman" w:hAnsi="Times New Roman"/>
                <w:sz w:val="24"/>
                <w:lang w:eastAsia="en-US"/>
              </w:rPr>
            </w:pPr>
          </w:p>
        </w:tc>
      </w:tr>
    </w:tbl>
    <w:p w14:paraId="3B342A14" w14:textId="77777777" w:rsidR="00C83135" w:rsidRPr="00384ADB" w:rsidRDefault="00C83135">
      <w:pPr>
        <w:pStyle w:val="InstructionsText"/>
      </w:pPr>
    </w:p>
    <w:p w14:paraId="5B3F1A0E" w14:textId="4830849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16" w:name="_Toc20819318"/>
      <w:r w:rsidRPr="00384ADB">
        <w:rPr>
          <w:rFonts w:ascii="Times New Roman" w:hAnsi="Times New Roman" w:cs="Times New Roman"/>
          <w:b/>
          <w:sz w:val="24"/>
          <w:u w:val="none"/>
        </w:rPr>
        <w:t xml:space="preserve">C 27.00 - </w:t>
      </w:r>
      <w:r w:rsidR="00634B45" w:rsidRPr="00384ADB">
        <w:rPr>
          <w:rFonts w:ascii="Times New Roman" w:hAnsi="Times New Roman" w:cs="Times New Roman"/>
          <w:b/>
          <w:sz w:val="24"/>
          <w:u w:val="none"/>
        </w:rPr>
        <w:t>Identification</w:t>
      </w:r>
      <w:r w:rsidR="00B945FE" w:rsidRPr="00384ADB">
        <w:rPr>
          <w:rFonts w:ascii="Times New Roman" w:hAnsi="Times New Roman" w:cs="Times New Roman"/>
          <w:b/>
          <w:sz w:val="24"/>
          <w:u w:val="none"/>
        </w:rPr>
        <w:t xml:space="preserve"> of the counterparty</w:t>
      </w:r>
      <w:r w:rsidRPr="00384ADB">
        <w:rPr>
          <w:rFonts w:ascii="Times New Roman" w:hAnsi="Times New Roman" w:cs="Times New Roman"/>
          <w:b/>
          <w:sz w:val="24"/>
          <w:u w:val="none"/>
        </w:rPr>
        <w:t xml:space="preserve"> (LE1)</w:t>
      </w:r>
      <w:bookmarkEnd w:id="116"/>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17" w:name="_Toc20819319"/>
      <w:r w:rsidRPr="00384ADB">
        <w:rPr>
          <w:rFonts w:ascii="Times New Roman" w:hAnsi="Times New Roman" w:cs="Times New Roman"/>
          <w:sz w:val="24"/>
        </w:rPr>
        <w:t>Instructions concerning specific columns</w:t>
      </w:r>
      <w:bookmarkEnd w:id="11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FE7F32">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lang w:eastAsia="en-US"/>
              </w:rPr>
            </w:pPr>
            <w:r w:rsidRPr="00384ADB">
              <w:rPr>
                <w:rStyle w:val="InstructionsTabelleText"/>
                <w:rFonts w:ascii="Times New Roman" w:hAnsi="Times New Roman"/>
                <w:b/>
                <w:sz w:val="24"/>
              </w:rPr>
              <w:t>Column</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634B45" w:rsidRPr="00384ADB" w14:paraId="4775EE54" w14:textId="77777777" w:rsidTr="00FE7F32">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010-</w:t>
            </w:r>
            <w:r w:rsidR="00CA42A9" w:rsidRPr="00384ADB">
              <w:rPr>
                <w:rStyle w:val="FormatvorlageInstructionsTabelleText"/>
                <w:rFonts w:ascii="Times New Roman" w:hAnsi="Times New Roman"/>
                <w:b/>
                <w:sz w:val="24"/>
              </w:rPr>
              <w:t>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sidRPr="000F4237">
              <w:rPr>
                <w:rStyle w:val="InstructionsTabelleberschrift"/>
                <w:rFonts w:ascii="Times New Roman" w:hAnsi="Times New Roman"/>
                <w:sz w:val="24"/>
              </w:rPr>
              <w:t>Counterparty Identification:</w:t>
            </w:r>
          </w:p>
          <w:p w14:paraId="151F46B4" w14:textId="77777777" w:rsidR="00B0191A" w:rsidRPr="0039317F" w:rsidRDefault="00B0191A">
            <w:pPr>
              <w:pStyle w:val="InstructionsText"/>
              <w:rPr>
                <w:rStyle w:val="FormatvorlageInstructionsTabelleText"/>
                <w:rFonts w:ascii="Times New Roman" w:hAnsi="Times New Roman"/>
                <w:b/>
                <w:sz w:val="24"/>
              </w:rPr>
            </w:pPr>
          </w:p>
          <w:p w14:paraId="043788E4" w14:textId="638ED05B" w:rsidR="003A7A4B" w:rsidRDefault="0031054B">
            <w:pPr>
              <w:pStyle w:val="InstructionsText"/>
              <w:rPr>
                <w:ins w:id="118" w:author="Author"/>
                <w:rStyle w:val="FormatvorlageInstructionsTabelleText"/>
                <w:rFonts w:ascii="Times New Roman" w:hAnsi="Times New Roman"/>
                <w:sz w:val="24"/>
              </w:rPr>
            </w:pPr>
            <w:r w:rsidRPr="000F4237">
              <w:rPr>
                <w:rStyle w:val="FormatvorlageInstructionsTabelleText"/>
                <w:rFonts w:ascii="Times New Roman" w:hAnsi="Times New Roman"/>
                <w:sz w:val="24"/>
              </w:rPr>
              <w:lastRenderedPageBreak/>
              <w:t xml:space="preserve">Institutions shall report </w:t>
            </w:r>
            <w:r w:rsidR="00FC2882" w:rsidRPr="000F4237">
              <w:rPr>
                <w:rStyle w:val="FormatvorlageInstructionsTabelleText"/>
                <w:rFonts w:ascii="Times New Roman" w:hAnsi="Times New Roman"/>
                <w:sz w:val="24"/>
              </w:rPr>
              <w:t>the</w:t>
            </w:r>
            <w:r w:rsidRPr="000F4237">
              <w:rPr>
                <w:rStyle w:val="FormatvorlageInstructionsTabelleText"/>
                <w:rFonts w:ascii="Times New Roman" w:hAnsi="Times New Roman"/>
                <w:sz w:val="24"/>
              </w:rPr>
              <w:t xml:space="preserve"> identification</w:t>
            </w:r>
            <w:r w:rsidR="00FC2882" w:rsidRPr="000F4237">
              <w:rPr>
                <w:rStyle w:val="FormatvorlageInstructionsTabelleText"/>
                <w:rFonts w:ascii="Times New Roman" w:hAnsi="Times New Roman"/>
                <w:sz w:val="24"/>
              </w:rPr>
              <w:t xml:space="preserve"> of any counterparty</w:t>
            </w:r>
            <w:r w:rsidRPr="000F4237">
              <w:rPr>
                <w:rStyle w:val="FormatvorlageInstructionsTabelleText"/>
                <w:rFonts w:ascii="Times New Roman" w:hAnsi="Times New Roman"/>
                <w:sz w:val="24"/>
              </w:rPr>
              <w:t xml:space="preserve"> for which information is being </w:t>
            </w:r>
            <w:r w:rsidR="00524120" w:rsidRPr="000F4237">
              <w:rPr>
                <w:rStyle w:val="FormatvorlageInstructionsTabelleText"/>
                <w:rFonts w:ascii="Times New Roman" w:hAnsi="Times New Roman"/>
                <w:sz w:val="24"/>
              </w:rPr>
              <w:t>submitted</w:t>
            </w:r>
            <w:r w:rsidR="00290EFB" w:rsidRPr="000F4237">
              <w:rPr>
                <w:rStyle w:val="FormatvorlageInstructionsTabelleText"/>
                <w:rFonts w:ascii="Times New Roman" w:hAnsi="Times New Roman"/>
                <w:sz w:val="24"/>
              </w:rPr>
              <w:t xml:space="preserve"> in any of the templates C 28.00 to C </w:t>
            </w:r>
            <w:ins w:id="119" w:author="Author">
              <w:r w:rsidR="00E15C1E">
                <w:rPr>
                  <w:rStyle w:val="FormatvorlageInstructionsTabelleText"/>
                  <w:rFonts w:ascii="Times New Roman" w:hAnsi="Times New Roman"/>
                  <w:sz w:val="24"/>
                </w:rPr>
                <w:t>29</w:t>
              </w:r>
            </w:ins>
            <w:del w:id="120" w:author="Author">
              <w:r w:rsidR="00290EFB" w:rsidRPr="000F4237" w:rsidDel="00E15C1E">
                <w:rPr>
                  <w:rStyle w:val="FormatvorlageInstructionsTabelleText"/>
                  <w:rFonts w:ascii="Times New Roman" w:hAnsi="Times New Roman"/>
                  <w:sz w:val="24"/>
                </w:rPr>
                <w:delText>31</w:delText>
              </w:r>
            </w:del>
            <w:r w:rsidR="00290EFB" w:rsidRPr="000F4237">
              <w:rPr>
                <w:rStyle w:val="FormatvorlageInstructionsTabelleText"/>
                <w:rFonts w:ascii="Times New Roman" w:hAnsi="Times New Roman"/>
                <w:sz w:val="24"/>
              </w:rPr>
              <w:t>.00</w:t>
            </w:r>
            <w:r w:rsidR="00524120" w:rsidRPr="000F4237">
              <w:rPr>
                <w:rStyle w:val="FormatvorlageInstructionsTabelleText"/>
                <w:rFonts w:ascii="Times New Roman" w:hAnsi="Times New Roman"/>
                <w:sz w:val="24"/>
              </w:rPr>
              <w:t xml:space="preserve">. </w:t>
            </w:r>
            <w:r w:rsidR="00290EFB" w:rsidRPr="000F4237">
              <w:rPr>
                <w:rStyle w:val="FormatvorlageInstructionsTabelleText"/>
                <w:rFonts w:ascii="Times New Roman" w:hAnsi="Times New Roman"/>
                <w:sz w:val="24"/>
              </w:rPr>
              <w:t>The identification of the group of connected clients shall not be reported, unless the national reporting system provides a unique code for the group of connected clients.</w:t>
            </w:r>
          </w:p>
          <w:p w14:paraId="6BAE8806" w14:textId="77777777" w:rsidR="000F4237" w:rsidRPr="0039317F" w:rsidRDefault="000F4237">
            <w:pPr>
              <w:pStyle w:val="InstructionsText"/>
              <w:rPr>
                <w:rStyle w:val="FormatvorlageInstructionsTabelleText"/>
                <w:rFonts w:ascii="Times New Roman" w:hAnsi="Times New Roman"/>
                <w:sz w:val="24"/>
              </w:rPr>
            </w:pPr>
          </w:p>
          <w:p w14:paraId="4122366B" w14:textId="5FB9C649" w:rsidR="00B0191A" w:rsidRDefault="003A7A4B">
            <w:pPr>
              <w:pStyle w:val="InstructionsText"/>
              <w:rPr>
                <w:ins w:id="121" w:author="Author"/>
              </w:rPr>
            </w:pPr>
            <w:ins w:id="122" w:author="Author">
              <w:r>
                <w:rPr>
                  <w:rStyle w:val="FormatvorlageInstructionsTabelleText"/>
                  <w:rFonts w:ascii="Times New Roman" w:hAnsi="Times New Roman"/>
                  <w:sz w:val="24"/>
                </w:rPr>
                <w:t xml:space="preserve">According to the last sentence of Article 394(1) of CRR, institutions shall report the identification of the counterparty to which they have </w:t>
              </w:r>
              <w:r w:rsidRPr="00F538EA">
                <w:t>exposures of a value greater than or equal to EUR 300 million but less than 10</w:t>
              </w:r>
              <w:del w:id="123" w:author="Author">
                <w:r w:rsidRPr="00F538EA" w:rsidDel="000730D7">
                  <w:delText> </w:delText>
                </w:r>
              </w:del>
              <w:r w:rsidRPr="00F538EA">
                <w:t>% of the</w:t>
              </w:r>
              <w:r>
                <w:t>ir Tier 1</w:t>
              </w:r>
              <w:r w:rsidRPr="00F538EA">
                <w:t xml:space="preserve"> capital</w:t>
              </w:r>
              <w:r>
                <w:t>.</w:t>
              </w:r>
            </w:ins>
          </w:p>
          <w:p w14:paraId="74F8BC2D" w14:textId="77777777" w:rsidR="003A7A4B" w:rsidRPr="0039317F" w:rsidRDefault="003A7A4B">
            <w:pPr>
              <w:pStyle w:val="InstructionsText"/>
              <w:rPr>
                <w:rStyle w:val="FormatvorlageInstructionsTabelleText"/>
                <w:rFonts w:ascii="Times New Roman" w:hAnsi="Times New Roman"/>
                <w:sz w:val="24"/>
              </w:rPr>
            </w:pPr>
          </w:p>
          <w:p w14:paraId="588E752C" w14:textId="77777777" w:rsidR="00B0191A" w:rsidRPr="0039317F" w:rsidRDefault="00634B45">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According to Article </w:t>
            </w:r>
            <w:r w:rsidR="00192323" w:rsidRPr="0039317F">
              <w:rPr>
                <w:rStyle w:val="FormatvorlageInstructionsTabelleText"/>
                <w:rFonts w:ascii="Times New Roman" w:hAnsi="Times New Roman"/>
                <w:sz w:val="24"/>
              </w:rPr>
              <w:t>394</w:t>
            </w:r>
            <w:r w:rsidRPr="0039317F">
              <w:rPr>
                <w:rStyle w:val="FormatvorlageInstructionsTabelleText"/>
                <w:rFonts w:ascii="Times New Roman" w:hAnsi="Times New Roman"/>
                <w:sz w:val="24"/>
              </w:rPr>
              <w:t xml:space="preserve">(1)(a) of </w:t>
            </w:r>
            <w:r w:rsidR="00F40CD9">
              <w:rPr>
                <w:rStyle w:val="FormatvorlageInstructionsTabelleText"/>
                <w:rFonts w:ascii="Times New Roman" w:hAnsi="Times New Roman"/>
                <w:sz w:val="24"/>
              </w:rPr>
              <w:t>CRR</w:t>
            </w:r>
            <w:r w:rsidRPr="0039317F">
              <w:rPr>
                <w:rStyle w:val="FormatvorlageInstructionsTabelleText"/>
                <w:rFonts w:ascii="Times New Roman" w:hAnsi="Times New Roman"/>
                <w:sz w:val="24"/>
              </w:rPr>
              <w:t xml:space="preserve">, institutions shall report </w:t>
            </w:r>
            <w:r w:rsidR="00FC2882" w:rsidRPr="0039317F">
              <w:rPr>
                <w:rStyle w:val="FormatvorlageInstructionsTabelleText"/>
                <w:rFonts w:ascii="Times New Roman" w:hAnsi="Times New Roman"/>
                <w:sz w:val="24"/>
              </w:rPr>
              <w:t xml:space="preserve">the </w:t>
            </w:r>
            <w:r w:rsidRPr="0039317F">
              <w:rPr>
                <w:rStyle w:val="FormatvorlageInstructionsTabelleText"/>
                <w:rFonts w:ascii="Times New Roman" w:hAnsi="Times New Roman"/>
                <w:sz w:val="24"/>
              </w:rPr>
              <w:t>identification</w:t>
            </w:r>
            <w:r w:rsidR="00FC2882" w:rsidRPr="0039317F">
              <w:rPr>
                <w:rStyle w:val="FormatvorlageInstructionsTabelleText"/>
                <w:rFonts w:ascii="Times New Roman" w:hAnsi="Times New Roman"/>
                <w:sz w:val="24"/>
              </w:rPr>
              <w:t xml:space="preserve"> of the counterparty </w:t>
            </w:r>
            <w:r w:rsidRPr="0039317F">
              <w:rPr>
                <w:rStyle w:val="FormatvorlageInstructionsTabelleText"/>
                <w:rFonts w:ascii="Times New Roman" w:hAnsi="Times New Roman"/>
                <w:sz w:val="24"/>
              </w:rPr>
              <w:t xml:space="preserve">to which </w:t>
            </w:r>
            <w:r w:rsidR="00192323" w:rsidRPr="0039317F">
              <w:rPr>
                <w:rStyle w:val="FormatvorlageInstructionsTabelleText"/>
                <w:rFonts w:ascii="Times New Roman" w:hAnsi="Times New Roman"/>
                <w:sz w:val="24"/>
              </w:rPr>
              <w:t>they have</w:t>
            </w:r>
            <w:r w:rsidRPr="0039317F">
              <w:rPr>
                <w:rStyle w:val="FormatvorlageInstructionsTabelleText"/>
                <w:rFonts w:ascii="Times New Roman" w:hAnsi="Times New Roman"/>
                <w:sz w:val="24"/>
              </w:rPr>
              <w:t xml:space="preserve"> a large exposure</w:t>
            </w:r>
            <w:r w:rsidR="00FC2882" w:rsidRPr="0039317F">
              <w:rPr>
                <w:rStyle w:val="FormatvorlageInstructionsTabelleText"/>
                <w:rFonts w:ascii="Times New Roman" w:hAnsi="Times New Roman"/>
                <w:sz w:val="24"/>
              </w:rPr>
              <w:t xml:space="preserve"> as defined in Article 392 of </w:t>
            </w:r>
            <w:r w:rsidR="00F40CD9">
              <w:rPr>
                <w:rStyle w:val="FormatvorlageInstructionsTabelleText"/>
                <w:rFonts w:ascii="Times New Roman" w:hAnsi="Times New Roman"/>
                <w:sz w:val="24"/>
              </w:rPr>
              <w:t>CRR</w:t>
            </w:r>
            <w:r w:rsidRPr="0039317F">
              <w:rPr>
                <w:rStyle w:val="FormatvorlageInstructionsTabelleText"/>
                <w:rFonts w:ascii="Times New Roman" w:hAnsi="Times New Roman"/>
                <w:sz w:val="24"/>
              </w:rPr>
              <w:t xml:space="preserve">. </w:t>
            </w:r>
          </w:p>
          <w:p w14:paraId="6C31EBB4" w14:textId="77777777" w:rsidR="00B0191A" w:rsidRPr="0039317F" w:rsidRDefault="00B0191A">
            <w:pPr>
              <w:pStyle w:val="InstructionsText"/>
              <w:rPr>
                <w:rStyle w:val="FormatvorlageInstructionsTabelleText"/>
                <w:rFonts w:ascii="Times New Roman" w:hAnsi="Times New Roman"/>
                <w:sz w:val="24"/>
              </w:rPr>
            </w:pPr>
          </w:p>
          <w:p w14:paraId="7D69AB4D" w14:textId="6AA73A1C" w:rsidR="003F0034" w:rsidRPr="0039317F" w:rsidDel="003F0034" w:rsidRDefault="00634B45">
            <w:pPr>
              <w:pStyle w:val="InstructionsText"/>
              <w:rPr>
                <w:del w:id="124" w:author="Autho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According to Article </w:t>
            </w:r>
            <w:r w:rsidR="00192323" w:rsidRPr="0039317F">
              <w:rPr>
                <w:rStyle w:val="FormatvorlageInstructionsTabelleText"/>
                <w:rFonts w:ascii="Times New Roman" w:hAnsi="Times New Roman"/>
                <w:sz w:val="24"/>
              </w:rPr>
              <w:t>394(2)</w:t>
            </w:r>
            <w:r w:rsidRPr="0039317F">
              <w:rPr>
                <w:rStyle w:val="FormatvorlageInstructionsTabelleText"/>
                <w:rFonts w:ascii="Times New Roman" w:hAnsi="Times New Roman"/>
                <w:sz w:val="24"/>
              </w:rPr>
              <w:t xml:space="preserve">(a) of </w:t>
            </w:r>
            <w:r w:rsidR="00F40CD9">
              <w:rPr>
                <w:rStyle w:val="FormatvorlageInstructionsTabelleText"/>
                <w:rFonts w:ascii="Times New Roman" w:hAnsi="Times New Roman"/>
                <w:sz w:val="24"/>
              </w:rPr>
              <w:t>CRR</w:t>
            </w:r>
            <w:r w:rsidR="00FC2882" w:rsidRPr="0039317F">
              <w:rPr>
                <w:rStyle w:val="FormatvorlageInstructionsTabelleText"/>
                <w:rFonts w:ascii="Times New Roman" w:hAnsi="Times New Roman"/>
                <w:sz w:val="24"/>
              </w:rPr>
              <w:t>, institutions shall report the identification of the c</w:t>
            </w:r>
            <w:r w:rsidRPr="0039317F">
              <w:rPr>
                <w:rStyle w:val="FormatvorlageInstructionsTabelleText"/>
                <w:rFonts w:ascii="Times New Roman" w:hAnsi="Times New Roman"/>
                <w:sz w:val="24"/>
              </w:rPr>
              <w:t xml:space="preserve">ounterparty to which </w:t>
            </w:r>
            <w:r w:rsidR="00192323" w:rsidRPr="0039317F">
              <w:rPr>
                <w:rStyle w:val="FormatvorlageInstructionsTabelleText"/>
                <w:rFonts w:ascii="Times New Roman" w:hAnsi="Times New Roman"/>
                <w:sz w:val="24"/>
              </w:rPr>
              <w:t>they have</w:t>
            </w:r>
            <w:r w:rsidRPr="0039317F">
              <w:rPr>
                <w:rStyle w:val="FormatvorlageInstructionsTabelleText"/>
                <w:rFonts w:ascii="Times New Roman" w:hAnsi="Times New Roman"/>
                <w:sz w:val="24"/>
              </w:rPr>
              <w:t xml:space="preserve"> </w:t>
            </w:r>
            <w:r w:rsidR="00FC2882" w:rsidRPr="0039317F">
              <w:rPr>
                <w:rStyle w:val="FormatvorlageInstructionsTabelleText"/>
                <w:rFonts w:ascii="Times New Roman" w:hAnsi="Times New Roman"/>
                <w:sz w:val="24"/>
              </w:rPr>
              <w:t>the</w:t>
            </w:r>
            <w:r w:rsidRPr="0039317F">
              <w:rPr>
                <w:rStyle w:val="FormatvorlageInstructionsTabelleText"/>
                <w:rFonts w:ascii="Times New Roman" w:hAnsi="Times New Roman"/>
                <w:sz w:val="24"/>
              </w:rPr>
              <w:t xml:space="preserve"> largest exposure</w:t>
            </w:r>
            <w:r w:rsidR="00FC2882" w:rsidRPr="0039317F">
              <w:rPr>
                <w:rStyle w:val="FormatvorlageInstructionsTabelleText"/>
                <w:rFonts w:ascii="Times New Roman" w:hAnsi="Times New Roman"/>
                <w:sz w:val="24"/>
              </w:rPr>
              <w:t>s</w:t>
            </w:r>
            <w:r w:rsidR="00192323" w:rsidRPr="0039317F">
              <w:rPr>
                <w:rStyle w:val="FormatvorlageInstructionsTabelleText"/>
                <w:rFonts w:ascii="Times New Roman" w:hAnsi="Times New Roman"/>
                <w:sz w:val="24"/>
              </w:rPr>
              <w:t xml:space="preserve"> (in the cases where the counterparty is an institution or a</w:t>
            </w:r>
            <w:del w:id="125" w:author="Author">
              <w:r w:rsidR="00192323" w:rsidRPr="0039317F" w:rsidDel="00FF4B3E">
                <w:rPr>
                  <w:rStyle w:val="FormatvorlageInstructionsTabelleText"/>
                  <w:rFonts w:ascii="Times New Roman" w:hAnsi="Times New Roman"/>
                  <w:sz w:val="24"/>
                </w:rPr>
                <w:delText>n</w:delText>
              </w:r>
            </w:del>
            <w:r w:rsidR="00192323" w:rsidRPr="0039317F">
              <w:rPr>
                <w:rStyle w:val="FormatvorlageInstructionsTabelleText"/>
                <w:rFonts w:ascii="Times New Roman" w:hAnsi="Times New Roman"/>
                <w:sz w:val="24"/>
              </w:rPr>
              <w:t xml:space="preserve"> </w:t>
            </w:r>
            <w:del w:id="126" w:author="Author">
              <w:r w:rsidR="00192323" w:rsidRPr="0039317F" w:rsidDel="004F02BB">
                <w:rPr>
                  <w:rStyle w:val="FormatvorlageInstructionsTabelleText"/>
                  <w:rFonts w:ascii="Times New Roman" w:hAnsi="Times New Roman"/>
                  <w:sz w:val="24"/>
                </w:rPr>
                <w:delText xml:space="preserve">unregulated financial </w:delText>
              </w:r>
              <w:r w:rsidR="00196DE8" w:rsidRPr="0039317F" w:rsidDel="004F02BB">
                <w:rPr>
                  <w:rStyle w:val="FormatvorlageInstructionsTabelleText"/>
                  <w:rFonts w:ascii="Times New Roman" w:hAnsi="Times New Roman"/>
                  <w:sz w:val="24"/>
                </w:rPr>
                <w:delText>sector</w:delText>
              </w:r>
            </w:del>
            <w:ins w:id="127" w:author="Author">
              <w:r w:rsidR="004F02BB">
                <w:rPr>
                  <w:rStyle w:val="FormatvorlageInstructionsTabelleText"/>
                  <w:rFonts w:ascii="Times New Roman" w:hAnsi="Times New Roman"/>
                  <w:sz w:val="24"/>
                </w:rPr>
                <w:t>shadow banking</w:t>
              </w:r>
            </w:ins>
            <w:r w:rsidR="00196DE8" w:rsidRPr="0039317F">
              <w:rPr>
                <w:rStyle w:val="FormatvorlageInstructionsTabelleText"/>
                <w:rFonts w:ascii="Times New Roman" w:hAnsi="Times New Roman"/>
                <w:sz w:val="24"/>
              </w:rPr>
              <w:t xml:space="preserve"> </w:t>
            </w:r>
            <w:r w:rsidR="00192323" w:rsidRPr="0039317F">
              <w:rPr>
                <w:rStyle w:val="FormatvorlageInstructionsTabelleText"/>
                <w:rFonts w:ascii="Times New Roman" w:hAnsi="Times New Roman"/>
                <w:sz w:val="24"/>
              </w:rPr>
              <w:t>entity)</w:t>
            </w:r>
            <w:r w:rsidRPr="0039317F">
              <w:rPr>
                <w:rStyle w:val="FormatvorlageInstructionsTabelleText"/>
                <w:rFonts w:ascii="Times New Roman" w:hAnsi="Times New Roman"/>
                <w:sz w:val="24"/>
              </w:rPr>
              <w:t>.</w:t>
            </w:r>
          </w:p>
          <w:p w14:paraId="079DB002" w14:textId="77777777" w:rsidR="00B0191A" w:rsidRPr="00384ADB" w:rsidRDefault="00B0191A">
            <w:pPr>
              <w:pStyle w:val="InstructionsText"/>
              <w:rPr>
                <w:rStyle w:val="InstructionsTabelleberschrift"/>
                <w:rFonts w:ascii="Times New Roman" w:hAnsi="Times New Roman"/>
                <w:b w:val="0"/>
                <w:sz w:val="24"/>
                <w:u w:val="none"/>
                <w:lang w:eastAsia="en-US"/>
              </w:rPr>
            </w:pPr>
          </w:p>
        </w:tc>
      </w:tr>
      <w:tr w:rsidR="00CA42A9" w:rsidRPr="00384ADB" w14:paraId="595B7E12" w14:textId="77777777" w:rsidTr="00FE7F32">
        <w:trPr>
          <w:trHeight w:val="992"/>
        </w:trPr>
        <w:tc>
          <w:tcPr>
            <w:tcW w:w="1418" w:type="dxa"/>
          </w:tcPr>
          <w:p w14:paraId="1244EFCC" w14:textId="77777777" w:rsidR="00CA42A9"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010</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778BB78B" w14:textId="77777777" w:rsidR="00B0191A" w:rsidRPr="00384ADB" w:rsidRDefault="00B0191A">
            <w:pPr>
              <w:pStyle w:val="InstructionsText"/>
              <w:rPr>
                <w:rStyle w:val="FormatvorlageInstructionsTabelleText"/>
                <w:rFonts w:ascii="Times New Roman" w:hAnsi="Times New Roman"/>
                <w:sz w:val="24"/>
              </w:rPr>
            </w:pPr>
          </w:p>
          <w:p w14:paraId="2AC9A6C9" w14:textId="4A44D1DB" w:rsidR="003E3E81" w:rsidRDefault="003E3E81">
            <w:pPr>
              <w:pStyle w:val="InstructionsText"/>
              <w:rPr>
                <w:ins w:id="128" w:author="Author"/>
                <w:rStyle w:val="FormatvorlageInstructionsTabelleText"/>
                <w:rFonts w:ascii="Times New Roman" w:hAnsi="Times New Roman"/>
                <w:sz w:val="24"/>
              </w:rPr>
            </w:pPr>
            <w:ins w:id="129" w:author="Author">
              <w:r w:rsidRPr="004D6C09">
                <w:rPr>
                  <w:rStyle w:val="FormatvorlageInstructionsTabelleText"/>
                  <w:rFonts w:ascii="Times New Roman" w:hAnsi="Times New Roman"/>
                  <w:sz w:val="24"/>
                </w:rPr>
                <w:t xml:space="preserve">The code as </w:t>
              </w:r>
              <w:r w:rsidRPr="00C65C03">
                <w:rPr>
                  <w:rStyle w:val="FormatvorlageInstructionsTabelleText"/>
                  <w:rFonts w:ascii="Times New Roman" w:hAnsi="Times New Roman"/>
                  <w:sz w:val="24"/>
                </w:rPr>
                <w:t xml:space="preserve">part of a row identifier must be unique for each reported entity. For </w:t>
              </w:r>
              <w:del w:id="130" w:author="Author">
                <w:r w:rsidRPr="00C65C03" w:rsidDel="00A674DA">
                  <w:rPr>
                    <w:rStyle w:val="FormatvorlageInstructionsTabelleText"/>
                    <w:rFonts w:ascii="Times New Roman" w:hAnsi="Times New Roman"/>
                    <w:sz w:val="24"/>
                  </w:rPr>
                  <w:delText xml:space="preserve">institutions </w:delText>
                </w:r>
              </w:del>
              <w:r w:rsidR="00A674DA" w:rsidRPr="00C65C03">
                <w:rPr>
                  <w:rStyle w:val="FormatvorlageInstructionsTabelleText"/>
                  <w:rFonts w:ascii="Times New Roman" w:hAnsi="Times New Roman"/>
                  <w:sz w:val="24"/>
                </w:rPr>
                <w:t xml:space="preserve">institutions and insurance undertakings, </w:t>
              </w:r>
              <w:r w:rsidRPr="00C65C03">
                <w:rPr>
                  <w:rStyle w:val="FormatvorlageInstructionsTabelleText"/>
                  <w:rFonts w:ascii="Times New Roman" w:hAnsi="Times New Roman"/>
                  <w:sz w:val="24"/>
                </w:rPr>
                <w:t>the code shall be the LEI code. For other entities the code shall be the LEI code</w:t>
              </w:r>
              <w:r w:rsidRPr="004D6C09">
                <w:rPr>
                  <w:rStyle w:val="FormatvorlageInstructionsTabelleText"/>
                  <w:rFonts w:ascii="Times New Roman" w:hAnsi="Times New Roman"/>
                  <w:sz w:val="24"/>
                </w:rPr>
                <w:t>, or if not available</w:t>
              </w:r>
              <w:r w:rsidR="00C24421">
                <w:rPr>
                  <w:rStyle w:val="FormatvorlageInstructionsTabelleText"/>
                  <w:rFonts w:ascii="Times New Roman" w:hAnsi="Times New Roman"/>
                  <w:sz w:val="24"/>
                </w:rPr>
                <w:t>,</w:t>
              </w:r>
              <w:r w:rsidRPr="004D6C09">
                <w:rPr>
                  <w:rStyle w:val="FormatvorlageInstructionsTabelleText"/>
                  <w:rFonts w:ascii="Times New Roman" w:hAnsi="Times New Roman"/>
                  <w:sz w:val="24"/>
                </w:rPr>
                <w:t xml:space="preserve"> a national code. The code shall be unique and used consistently across the templates and across time. The code shall always have a value</w:t>
              </w:r>
              <w:r>
                <w:rPr>
                  <w:rStyle w:val="FormatvorlageInstructionsTabelleText"/>
                  <w:rFonts w:ascii="Times New Roman" w:hAnsi="Times New Roman"/>
                  <w:sz w:val="24"/>
                </w:rPr>
                <w:t>.</w:t>
              </w:r>
            </w:ins>
          </w:p>
          <w:p w14:paraId="460D4D00" w14:textId="58BB76CE" w:rsidR="00296D72" w:rsidRPr="00384ADB" w:rsidDel="00E53D6D" w:rsidRDefault="00296D72">
            <w:pPr>
              <w:pStyle w:val="InstructionsText"/>
              <w:rPr>
                <w:del w:id="131" w:author="Author"/>
                <w:rStyle w:val="FormatvorlageInstructionsTabelleText"/>
                <w:rFonts w:ascii="Times New Roman" w:hAnsi="Times New Roman"/>
                <w:sz w:val="24"/>
              </w:rPr>
            </w:pPr>
            <w:del w:id="132" w:author="Author">
              <w:r w:rsidRPr="00384ADB" w:rsidDel="00E53D6D">
                <w:rPr>
                  <w:rStyle w:val="FormatvorlageInstructionsTabelleText"/>
                  <w:rFonts w:ascii="Times New Roman" w:hAnsi="Times New Roman"/>
                  <w:sz w:val="24"/>
                </w:rPr>
                <w:delText>The code is a row identifier, and must be unique for each row in the table</w:delText>
              </w:r>
              <w:r w:rsidR="00195B92" w:rsidDel="00E53D6D">
                <w:rPr>
                  <w:rStyle w:val="FormatvorlageInstructionsTabelleText"/>
                  <w:rFonts w:ascii="Times New Roman" w:hAnsi="Times New Roman"/>
                  <w:sz w:val="24"/>
                </w:rPr>
                <w:delText>.</w:delText>
              </w:r>
            </w:del>
          </w:p>
          <w:p w14:paraId="074FDC6F" w14:textId="3EF03D20" w:rsidR="00296D72" w:rsidDel="00E53D6D" w:rsidRDefault="00296D72">
            <w:pPr>
              <w:pStyle w:val="InstructionsText"/>
              <w:rPr>
                <w:del w:id="133" w:author="Author"/>
                <w:rStyle w:val="FormatvorlageInstructionsTabelleText"/>
                <w:rFonts w:ascii="Times New Roman" w:hAnsi="Times New Roman"/>
                <w:sz w:val="24"/>
                <w:lang w:eastAsia="en-US"/>
              </w:rPr>
            </w:pPr>
          </w:p>
          <w:p w14:paraId="1DC8433A" w14:textId="3437FFAA" w:rsidR="00290EFB" w:rsidRPr="00384ADB" w:rsidDel="00E53D6D" w:rsidRDefault="00290EFB">
            <w:pPr>
              <w:pStyle w:val="InstructionsText"/>
              <w:rPr>
                <w:del w:id="134" w:author="Author"/>
                <w:rStyle w:val="FormatvorlageInstructionsTabelleText"/>
                <w:rFonts w:ascii="Times New Roman" w:hAnsi="Times New Roman"/>
                <w:sz w:val="24"/>
                <w:lang w:eastAsia="en-US"/>
              </w:rPr>
            </w:pPr>
            <w:del w:id="135" w:author="Author">
              <w:r w:rsidRPr="00290EFB" w:rsidDel="00E53D6D">
                <w:rPr>
                  <w:rStyle w:val="FormatvorlageInstructionsTabelleText"/>
                  <w:rFonts w:ascii="Times New Roman" w:hAnsi="Times New Roman"/>
                  <w:sz w:val="24"/>
                </w:rPr>
                <w:delText xml:space="preserve">The code shall be used to identify the individual counterparty. However, the purpose of this column is to link counterparty details in C 27.00 with exposures reported in C 28.00 – C </w:delText>
              </w:r>
              <w:r w:rsidRPr="00290EFB" w:rsidDel="00847B59">
                <w:rPr>
                  <w:rStyle w:val="FormatvorlageInstructionsTabelleText"/>
                  <w:rFonts w:ascii="Times New Roman" w:hAnsi="Times New Roman"/>
                  <w:sz w:val="24"/>
                </w:rPr>
                <w:delText>31</w:delText>
              </w:r>
              <w:r w:rsidRPr="00290EFB" w:rsidDel="00E53D6D">
                <w:rPr>
                  <w:rStyle w:val="FormatvorlageInstructionsTabelleText"/>
                  <w:rFonts w:ascii="Times New Roman" w:hAnsi="Times New Roman"/>
                  <w:sz w:val="24"/>
                </w:rPr>
                <w:delText>.00. The code of the group of connected clients shall not be reported, unless the national reporting system provides a unique code for the group of connected clients. The codes shall be used in a consistent way across time.</w:delText>
              </w:r>
            </w:del>
          </w:p>
          <w:p w14:paraId="26C7C4B0" w14:textId="6357E609" w:rsidR="00B0191A" w:rsidRPr="00384ADB" w:rsidDel="00E53D6D" w:rsidRDefault="00B0191A">
            <w:pPr>
              <w:pStyle w:val="InstructionsText"/>
              <w:rPr>
                <w:del w:id="136" w:author="Author"/>
                <w:rStyle w:val="FormatvorlageInstructionsTabelleText"/>
                <w:rFonts w:ascii="Times New Roman" w:hAnsi="Times New Roman"/>
                <w:sz w:val="24"/>
                <w:lang w:eastAsia="en-US"/>
              </w:rPr>
            </w:pPr>
          </w:p>
          <w:p w14:paraId="58D16BC1" w14:textId="6399DA53" w:rsidR="00B0191A" w:rsidRPr="00384ADB" w:rsidDel="00E53D6D" w:rsidRDefault="00CA42A9">
            <w:pPr>
              <w:pStyle w:val="InstructionsText"/>
              <w:rPr>
                <w:del w:id="137" w:author="Author"/>
                <w:rStyle w:val="FormatvorlageInstructionsTabelleText"/>
                <w:rFonts w:ascii="Times New Roman" w:hAnsi="Times New Roman"/>
                <w:sz w:val="24"/>
                <w:lang w:eastAsia="en-US"/>
              </w:rPr>
            </w:pPr>
            <w:del w:id="138" w:author="Author">
              <w:r w:rsidRPr="00384ADB" w:rsidDel="00E53D6D">
                <w:rPr>
                  <w:rStyle w:val="FormatvorlageInstructionsTabelleText"/>
                  <w:rFonts w:ascii="Times New Roman" w:hAnsi="Times New Roman"/>
                  <w:sz w:val="24"/>
                </w:rPr>
                <w:delText>The composition of the code depends on the national reporting system, unless a uniform codification is available in the U</w:delText>
              </w:r>
              <w:r w:rsidR="00195B92" w:rsidDel="00E53D6D">
                <w:rPr>
                  <w:rStyle w:val="FormatvorlageInstructionsTabelleText"/>
                  <w:rFonts w:ascii="Times New Roman" w:hAnsi="Times New Roman"/>
                  <w:sz w:val="24"/>
                </w:rPr>
                <w:delText>nion</w:delText>
              </w:r>
              <w:r w:rsidRPr="00384ADB" w:rsidDel="00E53D6D">
                <w:rPr>
                  <w:rStyle w:val="FormatvorlageInstructionsTabelleText"/>
                  <w:rFonts w:ascii="Times New Roman" w:hAnsi="Times New Roman"/>
                  <w:sz w:val="24"/>
                </w:rPr>
                <w:delText>.</w:delText>
              </w:r>
            </w:del>
          </w:p>
          <w:p w14:paraId="751FA074" w14:textId="77777777" w:rsidR="00264B52" w:rsidRPr="00384ADB" w:rsidRDefault="00264B52">
            <w:pPr>
              <w:pStyle w:val="InstructionsText"/>
              <w:rPr>
                <w:rStyle w:val="InstructionsTabelleberschrift"/>
                <w:rFonts w:ascii="Times New Roman" w:hAnsi="Times New Roman"/>
                <w:sz w:val="24"/>
                <w:lang w:eastAsia="en-US"/>
              </w:rPr>
            </w:pPr>
          </w:p>
        </w:tc>
      </w:tr>
      <w:tr w:rsidR="00634B45" w:rsidRPr="00384ADB" w14:paraId="7F3B0481" w14:textId="77777777" w:rsidTr="00FE7F32">
        <w:trPr>
          <w:trHeight w:val="60"/>
        </w:trPr>
        <w:tc>
          <w:tcPr>
            <w:tcW w:w="1418" w:type="dxa"/>
          </w:tcPr>
          <w:p w14:paraId="2600632A" w14:textId="77777777" w:rsidR="00634B45" w:rsidRPr="00384ADB" w:rsidRDefault="00634B45">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w:t>
            </w:r>
            <w:r w:rsidR="00CA42A9" w:rsidRPr="00384ADB">
              <w:rPr>
                <w:rStyle w:val="FormatvorlageInstructionsTabelleText"/>
                <w:rFonts w:ascii="Times New Roman" w:hAnsi="Times New Roman"/>
                <w:b/>
                <w:sz w:val="24"/>
              </w:rPr>
              <w:t>2</w:t>
            </w:r>
            <w:r w:rsidRPr="00384ADB">
              <w:rPr>
                <w:rStyle w:val="FormatvorlageInstructionsTabelleText"/>
                <w:rFonts w:ascii="Times New Roman" w:hAnsi="Times New Roman"/>
                <w:b/>
                <w:sz w:val="24"/>
              </w:rPr>
              <w:t>0</w:t>
            </w:r>
          </w:p>
        </w:tc>
        <w:tc>
          <w:tcPr>
            <w:tcW w:w="7620" w:type="dxa"/>
          </w:tcPr>
          <w:p w14:paraId="77E907F0" w14:textId="77777777" w:rsidR="00634B45" w:rsidRPr="00384ADB" w:rsidRDefault="00634B45">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Name</w:t>
            </w:r>
          </w:p>
          <w:p w14:paraId="41E27F8B" w14:textId="77777777" w:rsidR="00B0191A" w:rsidRPr="00384ADB" w:rsidRDefault="00B0191A">
            <w:pPr>
              <w:pStyle w:val="InstructionsText"/>
              <w:rPr>
                <w:rStyle w:val="FormatvorlageInstructionsTabelleText"/>
                <w:rFonts w:ascii="Times New Roman" w:hAnsi="Times New Roman"/>
                <w:b/>
                <w:sz w:val="24"/>
              </w:rPr>
            </w:pPr>
          </w:p>
          <w:p w14:paraId="2943CCFE" w14:textId="77777777" w:rsidR="00B0191A" w:rsidRPr="00384ADB" w:rsidRDefault="00634B45">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name </w:t>
            </w:r>
            <w:r w:rsidR="00965DED"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 xml:space="preserve">correspond to the </w:t>
            </w:r>
            <w:r w:rsidR="008927C3" w:rsidRPr="00384ADB">
              <w:rPr>
                <w:rStyle w:val="FormatvorlageInstructionsTabelleText"/>
                <w:rFonts w:ascii="Times New Roman" w:hAnsi="Times New Roman"/>
                <w:sz w:val="24"/>
              </w:rPr>
              <w:t xml:space="preserve">name of the </w:t>
            </w:r>
            <w:r w:rsidRPr="00384ADB">
              <w:rPr>
                <w:rStyle w:val="FormatvorlageInstructionsTabelleText"/>
                <w:rFonts w:ascii="Times New Roman" w:hAnsi="Times New Roman"/>
                <w:sz w:val="24"/>
              </w:rPr>
              <w:t xml:space="preserve">group whenever a group of connected clients </w:t>
            </w:r>
            <w:r w:rsidR="00290EFB">
              <w:rPr>
                <w:rStyle w:val="FormatvorlageInstructionsTabelleText"/>
                <w:rFonts w:ascii="Times New Roman" w:hAnsi="Times New Roman"/>
                <w:sz w:val="24"/>
              </w:rPr>
              <w:t>is reported</w:t>
            </w:r>
            <w:r w:rsidRPr="00384ADB">
              <w:rPr>
                <w:rStyle w:val="FormatvorlageInstructionsTabelleText"/>
                <w:rFonts w:ascii="Times New Roman" w:hAnsi="Times New Roman"/>
                <w:sz w:val="24"/>
              </w:rPr>
              <w:t xml:space="preserve">. In any other case, the name </w:t>
            </w:r>
            <w:r w:rsidR="00965DED"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correspond to the individual counterparty.</w:t>
            </w:r>
          </w:p>
          <w:p w14:paraId="291BE96B" w14:textId="77777777" w:rsidR="00B0191A" w:rsidRPr="00384ADB" w:rsidRDefault="00B0191A">
            <w:pPr>
              <w:pStyle w:val="InstructionsText"/>
              <w:rPr>
                <w:rStyle w:val="FormatvorlageInstructionsTabelleText"/>
                <w:rFonts w:ascii="Times New Roman" w:hAnsi="Times New Roman"/>
                <w:sz w:val="24"/>
              </w:rPr>
            </w:pPr>
          </w:p>
          <w:p w14:paraId="2ED669BD" w14:textId="77777777" w:rsidR="00B0191A" w:rsidRPr="00384ADB" w:rsidRDefault="00634B45">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For a group of connected clients, the name </w:t>
            </w:r>
            <w:r w:rsidR="008927C3" w:rsidRPr="00384ADB">
              <w:rPr>
                <w:rStyle w:val="FormatvorlageInstructionsTabelleText"/>
                <w:rFonts w:ascii="Times New Roman" w:hAnsi="Times New Roman"/>
                <w:sz w:val="24"/>
              </w:rPr>
              <w:t>that shall be</w:t>
            </w:r>
            <w:r w:rsidRPr="00384ADB">
              <w:rPr>
                <w:rStyle w:val="FormatvorlageInstructionsTabelleText"/>
                <w:rFonts w:ascii="Times New Roman" w:hAnsi="Times New Roman"/>
                <w:sz w:val="24"/>
              </w:rPr>
              <w:t xml:space="preserve"> reported </w:t>
            </w:r>
            <w:r w:rsidR="00965DED"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the name of the parent company or, when the group of connected clients does not have a parent,</w:t>
            </w:r>
            <w:r w:rsidR="00965DED" w:rsidRPr="00384ADB">
              <w:rPr>
                <w:rStyle w:val="FormatvorlageInstructionsTabelleText"/>
                <w:rFonts w:ascii="Times New Roman" w:hAnsi="Times New Roman"/>
                <w:sz w:val="24"/>
              </w:rPr>
              <w:t xml:space="preserve"> it shall be</w:t>
            </w:r>
            <w:r w:rsidRPr="00384ADB">
              <w:rPr>
                <w:rStyle w:val="FormatvorlageInstructionsTabelleText"/>
                <w:rFonts w:ascii="Times New Roman" w:hAnsi="Times New Roman"/>
                <w:sz w:val="24"/>
              </w:rPr>
              <w:t xml:space="preserve"> the group’s commercial name.</w:t>
            </w:r>
          </w:p>
          <w:p w14:paraId="72A35684"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5B9DB907" w14:textId="77777777" w:rsidTr="00FE7F32">
        <w:tc>
          <w:tcPr>
            <w:tcW w:w="1418" w:type="dxa"/>
          </w:tcPr>
          <w:p w14:paraId="1628C120" w14:textId="77777777" w:rsidR="00965DED"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030</w:t>
            </w:r>
          </w:p>
        </w:tc>
        <w:tc>
          <w:tcPr>
            <w:tcW w:w="7620" w:type="dxa"/>
          </w:tcPr>
          <w:p w14:paraId="3485B0A2" w14:textId="6FD70DF3" w:rsidR="00965DED" w:rsidRPr="00384ADB" w:rsidDel="00E53D6D" w:rsidRDefault="00E53D6D">
            <w:pPr>
              <w:pStyle w:val="InstructionsText"/>
              <w:rPr>
                <w:del w:id="139" w:author="Author"/>
                <w:rStyle w:val="InstructionsTabelleberschrift"/>
                <w:rFonts w:ascii="Times New Roman" w:hAnsi="Times New Roman"/>
                <w:sz w:val="24"/>
              </w:rPr>
            </w:pPr>
            <w:ins w:id="140" w:author="Author">
              <w:r>
                <w:rPr>
                  <w:rStyle w:val="InstructionsTabelleberschrift"/>
                  <w:rFonts w:ascii="Times New Roman" w:hAnsi="Times New Roman"/>
                  <w:sz w:val="24"/>
                </w:rPr>
                <w:t xml:space="preserve">Type of code </w:t>
              </w:r>
            </w:ins>
            <w:del w:id="141" w:author="Author">
              <w:r w:rsidR="00965DED" w:rsidRPr="00384ADB" w:rsidDel="00E53D6D">
                <w:rPr>
                  <w:rStyle w:val="InstructionsTabelleberschrift"/>
                  <w:rFonts w:ascii="Times New Roman" w:hAnsi="Times New Roman"/>
                  <w:sz w:val="24"/>
                </w:rPr>
                <w:delText>LEI Code</w:delText>
              </w:r>
            </w:del>
          </w:p>
          <w:p w14:paraId="07D5FFB0" w14:textId="77777777" w:rsidR="00B0191A" w:rsidRPr="00384ADB" w:rsidRDefault="00B0191A">
            <w:pPr>
              <w:pStyle w:val="InstructionsText"/>
              <w:rPr>
                <w:rStyle w:val="InstructionsTabelleberschrift"/>
                <w:rFonts w:ascii="Times New Roman" w:hAnsi="Times New Roman"/>
                <w:sz w:val="24"/>
                <w:lang w:eastAsia="en-US"/>
              </w:rPr>
            </w:pPr>
          </w:p>
          <w:p w14:paraId="656266AC" w14:textId="235AF2D3" w:rsidR="00A674DA" w:rsidRPr="00FE7F32" w:rsidRDefault="004D6C09" w:rsidP="00A674DA">
            <w:pPr>
              <w:pStyle w:val="InstructionsText"/>
              <w:rPr>
                <w:ins w:id="142" w:author="Author"/>
                <w:rStyle w:val="FormatvorlageInstructionsTabelleText"/>
                <w:rFonts w:ascii="Times New Roman" w:hAnsi="Times New Roman"/>
                <w:sz w:val="24"/>
              </w:rPr>
            </w:pPr>
            <w:ins w:id="143" w:author="Author">
              <w:r>
                <w:rPr>
                  <w:rStyle w:val="FormatvorlageInstructionsTabelleText"/>
                  <w:rFonts w:ascii="Times New Roman" w:hAnsi="Times New Roman"/>
                  <w:sz w:val="24"/>
                </w:rPr>
                <w:t xml:space="preserve">The </w:t>
              </w:r>
              <w:r w:rsidRPr="00C65C03">
                <w:rPr>
                  <w:rStyle w:val="FormatvorlageInstructionsTabelleText"/>
                  <w:rFonts w:ascii="Times New Roman" w:hAnsi="Times New Roman"/>
                  <w:sz w:val="24"/>
                </w:rPr>
                <w:t xml:space="preserve">institutions shall identify </w:t>
              </w:r>
              <w:r w:rsidR="00E53D6D" w:rsidRPr="00C65C03">
                <w:rPr>
                  <w:rStyle w:val="FormatvorlageInstructionsTabelleText"/>
                  <w:rFonts w:ascii="Times New Roman" w:hAnsi="Times New Roman"/>
                  <w:sz w:val="24"/>
                </w:rPr>
                <w:t xml:space="preserve">the type of code reported in </w:t>
              </w:r>
              <w:r w:rsidR="00DE4A8C" w:rsidRPr="00C65C03">
                <w:rPr>
                  <w:rStyle w:val="FormatvorlageInstructionsTabelleText"/>
                  <w:rFonts w:ascii="Times New Roman" w:hAnsi="Times New Roman"/>
                  <w:sz w:val="24"/>
                </w:rPr>
                <w:t>column 010</w:t>
              </w:r>
              <w:r w:rsidR="00E53D6D" w:rsidRPr="00C65C03">
                <w:rPr>
                  <w:rStyle w:val="FormatvorlageInstructionsTabelleText"/>
                  <w:rFonts w:ascii="Times New Roman" w:hAnsi="Times New Roman"/>
                  <w:sz w:val="24"/>
                </w:rPr>
                <w:t xml:space="preserve"> as a </w:t>
              </w:r>
              <w:r w:rsidR="00DE4A8C" w:rsidRPr="00C65C03">
                <w:rPr>
                  <w:rStyle w:val="FormatvorlageInstructionsTabelleText"/>
                  <w:rFonts w:ascii="Times New Roman" w:hAnsi="Times New Roman"/>
                  <w:sz w:val="24"/>
                </w:rPr>
                <w:t>‘</w:t>
              </w:r>
              <w:r w:rsidR="00E53D6D" w:rsidRPr="00C65C03">
                <w:rPr>
                  <w:rStyle w:val="FormatvorlageInstructionsTabelleText"/>
                  <w:rFonts w:ascii="Times New Roman" w:hAnsi="Times New Roman"/>
                  <w:sz w:val="24"/>
                </w:rPr>
                <w:t>LEI code</w:t>
              </w:r>
              <w:r w:rsidR="00DE4A8C" w:rsidRPr="00C65C03">
                <w:rPr>
                  <w:rStyle w:val="FormatvorlageInstructionsTabelleText"/>
                  <w:rFonts w:ascii="Times New Roman" w:hAnsi="Times New Roman"/>
                  <w:sz w:val="24"/>
                </w:rPr>
                <w:t>’</w:t>
              </w:r>
              <w:r w:rsidR="00E53D6D" w:rsidRPr="00C65C03">
                <w:rPr>
                  <w:rStyle w:val="FormatvorlageInstructionsTabelleText"/>
                  <w:rFonts w:ascii="Times New Roman" w:hAnsi="Times New Roman"/>
                  <w:sz w:val="24"/>
                </w:rPr>
                <w:t xml:space="preserve"> or </w:t>
              </w:r>
              <w:r w:rsidR="000730D7">
                <w:rPr>
                  <w:rStyle w:val="FormatvorlageInstructionsTabelleText"/>
                  <w:rFonts w:ascii="Times New Roman" w:hAnsi="Times New Roman"/>
                  <w:sz w:val="24"/>
                </w:rPr>
                <w:t>‘</w:t>
              </w:r>
              <w:r w:rsidR="00A674DA" w:rsidRPr="00FE7F32">
                <w:rPr>
                  <w:rStyle w:val="FormatvorlageInstructionsTabelleText"/>
                  <w:rFonts w:ascii="Times New Roman" w:hAnsi="Times New Roman"/>
                  <w:sz w:val="24"/>
                </w:rPr>
                <w:t>Non-LEI code’.</w:t>
              </w:r>
            </w:ins>
          </w:p>
          <w:p w14:paraId="0B09B898" w14:textId="77777777" w:rsidR="00A674DA" w:rsidRPr="00FE7F32" w:rsidRDefault="00A674DA" w:rsidP="00A674DA">
            <w:pPr>
              <w:pStyle w:val="InstructionsText"/>
              <w:rPr>
                <w:ins w:id="144" w:author="Author"/>
                <w:rStyle w:val="FormatvorlageInstructionsTabelleText"/>
                <w:rFonts w:ascii="Times New Roman" w:hAnsi="Times New Roman"/>
                <w:sz w:val="24"/>
              </w:rPr>
            </w:pPr>
            <w:ins w:id="145" w:author="Author">
              <w:r w:rsidRPr="00FE7F32">
                <w:rPr>
                  <w:rStyle w:val="FormatvorlageInstructionsTabelleText"/>
                  <w:rFonts w:ascii="Times New Roman" w:hAnsi="Times New Roman"/>
                  <w:sz w:val="24"/>
                </w:rPr>
                <w:t>The type of code shall always be reported.</w:t>
              </w:r>
            </w:ins>
          </w:p>
          <w:p w14:paraId="236BACE3" w14:textId="1EF62E7E" w:rsidR="00E53D6D" w:rsidRPr="004D6C09" w:rsidDel="00A674DA" w:rsidRDefault="00DE4A8C" w:rsidP="003A198B">
            <w:pPr>
              <w:rPr>
                <w:ins w:id="146" w:author="Author"/>
                <w:del w:id="147" w:author="Author"/>
                <w:rStyle w:val="FormatvorlageInstructionsTabelleText"/>
                <w:rFonts w:ascii="Times New Roman" w:hAnsi="Times New Roman"/>
                <w:sz w:val="24"/>
                <w:lang w:eastAsia="de-DE"/>
              </w:rPr>
            </w:pPr>
            <w:ins w:id="148" w:author="Author">
              <w:del w:id="149" w:author="Author">
                <w:r w:rsidDel="00A674DA">
                  <w:rPr>
                    <w:rStyle w:val="FormatvorlageInstructionsTabelleText"/>
                    <w:rFonts w:ascii="Times New Roman" w:hAnsi="Times New Roman"/>
                    <w:sz w:val="24"/>
                    <w:lang w:eastAsia="de-DE"/>
                  </w:rPr>
                  <w:delText>‘N</w:delText>
                </w:r>
                <w:r w:rsidR="00E53D6D" w:rsidRPr="004D6C09" w:rsidDel="00A674DA">
                  <w:rPr>
                    <w:rStyle w:val="FormatvorlageInstructionsTabelleText"/>
                    <w:rFonts w:ascii="Times New Roman" w:hAnsi="Times New Roman"/>
                    <w:sz w:val="24"/>
                    <w:lang w:eastAsia="de-DE"/>
                  </w:rPr>
                  <w:delText>ational code</w:delText>
                </w:r>
                <w:r w:rsidDel="00A674DA">
                  <w:rPr>
                    <w:rStyle w:val="FormatvorlageInstructionsTabelleText"/>
                    <w:rFonts w:ascii="Times New Roman" w:hAnsi="Times New Roman"/>
                    <w:sz w:val="24"/>
                    <w:lang w:eastAsia="de-DE"/>
                  </w:rPr>
                  <w:delText>’</w:delText>
                </w:r>
                <w:r w:rsidR="00E53D6D" w:rsidRPr="004D6C09" w:rsidDel="00A674DA">
                  <w:rPr>
                    <w:rStyle w:val="FormatvorlageInstructionsTabelleText"/>
                    <w:rFonts w:ascii="Times New Roman" w:hAnsi="Times New Roman"/>
                    <w:sz w:val="24"/>
                    <w:lang w:eastAsia="de-DE"/>
                  </w:rPr>
                  <w:delText>.</w:delText>
                </w:r>
              </w:del>
            </w:ins>
          </w:p>
          <w:p w14:paraId="4409EC99" w14:textId="5434241C" w:rsidR="003A198B" w:rsidRPr="00392FFD" w:rsidDel="00E94ABE" w:rsidRDefault="00965DED" w:rsidP="00FE7F32">
            <w:pPr>
              <w:pStyle w:val="InstructionsText"/>
              <w:rPr>
                <w:del w:id="150" w:author="Author"/>
                <w:rStyle w:val="InstructionsTabelleText"/>
                <w:rFonts w:ascii="Times New Roman" w:hAnsi="Times New Roman"/>
                <w:sz w:val="24"/>
              </w:rPr>
            </w:pPr>
            <w:del w:id="151" w:author="Author">
              <w:r w:rsidRPr="00384ADB" w:rsidDel="00E53D6D">
                <w:rPr>
                  <w:rStyle w:val="FormatvorlageInstructionsTabelleText"/>
                  <w:rFonts w:ascii="Times New Roman" w:hAnsi="Times New Roman"/>
                  <w:sz w:val="24"/>
                </w:rPr>
                <w:delText>The legal entity identifier code of the counterparty</w:delText>
              </w:r>
              <w:r w:rsidRPr="00384ADB" w:rsidDel="003A198B">
                <w:rPr>
                  <w:rStyle w:val="FormatvorlageInstructionsTabelleText"/>
                  <w:rFonts w:ascii="Times New Roman" w:hAnsi="Times New Roman"/>
                  <w:sz w:val="24"/>
                </w:rPr>
                <w:delText xml:space="preserve">. </w:delText>
              </w:r>
              <w:r w:rsidR="003A198B" w:rsidRPr="00392FFD" w:rsidDel="00E94ABE">
                <w:rPr>
                  <w:rStyle w:val="InstructionsTabelleText"/>
                  <w:rFonts w:ascii="Times New Roman" w:hAnsi="Times New Roman"/>
                  <w:sz w:val="24"/>
                </w:rPr>
                <w:delText>Until the global LEI system is fully operational, pre-LEI codes are being assigned to counterparties by a Local Operational Unit that has been endorsed by Regulatory Oversight Committee (ROC, detailed information may be found at the following website: www.leiroc.org)</w:delText>
              </w:r>
              <w:r w:rsidR="003A198B" w:rsidRPr="00392FFD" w:rsidDel="00E94ABE">
                <w:rPr>
                  <w:rStyle w:val="InstructionsTabelleText"/>
                  <w:rFonts w:ascii="Times New Roman" w:hAnsi="Times New Roman"/>
                  <w:i/>
                  <w:sz w:val="24"/>
                </w:rPr>
                <w:delText>).</w:delText>
              </w:r>
            </w:del>
          </w:p>
          <w:p w14:paraId="617384AC" w14:textId="146E8ED1" w:rsidR="003A198B" w:rsidRPr="003A198B" w:rsidDel="00E53D6D" w:rsidRDefault="003A198B">
            <w:pPr>
              <w:pStyle w:val="InstructionsText"/>
              <w:rPr>
                <w:del w:id="152" w:author="Author"/>
                <w:rStyle w:val="FormatvorlageInstructionsTabelleText"/>
                <w:rFonts w:ascii="Times New Roman" w:hAnsi="Times New Roman"/>
                <w:sz w:val="24"/>
                <w:lang w:eastAsia="en-US"/>
              </w:rPr>
            </w:pPr>
          </w:p>
          <w:p w14:paraId="27D96FAB" w14:textId="77777777" w:rsidR="00B0191A" w:rsidRPr="00384ADB" w:rsidRDefault="00B0191A">
            <w:pPr>
              <w:pStyle w:val="InstructionsText"/>
              <w:rPr>
                <w:rStyle w:val="InstructionsTabelleberschrift"/>
                <w:rFonts w:ascii="Times New Roman" w:hAnsi="Times New Roman"/>
                <w:sz w:val="24"/>
                <w:lang w:eastAsia="en-US"/>
              </w:rPr>
            </w:pPr>
          </w:p>
        </w:tc>
      </w:tr>
      <w:tr w:rsidR="00D03399" w:rsidRPr="00384ADB" w14:paraId="770D0A15" w14:textId="77777777" w:rsidTr="00FE7F32">
        <w:trPr>
          <w:ins w:id="153" w:author="Author"/>
        </w:trPr>
        <w:tc>
          <w:tcPr>
            <w:tcW w:w="1418" w:type="dxa"/>
          </w:tcPr>
          <w:p w14:paraId="4800764C" w14:textId="45445710" w:rsidR="00D03399" w:rsidRPr="00384ADB" w:rsidRDefault="00D03399">
            <w:pPr>
              <w:pStyle w:val="InstructionsText"/>
              <w:rPr>
                <w:ins w:id="154" w:author="Author"/>
                <w:rStyle w:val="FormatvorlageInstructionsTabelleText"/>
                <w:rFonts w:ascii="Times New Roman" w:hAnsi="Times New Roman"/>
                <w:b/>
                <w:sz w:val="24"/>
              </w:rPr>
            </w:pPr>
            <w:ins w:id="155" w:author="Author">
              <w:r>
                <w:rPr>
                  <w:rStyle w:val="FormatvorlageInstructionsTabelleText"/>
                  <w:rFonts w:ascii="Times New Roman" w:hAnsi="Times New Roman"/>
                  <w:b/>
                  <w:sz w:val="24"/>
                </w:rPr>
                <w:t>035</w:t>
              </w:r>
            </w:ins>
          </w:p>
        </w:tc>
        <w:tc>
          <w:tcPr>
            <w:tcW w:w="7620" w:type="dxa"/>
          </w:tcPr>
          <w:p w14:paraId="35865060" w14:textId="77777777" w:rsidR="00D03399" w:rsidRDefault="00D03399" w:rsidP="00D03399">
            <w:pPr>
              <w:pStyle w:val="InstructionsText"/>
              <w:rPr>
                <w:ins w:id="156" w:author="Author"/>
                <w:rStyle w:val="InstructionsTabelleberschrift"/>
                <w:rFonts w:ascii="Times New Roman" w:hAnsi="Times New Roman"/>
                <w:sz w:val="24"/>
              </w:rPr>
            </w:pPr>
            <w:ins w:id="157" w:author="Author">
              <w:r>
                <w:rPr>
                  <w:rStyle w:val="InstructionsTabelleberschrift"/>
                  <w:rFonts w:ascii="Times New Roman" w:hAnsi="Times New Roman"/>
                  <w:sz w:val="24"/>
                </w:rPr>
                <w:t>National code</w:t>
              </w:r>
            </w:ins>
          </w:p>
          <w:p w14:paraId="54C72616" w14:textId="7CC640DF" w:rsidR="00D03399" w:rsidRPr="00384ADB" w:rsidRDefault="00D03399" w:rsidP="00D03399">
            <w:pPr>
              <w:pStyle w:val="InstructionsText"/>
              <w:rPr>
                <w:ins w:id="158" w:author="Author"/>
                <w:rStyle w:val="InstructionsTabelleberschrift"/>
                <w:rFonts w:ascii="Times New Roman" w:hAnsi="Times New Roman"/>
                <w:sz w:val="24"/>
              </w:rPr>
            </w:pPr>
            <w:ins w:id="159" w:author="Author">
              <w:r w:rsidRPr="000E26BD">
                <w:rPr>
                  <w:rStyle w:val="InstructionsTabelleberschrift"/>
                  <w:rFonts w:ascii="Times New Roman" w:hAnsi="Times New Roman"/>
                  <w:b w:val="0"/>
                  <w:sz w:val="24"/>
                  <w:u w:val="none"/>
                </w:rPr>
                <w:t xml:space="preserve">Institutions </w:t>
              </w:r>
              <w:r>
                <w:rPr>
                  <w:rStyle w:val="InstructionsTabelleberschrift"/>
                  <w:rFonts w:ascii="Times New Roman" w:hAnsi="Times New Roman"/>
                  <w:b w:val="0"/>
                  <w:sz w:val="24"/>
                  <w:u w:val="none"/>
                </w:rPr>
                <w:t>may</w:t>
              </w:r>
              <w:r w:rsidRPr="000E26BD">
                <w:rPr>
                  <w:rStyle w:val="InstructionsTabelleberschrift"/>
                  <w:rFonts w:ascii="Times New Roman" w:hAnsi="Times New Roman"/>
                  <w:b w:val="0"/>
                  <w:sz w:val="24"/>
                  <w:u w:val="none"/>
                </w:rPr>
                <w:t xml:space="preserve"> additionally report the national code when they report LEI code as identifier </w:t>
              </w:r>
              <w:del w:id="160" w:author="Author">
                <w:r w:rsidRPr="000E26BD" w:rsidDel="000730D7">
                  <w:rPr>
                    <w:rStyle w:val="InstructionsTabelleberschrift"/>
                    <w:rFonts w:ascii="Times New Roman" w:hAnsi="Times New Roman"/>
                    <w:b w:val="0"/>
                    <w:sz w:val="24"/>
                    <w:u w:val="none"/>
                  </w:rPr>
                  <w:delText xml:space="preserve">as </w:delText>
                </w:r>
              </w:del>
              <w:r w:rsidRPr="000E26BD">
                <w:rPr>
                  <w:rStyle w:val="InstructionsTabelleberschrift"/>
                  <w:rFonts w:ascii="Times New Roman" w:hAnsi="Times New Roman"/>
                  <w:b w:val="0"/>
                  <w:sz w:val="24"/>
                  <w:u w:val="none"/>
                </w:rPr>
                <w:t>in the ‘Code’ column.</w:t>
              </w:r>
            </w:ins>
          </w:p>
        </w:tc>
      </w:tr>
      <w:tr w:rsidR="00965DED" w:rsidRPr="00384ADB" w14:paraId="6F83C530" w14:textId="77777777" w:rsidTr="00FE7F32">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040</w:t>
            </w:r>
          </w:p>
        </w:tc>
        <w:tc>
          <w:tcPr>
            <w:tcW w:w="7620" w:type="dxa"/>
          </w:tcPr>
          <w:p w14:paraId="696C111B" w14:textId="77777777" w:rsidR="00965DED" w:rsidRPr="00384ADB" w:rsidRDefault="00965DED">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Residence of the counterparty</w:t>
            </w:r>
          </w:p>
          <w:p w14:paraId="71D91677" w14:textId="77777777" w:rsidR="00B0191A" w:rsidRPr="00384ADB" w:rsidRDefault="00B0191A">
            <w:pPr>
              <w:pStyle w:val="InstructionsText"/>
              <w:rPr>
                <w:rStyle w:val="FormatvorlageInstructionsTabelleText"/>
                <w:rFonts w:ascii="Times New Roman" w:hAnsi="Times New Roman"/>
                <w:b/>
                <w:sz w:val="24"/>
              </w:rPr>
            </w:pPr>
          </w:p>
          <w:p w14:paraId="303FD562" w14:textId="77777777" w:rsidR="00B0191A" w:rsidRPr="00384ADB" w:rsidRDefault="008927C3">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w:t>
            </w:r>
            <w:r w:rsidR="00965DED" w:rsidRPr="00384ADB">
              <w:rPr>
                <w:rStyle w:val="FormatvorlageInstructionsTabelleText"/>
                <w:rFonts w:ascii="Times New Roman" w:hAnsi="Times New Roman"/>
                <w:sz w:val="24"/>
              </w:rPr>
              <w:t>ISO code 3166-1-alpha-2 of the country of incorporation of the counterparty shall be used (including pseudo-ISO codes for international organisations</w:t>
            </w:r>
            <w:r w:rsidR="00965DED" w:rsidRPr="0039317F">
              <w:rPr>
                <w:rStyle w:val="FormatvorlageInstructionsTabelleText"/>
                <w:rFonts w:ascii="Times New Roman" w:hAnsi="Times New Roman"/>
                <w:sz w:val="24"/>
              </w:rPr>
              <w:t>, available in the last edition of the Eurostat’s “Balance of Payments Vademecum”</w:t>
            </w:r>
            <w:r w:rsidR="00965DED" w:rsidRPr="00384ADB">
              <w:rPr>
                <w:rStyle w:val="FormatvorlageInstructionsTabelleText"/>
                <w:rFonts w:ascii="Times New Roman" w:hAnsi="Times New Roman"/>
                <w:sz w:val="24"/>
              </w:rPr>
              <w:t>)</w:t>
            </w:r>
            <w:r w:rsidR="00195B92">
              <w:rPr>
                <w:rStyle w:val="FormatvorlageInstructionsTabelleText"/>
                <w:rFonts w:ascii="Times New Roman" w:hAnsi="Times New Roman"/>
                <w:sz w:val="24"/>
              </w:rPr>
              <w:t xml:space="preserve"> </w:t>
            </w:r>
          </w:p>
          <w:p w14:paraId="1BE9D7B6" w14:textId="77777777" w:rsidR="00B0191A" w:rsidRPr="00384ADB" w:rsidRDefault="00B0191A">
            <w:pPr>
              <w:pStyle w:val="InstructionsText"/>
              <w:rPr>
                <w:rStyle w:val="FormatvorlageInstructionsTabelleText"/>
                <w:rFonts w:ascii="Times New Roman" w:hAnsi="Times New Roman"/>
                <w:sz w:val="24"/>
              </w:rPr>
            </w:pPr>
          </w:p>
          <w:p w14:paraId="7505230D"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For groups of connected clients, no </w:t>
            </w:r>
            <w:r w:rsidR="008927C3" w:rsidRPr="00384ADB">
              <w:rPr>
                <w:rStyle w:val="FormatvorlageInstructionsTabelleText"/>
                <w:rFonts w:ascii="Times New Roman" w:hAnsi="Times New Roman"/>
                <w:sz w:val="24"/>
              </w:rPr>
              <w:t xml:space="preserve">residence </w:t>
            </w:r>
            <w:r w:rsidRPr="00384ADB">
              <w:rPr>
                <w:rStyle w:val="FormatvorlageInstructionsTabelleText"/>
                <w:rFonts w:ascii="Times New Roman" w:hAnsi="Times New Roman"/>
                <w:sz w:val="24"/>
              </w:rPr>
              <w:t xml:space="preserve">shall be reported. </w:t>
            </w:r>
          </w:p>
          <w:p w14:paraId="611EA3EE"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70B81623" w14:textId="77777777" w:rsidTr="00FE7F32">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Sector of the counterparty</w:t>
            </w:r>
          </w:p>
          <w:p w14:paraId="1DEA269D" w14:textId="77777777" w:rsidR="00B0191A" w:rsidRPr="00384ADB" w:rsidRDefault="00B0191A">
            <w:pPr>
              <w:pStyle w:val="InstructionsText"/>
              <w:rPr>
                <w:rStyle w:val="FormatvorlageInstructionsTabelleText"/>
                <w:rFonts w:ascii="Times New Roman" w:hAnsi="Times New Roman"/>
                <w:b/>
                <w:sz w:val="24"/>
              </w:rPr>
            </w:pPr>
          </w:p>
          <w:p w14:paraId="3AD8140D" w14:textId="341855EC"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One sector shall be allocated to every counterparty on the basis of FINREP</w:t>
            </w:r>
            <w:ins w:id="161" w:author="Author">
              <w:r w:rsidR="00454C73">
                <w:rPr>
                  <w:rStyle w:val="FormatvorlageInstructionsTabelleText"/>
                  <w:rFonts w:ascii="Times New Roman" w:hAnsi="Times New Roman"/>
                  <w:sz w:val="24"/>
                </w:rPr>
                <w:t>, Annex V, Part 1, paragraph 42</w:t>
              </w:r>
            </w:ins>
            <w:r w:rsidRPr="00384ADB">
              <w:rPr>
                <w:rStyle w:val="FormatvorlageInstructionsTabelleText"/>
                <w:rFonts w:ascii="Times New Roman" w:hAnsi="Times New Roman"/>
                <w:sz w:val="24"/>
              </w:rPr>
              <w:t xml:space="preserve"> </w:t>
            </w:r>
            <w:ins w:id="162" w:author="Author">
              <w:r w:rsidR="00454C73">
                <w:rPr>
                  <w:rStyle w:val="FormatvorlageInstructionsTabelleText"/>
                  <w:rFonts w:ascii="Times New Roman" w:hAnsi="Times New Roman"/>
                  <w:sz w:val="24"/>
                </w:rPr>
                <w:t>,</w:t>
              </w:r>
            </w:ins>
            <w:r w:rsidRPr="00384ADB">
              <w:rPr>
                <w:rStyle w:val="FormatvorlageInstructionsTabelleText"/>
                <w:rFonts w:ascii="Times New Roman" w:hAnsi="Times New Roman"/>
                <w:sz w:val="24"/>
              </w:rPr>
              <w:t>economic sector classes:</w:t>
            </w:r>
          </w:p>
          <w:p w14:paraId="0E860759" w14:textId="77777777" w:rsidR="00B0191A" w:rsidRPr="00384ADB" w:rsidRDefault="00B0191A">
            <w:pPr>
              <w:pStyle w:val="InstructionsText"/>
              <w:rPr>
                <w:rStyle w:val="FormatvorlageInstructionsTabelleText"/>
                <w:rFonts w:ascii="Times New Roman" w:hAnsi="Times New Roman"/>
                <w:sz w:val="24"/>
              </w:rPr>
            </w:pPr>
          </w:p>
          <w:p w14:paraId="46D4A5E4" w14:textId="011E5466" w:rsidR="00470630"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(i) </w:t>
            </w:r>
            <w:ins w:id="163" w:author="Author">
              <w:r w:rsidR="0044124F">
                <w:rPr>
                  <w:rStyle w:val="FormatvorlageInstructionsTabelleText"/>
                  <w:rFonts w:ascii="Times New Roman" w:hAnsi="Times New Roman"/>
                  <w:sz w:val="24"/>
                </w:rPr>
                <w:t xml:space="preserve"> </w:t>
              </w:r>
            </w:ins>
            <w:r w:rsidRPr="00384ADB">
              <w:rPr>
                <w:rStyle w:val="FormatvorlageInstructionsTabelleText"/>
                <w:rFonts w:ascii="Times New Roman" w:hAnsi="Times New Roman"/>
                <w:sz w:val="24"/>
              </w:rPr>
              <w:t>Central Banks;</w:t>
            </w:r>
          </w:p>
          <w:p w14:paraId="66ECFD62" w14:textId="21A28C48" w:rsidR="00470630"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(ii)</w:t>
            </w:r>
            <w:ins w:id="164" w:author="Author">
              <w:r w:rsidR="0044124F">
                <w:rPr>
                  <w:rStyle w:val="FormatvorlageInstructionsTabelleText"/>
                  <w:rFonts w:ascii="Times New Roman" w:hAnsi="Times New Roman"/>
                  <w:sz w:val="24"/>
                </w:rPr>
                <w:t xml:space="preserve"> </w:t>
              </w:r>
            </w:ins>
            <w:del w:id="165" w:author="Author">
              <w:r w:rsidR="0039317F" w:rsidDel="0044124F">
                <w:rPr>
                  <w:rStyle w:val="FormatvorlageInstructionsTabelleText"/>
                  <w:rFonts w:ascii="Times New Roman" w:hAnsi="Times New Roman"/>
                  <w:sz w:val="24"/>
                </w:rPr>
                <w:tab/>
              </w:r>
            </w:del>
            <w:r w:rsidRPr="00384ADB">
              <w:rPr>
                <w:rStyle w:val="FormatvorlageInstructionsTabelleText"/>
                <w:rFonts w:ascii="Times New Roman" w:hAnsi="Times New Roman"/>
                <w:sz w:val="24"/>
              </w:rPr>
              <w:t>General Governments;</w:t>
            </w:r>
          </w:p>
          <w:p w14:paraId="2CC18579" w14:textId="7FA83E0C" w:rsidR="00470630"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(iii)</w:t>
            </w:r>
            <w:ins w:id="166" w:author="Author">
              <w:r w:rsidR="0044124F">
                <w:rPr>
                  <w:rStyle w:val="FormatvorlageInstructionsTabelleText"/>
                  <w:rFonts w:ascii="Times New Roman" w:hAnsi="Times New Roman"/>
                  <w:sz w:val="24"/>
                </w:rPr>
                <w:t xml:space="preserve"> </w:t>
              </w:r>
            </w:ins>
            <w:del w:id="167" w:author="Author">
              <w:r w:rsidR="0039317F" w:rsidDel="0044124F">
                <w:rPr>
                  <w:rStyle w:val="FormatvorlageInstructionsTabelleText"/>
                  <w:rFonts w:ascii="Times New Roman" w:hAnsi="Times New Roman"/>
                  <w:sz w:val="24"/>
                </w:rPr>
                <w:tab/>
              </w:r>
            </w:del>
            <w:r w:rsidRPr="00384ADB">
              <w:rPr>
                <w:rStyle w:val="FormatvorlageInstructionsTabelleText"/>
                <w:rFonts w:ascii="Times New Roman" w:hAnsi="Times New Roman"/>
                <w:sz w:val="24"/>
              </w:rPr>
              <w:t>Credit institutions;</w:t>
            </w:r>
          </w:p>
          <w:p w14:paraId="172A49E0" w14:textId="39466E23" w:rsidR="00470630"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(iv)</w:t>
            </w:r>
            <w:r w:rsidR="0039317F">
              <w:rPr>
                <w:rStyle w:val="FormatvorlageInstructionsTabelleText"/>
                <w:rFonts w:ascii="Times New Roman" w:hAnsi="Times New Roman"/>
                <w:sz w:val="24"/>
              </w:rPr>
              <w:tab/>
            </w:r>
            <w:del w:id="168" w:author="Author">
              <w:r w:rsidR="00470630" w:rsidDel="001F4570">
                <w:rPr>
                  <w:rStyle w:val="FormatvorlageInstructionsTabelleText"/>
                  <w:rFonts w:ascii="Times New Roman" w:hAnsi="Times New Roman"/>
                  <w:sz w:val="24"/>
                </w:rPr>
                <w:delText>i</w:delText>
              </w:r>
            </w:del>
            <w:ins w:id="169" w:author="Author">
              <w:r w:rsidR="001F4570">
                <w:rPr>
                  <w:rStyle w:val="FormatvorlageInstructionsTabelleText"/>
                  <w:rFonts w:ascii="Times New Roman" w:hAnsi="Times New Roman"/>
                  <w:sz w:val="24"/>
                </w:rPr>
                <w:t>I</w:t>
              </w:r>
            </w:ins>
            <w:r w:rsidR="00470630">
              <w:rPr>
                <w:rStyle w:val="FormatvorlageInstructionsTabelleText"/>
                <w:rFonts w:ascii="Times New Roman" w:hAnsi="Times New Roman"/>
                <w:sz w:val="24"/>
              </w:rPr>
              <w:t>nvestment firms</w:t>
            </w:r>
            <w:r w:rsidR="00F360BF">
              <w:rPr>
                <w:rStyle w:val="FormatvorlageInstructionsTabelleText"/>
                <w:rFonts w:ascii="Times New Roman" w:hAnsi="Times New Roman"/>
                <w:sz w:val="24"/>
              </w:rPr>
              <w:t xml:space="preserve"> as defined in</w:t>
            </w:r>
            <w:r w:rsidR="00FD4656">
              <w:rPr>
                <w:rStyle w:val="FormatvorlageInstructionsTabelleText"/>
                <w:rFonts w:ascii="Times New Roman" w:hAnsi="Times New Roman"/>
                <w:sz w:val="24"/>
              </w:rPr>
              <w:t xml:space="preserve"> Article 4(1)(2)</w:t>
            </w:r>
            <w:ins w:id="170" w:author="Author">
              <w:r w:rsidR="000730D7">
                <w:rPr>
                  <w:rStyle w:val="FormatvorlageInstructionsTabelleText"/>
                  <w:rFonts w:ascii="Times New Roman" w:hAnsi="Times New Roman"/>
                  <w:sz w:val="24"/>
                </w:rPr>
                <w:t xml:space="preserve"> of</w:t>
              </w:r>
            </w:ins>
            <w:del w:id="171" w:author="Author">
              <w:r w:rsidR="00FD4656" w:rsidDel="000730D7">
                <w:rPr>
                  <w:rStyle w:val="FormatvorlageInstructionsTabelleText"/>
                  <w:rFonts w:ascii="Times New Roman" w:hAnsi="Times New Roman"/>
                  <w:sz w:val="24"/>
                </w:rPr>
                <w:delText xml:space="preserve"> </w:delText>
              </w:r>
            </w:del>
            <w:ins w:id="172" w:author="Author">
              <w:r w:rsidR="000730D7">
                <w:rPr>
                  <w:rStyle w:val="FormatvorlageInstructionsTabelleText"/>
                  <w:rFonts w:ascii="Times New Roman" w:hAnsi="Times New Roman"/>
                  <w:sz w:val="24"/>
                </w:rPr>
                <w:t xml:space="preserve"> </w:t>
              </w:r>
            </w:ins>
            <w:r w:rsidR="00FD4656">
              <w:rPr>
                <w:rStyle w:val="FormatvorlageInstructionsTabelleText"/>
                <w:rFonts w:ascii="Times New Roman" w:hAnsi="Times New Roman"/>
                <w:sz w:val="24"/>
              </w:rPr>
              <w:t>CRR;</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rsidR="0039317F">
              <w:rPr>
                <w:rStyle w:val="FormatvorlageInstructionsTabelleText"/>
                <w:rFonts w:ascii="Times New Roman" w:hAnsi="Times New Roman"/>
                <w:sz w:val="24"/>
              </w:rPr>
              <w:tab/>
            </w:r>
            <w:r w:rsidR="00965DED" w:rsidRPr="00384ADB">
              <w:rPr>
                <w:rStyle w:val="FormatvorlageInstructionsTabelleText"/>
                <w:rFonts w:ascii="Times New Roman" w:hAnsi="Times New Roman"/>
                <w:sz w:val="24"/>
              </w:rPr>
              <w:t>Other financial corporations</w:t>
            </w:r>
            <w:r>
              <w:rPr>
                <w:rStyle w:val="FormatvorlageInstructionsTabelleText"/>
                <w:rFonts w:ascii="Times New Roman" w:hAnsi="Times New Roman"/>
                <w:sz w:val="24"/>
              </w:rPr>
              <w:t xml:space="preserve"> (excluding investment firms)</w:t>
            </w:r>
            <w:r w:rsidR="00965DED" w:rsidRPr="00384ADB">
              <w:rPr>
                <w:rStyle w:val="FormatvorlageInstructionsTabelleText"/>
                <w:rFonts w:ascii="Times New Roman" w:hAnsi="Times New Roman"/>
                <w:sz w:val="24"/>
              </w:rPr>
              <w:t>;</w:t>
            </w:r>
          </w:p>
          <w:p w14:paraId="3C37534F" w14:textId="77777777" w:rsidR="00470630"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(v</w:t>
            </w:r>
            <w:r w:rsidR="00470630">
              <w:rPr>
                <w:rStyle w:val="FormatvorlageInstructionsTabelleText"/>
                <w:rFonts w:ascii="Times New Roman" w:hAnsi="Times New Roman"/>
                <w:sz w:val="24"/>
              </w:rPr>
              <w:t>i</w:t>
            </w:r>
            <w:r w:rsidRPr="00384ADB">
              <w:rPr>
                <w:rStyle w:val="FormatvorlageInstructionsTabelleText"/>
                <w:rFonts w:ascii="Times New Roman" w:hAnsi="Times New Roman"/>
                <w:sz w:val="24"/>
              </w:rPr>
              <w:t>)</w:t>
            </w:r>
            <w:r w:rsidR="0039317F">
              <w:rPr>
                <w:rStyle w:val="FormatvorlageInstructionsTabelleText"/>
                <w:rFonts w:ascii="Times New Roman" w:hAnsi="Times New Roman"/>
                <w:sz w:val="24"/>
              </w:rPr>
              <w:tab/>
            </w:r>
            <w:r w:rsidRPr="00384ADB">
              <w:rPr>
                <w:rStyle w:val="FormatvorlageInstructionsTabelleText"/>
                <w:rFonts w:ascii="Times New Roman" w:hAnsi="Times New Roman"/>
                <w:sz w:val="24"/>
              </w:rPr>
              <w:t>Non-financial corporations;</w:t>
            </w:r>
          </w:p>
          <w:p w14:paraId="3183E3AE"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(vi</w:t>
            </w:r>
            <w:r w:rsidR="00470630">
              <w:rPr>
                <w:rStyle w:val="FormatvorlageInstructionsTabelleText"/>
                <w:rFonts w:ascii="Times New Roman" w:hAnsi="Times New Roman"/>
                <w:sz w:val="24"/>
              </w:rPr>
              <w:t>i</w:t>
            </w:r>
            <w:r w:rsidRPr="00384ADB">
              <w:rPr>
                <w:rStyle w:val="FormatvorlageInstructionsTabelleText"/>
                <w:rFonts w:ascii="Times New Roman" w:hAnsi="Times New Roman"/>
                <w:sz w:val="24"/>
              </w:rPr>
              <w:t>)</w:t>
            </w:r>
            <w:r w:rsidR="0039317F">
              <w:rPr>
                <w:rStyle w:val="FormatvorlageInstructionsTabelleText"/>
                <w:rFonts w:ascii="Times New Roman" w:hAnsi="Times New Roman"/>
                <w:sz w:val="24"/>
              </w:rPr>
              <w:tab/>
            </w:r>
            <w:r w:rsidR="00FD4656">
              <w:rPr>
                <w:rStyle w:val="FormatvorlageInstructionsTabelleText"/>
                <w:rFonts w:ascii="Times New Roman" w:hAnsi="Times New Roman"/>
                <w:sz w:val="24"/>
              </w:rPr>
              <w:t>H</w:t>
            </w:r>
            <w:r w:rsidRPr="00384ADB">
              <w:rPr>
                <w:rStyle w:val="FormatvorlageInstructionsTabelleText"/>
                <w:rFonts w:ascii="Times New Roman" w:hAnsi="Times New Roman"/>
                <w:sz w:val="24"/>
              </w:rPr>
              <w:t xml:space="preserve">ouseholds. </w:t>
            </w:r>
          </w:p>
          <w:p w14:paraId="2BC245DB" w14:textId="77777777" w:rsidR="00B0191A" w:rsidRDefault="00B0191A">
            <w:pPr>
              <w:pStyle w:val="InstructionsText"/>
              <w:rPr>
                <w:rStyle w:val="FormatvorlageInstructionsTabelleText"/>
                <w:rFonts w:ascii="Times New Roman" w:hAnsi="Times New Roman"/>
                <w:sz w:val="24"/>
              </w:rPr>
            </w:pPr>
          </w:p>
          <w:p w14:paraId="56FEAC83" w14:textId="77777777" w:rsidR="00B0191A" w:rsidRPr="00384ADB" w:rsidRDefault="00965DED">
            <w:pPr>
              <w:pStyle w:val="InstructionsText"/>
              <w:rPr>
                <w:rStyle w:val="FormatvorlageInstructionsTabelleText"/>
                <w:rFonts w:ascii="Times New Roman" w:hAnsi="Times New Roman"/>
                <w:i/>
                <w:sz w:val="24"/>
              </w:rPr>
            </w:pPr>
            <w:r w:rsidRPr="00384ADB">
              <w:rPr>
                <w:rStyle w:val="FormatvorlageInstructionsTabelleText"/>
                <w:rFonts w:ascii="Times New Roman" w:hAnsi="Times New Roman"/>
                <w:sz w:val="24"/>
              </w:rPr>
              <w:t>For groups of connected clients, no sector shall be reported.</w:t>
            </w:r>
          </w:p>
          <w:p w14:paraId="032D0226"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197C0AF1" w14:textId="77777777" w:rsidTr="00FE7F32">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NACE code</w:t>
            </w:r>
          </w:p>
          <w:p w14:paraId="7BA5376F" w14:textId="77777777" w:rsidR="00B0191A" w:rsidRPr="00384ADB" w:rsidRDefault="00B0191A">
            <w:pPr>
              <w:pStyle w:val="InstructionsText"/>
              <w:rPr>
                <w:rStyle w:val="FormatvorlageInstructionsTabelleText"/>
                <w:rFonts w:ascii="Times New Roman" w:hAnsi="Times New Roman"/>
                <w:sz w:val="24"/>
              </w:rPr>
            </w:pPr>
          </w:p>
          <w:p w14:paraId="0C4C93F0"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For the economic sector, the NACE codes (</w:t>
            </w:r>
            <w:r w:rsidRPr="0039317F">
              <w:rPr>
                <w:rStyle w:val="FormatvorlageInstructionsTabelleText"/>
                <w:rFonts w:ascii="Times New Roman" w:hAnsi="Times New Roman"/>
                <w:sz w:val="24"/>
              </w:rPr>
              <w:t>Nomenclature statistique des activités économiques dans l</w:t>
            </w:r>
            <w:r w:rsidR="00047903" w:rsidRPr="0039317F">
              <w:rPr>
                <w:rStyle w:val="FormatvorlageInstructionsTabelleText"/>
                <w:rFonts w:ascii="Times New Roman" w:hAnsi="Times New Roman"/>
                <w:sz w:val="24"/>
              </w:rPr>
              <w:t>’Union</w:t>
            </w:r>
            <w:r w:rsidRPr="0039317F">
              <w:rPr>
                <w:rStyle w:val="FormatvorlageInstructionsTabelleText"/>
                <w:rFonts w:ascii="Times New Roman" w:hAnsi="Times New Roman"/>
                <w:sz w:val="24"/>
              </w:rPr>
              <w:t xml:space="preserve"> européenne </w:t>
            </w:r>
            <w:r w:rsidRPr="00384ADB">
              <w:rPr>
                <w:rStyle w:val="FormatvorlageInstructionsTabelleText"/>
                <w:rFonts w:ascii="Times New Roman" w:hAnsi="Times New Roman"/>
                <w:sz w:val="24"/>
              </w:rPr>
              <w:t xml:space="preserve">= Statistical Classification of Economic Activities </w:t>
            </w:r>
            <w:r w:rsidR="00047903">
              <w:rPr>
                <w:rStyle w:val="FormatvorlageInstructionsTabelleText"/>
                <w:rFonts w:ascii="Times New Roman" w:hAnsi="Times New Roman"/>
                <w:sz w:val="24"/>
              </w:rPr>
              <w:t>in</w:t>
            </w:r>
            <w:r w:rsidRPr="00384ADB">
              <w:rPr>
                <w:rStyle w:val="FormatvorlageInstructionsTabelleText"/>
                <w:rFonts w:ascii="Times New Roman" w:hAnsi="Times New Roman"/>
                <w:sz w:val="24"/>
              </w:rPr>
              <w:t xml:space="preserve"> the E</w:t>
            </w:r>
            <w:r w:rsidR="00047903">
              <w:rPr>
                <w:rStyle w:val="FormatvorlageInstructionsTabelleText"/>
                <w:rFonts w:ascii="Times New Roman" w:hAnsi="Times New Roman"/>
                <w:sz w:val="24"/>
              </w:rPr>
              <w:t xml:space="preserve">uropean </w:t>
            </w:r>
            <w:r w:rsidRPr="00384ADB">
              <w:rPr>
                <w:rStyle w:val="FormatvorlageInstructionsTabelleText"/>
                <w:rFonts w:ascii="Times New Roman" w:hAnsi="Times New Roman"/>
                <w:sz w:val="24"/>
              </w:rPr>
              <w:t>U</w:t>
            </w:r>
            <w:r w:rsidR="00047903">
              <w:rPr>
                <w:rStyle w:val="FormatvorlageInstructionsTabelleText"/>
                <w:rFonts w:ascii="Times New Roman" w:hAnsi="Times New Roman"/>
                <w:sz w:val="24"/>
              </w:rPr>
              <w:t>nion</w:t>
            </w:r>
            <w:r w:rsidRPr="00384ADB">
              <w:rPr>
                <w:rStyle w:val="FormatvorlageInstructionsTabelleText"/>
                <w:rFonts w:ascii="Times New Roman" w:hAnsi="Times New Roman"/>
                <w:sz w:val="24"/>
              </w:rPr>
              <w:t xml:space="preserve">) shall be used. </w:t>
            </w:r>
          </w:p>
          <w:p w14:paraId="70D42657" w14:textId="77777777" w:rsidR="00B0191A" w:rsidRPr="00384ADB" w:rsidRDefault="00B0191A">
            <w:pPr>
              <w:pStyle w:val="InstructionsText"/>
              <w:rPr>
                <w:rStyle w:val="FormatvorlageInstructionsTabelleText"/>
                <w:rFonts w:ascii="Times New Roman" w:hAnsi="Times New Roman"/>
                <w:sz w:val="24"/>
              </w:rPr>
            </w:pPr>
          </w:p>
          <w:p w14:paraId="15CFD4BD" w14:textId="64A3B1E3"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This column </w:t>
            </w:r>
            <w:r w:rsidR="008927C3" w:rsidRPr="00384ADB">
              <w:rPr>
                <w:rStyle w:val="FormatvorlageInstructionsTabelleText"/>
                <w:rFonts w:ascii="Times New Roman" w:hAnsi="Times New Roman"/>
                <w:sz w:val="24"/>
              </w:rPr>
              <w:t xml:space="preserve">shall </w:t>
            </w:r>
            <w:r w:rsidRPr="00384ADB">
              <w:rPr>
                <w:rStyle w:val="FormatvorlageInstructionsTabelleText"/>
                <w:rFonts w:ascii="Times New Roman" w:hAnsi="Times New Roman"/>
                <w:sz w:val="24"/>
              </w:rPr>
              <w:t>appl</w:t>
            </w:r>
            <w:r w:rsidR="008927C3" w:rsidRPr="00384ADB">
              <w:rPr>
                <w:rStyle w:val="FormatvorlageInstructionsTabelleText"/>
                <w:rFonts w:ascii="Times New Roman" w:hAnsi="Times New Roman"/>
                <w:sz w:val="24"/>
              </w:rPr>
              <w:t xml:space="preserve">y </w:t>
            </w:r>
            <w:r w:rsidRPr="00384ADB">
              <w:rPr>
                <w:rStyle w:val="FormatvorlageInstructionsTabelleText"/>
                <w:rFonts w:ascii="Times New Roman" w:hAnsi="Times New Roman"/>
                <w:sz w:val="24"/>
              </w:rPr>
              <w:t>only for the counterparties “Other financial corporations” and “Non-financial corporations”. NACE codes shall be used for “Non-financial corporations” with one level detail (e.g. “</w:t>
            </w:r>
            <w:r w:rsidRPr="0039317F">
              <w:rPr>
                <w:rStyle w:val="FormatvorlageInstructionsTabelleText"/>
                <w:rFonts w:ascii="Times New Roman" w:hAnsi="Times New Roman"/>
                <w:sz w:val="24"/>
              </w:rPr>
              <w:t xml:space="preserve">F – Construction”) </w:t>
            </w:r>
            <w:r w:rsidRPr="00384ADB">
              <w:rPr>
                <w:rStyle w:val="FormatvorlageInstructionsTabelleText"/>
                <w:rFonts w:ascii="Times New Roman" w:hAnsi="Times New Roman"/>
                <w:sz w:val="24"/>
              </w:rPr>
              <w:t>and for “Other financial corporations</w:t>
            </w:r>
            <w:ins w:id="173" w:author="Author">
              <w:r w:rsidR="003D7FCE">
                <w:rPr>
                  <w:rStyle w:val="FormatvorlageInstructionsTabelleText"/>
                  <w:rFonts w:ascii="Times New Roman" w:hAnsi="Times New Roman"/>
                  <w:sz w:val="24"/>
                </w:rPr>
                <w:t xml:space="preserve"> (excluding investment firms)</w:t>
              </w:r>
            </w:ins>
            <w:r w:rsidRPr="00384ADB">
              <w:rPr>
                <w:rStyle w:val="FormatvorlageInstructionsTabelleText"/>
                <w:rFonts w:ascii="Times New Roman" w:hAnsi="Times New Roman"/>
                <w:sz w:val="24"/>
              </w:rPr>
              <w:t>” with a two level detail, which provides separate information on insurance activities (e.g. “</w:t>
            </w:r>
            <w:r w:rsidRPr="0039317F">
              <w:rPr>
                <w:rStyle w:val="FormatvorlageInstructionsTabelleText"/>
                <w:rFonts w:ascii="Times New Roman" w:hAnsi="Times New Roman"/>
                <w:sz w:val="24"/>
              </w:rPr>
              <w:t>K65 - Insurance, reinsurance and pension funding, except compulsory social security”</w:t>
            </w:r>
            <w:r w:rsidRPr="00384ADB">
              <w:rPr>
                <w:rStyle w:val="FormatvorlageInstructionsTabelleText"/>
                <w:rFonts w:ascii="Times New Roman" w:hAnsi="Times New Roman"/>
                <w:sz w:val="24"/>
              </w:rPr>
              <w:t xml:space="preserve">). </w:t>
            </w:r>
            <w:del w:id="174" w:author="Author">
              <w:r w:rsidRPr="00384ADB" w:rsidDel="000730D7">
                <w:rPr>
                  <w:rStyle w:val="FormatvorlageInstructionsTabelleText"/>
                  <w:rFonts w:ascii="Times New Roman" w:hAnsi="Times New Roman"/>
                  <w:sz w:val="24"/>
                </w:rPr>
                <w:delText xml:space="preserve">" </w:delText>
              </w:r>
            </w:del>
          </w:p>
          <w:p w14:paraId="61211752" w14:textId="77777777" w:rsidR="00B0191A" w:rsidRPr="00384ADB" w:rsidRDefault="00B0191A">
            <w:pPr>
              <w:pStyle w:val="InstructionsText"/>
              <w:rPr>
                <w:rStyle w:val="FormatvorlageInstructionsTabelleText"/>
                <w:rFonts w:ascii="Times New Roman" w:hAnsi="Times New Roman"/>
                <w:sz w:val="24"/>
              </w:rPr>
            </w:pPr>
          </w:p>
          <w:p w14:paraId="4D889BA0" w14:textId="468D6958"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“Other financial corporations</w:t>
            </w:r>
            <w:ins w:id="175" w:author="Author">
              <w:r w:rsidR="003D7FCE">
                <w:rPr>
                  <w:rStyle w:val="FormatvorlageInstructionsTabelleText"/>
                  <w:rFonts w:ascii="Times New Roman" w:hAnsi="Times New Roman"/>
                  <w:sz w:val="24"/>
                </w:rPr>
                <w:t xml:space="preserve"> (excluding investment firms)</w:t>
              </w:r>
            </w:ins>
            <w:r w:rsidRPr="00384ADB">
              <w:rPr>
                <w:rStyle w:val="FormatvorlageInstructionsTabelleText"/>
                <w:rFonts w:ascii="Times New Roman" w:hAnsi="Times New Roman"/>
                <w:sz w:val="24"/>
              </w:rPr>
              <w:t xml:space="preserve">” and “Non-financial corporations” economic sectors </w:t>
            </w:r>
            <w:r w:rsidR="008927C3"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classified on the basis of FINREP counterparty breakdown.</w:t>
            </w:r>
          </w:p>
          <w:p w14:paraId="0CC7261D" w14:textId="77777777" w:rsidR="00B0191A" w:rsidRPr="00384ADB" w:rsidRDefault="00B0191A">
            <w:pPr>
              <w:pStyle w:val="InstructionsText"/>
              <w:rPr>
                <w:rStyle w:val="FormatvorlageInstructionsTabelleText"/>
                <w:rFonts w:ascii="Times New Roman" w:hAnsi="Times New Roman"/>
                <w:sz w:val="24"/>
              </w:rPr>
            </w:pPr>
          </w:p>
          <w:p w14:paraId="4F0DE9F8" w14:textId="77777777"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For groups of connected clients, no NACE code shall be reported.</w:t>
            </w:r>
          </w:p>
          <w:p w14:paraId="63D5BB37" w14:textId="77777777" w:rsidR="00B0191A" w:rsidRPr="00384ADB" w:rsidRDefault="00B0191A">
            <w:pPr>
              <w:pStyle w:val="InstructionsText"/>
              <w:rPr>
                <w:rStyle w:val="FormatvorlageInstructionsTabelleText"/>
                <w:rFonts w:ascii="Times New Roman" w:hAnsi="Times New Roman"/>
                <w:b/>
                <w:sz w:val="24"/>
              </w:rPr>
            </w:pPr>
          </w:p>
        </w:tc>
      </w:tr>
      <w:tr w:rsidR="00965DED" w:rsidRPr="00384ADB" w14:paraId="23C39D61" w14:textId="77777777" w:rsidTr="00FE7F32">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Type of counterparty </w:t>
            </w:r>
          </w:p>
          <w:p w14:paraId="6768A8DA" w14:textId="77777777" w:rsidR="00B0191A" w:rsidRPr="00384ADB" w:rsidRDefault="00B0191A">
            <w:pPr>
              <w:pStyle w:val="InstructionsText"/>
              <w:rPr>
                <w:rStyle w:val="FormatvorlageInstructionsTabelleText"/>
                <w:rFonts w:ascii="Times New Roman" w:hAnsi="Times New Roman"/>
                <w:sz w:val="24"/>
              </w:rPr>
            </w:pPr>
          </w:p>
          <w:p w14:paraId="3522A370" w14:textId="77777777" w:rsidR="00B0191A" w:rsidRPr="00384ADB" w:rsidRDefault="00965DED">
            <w:pPr>
              <w:pStyle w:val="InstructionsText"/>
              <w:rPr>
                <w:rFonts w:eastAsia="Arial"/>
              </w:rPr>
            </w:pPr>
            <w:r w:rsidRPr="00384ADB">
              <w:rPr>
                <w:rFonts w:eastAsia="Arial"/>
              </w:rPr>
              <w:t xml:space="preserve">Article </w:t>
            </w:r>
            <w:r w:rsidR="008927C3" w:rsidRPr="00384ADB">
              <w:rPr>
                <w:rFonts w:eastAsia="Arial"/>
              </w:rPr>
              <w:t>394(2)</w:t>
            </w:r>
            <w:r w:rsidR="00C8129D">
              <w:rPr>
                <w:rFonts w:eastAsia="Arial"/>
              </w:rPr>
              <w:t xml:space="preserve"> of CRR </w:t>
            </w:r>
            <w:r w:rsidR="00F40CD9">
              <w:rPr>
                <w:rFonts w:eastAsia="Arial"/>
                <w:i/>
              </w:rPr>
              <w:t xml:space="preserve"> </w:t>
            </w:r>
          </w:p>
          <w:p w14:paraId="0CE4DD47" w14:textId="77777777" w:rsidR="00B0191A" w:rsidRPr="00384ADB" w:rsidRDefault="00B0191A">
            <w:pPr>
              <w:pStyle w:val="InstructionsText"/>
              <w:rPr>
                <w:rFonts w:eastAsia="Arial"/>
              </w:rPr>
            </w:pPr>
          </w:p>
          <w:p w14:paraId="43099B40" w14:textId="204C805D" w:rsidR="00B0191A" w:rsidRPr="00384ADB" w:rsidRDefault="00965DE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type of the counterparty of the </w:t>
            </w:r>
            <w:r w:rsidR="00C8129D">
              <w:rPr>
                <w:rStyle w:val="FormatvorlageInstructionsTabelleText"/>
                <w:rFonts w:ascii="Times New Roman" w:hAnsi="Times New Roman"/>
                <w:sz w:val="24"/>
              </w:rPr>
              <w:t>ten</w:t>
            </w:r>
            <w:r w:rsidRPr="00384ADB">
              <w:rPr>
                <w:rStyle w:val="FormatvorlageInstructionsTabelleText"/>
                <w:rFonts w:ascii="Times New Roman" w:hAnsi="Times New Roman"/>
                <w:sz w:val="24"/>
              </w:rPr>
              <w:t xml:space="preserve"> largest exposures to institutions and the </w:t>
            </w:r>
            <w:r w:rsidR="00C8129D">
              <w:rPr>
                <w:rStyle w:val="FormatvorlageInstructionsTabelleText"/>
                <w:rFonts w:ascii="Times New Roman" w:hAnsi="Times New Roman"/>
                <w:sz w:val="24"/>
              </w:rPr>
              <w:t>ten</w:t>
            </w:r>
            <w:r w:rsidRPr="00384ADB">
              <w:rPr>
                <w:rStyle w:val="FormatvorlageInstructionsTabelleText"/>
                <w:rFonts w:ascii="Times New Roman" w:hAnsi="Times New Roman"/>
                <w:sz w:val="24"/>
              </w:rPr>
              <w:t xml:space="preserve"> largest exposures to </w:t>
            </w:r>
            <w:del w:id="176" w:author="Author">
              <w:r w:rsidRPr="00384ADB" w:rsidDel="00EB354D">
                <w:rPr>
                  <w:rStyle w:val="FormatvorlageInstructionsTabelleText"/>
                  <w:rFonts w:ascii="Times New Roman" w:hAnsi="Times New Roman"/>
                  <w:sz w:val="24"/>
                </w:rPr>
                <w:delText xml:space="preserve">unregulated financial </w:delText>
              </w:r>
              <w:r w:rsidR="00196DE8" w:rsidRPr="00384ADB" w:rsidDel="00EB354D">
                <w:rPr>
                  <w:rStyle w:val="FormatvorlageInstructionsTabelleText"/>
                  <w:rFonts w:ascii="Times New Roman" w:hAnsi="Times New Roman"/>
                  <w:sz w:val="24"/>
                </w:rPr>
                <w:delText>sector</w:delText>
              </w:r>
            </w:del>
            <w:ins w:id="177" w:author="Author">
              <w:r w:rsidR="00EB354D">
                <w:rPr>
                  <w:rStyle w:val="FormatvorlageInstructionsTabelleText"/>
                  <w:rFonts w:ascii="Times New Roman" w:hAnsi="Times New Roman"/>
                  <w:sz w:val="24"/>
                </w:rPr>
                <w:t>shadow banking</w:t>
              </w:r>
            </w:ins>
            <w:r w:rsidR="00196DE8" w:rsidRPr="00384ADB">
              <w:rPr>
                <w:rStyle w:val="FormatvorlageInstructionsTabelleText"/>
                <w:rFonts w:ascii="Times New Roman" w:hAnsi="Times New Roman"/>
                <w:sz w:val="24"/>
              </w:rPr>
              <w:t xml:space="preserve"> </w:t>
            </w:r>
            <w:r w:rsidRPr="00384ADB">
              <w:rPr>
                <w:rStyle w:val="FormatvorlageInstructionsTabelleText"/>
                <w:rFonts w:ascii="Times New Roman" w:hAnsi="Times New Roman"/>
                <w:sz w:val="24"/>
              </w:rPr>
              <w:t>entities shall be specified by using “I” for institutions or “</w:t>
            </w:r>
            <w:ins w:id="178" w:author="Author">
              <w:r w:rsidR="00EB354D">
                <w:rPr>
                  <w:rStyle w:val="FormatvorlageInstructionsTabelleText"/>
                  <w:rFonts w:ascii="Times New Roman" w:hAnsi="Times New Roman"/>
                  <w:sz w:val="24"/>
                </w:rPr>
                <w:t>S</w:t>
              </w:r>
            </w:ins>
            <w:del w:id="179" w:author="Author">
              <w:r w:rsidRPr="00384ADB" w:rsidDel="00EB354D">
                <w:rPr>
                  <w:rStyle w:val="FormatvorlageInstructionsTabelleText"/>
                  <w:rFonts w:ascii="Times New Roman" w:hAnsi="Times New Roman"/>
                  <w:sz w:val="24"/>
                </w:rPr>
                <w:delText>U</w:delText>
              </w:r>
            </w:del>
            <w:r w:rsidRPr="00384ADB">
              <w:rPr>
                <w:rStyle w:val="FormatvorlageInstructionsTabelleText"/>
                <w:rFonts w:ascii="Times New Roman" w:hAnsi="Times New Roman"/>
                <w:sz w:val="24"/>
              </w:rPr>
              <w:t xml:space="preserve">” for </w:t>
            </w:r>
            <w:del w:id="180" w:author="Author">
              <w:r w:rsidRPr="00384ADB" w:rsidDel="005A6635">
                <w:rPr>
                  <w:rStyle w:val="FormatvorlageInstructionsTabelleText"/>
                  <w:rFonts w:ascii="Times New Roman" w:hAnsi="Times New Roman"/>
                  <w:sz w:val="24"/>
                </w:rPr>
                <w:delText xml:space="preserve">unregulated financial </w:delText>
              </w:r>
              <w:r w:rsidR="00196DE8" w:rsidRPr="00384ADB" w:rsidDel="005A6635">
                <w:rPr>
                  <w:rStyle w:val="FormatvorlageInstructionsTabelleText"/>
                  <w:rFonts w:ascii="Times New Roman" w:hAnsi="Times New Roman"/>
                  <w:sz w:val="24"/>
                </w:rPr>
                <w:delText>sector</w:delText>
              </w:r>
            </w:del>
            <w:ins w:id="181" w:author="Author">
              <w:r w:rsidR="005A6635">
                <w:rPr>
                  <w:rStyle w:val="FormatvorlageInstructionsTabelleText"/>
                  <w:rFonts w:ascii="Times New Roman" w:hAnsi="Times New Roman"/>
                  <w:sz w:val="24"/>
                </w:rPr>
                <w:t>shado</w:t>
              </w:r>
              <w:r w:rsidR="002B568E">
                <w:rPr>
                  <w:rStyle w:val="FormatvorlageInstructionsTabelleText"/>
                  <w:rFonts w:ascii="Times New Roman" w:hAnsi="Times New Roman"/>
                  <w:sz w:val="24"/>
                </w:rPr>
                <w:t>w</w:t>
              </w:r>
              <w:r w:rsidR="005A6635">
                <w:rPr>
                  <w:rStyle w:val="FormatvorlageInstructionsTabelleText"/>
                  <w:rFonts w:ascii="Times New Roman" w:hAnsi="Times New Roman"/>
                  <w:sz w:val="24"/>
                </w:rPr>
                <w:t xml:space="preserve"> banking</w:t>
              </w:r>
            </w:ins>
            <w:r w:rsidR="00196DE8" w:rsidRPr="00384ADB">
              <w:rPr>
                <w:rStyle w:val="FormatvorlageInstructionsTabelleText"/>
                <w:rFonts w:ascii="Times New Roman" w:hAnsi="Times New Roman"/>
                <w:sz w:val="24"/>
              </w:rPr>
              <w:t xml:space="preserve"> </w:t>
            </w:r>
            <w:del w:id="182" w:author="Author">
              <w:r w:rsidRPr="00384ADB" w:rsidDel="00E94ABE">
                <w:rPr>
                  <w:rStyle w:val="FormatvorlageInstructionsTabelleText"/>
                  <w:rFonts w:ascii="Times New Roman" w:hAnsi="Times New Roman"/>
                  <w:sz w:val="24"/>
                </w:rPr>
                <w:delText>entities</w:delText>
              </w:r>
            </w:del>
            <w:ins w:id="183" w:author="Author">
              <w:r w:rsidR="00E94ABE" w:rsidRPr="00384ADB">
                <w:rPr>
                  <w:rStyle w:val="FormatvorlageInstructionsTabelleText"/>
                  <w:rFonts w:ascii="Times New Roman" w:hAnsi="Times New Roman"/>
                  <w:sz w:val="24"/>
                </w:rPr>
                <w:t>entities</w:t>
              </w:r>
              <w:r w:rsidR="00E94ABE">
                <w:rPr>
                  <w:rStyle w:val="FormatvorlageInstructionsTabelleText"/>
                  <w:rFonts w:ascii="Times New Roman" w:hAnsi="Times New Roman"/>
                  <w:sz w:val="24"/>
                </w:rPr>
                <w:t>, which carry out banking activities outside the regulated framework</w:t>
              </w:r>
            </w:ins>
            <w:r w:rsidRPr="00384ADB">
              <w:rPr>
                <w:rStyle w:val="FormatvorlageInstructionsTabelleText"/>
                <w:rFonts w:ascii="Times New Roman" w:hAnsi="Times New Roman"/>
                <w:sz w:val="24"/>
              </w:rPr>
              <w:t xml:space="preserve">. </w:t>
            </w:r>
          </w:p>
          <w:p w14:paraId="6295B167" w14:textId="77777777" w:rsidR="00B0191A" w:rsidRPr="00384ADB" w:rsidRDefault="00B0191A">
            <w:pPr>
              <w:pStyle w:val="InstructionsText"/>
              <w:rPr>
                <w:rStyle w:val="InstructionsTabelleberschrift"/>
                <w:rFonts w:ascii="Times New Roman" w:hAnsi="Times New Roman"/>
                <w:sz w:val="24"/>
              </w:rPr>
            </w:pP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184" w:name="_Toc20819320"/>
      <w:r w:rsidRPr="00384ADB">
        <w:rPr>
          <w:rFonts w:ascii="Times New Roman" w:hAnsi="Times New Roman" w:cs="Times New Roman"/>
          <w:b/>
          <w:sz w:val="24"/>
          <w:u w:val="none"/>
        </w:rPr>
        <w:lastRenderedPageBreak/>
        <w:t>C 28.00 -</w:t>
      </w:r>
      <w:r w:rsidR="00AB5AE4" w:rsidRPr="00384ADB">
        <w:rPr>
          <w:rFonts w:ascii="Times New Roman" w:hAnsi="Times New Roman" w:cs="Times New Roman"/>
          <w:b/>
          <w:sz w:val="24"/>
          <w:u w:val="none"/>
        </w:rPr>
        <w:t xml:space="preserve"> </w:t>
      </w:r>
      <w:r w:rsidR="00E60B50" w:rsidRPr="00384ADB">
        <w:rPr>
          <w:rFonts w:ascii="Times New Roman" w:hAnsi="Times New Roman" w:cs="Times New Roman"/>
          <w:b/>
          <w:sz w:val="24"/>
          <w:u w:val="none"/>
        </w:rPr>
        <w:t>E</w:t>
      </w:r>
      <w:r w:rsidR="00AB5AE4" w:rsidRPr="00384ADB">
        <w:rPr>
          <w:rFonts w:ascii="Times New Roman" w:hAnsi="Times New Roman" w:cs="Times New Roman"/>
          <w:b/>
          <w:sz w:val="24"/>
          <w:u w:val="none"/>
        </w:rPr>
        <w:t>xposures in the non-trading and trading book</w:t>
      </w:r>
      <w:r w:rsidRPr="00384ADB">
        <w:rPr>
          <w:rFonts w:ascii="Times New Roman" w:hAnsi="Times New Roman" w:cs="Times New Roman"/>
          <w:b/>
          <w:sz w:val="24"/>
          <w:u w:val="none"/>
        </w:rPr>
        <w:t xml:space="preserve"> (LE2)</w:t>
      </w:r>
      <w:bookmarkEnd w:id="184"/>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185" w:name="_Toc308175821"/>
      <w:bookmarkStart w:id="186" w:name="_Toc310414968"/>
      <w:bookmarkStart w:id="187" w:name="_Toc20819321"/>
      <w:r w:rsidRPr="00384ADB">
        <w:rPr>
          <w:rFonts w:ascii="Times New Roman" w:hAnsi="Times New Roman" w:cs="Times New Roman"/>
          <w:sz w:val="24"/>
        </w:rPr>
        <w:t xml:space="preserve">Instructions concerning specific </w:t>
      </w:r>
      <w:bookmarkEnd w:id="185"/>
      <w:bookmarkEnd w:id="186"/>
      <w:r w:rsidR="005E7263" w:rsidRPr="00384ADB">
        <w:rPr>
          <w:rFonts w:ascii="Times New Roman" w:hAnsi="Times New Roman" w:cs="Times New Roman"/>
          <w:sz w:val="24"/>
        </w:rPr>
        <w:t>columns</w:t>
      </w:r>
      <w:bookmarkEnd w:id="187"/>
    </w:p>
    <w:p w14:paraId="136674A3" w14:textId="77777777" w:rsidR="00D946DB" w:rsidRPr="00384ADB" w:rsidRDefault="00D946DB">
      <w:pPr>
        <w:pStyle w:val="InstructionsText"/>
      </w:pP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sidRPr="00384ADB">
              <w:rPr>
                <w:rStyle w:val="InstructionsTabelleText"/>
                <w:rFonts w:ascii="Times New Roman" w:hAnsi="Times New Roman"/>
                <w:b/>
                <w:sz w:val="24"/>
              </w:rPr>
              <w:t>Column</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6DE0112E" w14:textId="77777777" w:rsidR="00B0191A" w:rsidRPr="00384ADB" w:rsidRDefault="00B0191A">
            <w:pPr>
              <w:pStyle w:val="InstructionsText"/>
              <w:rPr>
                <w:rStyle w:val="FormatvorlageInstructionsTabelleText"/>
                <w:rFonts w:ascii="Times New Roman" w:hAnsi="Times New Roman"/>
                <w:b/>
                <w:sz w:val="24"/>
              </w:rPr>
            </w:pPr>
          </w:p>
          <w:p w14:paraId="48000720"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For a group of connected clients, if a unique code is available at national level, this code shall be reported as the code of the group of connected clients. Where there is no unique code at the national level, the code that shall be reported shall be the code of the parent company in C 27.00.</w:t>
            </w:r>
          </w:p>
          <w:p w14:paraId="441E2261" w14:textId="77777777" w:rsidR="007449CB" w:rsidRPr="007449CB" w:rsidRDefault="007449CB">
            <w:pPr>
              <w:pStyle w:val="InstructionsText"/>
              <w:rPr>
                <w:rStyle w:val="FormatvorlageInstructionsTabelleText"/>
                <w:rFonts w:ascii="Times New Roman" w:hAnsi="Times New Roman"/>
                <w:sz w:val="24"/>
              </w:rPr>
            </w:pPr>
          </w:p>
          <w:p w14:paraId="5319AF37"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In the cases where the group of connected clients does not have a parent, the code that shall be reported shall be the code of the individual entity which is considered by the institution as the most significant within the group of connected clients. In any other case, the code shall correspond to the individual counterparty.</w:t>
            </w:r>
          </w:p>
          <w:p w14:paraId="1B63B1DE" w14:textId="77777777" w:rsidR="007449CB" w:rsidRPr="007449CB" w:rsidRDefault="007449CB">
            <w:pPr>
              <w:pStyle w:val="InstructionsText"/>
              <w:rPr>
                <w:rStyle w:val="FormatvorlageInstructionsTabelleText"/>
                <w:rFonts w:ascii="Times New Roman" w:hAnsi="Times New Roman"/>
                <w:sz w:val="24"/>
              </w:rPr>
            </w:pPr>
          </w:p>
          <w:p w14:paraId="5AAB3FCE" w14:textId="77777777" w:rsidR="007449CB" w:rsidRP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 xml:space="preserve">The codes shall be used in a consistent way across time. </w:t>
            </w:r>
          </w:p>
          <w:p w14:paraId="76BB977A" w14:textId="77777777" w:rsidR="007449CB" w:rsidRPr="007449CB" w:rsidRDefault="007449CB">
            <w:pPr>
              <w:pStyle w:val="InstructionsText"/>
              <w:rPr>
                <w:rStyle w:val="FormatvorlageInstructionsTabelleText"/>
                <w:rFonts w:ascii="Times New Roman" w:hAnsi="Times New Roman"/>
                <w:sz w:val="24"/>
              </w:rPr>
            </w:pPr>
          </w:p>
          <w:p w14:paraId="15AF14C4" w14:textId="77777777" w:rsidR="007449CB" w:rsidRDefault="007449CB">
            <w:pPr>
              <w:pStyle w:val="InstructionsText"/>
              <w:rPr>
                <w:rStyle w:val="FormatvorlageInstructionsTabelleText"/>
                <w:rFonts w:ascii="Times New Roman" w:hAnsi="Times New Roman"/>
                <w:sz w:val="24"/>
              </w:rPr>
            </w:pPr>
            <w:r w:rsidRPr="007449CB">
              <w:rPr>
                <w:rStyle w:val="FormatvorlageInstructionsTabelleText"/>
                <w:rFonts w:ascii="Times New Roman" w:hAnsi="Times New Roman"/>
                <w:sz w:val="24"/>
              </w:rPr>
              <w:t>The composition of the code depends on the national reporting system, unless a uniform codification is available in the EU.</w:t>
            </w:r>
          </w:p>
          <w:p w14:paraId="78BC56FA"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Group or individual</w:t>
            </w:r>
          </w:p>
          <w:p w14:paraId="6CCA25F4" w14:textId="77777777" w:rsidR="00B0191A" w:rsidRPr="00384ADB" w:rsidRDefault="00B0191A">
            <w:pPr>
              <w:pStyle w:val="InstructionsText"/>
              <w:rPr>
                <w:rStyle w:val="FormatvorlageInstructionsTabelleText"/>
                <w:rFonts w:ascii="Times New Roman" w:hAnsi="Times New Roman"/>
                <w:b/>
                <w:sz w:val="24"/>
              </w:rPr>
            </w:pPr>
          </w:p>
          <w:p w14:paraId="221EF1F6" w14:textId="5486500C"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The institution shall report "1" for </w:t>
            </w:r>
            <w:r w:rsidR="008927C3" w:rsidRPr="00384ADB">
              <w:rPr>
                <w:rStyle w:val="FormatvorlageInstructionsTabelleText"/>
                <w:rFonts w:ascii="Times New Roman" w:hAnsi="Times New Roman"/>
                <w:sz w:val="24"/>
              </w:rPr>
              <w:t xml:space="preserve">the reporting of </w:t>
            </w:r>
            <w:r w:rsidRPr="00384ADB">
              <w:rPr>
                <w:rStyle w:val="FormatvorlageInstructionsTabelleText"/>
                <w:rFonts w:ascii="Times New Roman" w:hAnsi="Times New Roman"/>
                <w:sz w:val="24"/>
              </w:rPr>
              <w:t xml:space="preserve">exposures to individual clients </w:t>
            </w:r>
            <w:del w:id="188" w:author="Author">
              <w:r w:rsidRPr="00384ADB" w:rsidDel="001F4570">
                <w:rPr>
                  <w:rStyle w:val="FormatvorlageInstructionsTabelleText"/>
                  <w:rFonts w:ascii="Times New Roman" w:hAnsi="Times New Roman"/>
                  <w:sz w:val="24"/>
                </w:rPr>
                <w:delText xml:space="preserve">or </w:delText>
              </w:r>
            </w:del>
            <w:ins w:id="189" w:author="Author">
              <w:r w:rsidR="001F4570">
                <w:rPr>
                  <w:rStyle w:val="FormatvorlageInstructionsTabelleText"/>
                  <w:rFonts w:ascii="Times New Roman" w:hAnsi="Times New Roman"/>
                  <w:sz w:val="24"/>
                </w:rPr>
                <w:t>and</w:t>
              </w:r>
              <w:r w:rsidR="001F4570" w:rsidRPr="00384ADB">
                <w:rPr>
                  <w:rStyle w:val="FormatvorlageInstructionsTabelleText"/>
                  <w:rFonts w:ascii="Times New Roman" w:hAnsi="Times New Roman"/>
                  <w:sz w:val="24"/>
                </w:rPr>
                <w:t xml:space="preserve"> </w:t>
              </w:r>
            </w:ins>
            <w:r w:rsidRPr="00384ADB">
              <w:rPr>
                <w:rStyle w:val="FormatvorlageInstructionsTabelleText"/>
                <w:rFonts w:ascii="Times New Roman" w:hAnsi="Times New Roman"/>
                <w:sz w:val="24"/>
              </w:rPr>
              <w:t xml:space="preserve">"2" for </w:t>
            </w:r>
            <w:r w:rsidR="008927C3" w:rsidRPr="00384ADB">
              <w:rPr>
                <w:rStyle w:val="FormatvorlageInstructionsTabelleText"/>
                <w:rFonts w:ascii="Times New Roman" w:hAnsi="Times New Roman"/>
                <w:sz w:val="24"/>
              </w:rPr>
              <w:t xml:space="preserve">the reporting of </w:t>
            </w:r>
            <w:r w:rsidRPr="00384ADB">
              <w:rPr>
                <w:rStyle w:val="FormatvorlageInstructionsTabelleText"/>
                <w:rFonts w:ascii="Times New Roman" w:hAnsi="Times New Roman"/>
                <w:sz w:val="24"/>
              </w:rPr>
              <w:t>exposures to groups of connected clients.</w:t>
            </w:r>
          </w:p>
          <w:p w14:paraId="183528A3"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Transactions where there is an exposure to underlying assets </w:t>
            </w:r>
          </w:p>
          <w:p w14:paraId="642CB92D" w14:textId="77777777" w:rsidR="00B0191A" w:rsidRPr="00384ADB" w:rsidRDefault="00B0191A">
            <w:pPr>
              <w:pStyle w:val="InstructionsText"/>
              <w:rPr>
                <w:rStyle w:val="FormatvorlageInstructionsTabelleText"/>
                <w:rFonts w:ascii="Times New Roman" w:hAnsi="Times New Roman"/>
                <w:sz w:val="24"/>
              </w:rPr>
            </w:pPr>
          </w:p>
          <w:p w14:paraId="22C8D881"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8927C3" w:rsidRPr="00384ADB">
              <w:rPr>
                <w:rStyle w:val="FormatvorlageInstructionsTabelleText"/>
                <w:rFonts w:ascii="Times New Roman" w:hAnsi="Times New Roman"/>
                <w:sz w:val="24"/>
              </w:rPr>
              <w:t>390</w:t>
            </w:r>
            <w:r w:rsidRPr="00384ADB">
              <w:rPr>
                <w:rStyle w:val="FormatvorlageInstructionsTabelleText"/>
                <w:rFonts w:ascii="Times New Roman" w:hAnsi="Times New Roman"/>
                <w:sz w:val="24"/>
              </w:rPr>
              <w:t xml:space="preserve">(7) of </w:t>
            </w:r>
            <w:r w:rsidR="00F40CD9">
              <w:rPr>
                <w:rStyle w:val="FormatvorlageInstructionsTabelleText"/>
                <w:rFonts w:ascii="Times New Roman" w:hAnsi="Times New Roman"/>
                <w:sz w:val="24"/>
              </w:rPr>
              <w:t>CRR</w:t>
            </w:r>
          </w:p>
          <w:p w14:paraId="0E268896" w14:textId="77777777" w:rsidR="00B0191A" w:rsidRPr="00384ADB" w:rsidRDefault="00B0191A">
            <w:pPr>
              <w:pStyle w:val="InstructionsText"/>
              <w:rPr>
                <w:rStyle w:val="FormatvorlageInstructionsTabelleText"/>
                <w:rFonts w:ascii="Times New Roman" w:hAnsi="Times New Roman"/>
                <w:sz w:val="24"/>
              </w:rPr>
            </w:pPr>
          </w:p>
          <w:p w14:paraId="77528D0C"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In accordance with further technical specifications by the national competent authorities, when the</w:t>
            </w:r>
            <w:r w:rsidR="00FC2882" w:rsidRPr="00384ADB">
              <w:rPr>
                <w:rStyle w:val="FormatvorlageInstructionsTabelleText"/>
                <w:rFonts w:ascii="Times New Roman" w:hAnsi="Times New Roman"/>
                <w:sz w:val="24"/>
              </w:rPr>
              <w:t xml:space="preserve"> institution has exposures to the</w:t>
            </w:r>
            <w:r w:rsidRPr="00384ADB">
              <w:rPr>
                <w:rStyle w:val="FormatvorlageInstructionsTabelleText"/>
                <w:rFonts w:ascii="Times New Roman" w:hAnsi="Times New Roman"/>
                <w:sz w:val="24"/>
              </w:rPr>
              <w:t xml:space="preserve"> reported counterparty </w:t>
            </w:r>
            <w:r w:rsidR="00FC2882" w:rsidRPr="00384ADB">
              <w:rPr>
                <w:rStyle w:val="FormatvorlageInstructionsTabelleText"/>
                <w:rFonts w:ascii="Times New Roman" w:hAnsi="Times New Roman"/>
                <w:sz w:val="24"/>
              </w:rPr>
              <w:t>through</w:t>
            </w:r>
            <w:r w:rsidRPr="00384ADB">
              <w:rPr>
                <w:rStyle w:val="FormatvorlageInstructionsTabelleText"/>
                <w:rFonts w:ascii="Times New Roman" w:hAnsi="Times New Roman"/>
                <w:sz w:val="24"/>
              </w:rPr>
              <w:t xml:space="preserve"> a transaction where there is an exposure to underlying assets, the equivalent to "Yes" shall be reported; otherwise the equivalent to “No” shall be reported. </w:t>
            </w:r>
          </w:p>
          <w:p w14:paraId="34FA0C28"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14C26E1F" w14:textId="77777777" w:rsidTr="00E351A5">
        <w:tc>
          <w:tcPr>
            <w:tcW w:w="1418" w:type="dxa"/>
          </w:tcPr>
          <w:p w14:paraId="62E5812F" w14:textId="0B5131D4"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040-18</w:t>
            </w:r>
            <w:ins w:id="190" w:author="Author">
              <w:r w:rsidR="003D7FCE">
                <w:rPr>
                  <w:rStyle w:val="FormatvorlageInstructionsTabelleText"/>
                  <w:rFonts w:ascii="Times New Roman" w:hAnsi="Times New Roman"/>
                  <w:b/>
                  <w:sz w:val="24"/>
                </w:rPr>
                <w:t>0</w:t>
              </w:r>
            </w:ins>
            <w:del w:id="191" w:author="Author">
              <w:r w:rsidRPr="00384ADB" w:rsidDel="00B016EE">
                <w:rPr>
                  <w:rStyle w:val="FormatvorlageInstructionsTabelleText"/>
                  <w:rFonts w:ascii="Times New Roman" w:hAnsi="Times New Roman"/>
                  <w:b/>
                  <w:sz w:val="24"/>
                </w:rPr>
                <w:delText>0</w:delText>
              </w:r>
            </w:del>
          </w:p>
        </w:tc>
        <w:tc>
          <w:tcPr>
            <w:tcW w:w="7620" w:type="dxa"/>
          </w:tcPr>
          <w:p w14:paraId="1999D34D"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Original exposures</w:t>
            </w:r>
          </w:p>
          <w:p w14:paraId="3D4BE1AD" w14:textId="77777777" w:rsidR="00B0191A" w:rsidRPr="00384ADB" w:rsidRDefault="00B0191A">
            <w:pPr>
              <w:pStyle w:val="InstructionsText"/>
              <w:rPr>
                <w:rStyle w:val="InstructionsTabelleberschrift"/>
                <w:rFonts w:ascii="Times New Roman" w:hAnsi="Times New Roman"/>
                <w:b w:val="0"/>
                <w:sz w:val="24"/>
                <w:u w:val="none"/>
              </w:rPr>
            </w:pPr>
          </w:p>
          <w:p w14:paraId="231D863D" w14:textId="77777777"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Articles </w:t>
            </w:r>
            <w:r w:rsidR="00D40229" w:rsidRPr="00384ADB">
              <w:rPr>
                <w:rStyle w:val="InstructionsTabelleberschrift"/>
                <w:rFonts w:ascii="Times New Roman" w:hAnsi="Times New Roman"/>
                <w:b w:val="0"/>
                <w:sz w:val="24"/>
                <w:u w:val="none"/>
              </w:rPr>
              <w:t>24</w:t>
            </w:r>
            <w:r w:rsidR="00667F2D" w:rsidRPr="00384ADB">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 xml:space="preserve"> </w:t>
            </w:r>
            <w:r w:rsidR="008927C3" w:rsidRPr="00384ADB">
              <w:rPr>
                <w:rStyle w:val="InstructionsTabelleberschrift"/>
                <w:rFonts w:ascii="Times New Roman" w:hAnsi="Times New Roman"/>
                <w:b w:val="0"/>
                <w:sz w:val="24"/>
                <w:u w:val="none"/>
              </w:rPr>
              <w:t>389</w:t>
            </w:r>
            <w:r w:rsidRPr="00384ADB">
              <w:rPr>
                <w:rStyle w:val="InstructionsTabelleberschrift"/>
                <w:rFonts w:ascii="Times New Roman" w:hAnsi="Times New Roman"/>
                <w:b w:val="0"/>
                <w:sz w:val="24"/>
                <w:u w:val="none"/>
              </w:rPr>
              <w:t xml:space="preserve">, </w:t>
            </w:r>
            <w:r w:rsidR="008927C3" w:rsidRPr="00384ADB">
              <w:rPr>
                <w:rStyle w:val="InstructionsTabelleberschrift"/>
                <w:rFonts w:ascii="Times New Roman" w:hAnsi="Times New Roman"/>
                <w:b w:val="0"/>
                <w:sz w:val="24"/>
                <w:u w:val="none"/>
              </w:rPr>
              <w:t xml:space="preserve">390 </w:t>
            </w:r>
            <w:r w:rsidRPr="00384ADB">
              <w:rPr>
                <w:rStyle w:val="InstructionsTabelleberschrift"/>
                <w:rFonts w:ascii="Times New Roman" w:hAnsi="Times New Roman"/>
                <w:b w:val="0"/>
                <w:sz w:val="24"/>
                <w:u w:val="none"/>
              </w:rPr>
              <w:t xml:space="preserve">and </w:t>
            </w:r>
            <w:r w:rsidR="008927C3" w:rsidRPr="00384ADB">
              <w:rPr>
                <w:rStyle w:val="InstructionsTabelleberschrift"/>
                <w:rFonts w:ascii="Times New Roman" w:hAnsi="Times New Roman"/>
                <w:b w:val="0"/>
                <w:sz w:val="24"/>
                <w:u w:val="none"/>
              </w:rPr>
              <w:t xml:space="preserve">392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3EB38436" w14:textId="77777777" w:rsidR="00B0191A" w:rsidRPr="00384ADB" w:rsidRDefault="00B0191A">
            <w:pPr>
              <w:pStyle w:val="InstructionsText"/>
              <w:rPr>
                <w:rStyle w:val="InstructionsTabelleberschrift"/>
                <w:rFonts w:ascii="Times New Roman" w:hAnsi="Times New Roman"/>
                <w:b w:val="0"/>
                <w:sz w:val="24"/>
                <w:u w:val="none"/>
              </w:rPr>
            </w:pPr>
          </w:p>
          <w:p w14:paraId="07E3F259" w14:textId="77777777" w:rsidR="00B0191A" w:rsidRPr="0039317F" w:rsidRDefault="00C92E09">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institution shall report in t</w:t>
            </w:r>
            <w:r w:rsidR="00BB3751" w:rsidRPr="00384ADB">
              <w:rPr>
                <w:rStyle w:val="InstructionsTabelleberschrift"/>
                <w:rFonts w:ascii="Times New Roman" w:hAnsi="Times New Roman"/>
                <w:b w:val="0"/>
                <w:sz w:val="24"/>
                <w:u w:val="none"/>
              </w:rPr>
              <w:t xml:space="preserve">his block of columns the original exposures of direct exposures, indirect exposures, and additional exposures arising from transactions </w:t>
            </w:r>
            <w:r w:rsidR="00BB3751" w:rsidRPr="0039317F">
              <w:rPr>
                <w:rStyle w:val="InstructionsTabelleberschrift"/>
                <w:rFonts w:ascii="Times New Roman" w:hAnsi="Times New Roman"/>
                <w:b w:val="0"/>
                <w:sz w:val="24"/>
                <w:u w:val="none"/>
              </w:rPr>
              <w:t>where there is an exposure to underlying assets.</w:t>
            </w:r>
          </w:p>
          <w:p w14:paraId="4ED4F4EE" w14:textId="77777777" w:rsidR="00B0191A" w:rsidRPr="0039317F" w:rsidRDefault="00B0191A">
            <w:pPr>
              <w:pStyle w:val="InstructionsText"/>
              <w:rPr>
                <w:rStyle w:val="InstructionsTabelleberschrift"/>
                <w:rFonts w:ascii="Times New Roman" w:hAnsi="Times New Roman"/>
                <w:b w:val="0"/>
                <w:bCs w:val="0"/>
                <w:sz w:val="24"/>
                <w:u w:val="none"/>
                <w:lang w:eastAsia="en-US"/>
              </w:rPr>
            </w:pPr>
          </w:p>
          <w:p w14:paraId="5AC53BEE" w14:textId="77777777" w:rsidR="00B0191A" w:rsidRPr="0039317F" w:rsidRDefault="00BB3751">
            <w:pPr>
              <w:pStyle w:val="InstructionsText"/>
            </w:pPr>
            <w:r w:rsidRPr="0039317F">
              <w:t xml:space="preserve">According to Article </w:t>
            </w:r>
            <w:r w:rsidR="00C92E09" w:rsidRPr="0039317F">
              <w:t xml:space="preserve">389 </w:t>
            </w:r>
            <w:r w:rsidRPr="0039317F">
              <w:t xml:space="preserve">of </w:t>
            </w:r>
            <w:r w:rsidR="00F40CD9" w:rsidRPr="0039317F">
              <w:rPr>
                <w:rStyle w:val="FormatvorlageInstructionsTabelleText"/>
                <w:rFonts w:ascii="Times New Roman" w:hAnsi="Times New Roman"/>
                <w:sz w:val="24"/>
              </w:rPr>
              <w:t>CRR</w:t>
            </w:r>
            <w:r w:rsidRPr="0039317F">
              <w:t>, assets and off balance sheet items shall be used without risk weights or degrees of risk. Specifically, credit conversion factors shall not be applied to off balance sheet items.</w:t>
            </w:r>
            <w:r w:rsidRPr="0039317F" w:rsidDel="001A7536">
              <w:t xml:space="preserve"> </w:t>
            </w:r>
            <w:r w:rsidRPr="0039317F">
              <w:t xml:space="preserve"> </w:t>
            </w:r>
          </w:p>
          <w:p w14:paraId="5B9901C2" w14:textId="77777777" w:rsidR="00B0191A" w:rsidRPr="0039317F" w:rsidRDefault="00B0191A">
            <w:pPr>
              <w:pStyle w:val="InstructionsText"/>
            </w:pPr>
          </w:p>
          <w:p w14:paraId="17E569B0" w14:textId="77777777" w:rsidR="00B0191A" w:rsidRPr="0039317F" w:rsidRDefault="00BB3751">
            <w:pPr>
              <w:pStyle w:val="InstructionsText"/>
            </w:pPr>
            <w:r w:rsidRPr="0039317F">
              <w:t xml:space="preserve">These columns shall contain the original exposure, i.e. the exposure value without taking into account value adjustments and provisions, which </w:t>
            </w:r>
            <w:r w:rsidR="00C92E09" w:rsidRPr="0039317F">
              <w:t xml:space="preserve">shall be </w:t>
            </w:r>
            <w:r w:rsidRPr="0039317F">
              <w:t xml:space="preserve">deducted in column </w:t>
            </w:r>
            <w:r w:rsidR="00667F2D" w:rsidRPr="0039317F">
              <w:t>210</w:t>
            </w:r>
            <w:r w:rsidRPr="0039317F">
              <w:t>.</w:t>
            </w:r>
          </w:p>
          <w:p w14:paraId="5714423A" w14:textId="77777777" w:rsidR="00B0191A" w:rsidRPr="0039317F" w:rsidRDefault="00B0191A">
            <w:pPr>
              <w:pStyle w:val="InstructionsText"/>
            </w:pPr>
          </w:p>
          <w:p w14:paraId="3F3D9B3D" w14:textId="77777777" w:rsidR="00B0191A" w:rsidRPr="0039317F" w:rsidRDefault="00C92E09">
            <w:pPr>
              <w:pStyle w:val="InstructionsText"/>
            </w:pPr>
            <w:r w:rsidRPr="0039317F">
              <w:t>The d</w:t>
            </w:r>
            <w:r w:rsidR="00BB3751" w:rsidRPr="0039317F">
              <w:t xml:space="preserve">efinition and calculation of </w:t>
            </w:r>
            <w:r w:rsidRPr="0039317F">
              <w:t xml:space="preserve">the </w:t>
            </w:r>
            <w:r w:rsidR="00BB3751" w:rsidRPr="0039317F">
              <w:t xml:space="preserve">exposure value is set out in Articles </w:t>
            </w:r>
            <w:r w:rsidRPr="0039317F">
              <w:t xml:space="preserve">389 </w:t>
            </w:r>
            <w:r w:rsidR="00BB3751" w:rsidRPr="0039317F">
              <w:t xml:space="preserve">and </w:t>
            </w:r>
            <w:r w:rsidRPr="0039317F">
              <w:t xml:space="preserve">390 </w:t>
            </w:r>
            <w:r w:rsidR="00BB3751" w:rsidRPr="0039317F">
              <w:t xml:space="preserve">of </w:t>
            </w:r>
            <w:r w:rsidR="00F40CD9" w:rsidRPr="0039317F">
              <w:rPr>
                <w:rStyle w:val="FormatvorlageInstructionsTabelleText"/>
                <w:rFonts w:ascii="Times New Roman" w:hAnsi="Times New Roman"/>
                <w:sz w:val="24"/>
              </w:rPr>
              <w:t>CRR</w:t>
            </w:r>
            <w:r w:rsidR="00BB3751" w:rsidRPr="0039317F">
              <w:t xml:space="preserve">. The valuation of assets and off-balance-sheet items shall be effected in accordance with the accounting framework to which the institution is subject, according to Article </w:t>
            </w:r>
            <w:r w:rsidR="00D40229" w:rsidRPr="0039317F">
              <w:t xml:space="preserve">24 </w:t>
            </w:r>
            <w:r w:rsidR="00BB3751" w:rsidRPr="0039317F">
              <w:t xml:space="preserve">of </w:t>
            </w:r>
            <w:r w:rsidR="00F40CD9" w:rsidRPr="0039317F">
              <w:rPr>
                <w:rStyle w:val="FormatvorlageInstructionsTabelleText"/>
                <w:rFonts w:ascii="Times New Roman" w:hAnsi="Times New Roman"/>
                <w:sz w:val="24"/>
              </w:rPr>
              <w:t>CRR</w:t>
            </w:r>
            <w:r w:rsidR="00BB3751" w:rsidRPr="0039317F">
              <w:t>.</w:t>
            </w:r>
          </w:p>
          <w:p w14:paraId="397949C7" w14:textId="77777777" w:rsidR="00B0191A" w:rsidRPr="0039317F" w:rsidRDefault="00B0191A">
            <w:pPr>
              <w:pStyle w:val="InstructionsText"/>
            </w:pPr>
          </w:p>
          <w:p w14:paraId="7D10303B" w14:textId="05389604" w:rsidR="00B0191A" w:rsidRPr="0039317F" w:rsidRDefault="00BB3751">
            <w:pPr>
              <w:pStyle w:val="InstructionsText"/>
            </w:pPr>
            <w:r w:rsidRPr="0039317F">
              <w:t>Exposures deducted from</w:t>
            </w:r>
            <w:ins w:id="192" w:author="Author">
              <w:r w:rsidR="007A40C0">
                <w:t xml:space="preserve"> </w:t>
              </w:r>
            </w:ins>
            <w:del w:id="193" w:author="Author">
              <w:r w:rsidRPr="0039317F" w:rsidDel="00B34A41">
                <w:delText xml:space="preserve"> </w:delText>
              </w:r>
            </w:del>
            <w:ins w:id="194" w:author="Author">
              <w:r w:rsidR="00B34A41">
                <w:t>Common Equity Tier 1 items or Additional Tier 1 items</w:t>
              </w:r>
            </w:ins>
            <w:del w:id="195" w:author="Author">
              <w:r w:rsidRPr="0039317F" w:rsidDel="00B34A41">
                <w:delText>own funds</w:delText>
              </w:r>
            </w:del>
            <w:r w:rsidRPr="0039317F">
              <w:t xml:space="preserve">, which are not exposures according to Article </w:t>
            </w:r>
            <w:r w:rsidR="00C92E09" w:rsidRPr="0039317F">
              <w:t>390</w:t>
            </w:r>
            <w:r w:rsidRPr="0039317F">
              <w:t>(6)(e)</w:t>
            </w:r>
            <w:ins w:id="196" w:author="Author">
              <w:r w:rsidR="0006621E">
                <w:t xml:space="preserve"> of CRR</w:t>
              </w:r>
            </w:ins>
            <w:r w:rsidRPr="0039317F">
              <w:t xml:space="preserve">, </w:t>
            </w:r>
            <w:r w:rsidR="00C92E09" w:rsidRPr="0039317F">
              <w:t xml:space="preserve">shall be </w:t>
            </w:r>
            <w:r w:rsidRPr="0039317F">
              <w:t xml:space="preserve">included in these columns. These exposures </w:t>
            </w:r>
            <w:r w:rsidR="00C92E09" w:rsidRPr="0039317F">
              <w:t xml:space="preserve">shall be </w:t>
            </w:r>
            <w:r w:rsidRPr="0039317F">
              <w:t xml:space="preserve">deducted in column </w:t>
            </w:r>
            <w:r w:rsidR="00667F2D" w:rsidRPr="0039317F">
              <w:t>200</w:t>
            </w:r>
            <w:r w:rsidRPr="0039317F">
              <w:t>.</w:t>
            </w:r>
          </w:p>
          <w:p w14:paraId="71173893" w14:textId="77777777" w:rsidR="00B0191A" w:rsidRPr="0039317F" w:rsidRDefault="00B0191A">
            <w:pPr>
              <w:pStyle w:val="InstructionsText"/>
            </w:pPr>
          </w:p>
          <w:p w14:paraId="22E24408" w14:textId="45B7D5FE" w:rsidR="00B0191A" w:rsidRPr="0039317F" w:rsidRDefault="00BB3751">
            <w:pPr>
              <w:pStyle w:val="InstructionsText"/>
            </w:pPr>
            <w:r w:rsidRPr="0039317F">
              <w:t xml:space="preserve">Exposures </w:t>
            </w:r>
            <w:r w:rsidR="00E93275" w:rsidRPr="0039317F">
              <w:t xml:space="preserve">referred to </w:t>
            </w:r>
            <w:r w:rsidRPr="0039317F">
              <w:t xml:space="preserve">in </w:t>
            </w:r>
            <w:r w:rsidR="00E93275" w:rsidRPr="0039317F">
              <w:t xml:space="preserve">points (a) to (d) of </w:t>
            </w:r>
            <w:r w:rsidRPr="0039317F">
              <w:t xml:space="preserve">Article </w:t>
            </w:r>
            <w:r w:rsidR="00C53963" w:rsidRPr="0039317F">
              <w:t>390</w:t>
            </w:r>
            <w:r w:rsidRPr="0039317F">
              <w:t>(6)</w:t>
            </w:r>
            <w:r w:rsidR="00C104FD">
              <w:t xml:space="preserve"> </w:t>
            </w:r>
            <w:r w:rsidR="00F40CD9" w:rsidRPr="0039317F">
              <w:t xml:space="preserve">of </w:t>
            </w:r>
            <w:r w:rsidR="00F40CD9" w:rsidRPr="0039317F">
              <w:rPr>
                <w:rStyle w:val="FormatvorlageInstructionsTabelleText"/>
                <w:rFonts w:ascii="Times New Roman" w:hAnsi="Times New Roman"/>
                <w:sz w:val="24"/>
              </w:rPr>
              <w:t>CRR</w:t>
            </w:r>
            <w:r w:rsidR="00F40CD9" w:rsidRPr="0039317F">
              <w:t xml:space="preserve"> </w:t>
            </w:r>
            <w:r w:rsidRPr="0039317F">
              <w:t xml:space="preserve">shall not be included in these columns. </w:t>
            </w:r>
          </w:p>
          <w:p w14:paraId="5D58BEA5" w14:textId="77777777" w:rsidR="00B0191A" w:rsidRPr="0039317F" w:rsidRDefault="00B0191A">
            <w:pPr>
              <w:pStyle w:val="InstructionsText"/>
            </w:pPr>
          </w:p>
          <w:p w14:paraId="3096B4AE" w14:textId="163DA719" w:rsidR="00B0191A" w:rsidRPr="0039317F" w:rsidRDefault="00BB3751">
            <w:pPr>
              <w:pStyle w:val="InstructionsText"/>
              <w:rPr>
                <w:rFonts w:eastAsia="Arial"/>
              </w:rPr>
            </w:pPr>
            <w:r w:rsidRPr="000F0ADE">
              <w:rPr>
                <w:rFonts w:eastAsia="Arial"/>
              </w:rPr>
              <w:t>Original exposures</w:t>
            </w:r>
            <w:r w:rsidR="00C92E09" w:rsidRPr="000F0ADE">
              <w:rPr>
                <w:rFonts w:eastAsia="Arial"/>
              </w:rPr>
              <w:t xml:space="preserve"> shall</w:t>
            </w:r>
            <w:r w:rsidRPr="000F0ADE">
              <w:rPr>
                <w:rFonts w:eastAsia="Arial"/>
              </w:rPr>
              <w:t xml:space="preserve"> include any asset and off-balance sheet items according to Article </w:t>
            </w:r>
            <w:r w:rsidR="00C92E09" w:rsidRPr="000F0ADE">
              <w:rPr>
                <w:rFonts w:eastAsia="Arial"/>
              </w:rPr>
              <w:t xml:space="preserve">400 </w:t>
            </w:r>
            <w:r w:rsidRPr="0039317F">
              <w:rPr>
                <w:rFonts w:eastAsia="Arial"/>
              </w:rPr>
              <w:t xml:space="preserve">of </w:t>
            </w:r>
            <w:r w:rsidR="00F40CD9" w:rsidRPr="0039317F">
              <w:rPr>
                <w:rStyle w:val="FormatvorlageInstructionsTabelleText"/>
                <w:rFonts w:ascii="Times New Roman" w:hAnsi="Times New Roman"/>
                <w:sz w:val="24"/>
              </w:rPr>
              <w:t>CRR</w:t>
            </w:r>
            <w:r w:rsidRPr="0039317F">
              <w:rPr>
                <w:rFonts w:eastAsia="Arial"/>
              </w:rPr>
              <w:t xml:space="preserve">. The exemptions shall be deducted for the purpose of Article </w:t>
            </w:r>
            <w:r w:rsidR="00C92E09" w:rsidRPr="0039317F">
              <w:rPr>
                <w:rFonts w:eastAsia="Arial"/>
              </w:rPr>
              <w:t>395</w:t>
            </w:r>
            <w:r w:rsidRPr="0039317F">
              <w:rPr>
                <w:rFonts w:eastAsia="Arial"/>
              </w:rPr>
              <w:t xml:space="preserve">(1) of </w:t>
            </w:r>
            <w:r w:rsidR="00F40CD9" w:rsidRPr="0039317F">
              <w:rPr>
                <w:rStyle w:val="FormatvorlageInstructionsTabelleText"/>
                <w:rFonts w:ascii="Times New Roman" w:hAnsi="Times New Roman"/>
                <w:sz w:val="24"/>
              </w:rPr>
              <w:t>CRR</w:t>
            </w:r>
            <w:r w:rsidRPr="0039317F">
              <w:rPr>
                <w:rFonts w:eastAsia="Arial"/>
              </w:rPr>
              <w:t xml:space="preserve"> in column </w:t>
            </w:r>
            <w:r w:rsidR="00667F2D" w:rsidRPr="0039317F">
              <w:rPr>
                <w:rFonts w:eastAsia="Arial"/>
              </w:rPr>
              <w:t>320</w:t>
            </w:r>
            <w:r w:rsidRPr="0039317F">
              <w:rPr>
                <w:rFonts w:eastAsia="Arial"/>
              </w:rPr>
              <w:t>.</w:t>
            </w:r>
          </w:p>
          <w:p w14:paraId="209E50E7" w14:textId="77777777" w:rsidR="00B0191A" w:rsidRPr="00384ADB" w:rsidRDefault="00B0191A">
            <w:pPr>
              <w:pStyle w:val="InstructionsText"/>
              <w:rPr>
                <w:rFonts w:eastAsia="Arial"/>
              </w:rPr>
            </w:pPr>
          </w:p>
          <w:p w14:paraId="0B21095D" w14:textId="6D45D235" w:rsidR="00E32EE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Exposures from both non-trading and trading book shall be included.</w:t>
            </w:r>
          </w:p>
          <w:p w14:paraId="2A9E2DF9" w14:textId="77777777" w:rsidR="00E32EEB" w:rsidRPr="00E32EEB" w:rsidDel="007622E2" w:rsidRDefault="00E32EEB">
            <w:pPr>
              <w:pStyle w:val="InstructionsText"/>
              <w:rPr>
                <w:del w:id="197" w:author="Author"/>
                <w:rStyle w:val="InstructionsTabelleberschrift"/>
                <w:rFonts w:ascii="Times New Roman" w:hAnsi="Times New Roman"/>
                <w:b w:val="0"/>
                <w:sz w:val="24"/>
                <w:u w:val="none"/>
              </w:rPr>
            </w:pPr>
          </w:p>
          <w:p w14:paraId="6A870C80" w14:textId="77777777" w:rsidR="007622E2" w:rsidRDefault="007622E2">
            <w:pPr>
              <w:pStyle w:val="InstructionsText"/>
              <w:rPr>
                <w:ins w:id="198" w:author="Author"/>
                <w:rStyle w:val="InstructionsTabelleberschrift"/>
                <w:rFonts w:ascii="Times New Roman" w:hAnsi="Times New Roman"/>
                <w:b w:val="0"/>
                <w:bCs w:val="0"/>
                <w:sz w:val="24"/>
                <w:u w:val="none"/>
                <w:lang w:eastAsia="en-US"/>
              </w:rPr>
            </w:pPr>
          </w:p>
          <w:p w14:paraId="2C7BEE08" w14:textId="6202C336" w:rsidR="007622E2" w:rsidRPr="00C65C03" w:rsidRDefault="00E32EEB">
            <w:pPr>
              <w:pStyle w:val="InstructionsText"/>
              <w:rPr>
                <w:ins w:id="199" w:author="Author"/>
                <w:rStyle w:val="InstructionsTabelleberschrift"/>
                <w:rFonts w:ascii="Times New Roman" w:hAnsi="Times New Roman"/>
                <w:b w:val="0"/>
                <w:sz w:val="24"/>
                <w:u w:val="none"/>
              </w:rPr>
            </w:pPr>
            <w:ins w:id="200" w:author="Author">
              <w:r w:rsidRPr="00C65C03">
                <w:rPr>
                  <w:rStyle w:val="InstructionsTabelleberschrift"/>
                  <w:rFonts w:ascii="Times New Roman" w:hAnsi="Times New Roman"/>
                  <w:b w:val="0"/>
                  <w:sz w:val="24"/>
                  <w:u w:val="none"/>
                </w:rPr>
                <w:t xml:space="preserve">The </w:t>
              </w:r>
              <w:r w:rsidR="007622E2" w:rsidRPr="00C65C03">
                <w:rPr>
                  <w:rStyle w:val="InstructionsTabelleberschrift"/>
                  <w:rFonts w:ascii="Times New Roman" w:hAnsi="Times New Roman"/>
                  <w:b w:val="0"/>
                  <w:sz w:val="24"/>
                  <w:u w:val="none"/>
                </w:rPr>
                <w:t>net position calculated in accordance with point (b) of Article 390</w:t>
              </w:r>
              <w:del w:id="201" w:author="Author">
                <w:r w:rsidR="007622E2" w:rsidRPr="00C65C03" w:rsidDel="0006621E">
                  <w:rPr>
                    <w:rStyle w:val="InstructionsTabelleberschrift"/>
                    <w:rFonts w:ascii="Times New Roman" w:hAnsi="Times New Roman"/>
                    <w:b w:val="0"/>
                    <w:sz w:val="24"/>
                    <w:u w:val="none"/>
                  </w:rPr>
                  <w:delText xml:space="preserve"> </w:delText>
                </w:r>
              </w:del>
              <w:r w:rsidR="007622E2" w:rsidRPr="00C65C03">
                <w:rPr>
                  <w:rStyle w:val="InstructionsTabelleberschrift"/>
                  <w:rFonts w:ascii="Times New Roman" w:hAnsi="Times New Roman"/>
                  <w:b w:val="0"/>
                  <w:sz w:val="24"/>
                  <w:u w:val="none"/>
                </w:rPr>
                <w:t xml:space="preserve">(3) CRR </w:t>
              </w:r>
              <w:r w:rsidRPr="00C65C03">
                <w:rPr>
                  <w:rStyle w:val="InstructionsTabelleberschrift"/>
                  <w:rFonts w:ascii="Times New Roman" w:hAnsi="Times New Roman"/>
                  <w:b w:val="0"/>
                  <w:sz w:val="24"/>
                  <w:u w:val="none"/>
                </w:rPr>
                <w:t>shall be reported as direct exposure and included in the column (060</w:t>
              </w:r>
              <w:r w:rsidR="00A3388B" w:rsidRPr="00C65C03">
                <w:rPr>
                  <w:rStyle w:val="InstructionsTabelleberschrift"/>
                  <w:rFonts w:ascii="Times New Roman" w:hAnsi="Times New Roman"/>
                  <w:b w:val="0"/>
                  <w:sz w:val="24"/>
                  <w:u w:val="none"/>
                </w:rPr>
                <w:t xml:space="preserve"> </w:t>
              </w:r>
              <w:del w:id="202" w:author="Author">
                <w:r w:rsidRPr="00C65C03" w:rsidDel="000D1062">
                  <w:rPr>
                    <w:rStyle w:val="InstructionsTabelleberschrift"/>
                    <w:rFonts w:ascii="Times New Roman" w:hAnsi="Times New Roman"/>
                    <w:b w:val="0"/>
                    <w:sz w:val="24"/>
                    <w:u w:val="none"/>
                  </w:rPr>
                  <w:delText>,</w:delText>
                </w:r>
              </w:del>
            </w:ins>
            <w:r w:rsidR="000D1062" w:rsidRPr="00C65C03">
              <w:rPr>
                <w:rStyle w:val="InstructionsTabelleberschrift"/>
                <w:rFonts w:ascii="Times New Roman" w:hAnsi="Times New Roman"/>
                <w:b w:val="0"/>
                <w:sz w:val="24"/>
                <w:u w:val="none"/>
              </w:rPr>
              <w:t>or</w:t>
            </w:r>
            <w:ins w:id="203" w:author="Author">
              <w:r w:rsidRPr="00C65C03">
                <w:rPr>
                  <w:rStyle w:val="InstructionsTabelleberschrift"/>
                  <w:rFonts w:ascii="Times New Roman" w:hAnsi="Times New Roman"/>
                  <w:b w:val="0"/>
                  <w:sz w:val="24"/>
                  <w:u w:val="none"/>
                </w:rPr>
                <w:t xml:space="preserve"> 070</w:t>
              </w:r>
            </w:ins>
            <w:r w:rsidR="000D1062" w:rsidRPr="00C65C03">
              <w:rPr>
                <w:rStyle w:val="InstructionsTabelleberschrift"/>
                <w:rFonts w:ascii="Times New Roman" w:hAnsi="Times New Roman"/>
                <w:b w:val="0"/>
                <w:sz w:val="24"/>
                <w:u w:val="none"/>
              </w:rPr>
              <w:t xml:space="preserve"> or</w:t>
            </w:r>
            <w:ins w:id="204" w:author="Author">
              <w:del w:id="205" w:author="Author">
                <w:r w:rsidRPr="00C65C03" w:rsidDel="000D1062">
                  <w:rPr>
                    <w:rStyle w:val="InstructionsTabelleberschrift"/>
                    <w:rFonts w:ascii="Times New Roman" w:hAnsi="Times New Roman"/>
                    <w:b w:val="0"/>
                    <w:sz w:val="24"/>
                    <w:u w:val="none"/>
                  </w:rPr>
                  <w:delText>,</w:delText>
                </w:r>
              </w:del>
              <w:r w:rsidRPr="00C65C03">
                <w:rPr>
                  <w:rStyle w:val="InstructionsTabelleberschrift"/>
                  <w:rFonts w:ascii="Times New Roman" w:hAnsi="Times New Roman"/>
                  <w:b w:val="0"/>
                  <w:sz w:val="24"/>
                  <w:u w:val="none"/>
                </w:rPr>
                <w:t xml:space="preserve"> 080), </w:t>
              </w:r>
            </w:ins>
            <w:r w:rsidR="000D1062" w:rsidRPr="00C65C03">
              <w:rPr>
                <w:rStyle w:val="InstructionsTabelleberschrift"/>
                <w:rFonts w:ascii="Times New Roman" w:hAnsi="Times New Roman"/>
                <w:b w:val="0"/>
                <w:sz w:val="24"/>
                <w:u w:val="none"/>
              </w:rPr>
              <w:t>that corresponds</w:t>
            </w:r>
            <w:ins w:id="206" w:author="Author">
              <w:r w:rsidR="007622E2" w:rsidRPr="00C65C03">
                <w:rPr>
                  <w:rStyle w:val="InstructionsTabelleberschrift"/>
                  <w:rFonts w:ascii="Times New Roman" w:hAnsi="Times New Roman"/>
                  <w:b w:val="0"/>
                  <w:sz w:val="24"/>
                  <w:u w:val="none"/>
                </w:rPr>
                <w:t xml:space="preserve"> to the dominant instrument type.</w:t>
              </w:r>
              <w:r w:rsidRPr="00C65C03">
                <w:rPr>
                  <w:rStyle w:val="InstructionsTabelleberschrift"/>
                  <w:rFonts w:ascii="Times New Roman" w:hAnsi="Times New Roman"/>
                  <w:b w:val="0"/>
                  <w:sz w:val="24"/>
                  <w:u w:val="none"/>
                </w:rPr>
                <w:t xml:space="preserve"> </w:t>
              </w:r>
            </w:ins>
          </w:p>
          <w:p w14:paraId="09E68EFB" w14:textId="1360BFA0" w:rsidR="007622E2" w:rsidRPr="007622E2" w:rsidRDefault="007622E2" w:rsidP="007622E2">
            <w:pPr>
              <w:rPr>
                <w:ins w:id="207" w:author="Author"/>
                <w:rStyle w:val="InstructionsTabelleberschrift"/>
                <w:rFonts w:ascii="Times New Roman" w:hAnsi="Times New Roman"/>
                <w:b w:val="0"/>
                <w:sz w:val="24"/>
                <w:u w:val="none"/>
                <w:lang w:eastAsia="de-DE"/>
              </w:rPr>
            </w:pPr>
            <w:ins w:id="208" w:author="Author">
              <w:r w:rsidRPr="00C65C03">
                <w:rPr>
                  <w:rStyle w:val="InstructionsTabelleberschrift"/>
                  <w:rFonts w:ascii="Times New Roman" w:hAnsi="Times New Roman"/>
                  <w:b w:val="0"/>
                  <w:sz w:val="24"/>
                  <w:u w:val="none"/>
                  <w:lang w:eastAsia="de-DE"/>
                </w:rPr>
                <w:t xml:space="preserve">The dominant instrument shall be determined based on the </w:t>
              </w:r>
            </w:ins>
            <w:r w:rsidR="000D1062" w:rsidRPr="00C65C03">
              <w:rPr>
                <w:rStyle w:val="InstructionsTabelleberschrift"/>
                <w:rFonts w:ascii="Times New Roman" w:hAnsi="Times New Roman"/>
                <w:b w:val="0"/>
                <w:sz w:val="24"/>
                <w:u w:val="none"/>
                <w:lang w:eastAsia="de-DE"/>
              </w:rPr>
              <w:t xml:space="preserve">value of the </w:t>
            </w:r>
            <w:ins w:id="209" w:author="Author">
              <w:r w:rsidRPr="00C65C03">
                <w:rPr>
                  <w:rStyle w:val="InstructionsTabelleberschrift"/>
                  <w:rFonts w:ascii="Times New Roman" w:hAnsi="Times New Roman"/>
                  <w:b w:val="0"/>
                  <w:sz w:val="24"/>
                  <w:u w:val="none"/>
                  <w:lang w:eastAsia="de-DE"/>
                </w:rPr>
                <w:t>net position in each instrument type.</w:t>
              </w:r>
            </w:ins>
          </w:p>
          <w:p w14:paraId="2963100D" w14:textId="77777777" w:rsidR="00E32EEB" w:rsidRPr="00384ADB" w:rsidRDefault="00E32EEB">
            <w:pPr>
              <w:pStyle w:val="InstructionsText"/>
              <w:rPr>
                <w:rStyle w:val="InstructionsTabelleberschrift"/>
                <w:rFonts w:ascii="Times New Roman" w:hAnsi="Times New Roman"/>
                <w:b w:val="0"/>
                <w:bCs w:val="0"/>
                <w:sz w:val="24"/>
                <w:u w:val="none"/>
                <w:lang w:eastAsia="en-US"/>
              </w:rPr>
            </w:pPr>
          </w:p>
          <w:p w14:paraId="0BB55887" w14:textId="0A50188D" w:rsidR="00B0191A" w:rsidRPr="00384ADB" w:rsidRDefault="00BB3751">
            <w:pPr>
              <w:pStyle w:val="InstructionsText"/>
            </w:pPr>
            <w:r w:rsidRPr="00384ADB">
              <w:rPr>
                <w:rStyle w:val="InstructionsTabelleberschrift"/>
                <w:rFonts w:ascii="Times New Roman" w:hAnsi="Times New Roman"/>
                <w:b w:val="0"/>
                <w:sz w:val="24"/>
                <w:u w:val="none"/>
              </w:rPr>
              <w:t xml:space="preserve">For the breakdown of the exposures in </w:t>
            </w:r>
            <w:r w:rsidR="00453169" w:rsidRPr="00384ADB">
              <w:rPr>
                <w:rStyle w:val="InstructionsTabelleberschrift"/>
                <w:rFonts w:ascii="Times New Roman" w:hAnsi="Times New Roman"/>
                <w:b w:val="0"/>
                <w:sz w:val="24"/>
                <w:u w:val="none"/>
              </w:rPr>
              <w:t xml:space="preserve">financial </w:t>
            </w:r>
            <w:r w:rsidRPr="00384ADB">
              <w:rPr>
                <w:rStyle w:val="InstructionsTabelleberschrift"/>
                <w:rFonts w:ascii="Times New Roman" w:hAnsi="Times New Roman"/>
                <w:b w:val="0"/>
                <w:sz w:val="24"/>
                <w:u w:val="none"/>
              </w:rPr>
              <w:t xml:space="preserve">instruments, </w:t>
            </w:r>
            <w:r w:rsidR="00453169" w:rsidRPr="00384ADB">
              <w:rPr>
                <w:rStyle w:val="InstructionsTabelleberschrift"/>
                <w:rFonts w:ascii="Times New Roman" w:hAnsi="Times New Roman"/>
                <w:b w:val="0"/>
                <w:sz w:val="24"/>
                <w:u w:val="none"/>
              </w:rPr>
              <w:t xml:space="preserve">where </w:t>
            </w:r>
            <w:r w:rsidRPr="00384ADB">
              <w:rPr>
                <w:rStyle w:val="InstructionsTabelleberschrift"/>
                <w:rFonts w:ascii="Times New Roman" w:hAnsi="Times New Roman"/>
                <w:b w:val="0"/>
                <w:sz w:val="24"/>
                <w:u w:val="none"/>
              </w:rPr>
              <w:t xml:space="preserve">different exposures </w:t>
            </w:r>
            <w:r w:rsidR="00453169" w:rsidRPr="00384ADB">
              <w:rPr>
                <w:rStyle w:val="InstructionsTabelleberschrift"/>
                <w:rFonts w:ascii="Times New Roman" w:hAnsi="Times New Roman"/>
                <w:b w:val="0"/>
                <w:sz w:val="24"/>
                <w:u w:val="none"/>
              </w:rPr>
              <w:t>arising from</w:t>
            </w:r>
            <w:r w:rsidRPr="00384ADB">
              <w:rPr>
                <w:rStyle w:val="InstructionsTabelleberschrift"/>
                <w:rFonts w:ascii="Times New Roman" w:hAnsi="Times New Roman"/>
                <w:b w:val="0"/>
                <w:sz w:val="24"/>
                <w:u w:val="none"/>
              </w:rPr>
              <w:t xml:space="preserve"> netting agreements constitute a single exposure, the </w:t>
            </w:r>
            <w:r w:rsidR="00453169" w:rsidRPr="00384ADB">
              <w:rPr>
                <w:rStyle w:val="InstructionsTabelleberschrift"/>
                <w:rFonts w:ascii="Times New Roman" w:hAnsi="Times New Roman"/>
                <w:b w:val="0"/>
                <w:sz w:val="24"/>
                <w:u w:val="none"/>
              </w:rPr>
              <w:t>latter shall be allocated to the financial instrument corresponding to the principal</w:t>
            </w:r>
            <w:r w:rsidRPr="00384ADB">
              <w:rPr>
                <w:rStyle w:val="InstructionsTabelleberschrift"/>
                <w:rFonts w:ascii="Times New Roman" w:hAnsi="Times New Roman"/>
                <w:b w:val="0"/>
                <w:sz w:val="24"/>
                <w:u w:val="none"/>
              </w:rPr>
              <w:t xml:space="preserve"> asset included in the netting agreement (in addition</w:t>
            </w:r>
            <w:r w:rsidR="00E93275">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 xml:space="preserve"> see the introductory section).</w:t>
            </w:r>
          </w:p>
          <w:p w14:paraId="4711E672" w14:textId="77777777" w:rsidR="00B0191A" w:rsidRPr="00384ADB" w:rsidRDefault="00B0191A">
            <w:pPr>
              <w:pStyle w:val="InstructionsText"/>
              <w:rPr>
                <w:rStyle w:val="InstructionsTabelleberschrift"/>
                <w:rFonts w:ascii="Times New Roman" w:hAnsi="Times New Roman"/>
                <w:b w:val="0"/>
                <w:sz w:val="24"/>
                <w:u w:val="none"/>
                <w:lang w:eastAsia="en-US"/>
              </w:rPr>
            </w:pP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 original exposure</w:t>
            </w:r>
          </w:p>
          <w:p w14:paraId="5E302CE9" w14:textId="77777777" w:rsidR="00B0191A" w:rsidRPr="00384ADB" w:rsidRDefault="00B0191A">
            <w:pPr>
              <w:pStyle w:val="InstructionsText"/>
            </w:pPr>
          </w:p>
          <w:p w14:paraId="2B92C30F" w14:textId="18F66A43" w:rsidR="003F4809"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w:t>
            </w:r>
            <w:r w:rsidR="009B2EE9" w:rsidRPr="00384ADB">
              <w:rPr>
                <w:rStyle w:val="InstructionsTabelleberschrift"/>
                <w:rFonts w:ascii="Times New Roman" w:hAnsi="Times New Roman"/>
                <w:b w:val="0"/>
                <w:sz w:val="24"/>
                <w:u w:val="none"/>
              </w:rPr>
              <w:t xml:space="preserve">e institution shall report </w:t>
            </w:r>
            <w:r w:rsidRPr="00384ADB">
              <w:rPr>
                <w:rStyle w:val="InstructionsTabelleberschrift"/>
                <w:rFonts w:ascii="Times New Roman" w:hAnsi="Times New Roman"/>
                <w:b w:val="0"/>
                <w:sz w:val="24"/>
                <w:u w:val="none"/>
              </w:rPr>
              <w:t xml:space="preserve">the sum of </w:t>
            </w:r>
            <w:r w:rsidR="00667F2D" w:rsidRPr="00384ADB">
              <w:rPr>
                <w:rStyle w:val="InstructionsTabelleberschrift"/>
                <w:rFonts w:ascii="Times New Roman" w:hAnsi="Times New Roman"/>
                <w:b w:val="0"/>
                <w:sz w:val="24"/>
                <w:u w:val="none"/>
              </w:rPr>
              <w:t xml:space="preserve">direct </w:t>
            </w:r>
            <w:r w:rsidRPr="00384ADB">
              <w:rPr>
                <w:rStyle w:val="InstructionsTabelleberschrift"/>
                <w:rFonts w:ascii="Times New Roman" w:hAnsi="Times New Roman"/>
                <w:b w:val="0"/>
                <w:sz w:val="24"/>
                <w:u w:val="none"/>
              </w:rPr>
              <w:t>exposures</w:t>
            </w:r>
            <w:r w:rsidR="00667F2D" w:rsidRPr="00384ADB">
              <w:rPr>
                <w:rStyle w:val="InstructionsTabelleberschrift"/>
                <w:rFonts w:ascii="Times New Roman" w:hAnsi="Times New Roman"/>
                <w:b w:val="0"/>
                <w:sz w:val="24"/>
                <w:u w:val="none"/>
              </w:rPr>
              <w:t xml:space="preserve"> and</w:t>
            </w:r>
            <w:r w:rsidRPr="00384ADB">
              <w:rPr>
                <w:rStyle w:val="InstructionsTabelleberschrift"/>
                <w:rFonts w:ascii="Times New Roman" w:hAnsi="Times New Roman"/>
                <w:b w:val="0"/>
                <w:sz w:val="24"/>
                <w:u w:val="none"/>
              </w:rPr>
              <w:t xml:space="preserve"> </w:t>
            </w:r>
            <w:r w:rsidR="00667F2D" w:rsidRPr="00384ADB">
              <w:rPr>
                <w:rStyle w:val="InstructionsTabelleberschrift"/>
                <w:rFonts w:ascii="Times New Roman" w:hAnsi="Times New Roman"/>
                <w:b w:val="0"/>
                <w:sz w:val="24"/>
                <w:u w:val="none"/>
              </w:rPr>
              <w:t xml:space="preserve">indirect </w:t>
            </w:r>
            <w:r w:rsidRPr="00384ADB">
              <w:rPr>
                <w:rStyle w:val="InstructionsTabelleberschrift"/>
                <w:rFonts w:ascii="Times New Roman" w:hAnsi="Times New Roman"/>
                <w:b w:val="0"/>
                <w:sz w:val="24"/>
                <w:u w:val="none"/>
              </w:rPr>
              <w:t xml:space="preserve">exposures as well as the </w:t>
            </w:r>
            <w:r w:rsidRPr="00384ADB">
              <w:rPr>
                <w:rStyle w:val="FormatvorlageInstructionsTabelleText"/>
                <w:rFonts w:ascii="Times New Roman" w:hAnsi="Times New Roman"/>
                <w:sz w:val="24"/>
              </w:rPr>
              <w:t xml:space="preserve">additional exposures that arise from the </w:t>
            </w:r>
            <w:r w:rsidR="009B2EE9" w:rsidRPr="00384ADB">
              <w:rPr>
                <w:rStyle w:val="FormatvorlageInstructionsTabelleText"/>
                <w:rFonts w:ascii="Times New Roman" w:hAnsi="Times New Roman"/>
                <w:sz w:val="24"/>
              </w:rPr>
              <w:t>exposure to</w:t>
            </w:r>
            <w:r w:rsidRPr="00384ADB">
              <w:rPr>
                <w:rStyle w:val="FormatvorlageInstructionsTabelleText"/>
                <w:rFonts w:ascii="Times New Roman" w:hAnsi="Times New Roman"/>
                <w:sz w:val="24"/>
              </w:rPr>
              <w:t xml:space="preserve"> transactions where there is an exposure to underlying assets</w:t>
            </w:r>
            <w:r w:rsidRPr="00384ADB">
              <w:rPr>
                <w:rStyle w:val="InstructionsTabelleberschrift"/>
                <w:rFonts w:ascii="Times New Roman" w:hAnsi="Times New Roman"/>
                <w:b w:val="0"/>
                <w:sz w:val="24"/>
                <w:u w:val="none"/>
              </w:rPr>
              <w:t>.</w:t>
            </w:r>
          </w:p>
          <w:p w14:paraId="6F58333F"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defaulted</w:t>
            </w:r>
          </w:p>
          <w:p w14:paraId="54DEA674" w14:textId="77777777" w:rsidR="00B0191A" w:rsidRPr="00384ADB" w:rsidRDefault="00B0191A">
            <w:pPr>
              <w:pStyle w:val="InstructionsText"/>
              <w:rPr>
                <w:rStyle w:val="FormatvorlageInstructionsTabelleText"/>
                <w:rFonts w:ascii="Times New Roman" w:hAnsi="Times New Roman"/>
                <w:sz w:val="24"/>
              </w:rPr>
            </w:pPr>
          </w:p>
          <w:p w14:paraId="7CA4A207"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9B2EE9" w:rsidRPr="00384ADB">
              <w:rPr>
                <w:rStyle w:val="FormatvorlageInstructionsTabelleText"/>
                <w:rFonts w:ascii="Times New Roman" w:hAnsi="Times New Roman"/>
                <w:sz w:val="24"/>
              </w:rPr>
              <w:t xml:space="preserve">178 </w:t>
            </w:r>
            <w:r w:rsidRPr="00384ADB">
              <w:rPr>
                <w:rStyle w:val="FormatvorlageInstructionsTabelleText"/>
                <w:rFonts w:ascii="Times New Roman" w:hAnsi="Times New Roman"/>
                <w:sz w:val="24"/>
              </w:rPr>
              <w:t xml:space="preserve">of </w:t>
            </w:r>
            <w:r w:rsidR="00F40CD9">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52E8EA57" w14:textId="77777777" w:rsidR="00B0191A" w:rsidRPr="00384ADB" w:rsidRDefault="00B0191A">
            <w:pPr>
              <w:pStyle w:val="InstructionsText"/>
              <w:rPr>
                <w:rStyle w:val="FormatvorlageInstructionsTabelleText"/>
                <w:rFonts w:ascii="Times New Roman" w:hAnsi="Times New Roman"/>
                <w:b/>
                <w:sz w:val="24"/>
              </w:rPr>
            </w:pPr>
          </w:p>
          <w:p w14:paraId="4C72F8ED" w14:textId="77777777" w:rsidR="00B0191A" w:rsidRPr="00384ADB" w:rsidRDefault="009B2EE9">
            <w:pPr>
              <w:pStyle w:val="InstructionsText"/>
              <w:rPr>
                <w:rStyle w:val="FormatvorlageInstructionsTabelleText"/>
                <w:rFonts w:ascii="Times New Roman" w:hAnsi="Times New Roman"/>
                <w:sz w:val="24"/>
              </w:rPr>
            </w:pPr>
            <w:r w:rsidRPr="00384ADB">
              <w:rPr>
                <w:rStyle w:val="InstructionsTabelleberschrift"/>
                <w:rFonts w:ascii="Times New Roman" w:hAnsi="Times New Roman"/>
                <w:b w:val="0"/>
                <w:sz w:val="24"/>
                <w:u w:val="none"/>
              </w:rPr>
              <w:t>The institution shall report</w:t>
            </w:r>
            <w:r w:rsidRPr="00384ADB" w:rsidDel="009B2EE9">
              <w:rPr>
                <w:rStyle w:val="FormatvorlageInstructionsTabelleText"/>
                <w:rFonts w:ascii="Times New Roman" w:hAnsi="Times New Roman"/>
                <w:sz w:val="24"/>
              </w:rPr>
              <w:t xml:space="preserve"> </w:t>
            </w:r>
            <w:r w:rsidR="00BB3751" w:rsidRPr="00384ADB">
              <w:rPr>
                <w:rStyle w:val="FormatvorlageInstructionsTabelleText"/>
                <w:rFonts w:ascii="Times New Roman" w:hAnsi="Times New Roman"/>
                <w:sz w:val="24"/>
              </w:rPr>
              <w:t xml:space="preserve">the part of the total original exposure corresponding to defaulted exposures. </w:t>
            </w:r>
          </w:p>
          <w:p w14:paraId="71C47675"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Direct exposures</w:t>
            </w:r>
          </w:p>
          <w:p w14:paraId="5FD8751B" w14:textId="77777777" w:rsidR="00B0191A" w:rsidRPr="00384ADB" w:rsidRDefault="00B0191A">
            <w:pPr>
              <w:pStyle w:val="InstructionsText"/>
              <w:rPr>
                <w:rStyle w:val="InstructionsTabelleberschrift"/>
                <w:rFonts w:ascii="Times New Roman" w:hAnsi="Times New Roman"/>
                <w:sz w:val="24"/>
                <w:u w:val="none"/>
              </w:rPr>
            </w:pPr>
          </w:p>
          <w:p w14:paraId="0E1188BE" w14:textId="77777777"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Direct exposures</w:t>
            </w:r>
            <w:r w:rsidR="009B2EE9" w:rsidRPr="00384ADB">
              <w:rPr>
                <w:rStyle w:val="InstructionsTabelleberschrift"/>
                <w:rFonts w:ascii="Times New Roman" w:hAnsi="Times New Roman"/>
                <w:b w:val="0"/>
                <w:sz w:val="24"/>
                <w:u w:val="none"/>
              </w:rPr>
              <w:t xml:space="preserve"> shall</w:t>
            </w:r>
            <w:r w:rsidRPr="00384ADB">
              <w:rPr>
                <w:rStyle w:val="InstructionsTabelleberschrift"/>
                <w:rFonts w:ascii="Times New Roman" w:hAnsi="Times New Roman"/>
                <w:b w:val="0"/>
                <w:sz w:val="24"/>
                <w:u w:val="none"/>
              </w:rPr>
              <w:t xml:space="preserve"> mean the exposures on “immediate borrower” basis.</w:t>
            </w:r>
          </w:p>
          <w:p w14:paraId="51B7A522" w14:textId="77777777" w:rsidR="00B0191A" w:rsidRPr="00384ADB" w:rsidRDefault="00B0191A">
            <w:pPr>
              <w:pStyle w:val="InstructionsText"/>
              <w:rPr>
                <w:rStyle w:val="InstructionsTabelleberschrift"/>
                <w:rFonts w:ascii="Times New Roman" w:hAnsi="Times New Roman"/>
                <w:sz w:val="24"/>
                <w:u w:val="none"/>
              </w:rPr>
            </w:pP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Debt instruments</w:t>
            </w:r>
          </w:p>
          <w:p w14:paraId="436ECF44" w14:textId="77777777" w:rsidR="00B0191A" w:rsidRPr="00384ADB" w:rsidRDefault="00B0191A">
            <w:pPr>
              <w:pStyle w:val="InstructionsText"/>
            </w:pPr>
          </w:p>
          <w:p w14:paraId="0D12347B" w14:textId="799C863E" w:rsidR="00B0191A" w:rsidRPr="0039317F" w:rsidRDefault="00193DDC">
            <w:pPr>
              <w:pStyle w:val="InstructionsText"/>
            </w:pPr>
            <w:r w:rsidRPr="0039317F">
              <w:rPr>
                <w:lang w:eastAsia="en-GB"/>
              </w:rPr>
              <w:t>Regulation (E</w:t>
            </w:r>
            <w:r w:rsidR="00FD4656">
              <w:rPr>
                <w:lang w:eastAsia="en-GB"/>
              </w:rPr>
              <w:t>U</w:t>
            </w:r>
            <w:r w:rsidRPr="0039317F">
              <w:rPr>
                <w:lang w:eastAsia="en-GB"/>
              </w:rPr>
              <w:t xml:space="preserve">) No </w:t>
            </w:r>
            <w:r w:rsidR="00FD4656">
              <w:rPr>
                <w:lang w:eastAsia="en-GB"/>
              </w:rPr>
              <w:t>1071/2013</w:t>
            </w:r>
            <w:r w:rsidRPr="0039317F">
              <w:rPr>
                <w:lang w:eastAsia="en-GB"/>
              </w:rPr>
              <w:t xml:space="preserve"> (</w:t>
            </w:r>
            <w:r w:rsidR="00EB6B66" w:rsidRPr="0039317F">
              <w:rPr>
                <w:lang w:eastAsia="en-GB"/>
              </w:rPr>
              <w:t>'</w:t>
            </w:r>
            <w:r w:rsidR="00DF008D" w:rsidRPr="0039317F">
              <w:t>ECB/20</w:t>
            </w:r>
            <w:r w:rsidR="00FD4656">
              <w:t>13</w:t>
            </w:r>
            <w:r w:rsidR="00DF008D" w:rsidRPr="0039317F">
              <w:t>/3</w:t>
            </w:r>
            <w:r w:rsidR="00FD4656">
              <w:t>3</w:t>
            </w:r>
            <w:r w:rsidR="00EB6B66" w:rsidRPr="0039317F">
              <w:t>'</w:t>
            </w:r>
            <w:r w:rsidRPr="0039317F">
              <w:t>)</w:t>
            </w:r>
            <w:r w:rsidR="00E93275" w:rsidRPr="0039317F">
              <w:t xml:space="preserve"> </w:t>
            </w:r>
            <w:r w:rsidR="00DF008D" w:rsidRPr="0039317F">
              <w:t xml:space="preserve">Annex </w:t>
            </w:r>
            <w:r w:rsidRPr="0039317F">
              <w:t>II</w:t>
            </w:r>
            <w:r w:rsidR="00E93275" w:rsidRPr="0039317F">
              <w:t>,</w:t>
            </w:r>
            <w:r w:rsidR="00DF008D" w:rsidRPr="0039317F">
              <w:t xml:space="preserve"> </w:t>
            </w:r>
            <w:r w:rsidRPr="0039317F">
              <w:t>P</w:t>
            </w:r>
            <w:r w:rsidR="00DF008D" w:rsidRPr="0039317F">
              <w:t>art 2, table, categories 2 and 3.</w:t>
            </w:r>
          </w:p>
          <w:p w14:paraId="0E73FED2" w14:textId="77777777" w:rsidR="00B0191A" w:rsidRPr="0039317F" w:rsidRDefault="00B0191A">
            <w:pPr>
              <w:pStyle w:val="InstructionsText"/>
            </w:pPr>
          </w:p>
          <w:p w14:paraId="1303713E" w14:textId="77777777" w:rsidR="00B0191A" w:rsidRPr="0039317F" w:rsidRDefault="00BB3751">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 xml:space="preserve">Debt instruments shall include debt securities, and loans and advances. </w:t>
            </w:r>
          </w:p>
          <w:p w14:paraId="061C1EC9" w14:textId="77777777" w:rsidR="00B0191A" w:rsidRPr="0039317F" w:rsidRDefault="00B0191A">
            <w:pPr>
              <w:pStyle w:val="InstructionsText"/>
              <w:rPr>
                <w:rStyle w:val="FormatvorlageInstructionsTabelleText"/>
                <w:rFonts w:ascii="Times New Roman" w:hAnsi="Times New Roman"/>
                <w:sz w:val="24"/>
              </w:rPr>
            </w:pPr>
          </w:p>
          <w:p w14:paraId="7FD5AE87" w14:textId="4F29EE7C" w:rsidR="00B0191A" w:rsidRPr="0039317F" w:rsidRDefault="00BB3751">
            <w:pPr>
              <w:pStyle w:val="InstructionsText"/>
            </w:pPr>
            <w:r w:rsidRPr="0039317F">
              <w:rPr>
                <w:rStyle w:val="FormatvorlageInstructionsTabelleText"/>
                <w:rFonts w:ascii="Times New Roman" w:hAnsi="Times New Roman"/>
                <w:sz w:val="24"/>
              </w:rPr>
              <w:t xml:space="preserve">The instruments included in this column </w:t>
            </w:r>
            <w:r w:rsidR="00D95A62" w:rsidRPr="0039317F">
              <w:rPr>
                <w:rStyle w:val="FormatvorlageInstructionsTabelleText"/>
                <w:rFonts w:ascii="Times New Roman" w:hAnsi="Times New Roman"/>
                <w:sz w:val="24"/>
              </w:rPr>
              <w:t xml:space="preserve">shall be </w:t>
            </w:r>
            <w:r w:rsidRPr="0039317F">
              <w:rPr>
                <w:rStyle w:val="FormatvorlageInstructionsTabelleText"/>
                <w:rFonts w:ascii="Times New Roman" w:hAnsi="Times New Roman"/>
                <w:sz w:val="24"/>
              </w:rPr>
              <w:t>those qualified as “</w:t>
            </w:r>
            <w:r w:rsidR="00EB6B66" w:rsidRPr="0039317F">
              <w:t>l</w:t>
            </w:r>
            <w:r w:rsidRPr="0039317F">
              <w:t>oans of up to and including one year/over one year and up to and including five years/of over five years' original maturity</w:t>
            </w:r>
            <w:r w:rsidRPr="0039317F">
              <w:rPr>
                <w:rStyle w:val="FormatvorlageInstructionsTabelleText"/>
                <w:rFonts w:ascii="Times New Roman" w:hAnsi="Times New Roman"/>
                <w:sz w:val="24"/>
              </w:rPr>
              <w:t>”, or as “</w:t>
            </w:r>
            <w:r w:rsidR="00FD4656">
              <w:rPr>
                <w:rStyle w:val="FormatvorlageInstructionsTabelleText"/>
                <w:rFonts w:ascii="Times New Roman" w:hAnsi="Times New Roman"/>
                <w:sz w:val="24"/>
              </w:rPr>
              <w:t xml:space="preserve">debt </w:t>
            </w:r>
            <w:r w:rsidR="00EB6B66" w:rsidRPr="0039317F">
              <w:t>s</w:t>
            </w:r>
            <w:r w:rsidRPr="0039317F">
              <w:t>ecurities</w:t>
            </w:r>
            <w:r w:rsidRPr="0039317F">
              <w:rPr>
                <w:rStyle w:val="FormatvorlageInstructionsTabelleText"/>
                <w:rFonts w:ascii="Times New Roman" w:hAnsi="Times New Roman"/>
                <w:sz w:val="24"/>
              </w:rPr>
              <w:t xml:space="preserve">”, according to </w:t>
            </w:r>
            <w:r w:rsidRPr="0039317F">
              <w:t>ECB/20</w:t>
            </w:r>
            <w:r w:rsidR="00426E6A" w:rsidRPr="0039317F">
              <w:t>13</w:t>
            </w:r>
            <w:r w:rsidRPr="0039317F">
              <w:t>/3</w:t>
            </w:r>
            <w:r w:rsidR="00426E6A" w:rsidRPr="0039317F">
              <w:t>3</w:t>
            </w:r>
            <w:r w:rsidRPr="0039317F">
              <w:t>.</w:t>
            </w:r>
          </w:p>
          <w:p w14:paraId="43956302" w14:textId="77777777" w:rsidR="00B0191A" w:rsidRPr="0039317F" w:rsidRDefault="00B0191A">
            <w:pPr>
              <w:pStyle w:val="InstructionsText"/>
              <w:rPr>
                <w:rStyle w:val="FormatvorlageInstructionsTabelleText"/>
                <w:rFonts w:ascii="Times New Roman" w:hAnsi="Times New Roman"/>
                <w:sz w:val="24"/>
              </w:rPr>
            </w:pPr>
          </w:p>
          <w:p w14:paraId="55042834" w14:textId="77777777" w:rsidR="00B0191A" w:rsidRPr="0039317F" w:rsidRDefault="00D95A62">
            <w:pPr>
              <w:pStyle w:val="InstructionsText"/>
              <w:rPr>
                <w:rStyle w:val="FormatvorlageInstructionsTabelleText"/>
                <w:rFonts w:ascii="Times New Roman" w:hAnsi="Times New Roman"/>
                <w:sz w:val="24"/>
              </w:rPr>
            </w:pPr>
            <w:r w:rsidRPr="0039317F">
              <w:rPr>
                <w:rStyle w:val="FormatvorlageInstructionsTabelleText"/>
                <w:rFonts w:ascii="Times New Roman" w:hAnsi="Times New Roman"/>
                <w:sz w:val="24"/>
              </w:rPr>
              <w:t>R</w:t>
            </w:r>
            <w:r w:rsidR="00BB3751" w:rsidRPr="0039317F">
              <w:t>epurchase transactions, securities or commodities lending or borrowing transactions (securities financing transactions) and margin lending transactions shall be included in this column.</w:t>
            </w:r>
          </w:p>
          <w:p w14:paraId="1B8742FC"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38440F6" w14:textId="77777777" w:rsidTr="00E351A5">
        <w:tc>
          <w:tcPr>
            <w:tcW w:w="1418" w:type="dxa"/>
          </w:tcPr>
          <w:p w14:paraId="3532943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Equity instruments</w:t>
            </w:r>
          </w:p>
          <w:p w14:paraId="2A28ECF6" w14:textId="77777777" w:rsidR="00B0191A" w:rsidRPr="0039317F" w:rsidRDefault="00B0191A">
            <w:pPr>
              <w:pStyle w:val="InstructionsText"/>
              <w:rPr>
                <w:rStyle w:val="FormatvorlageInstructionsTabelleText"/>
                <w:rFonts w:ascii="Times New Roman" w:hAnsi="Times New Roman"/>
                <w:b/>
                <w:sz w:val="24"/>
              </w:rPr>
            </w:pPr>
          </w:p>
          <w:p w14:paraId="7F175156" w14:textId="479DA911" w:rsidR="00B0191A" w:rsidRPr="0039317F" w:rsidRDefault="00DF008D">
            <w:pPr>
              <w:pStyle w:val="InstructionsText"/>
            </w:pPr>
            <w:r w:rsidRPr="0039317F">
              <w:t>ECB/20</w:t>
            </w:r>
            <w:r w:rsidR="00426E6A" w:rsidRPr="0039317F">
              <w:t>13</w:t>
            </w:r>
            <w:r w:rsidRPr="0039317F">
              <w:t>/3</w:t>
            </w:r>
            <w:r w:rsidR="00426E6A" w:rsidRPr="0039317F">
              <w:t>3</w:t>
            </w:r>
            <w:r w:rsidRPr="0039317F">
              <w:t xml:space="preserve"> Annex </w:t>
            </w:r>
            <w:r w:rsidR="00EB6B66" w:rsidRPr="0039317F">
              <w:t>II,</w:t>
            </w:r>
            <w:r w:rsidRPr="0039317F">
              <w:t xml:space="preserve"> </w:t>
            </w:r>
            <w:r w:rsidR="00EB6B66" w:rsidRPr="0039317F">
              <w:t>P</w:t>
            </w:r>
            <w:r w:rsidRPr="0039317F">
              <w:t>art 2, table, categories 4 and</w:t>
            </w:r>
            <w:r w:rsidR="003F4809">
              <w:t xml:space="preserve"> </w:t>
            </w:r>
            <w:r w:rsidRPr="0039317F">
              <w:t>5.</w:t>
            </w:r>
          </w:p>
          <w:p w14:paraId="3C984462" w14:textId="77777777" w:rsidR="00B0191A" w:rsidRPr="0039317F" w:rsidRDefault="00B0191A">
            <w:pPr>
              <w:pStyle w:val="InstructionsText"/>
            </w:pPr>
          </w:p>
          <w:p w14:paraId="38842C0F" w14:textId="247D001F" w:rsidR="00B0191A" w:rsidRPr="0039317F" w:rsidRDefault="00BB3751">
            <w:pPr>
              <w:pStyle w:val="InstructionsText"/>
            </w:pPr>
            <w:r w:rsidRPr="0039317F">
              <w:rPr>
                <w:rStyle w:val="FormatvorlageInstructionsTabelleText"/>
                <w:rFonts w:ascii="Times New Roman" w:hAnsi="Times New Roman"/>
                <w:sz w:val="24"/>
              </w:rPr>
              <w:t xml:space="preserve">The instruments included in this column </w:t>
            </w:r>
            <w:r w:rsidR="009E58B0" w:rsidRPr="0039317F">
              <w:rPr>
                <w:rStyle w:val="FormatvorlageInstructionsTabelleText"/>
                <w:rFonts w:ascii="Times New Roman" w:hAnsi="Times New Roman"/>
                <w:sz w:val="24"/>
              </w:rPr>
              <w:t>shall be</w:t>
            </w:r>
            <w:r w:rsidRPr="0039317F">
              <w:rPr>
                <w:rStyle w:val="FormatvorlageInstructionsTabelleText"/>
                <w:rFonts w:ascii="Times New Roman" w:hAnsi="Times New Roman"/>
                <w:sz w:val="24"/>
              </w:rPr>
              <w:t xml:space="preserve"> those qualified as “</w:t>
            </w:r>
            <w:r w:rsidR="00426E6A" w:rsidRPr="0039317F">
              <w:rPr>
                <w:rStyle w:val="FormatvorlageInstructionsTabelleText"/>
                <w:rFonts w:ascii="Times New Roman" w:hAnsi="Times New Roman"/>
                <w:sz w:val="24"/>
              </w:rPr>
              <w:t>E</w:t>
            </w:r>
            <w:r w:rsidRPr="0039317F">
              <w:rPr>
                <w:rStyle w:val="FormatvorlageInstructionsTabelleText"/>
                <w:rFonts w:ascii="Times New Roman" w:hAnsi="Times New Roman"/>
                <w:sz w:val="24"/>
              </w:rPr>
              <w:t>quit</w:t>
            </w:r>
            <w:r w:rsidR="00426E6A" w:rsidRPr="0039317F">
              <w:rPr>
                <w:rStyle w:val="FormatvorlageInstructionsTabelleText"/>
                <w:rFonts w:ascii="Times New Roman" w:hAnsi="Times New Roman"/>
                <w:sz w:val="24"/>
              </w:rPr>
              <w:t>y</w:t>
            </w:r>
            <w:r w:rsidRPr="0039317F">
              <w:rPr>
                <w:rStyle w:val="FormatvorlageInstructionsTabelleText"/>
                <w:rFonts w:ascii="Times New Roman" w:hAnsi="Times New Roman"/>
                <w:sz w:val="24"/>
              </w:rPr>
              <w:t>” or as “</w:t>
            </w:r>
            <w:r w:rsidR="00C368A1" w:rsidRPr="0039317F">
              <w:rPr>
                <w:rStyle w:val="FormatvorlageInstructionsTabelleText"/>
                <w:rFonts w:ascii="Times New Roman" w:hAnsi="Times New Roman"/>
                <w:sz w:val="24"/>
              </w:rPr>
              <w:t>Investment fund shares/units</w:t>
            </w:r>
            <w:r w:rsidRPr="0039317F">
              <w:rPr>
                <w:rStyle w:val="FormatvorlageInstructionsTabelleText"/>
                <w:rFonts w:ascii="Times New Roman" w:hAnsi="Times New Roman"/>
                <w:sz w:val="24"/>
              </w:rPr>
              <w:t xml:space="preserve">” according to </w:t>
            </w:r>
            <w:r w:rsidRPr="0039317F">
              <w:t>ECB/20</w:t>
            </w:r>
            <w:r w:rsidR="00C368A1" w:rsidRPr="0039317F">
              <w:t>13</w:t>
            </w:r>
            <w:r w:rsidRPr="0039317F">
              <w:t>/3</w:t>
            </w:r>
            <w:r w:rsidR="00C368A1" w:rsidRPr="0039317F">
              <w:t>3</w:t>
            </w:r>
            <w:r w:rsidRPr="0039317F">
              <w:t>.</w:t>
            </w:r>
          </w:p>
          <w:p w14:paraId="419B07BA"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Derivatives </w:t>
            </w:r>
          </w:p>
          <w:p w14:paraId="24093053" w14:textId="77777777" w:rsidR="00B0191A" w:rsidRPr="0039317F" w:rsidRDefault="00B0191A">
            <w:pPr>
              <w:pStyle w:val="InstructionsText"/>
              <w:rPr>
                <w:rStyle w:val="FormatvorlageInstructionsTabelleText"/>
                <w:rFonts w:ascii="Times New Roman" w:hAnsi="Times New Roman"/>
                <w:b/>
                <w:sz w:val="24"/>
              </w:rPr>
            </w:pPr>
          </w:p>
          <w:p w14:paraId="0F8FB49A" w14:textId="77777777" w:rsidR="00B0191A" w:rsidRPr="0039317F" w:rsidRDefault="00BB3751">
            <w:pPr>
              <w:pStyle w:val="InstructionsText"/>
              <w:rPr>
                <w:rStyle w:val="FormatvorlageInstructionsTabelleText"/>
                <w:rFonts w:ascii="Times New Roman" w:hAnsi="Times New Roman"/>
                <w:sz w:val="24"/>
              </w:rPr>
            </w:pPr>
            <w:r w:rsidRPr="0039317F">
              <w:t xml:space="preserve">Article </w:t>
            </w:r>
            <w:r w:rsidR="009E58B0" w:rsidRPr="0039317F">
              <w:t>272</w:t>
            </w:r>
            <w:r w:rsidRPr="0039317F">
              <w:t xml:space="preserve">(2) and Annex II of </w:t>
            </w:r>
            <w:r w:rsidR="00F40CD9" w:rsidRPr="0039317F">
              <w:rPr>
                <w:rStyle w:val="FormatvorlageInstructionsTabelleText"/>
                <w:rFonts w:ascii="Times New Roman" w:hAnsi="Times New Roman"/>
                <w:sz w:val="24"/>
              </w:rPr>
              <w:t>CRR</w:t>
            </w:r>
            <w:r w:rsidRPr="0039317F">
              <w:t>.</w:t>
            </w:r>
          </w:p>
          <w:p w14:paraId="17102042" w14:textId="77777777" w:rsidR="00B0191A" w:rsidRPr="0039317F" w:rsidRDefault="00B0191A">
            <w:pPr>
              <w:pStyle w:val="InstructionsText"/>
            </w:pPr>
          </w:p>
          <w:p w14:paraId="60B2532D" w14:textId="77777777" w:rsidR="00B0191A" w:rsidRPr="0039317F" w:rsidRDefault="009E58B0">
            <w:pPr>
              <w:pStyle w:val="InstructionsText"/>
            </w:pPr>
            <w:r w:rsidRPr="0039317F">
              <w:t>The i</w:t>
            </w:r>
            <w:r w:rsidR="00BB3751" w:rsidRPr="0039317F">
              <w:t>nstruments</w:t>
            </w:r>
            <w:r w:rsidRPr="0039317F">
              <w:t xml:space="preserve"> that shall</w:t>
            </w:r>
            <w:r w:rsidR="00BB3751" w:rsidRPr="0039317F">
              <w:t xml:space="preserve"> be reported in this column shall include derivatives listed in Annex II of </w:t>
            </w:r>
            <w:r w:rsidR="00F40CD9" w:rsidRPr="0039317F">
              <w:rPr>
                <w:rStyle w:val="FormatvorlageInstructionsTabelleText"/>
                <w:rFonts w:ascii="Times New Roman" w:hAnsi="Times New Roman"/>
                <w:sz w:val="24"/>
              </w:rPr>
              <w:t>CRR</w:t>
            </w:r>
            <w:r w:rsidR="00BB3751" w:rsidRPr="0039317F">
              <w:t xml:space="preserve"> and long settlement transactions, as defined in Article </w:t>
            </w:r>
            <w:r w:rsidRPr="0039317F">
              <w:t>272</w:t>
            </w:r>
            <w:r w:rsidR="00BB3751" w:rsidRPr="0039317F">
              <w:t xml:space="preserve">(2) of </w:t>
            </w:r>
            <w:r w:rsidR="00F40CD9" w:rsidRPr="0039317F">
              <w:rPr>
                <w:rStyle w:val="FormatvorlageInstructionsTabelleText"/>
                <w:rFonts w:ascii="Times New Roman" w:hAnsi="Times New Roman"/>
                <w:sz w:val="24"/>
              </w:rPr>
              <w:t>CRR</w:t>
            </w:r>
            <w:r w:rsidR="00BB3751" w:rsidRPr="0039317F">
              <w:t xml:space="preserve">. </w:t>
            </w:r>
          </w:p>
          <w:p w14:paraId="342DBEF7" w14:textId="77777777" w:rsidR="00B0191A" w:rsidRPr="0039317F" w:rsidRDefault="00B0191A">
            <w:pPr>
              <w:pStyle w:val="InstructionsText"/>
            </w:pPr>
          </w:p>
          <w:p w14:paraId="5A03C67F" w14:textId="77777777" w:rsidR="00B0191A" w:rsidRPr="0039317F" w:rsidRDefault="00BB3751">
            <w:pPr>
              <w:pStyle w:val="InstructionsText"/>
            </w:pPr>
            <w:r w:rsidRPr="0039317F">
              <w:t>Credit derivatives that are subject to counterparty credit risk shall be included in this column.</w:t>
            </w:r>
          </w:p>
          <w:p w14:paraId="5DE2DBE3" w14:textId="77777777" w:rsidR="00B0191A" w:rsidRPr="00384ADB" w:rsidRDefault="00B0191A">
            <w:pPr>
              <w:pStyle w:val="InstructionsText"/>
              <w:rPr>
                <w:rStyle w:val="FormatvorlageInstructionsTabelleText"/>
                <w:rFonts w:ascii="Times New Roman" w:hAnsi="Times New Roman"/>
                <w:sz w:val="24"/>
              </w:rPr>
            </w:pP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Off balance sheet items</w:t>
            </w:r>
          </w:p>
          <w:p w14:paraId="12537379" w14:textId="77777777" w:rsidR="00BB3751" w:rsidRPr="00384ADB" w:rsidRDefault="00BB3751" w:rsidP="004675B7">
            <w:pPr>
              <w:spacing w:before="0" w:after="0"/>
              <w:rPr>
                <w:rFonts w:ascii="Times New Roman" w:hAnsi="Times New Roman"/>
                <w:b/>
                <w:bCs/>
                <w:sz w:val="24"/>
              </w:rPr>
            </w:pPr>
          </w:p>
          <w:p w14:paraId="2681A593" w14:textId="77777777" w:rsidR="00BB3751" w:rsidRPr="00384ADB" w:rsidRDefault="00BB3751" w:rsidP="004675B7">
            <w:pPr>
              <w:spacing w:before="0" w:after="0"/>
              <w:rPr>
                <w:rFonts w:ascii="Times New Roman" w:hAnsi="Times New Roman"/>
                <w:sz w:val="24"/>
              </w:rPr>
            </w:pPr>
            <w:r w:rsidRPr="00384ADB">
              <w:rPr>
                <w:rFonts w:ascii="Times New Roman" w:hAnsi="Times New Roman"/>
                <w:bCs/>
                <w:sz w:val="24"/>
              </w:rPr>
              <w:t xml:space="preserve">Annex I of </w:t>
            </w:r>
            <w:r w:rsidR="00F40CD9">
              <w:rPr>
                <w:rStyle w:val="FormatvorlageInstructionsTabelleText"/>
                <w:rFonts w:ascii="Times New Roman" w:hAnsi="Times New Roman"/>
                <w:sz w:val="24"/>
              </w:rPr>
              <w:t>CRR</w:t>
            </w:r>
            <w:r w:rsidRPr="00384ADB">
              <w:rPr>
                <w:rFonts w:ascii="Times New Roman" w:hAnsi="Times New Roman"/>
                <w:bCs/>
                <w:sz w:val="24"/>
              </w:rPr>
              <w:t>.</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sidRPr="00384ADB">
              <w:rPr>
                <w:rFonts w:ascii="Times New Roman" w:hAnsi="Times New Roman"/>
                <w:bCs/>
                <w:sz w:val="24"/>
              </w:rPr>
              <w:t>The value</w:t>
            </w:r>
            <w:r w:rsidR="009E58B0" w:rsidRPr="00384ADB">
              <w:rPr>
                <w:rFonts w:ascii="Times New Roman" w:hAnsi="Times New Roman"/>
                <w:bCs/>
                <w:sz w:val="24"/>
              </w:rPr>
              <w:t xml:space="preserve"> that shall be reported in </w:t>
            </w:r>
            <w:r w:rsidRPr="00384ADB">
              <w:rPr>
                <w:rFonts w:ascii="Times New Roman" w:hAnsi="Times New Roman"/>
                <w:bCs/>
                <w:sz w:val="24"/>
              </w:rPr>
              <w:t>these columns shall be the nominal value before any reduction of specific credit risk adjustments and without application of conversion factors.</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Loan commitments</w:t>
            </w:r>
          </w:p>
          <w:p w14:paraId="45D0AC21" w14:textId="77777777" w:rsidR="00BB3751" w:rsidRPr="00384ADB" w:rsidRDefault="00BB3751">
            <w:pPr>
              <w:pStyle w:val="InstructionsText"/>
              <w:rPr>
                <w:rStyle w:val="FormatvorlageInstructionsTabelleText"/>
                <w:rFonts w:ascii="Times New Roman" w:hAnsi="Times New Roman"/>
                <w:b/>
                <w:sz w:val="24"/>
              </w:rPr>
            </w:pPr>
          </w:p>
          <w:p w14:paraId="71685191" w14:textId="77777777" w:rsidR="009A7666" w:rsidRPr="0039317F" w:rsidRDefault="0045752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Annex I, </w:t>
            </w:r>
            <w:r w:rsidR="00965D5D" w:rsidRPr="00384ADB">
              <w:rPr>
                <w:rStyle w:val="FormatvorlageInstructionsTabelleText"/>
                <w:rFonts w:ascii="Times New Roman" w:hAnsi="Times New Roman"/>
                <w:sz w:val="24"/>
              </w:rPr>
              <w:t xml:space="preserve">points </w:t>
            </w:r>
            <w:r w:rsidR="009A7666" w:rsidRPr="0039317F">
              <w:rPr>
                <w:rStyle w:val="FormatvorlageInstructionsTabelleText"/>
                <w:rFonts w:ascii="Times New Roman" w:hAnsi="Times New Roman"/>
                <w:sz w:val="24"/>
              </w:rPr>
              <w:t>1</w:t>
            </w:r>
            <w:r w:rsidR="00965D5D" w:rsidRPr="0039317F">
              <w:rPr>
                <w:rStyle w:val="FormatvorlageInstructionsTabelleText"/>
                <w:rFonts w:ascii="Times New Roman" w:hAnsi="Times New Roman"/>
                <w:sz w:val="24"/>
              </w:rPr>
              <w:t>(</w:t>
            </w:r>
            <w:r w:rsidR="009A7666" w:rsidRPr="0039317F">
              <w:rPr>
                <w:rStyle w:val="FormatvorlageInstructionsTabelleText"/>
                <w:rFonts w:ascii="Times New Roman" w:hAnsi="Times New Roman"/>
                <w:sz w:val="24"/>
              </w:rPr>
              <w:t>c)</w:t>
            </w:r>
            <w:r w:rsidR="00B85081" w:rsidRPr="0039317F">
              <w:rPr>
                <w:rStyle w:val="FormatvorlageInstructionsTabelleText"/>
                <w:rFonts w:ascii="Times New Roman" w:hAnsi="Times New Roman"/>
                <w:sz w:val="24"/>
              </w:rPr>
              <w:t xml:space="preserve"> and</w:t>
            </w:r>
            <w:r w:rsidR="00707659" w:rsidRPr="0039317F">
              <w:rPr>
                <w:rStyle w:val="FormatvorlageInstructionsTabelleText"/>
                <w:rFonts w:ascii="Times New Roman" w:hAnsi="Times New Roman"/>
                <w:sz w:val="24"/>
              </w:rPr>
              <w:t xml:space="preserve"> </w:t>
            </w:r>
            <w:r w:rsidR="00965D5D" w:rsidRPr="0039317F">
              <w:rPr>
                <w:rStyle w:val="FormatvorlageInstructionsTabelleText"/>
                <w:rFonts w:ascii="Times New Roman" w:hAnsi="Times New Roman"/>
                <w:sz w:val="24"/>
              </w:rPr>
              <w:t xml:space="preserve">(h), 2(b)(ii), 3(b)(i) and 4(a) of </w:t>
            </w:r>
            <w:r w:rsidR="00F40CD9" w:rsidRPr="0039317F">
              <w:rPr>
                <w:rStyle w:val="FormatvorlageInstructionsTabelleText"/>
                <w:rFonts w:ascii="Times New Roman" w:hAnsi="Times New Roman"/>
                <w:sz w:val="24"/>
              </w:rPr>
              <w:t>CRR</w:t>
            </w:r>
            <w:r w:rsidR="00965D5D" w:rsidRPr="0039317F">
              <w:rPr>
                <w:rStyle w:val="FormatvorlageInstructionsTabelleText"/>
                <w:rFonts w:ascii="Times New Roman" w:hAnsi="Times New Roman"/>
                <w:sz w:val="24"/>
              </w:rPr>
              <w:t>.</w:t>
            </w:r>
            <w:r w:rsidR="009A7666" w:rsidRPr="0039317F">
              <w:rPr>
                <w:rStyle w:val="FormatvorlageInstructionsTabelleText"/>
                <w:rFonts w:ascii="Times New Roman" w:hAnsi="Times New Roman"/>
                <w:sz w:val="24"/>
              </w:rPr>
              <w:t xml:space="preserve"> </w:t>
            </w:r>
          </w:p>
          <w:p w14:paraId="4A0E10E0" w14:textId="77777777" w:rsidR="00B0191A" w:rsidRPr="0039317F" w:rsidRDefault="00B0191A">
            <w:pPr>
              <w:pStyle w:val="InstructionsText"/>
            </w:pPr>
          </w:p>
          <w:p w14:paraId="18AA3C1E" w14:textId="77777777" w:rsidR="00B0191A" w:rsidRPr="0039317F" w:rsidRDefault="00BB3751">
            <w:pPr>
              <w:pStyle w:val="InstructionsText"/>
            </w:pPr>
            <w:r w:rsidRPr="0039317F">
              <w:lastRenderedPageBreak/>
              <w:t xml:space="preserve">Loan commitments are firm commitments to provide credit under pre-specified terms and conditions, except those that are derivatives because they can be settled net in cash or by delivering or issuing another financial instrument. </w:t>
            </w:r>
          </w:p>
          <w:p w14:paraId="55D0FD19" w14:textId="77777777" w:rsidR="00B0191A" w:rsidRPr="00384ADB" w:rsidRDefault="00B0191A">
            <w:pPr>
              <w:pStyle w:val="InstructionsText"/>
              <w:rPr>
                <w:rStyle w:val="FormatvorlageInstructionsTabelleText"/>
                <w:rFonts w:ascii="Times New Roman" w:hAnsi="Times New Roman"/>
                <w:sz w:val="24"/>
              </w:rPr>
            </w:pP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Financial guarantees</w:t>
            </w:r>
          </w:p>
          <w:p w14:paraId="519E4DCD" w14:textId="77777777" w:rsidR="009A7666" w:rsidRPr="00384ADB" w:rsidRDefault="009A7666">
            <w:pPr>
              <w:pStyle w:val="InstructionsText"/>
              <w:rPr>
                <w:rStyle w:val="FormatvorlageInstructionsTabelleText"/>
                <w:rFonts w:ascii="Times New Roman" w:hAnsi="Times New Roman"/>
                <w:b/>
                <w:sz w:val="24"/>
              </w:rPr>
            </w:pPr>
          </w:p>
          <w:p w14:paraId="411B8278" w14:textId="1FE30F4D" w:rsidR="00BB3751" w:rsidRPr="00384ADB" w:rsidRDefault="00965D5D">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Annex I, points 1(a)</w:t>
            </w:r>
            <w:del w:id="210" w:author="Author">
              <w:r w:rsidRPr="00384ADB" w:rsidDel="0006621E">
                <w:rPr>
                  <w:rStyle w:val="FormatvorlageInstructionsTabelleText"/>
                  <w:rFonts w:ascii="Times New Roman" w:hAnsi="Times New Roman"/>
                  <w:sz w:val="24"/>
                </w:rPr>
                <w:delText>,(</w:delText>
              </w:r>
            </w:del>
            <w:ins w:id="211" w:author="Author">
              <w:r w:rsidR="0006621E">
                <w:rPr>
                  <w:rStyle w:val="FormatvorlageInstructionsTabelleText"/>
                  <w:rFonts w:ascii="Times New Roman" w:hAnsi="Times New Roman"/>
                  <w:sz w:val="24"/>
                </w:rPr>
                <w:t xml:space="preserve">, </w:t>
              </w:r>
              <w:r w:rsidR="0006621E" w:rsidRPr="00384ADB">
                <w:rPr>
                  <w:rStyle w:val="FormatvorlageInstructionsTabelleText"/>
                  <w:rFonts w:ascii="Times New Roman" w:hAnsi="Times New Roman"/>
                  <w:sz w:val="24"/>
                </w:rPr>
                <w:t>(</w:t>
              </w:r>
            </w:ins>
            <w:r w:rsidRPr="00384ADB">
              <w:rPr>
                <w:rStyle w:val="FormatvorlageInstructionsTabelleText"/>
                <w:rFonts w:ascii="Times New Roman" w:hAnsi="Times New Roman"/>
                <w:sz w:val="24"/>
              </w:rPr>
              <w:t>b) and (f)</w:t>
            </w:r>
            <w:r w:rsidR="00707659">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of </w:t>
            </w:r>
            <w:r w:rsidR="00F40CD9">
              <w:rPr>
                <w:rStyle w:val="FormatvorlageInstructionsTabelleText"/>
                <w:rFonts w:ascii="Times New Roman" w:hAnsi="Times New Roman"/>
                <w:sz w:val="24"/>
              </w:rPr>
              <w:t>CRR</w:t>
            </w:r>
            <w:r w:rsidR="00707659">
              <w:rPr>
                <w:rStyle w:val="FormatvorlageInstructionsTabelleText"/>
                <w:rFonts w:ascii="Times New Roman" w:hAnsi="Times New Roman"/>
                <w:sz w:val="24"/>
              </w:rPr>
              <w:t>.</w:t>
            </w:r>
            <w:r w:rsidRPr="00384ADB">
              <w:rPr>
                <w:rStyle w:val="FormatvorlageInstructionsTabelleText"/>
                <w:rFonts w:ascii="Times New Roman" w:hAnsi="Times New Roman"/>
                <w:sz w:val="24"/>
              </w:rPr>
              <w:t xml:space="preserve"> </w:t>
            </w:r>
          </w:p>
          <w:p w14:paraId="57691CFE" w14:textId="77777777" w:rsidR="00B0191A" w:rsidRPr="00384ADB" w:rsidRDefault="00B0191A">
            <w:pPr>
              <w:pStyle w:val="InstructionsText"/>
              <w:rPr>
                <w:rStyle w:val="FormatvorlageInstructionsTabelleText"/>
                <w:rFonts w:ascii="Times New Roman" w:hAnsi="Times New Roman"/>
                <w:sz w:val="24"/>
              </w:rPr>
            </w:pPr>
          </w:p>
          <w:p w14:paraId="768A2F96"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Financial guarantees are contracts that require the issuer to make specified payments to reimburse the holder for a loss it incurs because a specified debtor fails to make payment when due in accordance with the original or modified terms of a debt instrument. Credit derivatives that are not included in the column “derivatives” shall be reported in this column.</w:t>
            </w:r>
          </w:p>
          <w:p w14:paraId="2E507C3D"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Other commitments</w:t>
            </w:r>
          </w:p>
          <w:p w14:paraId="168F3687" w14:textId="77777777" w:rsidR="00B0191A" w:rsidRPr="00384ADB" w:rsidRDefault="00B0191A">
            <w:pPr>
              <w:pStyle w:val="InstructionsText"/>
              <w:rPr>
                <w:rStyle w:val="FormatvorlageInstructionsTabelleText"/>
                <w:rFonts w:ascii="Times New Roman" w:hAnsi="Times New Roman"/>
                <w:b/>
                <w:sz w:val="24"/>
              </w:rPr>
            </w:pPr>
          </w:p>
          <w:p w14:paraId="0F2B8434" w14:textId="77777777" w:rsidR="00BB3751" w:rsidRPr="00384ADB" w:rsidRDefault="00BB3751" w:rsidP="00704405">
            <w:pPr>
              <w:autoSpaceDE w:val="0"/>
              <w:autoSpaceDN w:val="0"/>
              <w:adjustRightInd w:val="0"/>
              <w:spacing w:before="0" w:after="0"/>
              <w:jc w:val="left"/>
              <w:rPr>
                <w:rStyle w:val="FormatvorlageInstructionsTabelleText"/>
                <w:rFonts w:ascii="Times New Roman" w:hAnsi="Times New Roman"/>
                <w:b/>
                <w:sz w:val="24"/>
              </w:rPr>
            </w:pPr>
            <w:r w:rsidRPr="00384ADB">
              <w:rPr>
                <w:rStyle w:val="FormatvorlageInstructionsTabelleText"/>
                <w:rFonts w:ascii="Times New Roman" w:hAnsi="Times New Roman"/>
                <w:sz w:val="24"/>
                <w:lang w:eastAsia="de-DE"/>
              </w:rPr>
              <w:t xml:space="preserve">Other commitments are the items in Annex I </w:t>
            </w:r>
            <w:r w:rsidR="00707659">
              <w:rPr>
                <w:rStyle w:val="FormatvorlageInstructionsTabelleText"/>
                <w:rFonts w:ascii="Times New Roman" w:hAnsi="Times New Roman"/>
                <w:sz w:val="24"/>
                <w:lang w:eastAsia="de-DE"/>
              </w:rPr>
              <w:t>to CRR</w:t>
            </w:r>
            <w:r w:rsidRPr="00384ADB">
              <w:rPr>
                <w:rStyle w:val="FormatvorlageInstructionsTabelleText"/>
                <w:rFonts w:ascii="Times New Roman" w:hAnsi="Times New Roman"/>
                <w:sz w:val="24"/>
                <w:lang w:eastAsia="de-DE"/>
              </w:rPr>
              <w:t xml:space="preserve"> that are not included in the previous categories.</w:t>
            </w:r>
            <w:r w:rsidR="005F6C23" w:rsidRPr="00384ADB">
              <w:rPr>
                <w:rStyle w:val="FormatvorlageInstructionsTabelleText"/>
                <w:rFonts w:ascii="Times New Roman" w:hAnsi="Times New Roman"/>
                <w:sz w:val="24"/>
                <w:lang w:eastAsia="de-DE"/>
              </w:rPr>
              <w:t xml:space="preserve"> </w:t>
            </w:r>
            <w:r w:rsidR="00CD4331" w:rsidRPr="00384ADB">
              <w:rPr>
                <w:rStyle w:val="FormatvorlageInstructionsTabelleText"/>
                <w:rFonts w:ascii="Times New Roman" w:hAnsi="Times New Roman"/>
                <w:sz w:val="24"/>
                <w:lang w:eastAsia="de-DE"/>
              </w:rPr>
              <w:t>T</w:t>
            </w:r>
            <w:r w:rsidR="00CD4331" w:rsidRPr="00384ADB">
              <w:rPr>
                <w:rFonts w:ascii="Times New Roman" w:hAnsi="Times New Roman"/>
                <w:sz w:val="24"/>
              </w:rPr>
              <w:t xml:space="preserve">he exposure value of a single legal obligation arising from the contractual cross-product netting agreement with </w:t>
            </w:r>
            <w:r w:rsidR="00457521" w:rsidRPr="00384ADB">
              <w:rPr>
                <w:rFonts w:ascii="Times New Roman" w:hAnsi="Times New Roman"/>
                <w:sz w:val="24"/>
              </w:rPr>
              <w:t xml:space="preserve">a </w:t>
            </w:r>
            <w:r w:rsidR="00CD4331" w:rsidRPr="00384ADB">
              <w:rPr>
                <w:rFonts w:ascii="Times New Roman" w:hAnsi="Times New Roman"/>
                <w:sz w:val="24"/>
              </w:rPr>
              <w:t>counterparty</w:t>
            </w:r>
            <w:r w:rsidR="00457521" w:rsidRPr="00384ADB">
              <w:rPr>
                <w:rFonts w:ascii="Times New Roman" w:hAnsi="Times New Roman"/>
                <w:sz w:val="24"/>
              </w:rPr>
              <w:t xml:space="preserve"> of the institution</w:t>
            </w:r>
            <w:r w:rsidR="00CD4331" w:rsidRPr="00384ADB">
              <w:rPr>
                <w:rFonts w:ascii="Times New Roman" w:hAnsi="Times New Roman"/>
                <w:sz w:val="24"/>
              </w:rPr>
              <w:t xml:space="preserve"> shall be reported in this </w:t>
            </w:r>
            <w:r w:rsidR="00457521" w:rsidRPr="00384ADB">
              <w:rPr>
                <w:rFonts w:ascii="Times New Roman" w:hAnsi="Times New Roman"/>
                <w:sz w:val="24"/>
              </w:rPr>
              <w:t>column</w:t>
            </w:r>
            <w:r w:rsidR="00CD4331" w:rsidRPr="00384ADB">
              <w:rPr>
                <w:rFonts w:ascii="Times New Roman" w:hAnsi="Times New Roman"/>
                <w:sz w:val="24"/>
              </w:rPr>
              <w:t>.</w:t>
            </w:r>
            <w:r w:rsidR="00CD4331" w:rsidRPr="00384ADB">
              <w:rPr>
                <w:rStyle w:val="InstructionsTabelleberschrift"/>
                <w:rFonts w:ascii="Times New Roman" w:hAnsi="Times New Roman"/>
                <w:b w:val="0"/>
                <w:sz w:val="24"/>
                <w:u w:val="none"/>
              </w:rPr>
              <w:t xml:space="preserve"> </w:t>
            </w:r>
          </w:p>
          <w:p w14:paraId="137B8A59" w14:textId="77777777" w:rsidR="00BB3751" w:rsidRPr="00384ADB" w:rsidRDefault="00BB3751">
            <w:pPr>
              <w:pStyle w:val="InstructionsText"/>
              <w:rPr>
                <w:rStyle w:val="FormatvorlageInstructionsTabelleText"/>
                <w:rFonts w:ascii="Times New Roman" w:hAnsi="Times New Roman"/>
                <w:b/>
                <w:sz w:val="24"/>
                <w:lang w:eastAsia="en-US"/>
              </w:rPr>
            </w:pPr>
          </w:p>
        </w:tc>
      </w:tr>
      <w:tr w:rsidR="00BB3751" w:rsidRPr="00384ADB" w14:paraId="5D42E5C8" w14:textId="77777777" w:rsidTr="00E351A5">
        <w:tc>
          <w:tcPr>
            <w:tcW w:w="1418" w:type="dxa"/>
          </w:tcPr>
          <w:p w14:paraId="47571BB1" w14:textId="4C69F739"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120-1</w:t>
            </w:r>
            <w:del w:id="212" w:author="Author">
              <w:r w:rsidRPr="00384ADB" w:rsidDel="00F33DAB">
                <w:rPr>
                  <w:rStyle w:val="FormatvorlageInstructionsTabelleText"/>
                  <w:rFonts w:ascii="Times New Roman" w:hAnsi="Times New Roman"/>
                  <w:b/>
                  <w:sz w:val="24"/>
                </w:rPr>
                <w:delText>8</w:delText>
              </w:r>
            </w:del>
            <w:ins w:id="213" w:author="Author">
              <w:r w:rsidR="00F33DAB">
                <w:rPr>
                  <w:rStyle w:val="FormatvorlageInstructionsTabelleText"/>
                  <w:rFonts w:ascii="Times New Roman" w:hAnsi="Times New Roman"/>
                  <w:b/>
                  <w:sz w:val="24"/>
                </w:rPr>
                <w:t>7</w:t>
              </w:r>
            </w:ins>
            <w:r w:rsidRPr="00384ADB">
              <w:rPr>
                <w:rStyle w:val="FormatvorlageInstructionsTabelleText"/>
                <w:rFonts w:ascii="Times New Roman" w:hAnsi="Times New Roman"/>
                <w:b/>
                <w:sz w:val="24"/>
              </w:rPr>
              <w:t>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Indirect exposures</w:t>
            </w:r>
          </w:p>
          <w:p w14:paraId="46EDB585" w14:textId="77777777" w:rsidR="00BB3751" w:rsidRPr="00384ADB" w:rsidRDefault="00BB3751">
            <w:pPr>
              <w:pStyle w:val="InstructionsText"/>
              <w:rPr>
                <w:rStyle w:val="InstructionsTabelleberschrift"/>
                <w:rFonts w:ascii="Times New Roman" w:hAnsi="Times New Roman"/>
                <w:sz w:val="24"/>
                <w:u w:val="none"/>
              </w:rPr>
            </w:pPr>
          </w:p>
          <w:p w14:paraId="2859802A" w14:textId="77777777" w:rsidR="00B0191A" w:rsidRPr="00384ADB" w:rsidRDefault="00BB3751">
            <w:pPr>
              <w:pStyle w:val="InstructionsText"/>
            </w:pPr>
            <w:r w:rsidRPr="00384ADB">
              <w:t xml:space="preserve">Article </w:t>
            </w:r>
            <w:r w:rsidR="009E58B0" w:rsidRPr="00384ADB">
              <w:t xml:space="preserve">403 </w:t>
            </w:r>
            <w:r w:rsidRPr="00384ADB">
              <w:t xml:space="preserve">of </w:t>
            </w:r>
            <w:r w:rsidR="00F40CD9">
              <w:rPr>
                <w:rStyle w:val="FormatvorlageInstructionsTabelleText"/>
                <w:rFonts w:ascii="Times New Roman" w:hAnsi="Times New Roman"/>
                <w:sz w:val="24"/>
              </w:rPr>
              <w:t>CRR</w:t>
            </w:r>
            <w:r w:rsidRPr="00384ADB">
              <w:t>.</w:t>
            </w:r>
          </w:p>
          <w:p w14:paraId="0C96A4BA" w14:textId="77777777" w:rsidR="00B0191A" w:rsidRPr="00384ADB" w:rsidRDefault="00B0191A">
            <w:pPr>
              <w:pStyle w:val="InstructionsText"/>
              <w:rPr>
                <w:rStyle w:val="InstructionsTabelleberschrift"/>
                <w:rFonts w:ascii="Times New Roman" w:hAnsi="Times New Roman"/>
                <w:b w:val="0"/>
                <w:bCs w:val="0"/>
                <w:sz w:val="24"/>
                <w:u w:val="none"/>
              </w:rPr>
            </w:pPr>
          </w:p>
          <w:p w14:paraId="0A3A2267" w14:textId="17419061" w:rsidR="00B0191A" w:rsidRPr="00384ADB" w:rsidRDefault="00BB3751">
            <w:pPr>
              <w:pStyle w:val="InstructionsText"/>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sz w:val="24"/>
                <w:u w:val="none"/>
              </w:rPr>
              <w:t xml:space="preserve">According to Article </w:t>
            </w:r>
            <w:r w:rsidR="009E58B0" w:rsidRPr="00384ADB">
              <w:rPr>
                <w:rStyle w:val="InstructionsTabelleberschrift"/>
                <w:rFonts w:ascii="Times New Roman" w:hAnsi="Times New Roman"/>
                <w:b w:val="0"/>
                <w:sz w:val="24"/>
                <w:u w:val="none"/>
              </w:rPr>
              <w:t xml:space="preserve">403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 xml:space="preserve">, a credit institution </w:t>
            </w:r>
            <w:del w:id="214" w:author="Author">
              <w:r w:rsidRPr="00384ADB" w:rsidDel="009355EC">
                <w:rPr>
                  <w:rStyle w:val="InstructionsTabelleberschrift"/>
                  <w:rFonts w:ascii="Times New Roman" w:hAnsi="Times New Roman"/>
                  <w:b w:val="0"/>
                  <w:sz w:val="24"/>
                  <w:u w:val="none"/>
                </w:rPr>
                <w:delText xml:space="preserve">may </w:delText>
              </w:r>
            </w:del>
            <w:ins w:id="215" w:author="Author">
              <w:r w:rsidR="009355EC">
                <w:rPr>
                  <w:rStyle w:val="InstructionsTabelleberschrift"/>
                  <w:rFonts w:ascii="Times New Roman" w:hAnsi="Times New Roman"/>
                  <w:b w:val="0"/>
                  <w:sz w:val="24"/>
                  <w:u w:val="none"/>
                </w:rPr>
                <w:t>shall</w:t>
              </w:r>
              <w:r w:rsidR="009355EC" w:rsidRPr="00384ADB">
                <w:rPr>
                  <w:rStyle w:val="InstructionsTabelleberschrift"/>
                  <w:rFonts w:ascii="Times New Roman" w:hAnsi="Times New Roman"/>
                  <w:b w:val="0"/>
                  <w:sz w:val="24"/>
                  <w:u w:val="none"/>
                </w:rPr>
                <w:t xml:space="preserve"> </w:t>
              </w:r>
            </w:ins>
            <w:r w:rsidR="00B945FE" w:rsidRPr="00384ADB">
              <w:rPr>
                <w:rStyle w:val="InstructionsTabelleberschrift"/>
                <w:rFonts w:ascii="Times New Roman" w:hAnsi="Times New Roman"/>
                <w:b w:val="0"/>
                <w:sz w:val="24"/>
                <w:u w:val="none"/>
              </w:rPr>
              <w:t>use the</w:t>
            </w:r>
            <w:r w:rsidRPr="00384ADB">
              <w:rPr>
                <w:rStyle w:val="InstructionsTabelleberschrift"/>
                <w:rFonts w:ascii="Times New Roman" w:hAnsi="Times New Roman"/>
                <w:b w:val="0"/>
                <w:sz w:val="24"/>
                <w:u w:val="none"/>
              </w:rPr>
              <w:t xml:space="preserve"> </w:t>
            </w:r>
            <w:r w:rsidR="00B945FE" w:rsidRPr="00384ADB">
              <w:rPr>
                <w:rStyle w:val="InstructionsTabelleberschrift"/>
                <w:rFonts w:ascii="Times New Roman" w:hAnsi="Times New Roman"/>
                <w:b w:val="0"/>
                <w:sz w:val="24"/>
                <w:u w:val="none"/>
              </w:rPr>
              <w:t>substitution approach</w:t>
            </w:r>
            <w:r w:rsidRPr="00384ADB">
              <w:rPr>
                <w:rStyle w:val="InstructionsTabelleberschrift"/>
                <w:rFonts w:ascii="Times New Roman" w:hAnsi="Times New Roman"/>
                <w:b w:val="0"/>
                <w:sz w:val="24"/>
                <w:u w:val="none"/>
              </w:rPr>
              <w:t xml:space="preserve"> where an exposure to a client is guaranteed by a third party, or secured by collateral issued by a third party. </w:t>
            </w:r>
          </w:p>
          <w:p w14:paraId="7346910C" w14:textId="77777777" w:rsidR="00B0191A" w:rsidRPr="00384ADB" w:rsidRDefault="00B0191A">
            <w:pPr>
              <w:pStyle w:val="InstructionsText"/>
              <w:rPr>
                <w:rStyle w:val="InstructionsTabelleberschrift"/>
                <w:rFonts w:ascii="Times New Roman" w:hAnsi="Times New Roman"/>
                <w:b w:val="0"/>
                <w:bCs w:val="0"/>
                <w:sz w:val="24"/>
                <w:u w:val="none"/>
              </w:rPr>
            </w:pPr>
          </w:p>
          <w:p w14:paraId="0FBDC165" w14:textId="577FAB7E" w:rsidR="00A928A6" w:rsidRDefault="00BB3751">
            <w:pPr>
              <w:pStyle w:val="InstructionsText"/>
              <w:rPr>
                <w:ins w:id="216" w:author="Autho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w:t>
            </w:r>
            <w:r w:rsidR="009E58B0" w:rsidRPr="00384ADB">
              <w:rPr>
                <w:rStyle w:val="InstructionsTabelleberschrift"/>
                <w:rFonts w:ascii="Times New Roman" w:hAnsi="Times New Roman"/>
                <w:b w:val="0"/>
                <w:sz w:val="24"/>
                <w:u w:val="none"/>
              </w:rPr>
              <w:t xml:space="preserve">e institution shall report in </w:t>
            </w:r>
            <w:r w:rsidR="00667F2D" w:rsidRPr="00384ADB">
              <w:rPr>
                <w:rStyle w:val="InstructionsTabelleberschrift"/>
                <w:rFonts w:ascii="Times New Roman" w:hAnsi="Times New Roman"/>
                <w:b w:val="0"/>
                <w:sz w:val="24"/>
                <w:u w:val="none"/>
              </w:rPr>
              <w:t>this</w:t>
            </w:r>
            <w:r w:rsidR="009E58B0" w:rsidRPr="00384ADB">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block of columns the amounts of the </w:t>
            </w:r>
            <w:r w:rsidR="00707659">
              <w:rPr>
                <w:rStyle w:val="InstructionsTabelleberschrift"/>
                <w:rFonts w:ascii="Times New Roman" w:hAnsi="Times New Roman"/>
                <w:b w:val="0"/>
                <w:sz w:val="24"/>
                <w:u w:val="none"/>
              </w:rPr>
              <w:t>d</w:t>
            </w:r>
            <w:r w:rsidRPr="00384ADB">
              <w:rPr>
                <w:rStyle w:val="InstructionsTabelleberschrift"/>
                <w:rFonts w:ascii="Times New Roman" w:hAnsi="Times New Roman"/>
                <w:b w:val="0"/>
                <w:sz w:val="24"/>
                <w:u w:val="none"/>
              </w:rPr>
              <w:t xml:space="preserve">irect exposures that are re-assigned to the guarantor or the issuer of collateral </w:t>
            </w:r>
            <w:r w:rsidR="00D36546" w:rsidRPr="00384ADB">
              <w:rPr>
                <w:rStyle w:val="InstructionsTabelleberschrift"/>
                <w:rFonts w:ascii="Times New Roman" w:hAnsi="Times New Roman"/>
                <w:b w:val="0"/>
                <w:sz w:val="24"/>
                <w:u w:val="none"/>
              </w:rPr>
              <w:t xml:space="preserve">provided that the latter would be assigned an equal or lower risk </w:t>
            </w:r>
            <w:r w:rsidR="00DF7226" w:rsidRPr="00384ADB">
              <w:rPr>
                <w:rStyle w:val="InstructionsTabelleberschrift"/>
                <w:rFonts w:ascii="Times New Roman" w:hAnsi="Times New Roman"/>
                <w:b w:val="0"/>
                <w:sz w:val="24"/>
                <w:u w:val="none"/>
              </w:rPr>
              <w:t xml:space="preserve">weight </w:t>
            </w:r>
            <w:r w:rsidR="00D36546" w:rsidRPr="00384ADB">
              <w:rPr>
                <w:rStyle w:val="InstructionsTabelleberschrift"/>
                <w:rFonts w:ascii="Times New Roman" w:hAnsi="Times New Roman"/>
                <w:b w:val="0"/>
                <w:sz w:val="24"/>
                <w:u w:val="none"/>
              </w:rPr>
              <w:t xml:space="preserve">than the risk weight which would be applied to the </w:t>
            </w:r>
            <w:ins w:id="217" w:author="Author">
              <w:r w:rsidR="00A928A6">
                <w:rPr>
                  <w:rStyle w:val="InstructionsTabelleberschrift"/>
                  <w:rFonts w:ascii="Times New Roman" w:hAnsi="Times New Roman"/>
                  <w:b w:val="0"/>
                  <w:sz w:val="24"/>
                  <w:u w:val="none"/>
                </w:rPr>
                <w:t xml:space="preserve">client </w:t>
              </w:r>
            </w:ins>
            <w:del w:id="218" w:author="Author">
              <w:r w:rsidR="00D36546" w:rsidRPr="00384ADB" w:rsidDel="00A928A6">
                <w:rPr>
                  <w:rStyle w:val="InstructionsTabelleberschrift"/>
                  <w:rFonts w:ascii="Times New Roman" w:hAnsi="Times New Roman"/>
                  <w:b w:val="0"/>
                  <w:sz w:val="24"/>
                  <w:u w:val="none"/>
                </w:rPr>
                <w:delText xml:space="preserve">third party </w:delText>
              </w:r>
            </w:del>
            <w:r w:rsidRPr="00384ADB">
              <w:rPr>
                <w:rStyle w:val="InstructionsTabelleberschrift"/>
                <w:rFonts w:ascii="Times New Roman" w:hAnsi="Times New Roman"/>
                <w:b w:val="0"/>
                <w:sz w:val="24"/>
                <w:u w:val="none"/>
              </w:rPr>
              <w:t>under Part Three, Title II</w:t>
            </w:r>
            <w:r w:rsidR="00FC2882" w:rsidRPr="00384ADB">
              <w:rPr>
                <w:rStyle w:val="InstructionsTabelleberschrift"/>
                <w:rFonts w:ascii="Times New Roman" w:hAnsi="Times New Roman"/>
                <w:b w:val="0"/>
                <w:sz w:val="24"/>
                <w:u w:val="none"/>
              </w:rPr>
              <w:t>, Chapter 2</w:t>
            </w:r>
            <w:r w:rsidRPr="00384ADB">
              <w:rPr>
                <w:rStyle w:val="InstructionsTabelleberschrift"/>
                <w:rFonts w:ascii="Times New Roman" w:hAnsi="Times New Roman"/>
                <w:b w:val="0"/>
                <w:sz w:val="24"/>
                <w:u w:val="none"/>
              </w:rPr>
              <w:t xml:space="preserve"> of </w:t>
            </w:r>
            <w:r w:rsidR="00707659">
              <w:rPr>
                <w:rStyle w:val="InstructionsTabelleberschrift"/>
                <w:rFonts w:ascii="Times New Roman" w:hAnsi="Times New Roman"/>
                <w:b w:val="0"/>
                <w:sz w:val="24"/>
                <w:u w:val="none"/>
              </w:rPr>
              <w:t>CRR</w:t>
            </w:r>
            <w:r w:rsidRPr="00384ADB">
              <w:rPr>
                <w:rStyle w:val="InstructionsTabelleberschrift"/>
                <w:rFonts w:ascii="Times New Roman" w:hAnsi="Times New Roman"/>
                <w:b w:val="0"/>
                <w:sz w:val="24"/>
                <w:u w:val="none"/>
              </w:rPr>
              <w:t xml:space="preserve">. </w:t>
            </w:r>
            <w:ins w:id="219" w:author="Author">
              <w:r w:rsidR="00A928A6">
                <w:rPr>
                  <w:rStyle w:val="InstructionsTabelleberschrift"/>
                  <w:rFonts w:ascii="Times New Roman" w:hAnsi="Times New Roman"/>
                  <w:b w:val="0"/>
                  <w:sz w:val="24"/>
                  <w:u w:val="none"/>
                </w:rPr>
                <w:t>In the case of exposures secured by collateral issued by a third party, Article 403</w:t>
              </w:r>
              <w:del w:id="220" w:author="Author">
                <w:r w:rsidR="00A928A6" w:rsidDel="0006621E">
                  <w:rPr>
                    <w:rStyle w:val="InstructionsTabelleberschrift"/>
                    <w:rFonts w:ascii="Times New Roman" w:hAnsi="Times New Roman"/>
                    <w:b w:val="0"/>
                    <w:sz w:val="24"/>
                    <w:u w:val="none"/>
                  </w:rPr>
                  <w:delText xml:space="preserve"> </w:delText>
                </w:r>
              </w:del>
              <w:r w:rsidR="00A928A6">
                <w:rPr>
                  <w:rStyle w:val="InstructionsTabelleberschrift"/>
                  <w:rFonts w:ascii="Times New Roman" w:hAnsi="Times New Roman"/>
                  <w:b w:val="0"/>
                  <w:sz w:val="24"/>
                  <w:u w:val="none"/>
                </w:rPr>
                <w:t>(3)</w:t>
              </w:r>
              <w:r w:rsidR="0006621E">
                <w:rPr>
                  <w:rStyle w:val="InstructionsTabelleberschrift"/>
                  <w:rFonts w:ascii="Times New Roman" w:hAnsi="Times New Roman"/>
                  <w:b w:val="0"/>
                  <w:sz w:val="24"/>
                  <w:u w:val="none"/>
                </w:rPr>
                <w:t xml:space="preserve"> of</w:t>
              </w:r>
              <w:r w:rsidR="00A928A6">
                <w:rPr>
                  <w:rStyle w:val="InstructionsTabelleberschrift"/>
                  <w:rFonts w:ascii="Times New Roman" w:hAnsi="Times New Roman"/>
                  <w:b w:val="0"/>
                  <w:sz w:val="24"/>
                  <w:u w:val="none"/>
                </w:rPr>
                <w:t xml:space="preserve"> CRR </w:t>
              </w:r>
              <w:r w:rsidR="00110B9D" w:rsidRPr="00C65C03">
                <w:rPr>
                  <w:rStyle w:val="InstructionsTabelleberschrift"/>
                  <w:rFonts w:ascii="Times New Roman" w:hAnsi="Times New Roman"/>
                  <w:b w:val="0"/>
                  <w:sz w:val="24"/>
                  <w:u w:val="none"/>
                </w:rPr>
                <w:t xml:space="preserve">offers an alternative treatment. </w:t>
              </w:r>
              <w:del w:id="221" w:author="Author">
                <w:r w:rsidR="00A928A6" w:rsidRPr="00C65C03" w:rsidDel="00110B9D">
                  <w:rPr>
                    <w:rStyle w:val="InstructionsTabelleberschrift"/>
                    <w:rFonts w:ascii="Times New Roman" w:hAnsi="Times New Roman"/>
                    <w:b w:val="0"/>
                    <w:sz w:val="24"/>
                    <w:u w:val="none"/>
                  </w:rPr>
                  <w:delText>shall be considered.</w:delText>
                </w:r>
                <w:r w:rsidR="00A928A6" w:rsidDel="00110B9D">
                  <w:rPr>
                    <w:rStyle w:val="InstructionsTabelleberschrift"/>
                    <w:rFonts w:ascii="Times New Roman" w:hAnsi="Times New Roman"/>
                    <w:b w:val="0"/>
                    <w:sz w:val="24"/>
                    <w:u w:val="none"/>
                  </w:rPr>
                  <w:delText xml:space="preserve"> </w:delText>
                </w:r>
              </w:del>
            </w:ins>
          </w:p>
          <w:p w14:paraId="68A05544" w14:textId="77777777" w:rsidR="00A928A6" w:rsidRDefault="00A928A6">
            <w:pPr>
              <w:pStyle w:val="InstructionsText"/>
              <w:rPr>
                <w:ins w:id="222" w:author="Author"/>
                <w:rStyle w:val="InstructionsTabelleberschrift"/>
                <w:rFonts w:ascii="Times New Roman" w:hAnsi="Times New Roman"/>
                <w:b w:val="0"/>
                <w:sz w:val="24"/>
                <w:u w:val="none"/>
              </w:rPr>
            </w:pPr>
          </w:p>
          <w:p w14:paraId="75376C12" w14:textId="1C6EFB03"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protected reference</w:t>
            </w:r>
            <w:r w:rsidRPr="00384ADB">
              <w:t xml:space="preserve"> </w:t>
            </w:r>
            <w:r w:rsidRPr="00384ADB">
              <w:rPr>
                <w:rStyle w:val="InstructionsTabelleberschrift"/>
                <w:rFonts w:ascii="Times New Roman" w:hAnsi="Times New Roman"/>
                <w:b w:val="0"/>
                <w:sz w:val="24"/>
                <w:u w:val="none"/>
              </w:rPr>
              <w:t xml:space="preserve">original exposure (direct exposure) </w:t>
            </w:r>
            <w:r w:rsidR="009E58B0" w:rsidRPr="00384ADB">
              <w:rPr>
                <w:rStyle w:val="InstructionsTabelleberschrift"/>
                <w:rFonts w:ascii="Times New Roman" w:hAnsi="Times New Roman"/>
                <w:b w:val="0"/>
                <w:sz w:val="24"/>
                <w:u w:val="none"/>
              </w:rPr>
              <w:t xml:space="preserve">shall be </w:t>
            </w:r>
            <w:r w:rsidRPr="00384ADB">
              <w:rPr>
                <w:rStyle w:val="InstructionsTabelleberschrift"/>
                <w:rFonts w:ascii="Times New Roman" w:hAnsi="Times New Roman"/>
                <w:b w:val="0"/>
                <w:sz w:val="24"/>
                <w:u w:val="none"/>
              </w:rPr>
              <w:t xml:space="preserve">deducted from the exposure to the original borrower in the </w:t>
            </w:r>
            <w:r w:rsidR="009E58B0" w:rsidRPr="00384ADB">
              <w:rPr>
                <w:rStyle w:val="InstructionsTabelleberschrift"/>
                <w:rFonts w:ascii="Times New Roman" w:hAnsi="Times New Roman"/>
                <w:b w:val="0"/>
                <w:sz w:val="24"/>
                <w:u w:val="none"/>
              </w:rPr>
              <w:t xml:space="preserve">columns </w:t>
            </w:r>
            <w:r w:rsidRPr="00384ADB">
              <w:rPr>
                <w:rStyle w:val="InstructionsTabelleberschrift"/>
                <w:rFonts w:ascii="Times New Roman" w:hAnsi="Times New Roman"/>
                <w:b w:val="0"/>
                <w:sz w:val="24"/>
                <w:u w:val="none"/>
              </w:rPr>
              <w:t>of “Eligible credit risk mitigation techniques”. The indirect exposure</w:t>
            </w:r>
            <w:r w:rsidR="009E58B0" w:rsidRPr="00384ADB">
              <w:rPr>
                <w:rStyle w:val="InstructionsTabelleberschrift"/>
                <w:rFonts w:ascii="Times New Roman" w:hAnsi="Times New Roman"/>
                <w:b w:val="0"/>
                <w:sz w:val="24"/>
                <w:u w:val="none"/>
              </w:rPr>
              <w:t xml:space="preserve"> shall</w:t>
            </w:r>
            <w:r w:rsidRPr="00384ADB">
              <w:rPr>
                <w:rStyle w:val="InstructionsTabelleberschrift"/>
                <w:rFonts w:ascii="Times New Roman" w:hAnsi="Times New Roman"/>
                <w:b w:val="0"/>
                <w:sz w:val="24"/>
                <w:u w:val="none"/>
              </w:rPr>
              <w:t xml:space="preserve"> increase the exposure to the guarantor or </w:t>
            </w:r>
            <w:r w:rsidR="00DF7226" w:rsidRPr="00384ADB">
              <w:rPr>
                <w:rStyle w:val="InstructionsTabelleberschrift"/>
                <w:rFonts w:ascii="Times New Roman" w:hAnsi="Times New Roman"/>
                <w:b w:val="0"/>
                <w:sz w:val="24"/>
                <w:u w:val="none"/>
              </w:rPr>
              <w:t>issuer of collateral</w:t>
            </w:r>
            <w:r w:rsidRPr="00384ADB">
              <w:rPr>
                <w:rStyle w:val="InstructionsTabelleberschrift"/>
                <w:rFonts w:ascii="Times New Roman" w:hAnsi="Times New Roman"/>
                <w:b w:val="0"/>
                <w:sz w:val="24"/>
                <w:u w:val="none"/>
              </w:rPr>
              <w:t xml:space="preserve"> via substitution effect. This </w:t>
            </w:r>
            <w:r w:rsidR="009E58B0"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appl</w:t>
            </w:r>
            <w:r w:rsidR="009E58B0" w:rsidRPr="00384ADB">
              <w:rPr>
                <w:rStyle w:val="InstructionsTabelleberschrift"/>
                <w:rFonts w:ascii="Times New Roman" w:hAnsi="Times New Roman"/>
                <w:b w:val="0"/>
                <w:sz w:val="24"/>
                <w:u w:val="none"/>
              </w:rPr>
              <w:t xml:space="preserve">y </w:t>
            </w:r>
            <w:r w:rsidRPr="00384ADB">
              <w:rPr>
                <w:rStyle w:val="InstructionsTabelleberschrift"/>
                <w:rFonts w:ascii="Times New Roman" w:hAnsi="Times New Roman"/>
                <w:b w:val="0"/>
                <w:sz w:val="24"/>
                <w:u w:val="none"/>
              </w:rPr>
              <w:t>also to guarantees given within a group of connected clients.</w:t>
            </w:r>
          </w:p>
          <w:p w14:paraId="6A39F256" w14:textId="3146A91B" w:rsidR="00B0191A" w:rsidRPr="00384ADB" w:rsidDel="00687932" w:rsidRDefault="00B0191A">
            <w:pPr>
              <w:pStyle w:val="InstructionsText"/>
              <w:rPr>
                <w:del w:id="223" w:author="Author"/>
                <w:rStyle w:val="InstructionsTabelleberschrift"/>
                <w:rFonts w:ascii="Times New Roman" w:hAnsi="Times New Roman"/>
                <w:b w:val="0"/>
                <w:sz w:val="24"/>
                <w:u w:val="none"/>
              </w:rPr>
            </w:pPr>
          </w:p>
          <w:p w14:paraId="566B971F" w14:textId="77777777" w:rsidR="00687932" w:rsidRDefault="00687932">
            <w:pPr>
              <w:pStyle w:val="InstructionsText"/>
              <w:rPr>
                <w:ins w:id="224" w:author="Author"/>
                <w:rStyle w:val="InstructionsTabelleberschrift"/>
                <w:rFonts w:ascii="Times New Roman" w:hAnsi="Times New Roman"/>
                <w:b w:val="0"/>
                <w:sz w:val="24"/>
                <w:u w:val="none"/>
                <w:lang w:eastAsia="en-US"/>
              </w:rPr>
            </w:pPr>
          </w:p>
          <w:p w14:paraId="4C12BA90" w14:textId="21E12C42" w:rsidR="00B0191A"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The </w:t>
            </w:r>
            <w:r w:rsidR="009E58B0" w:rsidRPr="00384ADB">
              <w:rPr>
                <w:rStyle w:val="InstructionsTabelleberschrift"/>
                <w:rFonts w:ascii="Times New Roman" w:hAnsi="Times New Roman"/>
                <w:b w:val="0"/>
                <w:sz w:val="24"/>
                <w:u w:val="none"/>
              </w:rPr>
              <w:t xml:space="preserve">institution shall report the </w:t>
            </w:r>
            <w:r w:rsidRPr="00384ADB">
              <w:rPr>
                <w:rStyle w:val="InstructionsTabelleberschrift"/>
                <w:rFonts w:ascii="Times New Roman" w:hAnsi="Times New Roman"/>
                <w:b w:val="0"/>
                <w:sz w:val="24"/>
                <w:u w:val="none"/>
              </w:rPr>
              <w:t xml:space="preserve">original amount of the </w:t>
            </w:r>
            <w:r w:rsidR="00667F2D" w:rsidRPr="00384ADB">
              <w:rPr>
                <w:rStyle w:val="InstructionsTabelleberschrift"/>
                <w:rFonts w:ascii="Times New Roman" w:hAnsi="Times New Roman"/>
                <w:b w:val="0"/>
                <w:sz w:val="24"/>
                <w:u w:val="none"/>
              </w:rPr>
              <w:t xml:space="preserve">indirect </w:t>
            </w:r>
            <w:r w:rsidRPr="00384ADB">
              <w:rPr>
                <w:rStyle w:val="InstructionsTabelleberschrift"/>
                <w:rFonts w:ascii="Times New Roman" w:hAnsi="Times New Roman"/>
                <w:b w:val="0"/>
                <w:sz w:val="24"/>
                <w:u w:val="none"/>
              </w:rPr>
              <w:t xml:space="preserve">exposures in the column that corresponds to the type of direct exposure guaranteed or secured by collateral such as, when the direct exposure guaranteed is a debt instrument, the amount of “Indirect exposure” assigned to the guarantor </w:t>
            </w:r>
            <w:r w:rsidR="009E58B0" w:rsidRPr="00384ADB">
              <w:rPr>
                <w:rStyle w:val="InstructionsTabelleberschrift"/>
                <w:rFonts w:ascii="Times New Roman" w:hAnsi="Times New Roman"/>
                <w:b w:val="0"/>
                <w:sz w:val="24"/>
                <w:u w:val="none"/>
              </w:rPr>
              <w:t xml:space="preserve">shall be </w:t>
            </w:r>
            <w:r w:rsidRPr="00384ADB">
              <w:rPr>
                <w:rStyle w:val="InstructionsTabelleberschrift"/>
                <w:rFonts w:ascii="Times New Roman" w:hAnsi="Times New Roman"/>
                <w:b w:val="0"/>
                <w:sz w:val="24"/>
                <w:u w:val="none"/>
              </w:rPr>
              <w:t>reported under the column “Debt instruments”.</w:t>
            </w:r>
          </w:p>
          <w:p w14:paraId="058C00AE" w14:textId="77777777" w:rsidR="00B0191A" w:rsidRPr="00384ADB" w:rsidRDefault="00B0191A">
            <w:pPr>
              <w:pStyle w:val="InstructionsText"/>
              <w:rPr>
                <w:rStyle w:val="InstructionsTabelleberschrift"/>
                <w:rFonts w:ascii="Times New Roman" w:hAnsi="Times New Roman"/>
                <w:b w:val="0"/>
                <w:sz w:val="24"/>
                <w:u w:val="none"/>
              </w:rPr>
            </w:pPr>
          </w:p>
          <w:p w14:paraId="6702C8EF" w14:textId="77777777" w:rsidR="00B0191A" w:rsidRPr="00384ADB" w:rsidRDefault="00BB3751">
            <w:pPr>
              <w:pStyle w:val="InstructionsText"/>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sz w:val="24"/>
                <w:u w:val="none"/>
              </w:rPr>
              <w:t>Exposures arising from credit-linked notes sh</w:t>
            </w:r>
            <w:r w:rsidR="009E58B0" w:rsidRPr="00384ADB">
              <w:rPr>
                <w:rStyle w:val="InstructionsTabelleberschrift"/>
                <w:rFonts w:ascii="Times New Roman" w:hAnsi="Times New Roman"/>
                <w:b w:val="0"/>
                <w:sz w:val="24"/>
                <w:u w:val="none"/>
              </w:rPr>
              <w:t xml:space="preserve">all </w:t>
            </w:r>
            <w:r w:rsidRPr="00384ADB">
              <w:rPr>
                <w:rStyle w:val="InstructionsTabelleberschrift"/>
                <w:rFonts w:ascii="Times New Roman" w:hAnsi="Times New Roman"/>
                <w:b w:val="0"/>
                <w:sz w:val="24"/>
                <w:u w:val="none"/>
              </w:rPr>
              <w:t>also be reported in this block</w:t>
            </w:r>
            <w:r w:rsidR="009E58B0" w:rsidRPr="00384ADB">
              <w:rPr>
                <w:rStyle w:val="InstructionsTabelleberschrift"/>
                <w:rFonts w:ascii="Times New Roman" w:hAnsi="Times New Roman"/>
                <w:b w:val="0"/>
                <w:sz w:val="24"/>
                <w:u w:val="none"/>
              </w:rPr>
              <w:t xml:space="preserve"> of columns</w:t>
            </w:r>
            <w:r w:rsidRPr="00384ADB">
              <w:rPr>
                <w:rStyle w:val="InstructionsTabelleberschrift"/>
                <w:rFonts w:ascii="Times New Roman" w:hAnsi="Times New Roman"/>
                <w:b w:val="0"/>
                <w:sz w:val="24"/>
                <w:u w:val="none"/>
              </w:rPr>
              <w:t xml:space="preserve">, </w:t>
            </w:r>
            <w:r w:rsidR="00707659">
              <w:rPr>
                <w:rStyle w:val="InstructionsTabelleberschrift"/>
                <w:rFonts w:ascii="Times New Roman" w:hAnsi="Times New Roman"/>
                <w:b w:val="0"/>
                <w:sz w:val="24"/>
                <w:u w:val="none"/>
              </w:rPr>
              <w:t>according</w:t>
            </w:r>
            <w:r w:rsidR="00707659" w:rsidRPr="00384ADB">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to Article </w:t>
            </w:r>
            <w:r w:rsidR="009E58B0" w:rsidRPr="00384ADB">
              <w:rPr>
                <w:rStyle w:val="InstructionsTabelleberschrift"/>
                <w:rFonts w:ascii="Times New Roman" w:hAnsi="Times New Roman"/>
                <w:b w:val="0"/>
                <w:sz w:val="24"/>
                <w:u w:val="none"/>
              </w:rPr>
              <w:t xml:space="preserve">399 </w:t>
            </w:r>
            <w:r w:rsidRPr="00384ADB">
              <w:rPr>
                <w:rStyle w:val="InstructionsTabelleberschrift"/>
                <w:rFonts w:ascii="Times New Roman" w:hAnsi="Times New Roman"/>
                <w:b w:val="0"/>
                <w:sz w:val="24"/>
                <w:u w:val="none"/>
              </w:rPr>
              <w:t xml:space="preserve">of </w:t>
            </w:r>
            <w:r w:rsidR="00F40CD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70E35BBA"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Debt instruments</w:t>
            </w:r>
          </w:p>
          <w:p w14:paraId="6AB96706" w14:textId="77777777" w:rsidR="00BB3751" w:rsidRPr="00384ADB" w:rsidRDefault="00BB3751">
            <w:pPr>
              <w:pStyle w:val="InstructionsText"/>
              <w:rPr>
                <w:rStyle w:val="FormatvorlageInstructionsTabelleText"/>
                <w:rFonts w:ascii="Times New Roman" w:hAnsi="Times New Roman"/>
                <w:b/>
                <w:sz w:val="24"/>
              </w:rPr>
            </w:pPr>
          </w:p>
          <w:p w14:paraId="65B24444"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060</w:t>
            </w:r>
            <w:r w:rsidRPr="00384ADB">
              <w:rPr>
                <w:rStyle w:val="FormatvorlageInstructionsTabelleText"/>
                <w:rFonts w:ascii="Times New Roman" w:hAnsi="Times New Roman"/>
                <w:sz w:val="24"/>
              </w:rPr>
              <w:t>.</w:t>
            </w:r>
          </w:p>
          <w:p w14:paraId="02F1E4E9"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Equity instruments</w:t>
            </w:r>
          </w:p>
          <w:p w14:paraId="2F5C0067" w14:textId="77777777" w:rsidR="00BB3751" w:rsidRPr="00384ADB" w:rsidRDefault="00BB3751">
            <w:pPr>
              <w:pStyle w:val="InstructionsText"/>
              <w:rPr>
                <w:rStyle w:val="InstructionsTabelleberschrift"/>
                <w:rFonts w:ascii="Times New Roman" w:hAnsi="Times New Roman"/>
                <w:b w:val="0"/>
                <w:sz w:val="24"/>
                <w:u w:val="none"/>
              </w:rPr>
            </w:pPr>
          </w:p>
          <w:p w14:paraId="77883C5E"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See column </w:t>
            </w:r>
            <w:r w:rsidR="00CA42A9" w:rsidRPr="00384ADB">
              <w:rPr>
                <w:rStyle w:val="InstructionsTabelleberschrift"/>
                <w:rFonts w:ascii="Times New Roman" w:hAnsi="Times New Roman"/>
                <w:b w:val="0"/>
                <w:sz w:val="24"/>
                <w:u w:val="none"/>
              </w:rPr>
              <w:t>070</w:t>
            </w:r>
            <w:r w:rsidRPr="00384ADB">
              <w:rPr>
                <w:rStyle w:val="InstructionsTabelleberschrift"/>
                <w:rFonts w:ascii="Times New Roman" w:hAnsi="Times New Roman"/>
                <w:b w:val="0"/>
                <w:sz w:val="24"/>
                <w:u w:val="none"/>
              </w:rPr>
              <w:t>.</w:t>
            </w:r>
          </w:p>
          <w:p w14:paraId="4080D0E5"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Derivatives</w:t>
            </w:r>
          </w:p>
          <w:p w14:paraId="0B13EB9C" w14:textId="77777777" w:rsidR="00BB3751" w:rsidRPr="00384ADB" w:rsidRDefault="00BB3751">
            <w:pPr>
              <w:pStyle w:val="InstructionsText"/>
              <w:rPr>
                <w:rStyle w:val="FormatvorlageInstructionsTabelleText"/>
                <w:rFonts w:ascii="Times New Roman" w:hAnsi="Times New Roman"/>
                <w:b/>
                <w:sz w:val="24"/>
              </w:rPr>
            </w:pPr>
          </w:p>
          <w:p w14:paraId="164263DD"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080</w:t>
            </w:r>
            <w:r w:rsidRPr="00384ADB">
              <w:rPr>
                <w:rStyle w:val="FormatvorlageInstructionsTabelleText"/>
                <w:rFonts w:ascii="Times New Roman" w:hAnsi="Times New Roman"/>
                <w:sz w:val="24"/>
              </w:rPr>
              <w:t>.</w:t>
            </w:r>
          </w:p>
          <w:p w14:paraId="0BFDE4DD"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Off balance sheet items</w:t>
            </w:r>
          </w:p>
          <w:p w14:paraId="7DC72644" w14:textId="77777777" w:rsidR="00BB3751" w:rsidRPr="00384ADB" w:rsidRDefault="00BB3751">
            <w:pPr>
              <w:pStyle w:val="InstructionsText"/>
              <w:rPr>
                <w:rStyle w:val="InstructionsTabelleberschrift"/>
                <w:rFonts w:ascii="Times New Roman" w:hAnsi="Times New Roman"/>
                <w:sz w:val="24"/>
              </w:rPr>
            </w:pPr>
          </w:p>
          <w:p w14:paraId="5C140772" w14:textId="77777777" w:rsidR="00BB3751" w:rsidRPr="00384ADB" w:rsidRDefault="00BB3751" w:rsidP="00B9340F">
            <w:pPr>
              <w:spacing w:before="0" w:after="0"/>
              <w:rPr>
                <w:rFonts w:ascii="Times New Roman" w:hAnsi="Times New Roman"/>
                <w:bCs/>
                <w:sz w:val="24"/>
              </w:rPr>
            </w:pPr>
            <w:r w:rsidRPr="00384ADB">
              <w:rPr>
                <w:rFonts w:ascii="Times New Roman" w:hAnsi="Times New Roman"/>
                <w:bCs/>
                <w:sz w:val="24"/>
              </w:rPr>
              <w:t>The value of these columns shall be the nominal value before any reduction of specific credit risk adjustments and conversion factors are applied.</w:t>
            </w:r>
          </w:p>
          <w:p w14:paraId="076E8D4A" w14:textId="77777777" w:rsidR="00BB3751" w:rsidRPr="00384ADB" w:rsidRDefault="00BB3751">
            <w:pPr>
              <w:pStyle w:val="InstructionsText"/>
              <w:rPr>
                <w:rStyle w:val="InstructionsTabelleberschrift"/>
                <w:rFonts w:ascii="Times New Roman" w:hAnsi="Times New Roman"/>
                <w:sz w:val="24"/>
                <w:lang w:eastAsia="en-US"/>
              </w:rPr>
            </w:pP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Loan commitments</w:t>
            </w:r>
          </w:p>
          <w:p w14:paraId="38EBF47D" w14:textId="77777777" w:rsidR="00BB3751" w:rsidRPr="00384ADB" w:rsidRDefault="00BB3751">
            <w:pPr>
              <w:pStyle w:val="InstructionsText"/>
              <w:rPr>
                <w:rStyle w:val="FormatvorlageInstructionsTabelleText"/>
                <w:rFonts w:ascii="Times New Roman" w:hAnsi="Times New Roman"/>
                <w:b/>
                <w:sz w:val="24"/>
              </w:rPr>
            </w:pPr>
          </w:p>
          <w:p w14:paraId="4F0F416A"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090</w:t>
            </w:r>
            <w:r w:rsidRPr="00384ADB">
              <w:rPr>
                <w:rStyle w:val="FormatvorlageInstructionsTabelleText"/>
                <w:rFonts w:ascii="Times New Roman" w:hAnsi="Times New Roman"/>
                <w:sz w:val="24"/>
              </w:rPr>
              <w:t>.</w:t>
            </w:r>
          </w:p>
          <w:p w14:paraId="174D6FD4"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Financial guarantees</w:t>
            </w:r>
          </w:p>
          <w:p w14:paraId="3989720F" w14:textId="77777777" w:rsidR="00BB3751" w:rsidRPr="00384ADB" w:rsidRDefault="00BB3751">
            <w:pPr>
              <w:pStyle w:val="InstructionsText"/>
              <w:rPr>
                <w:rStyle w:val="FormatvorlageInstructionsTabelleText"/>
                <w:rFonts w:ascii="Times New Roman" w:hAnsi="Times New Roman"/>
                <w:b/>
                <w:sz w:val="24"/>
              </w:rPr>
            </w:pPr>
          </w:p>
          <w:p w14:paraId="68E97054"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100</w:t>
            </w:r>
            <w:r w:rsidRPr="00384ADB">
              <w:rPr>
                <w:rStyle w:val="FormatvorlageInstructionsTabelleText"/>
                <w:rFonts w:ascii="Times New Roman" w:hAnsi="Times New Roman"/>
                <w:sz w:val="24"/>
              </w:rPr>
              <w:t>.</w:t>
            </w:r>
          </w:p>
          <w:p w14:paraId="5E874046"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Other commitments</w:t>
            </w:r>
          </w:p>
          <w:p w14:paraId="7330B92E" w14:textId="77777777" w:rsidR="00BB3751" w:rsidRPr="00384ADB" w:rsidRDefault="00BB3751">
            <w:pPr>
              <w:pStyle w:val="InstructionsText"/>
              <w:rPr>
                <w:rStyle w:val="FormatvorlageInstructionsTabelleText"/>
                <w:rFonts w:ascii="Times New Roman" w:hAnsi="Times New Roman"/>
                <w:b/>
                <w:sz w:val="24"/>
              </w:rPr>
            </w:pPr>
          </w:p>
          <w:p w14:paraId="2F3D1365"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110</w:t>
            </w:r>
            <w:r w:rsidRPr="00384ADB">
              <w:rPr>
                <w:rStyle w:val="FormatvorlageInstructionsTabelleText"/>
                <w:rFonts w:ascii="Times New Roman" w:hAnsi="Times New Roman"/>
                <w:sz w:val="24"/>
              </w:rPr>
              <w:t>.</w:t>
            </w:r>
          </w:p>
          <w:p w14:paraId="551DE2EE"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Additional exposures arising from transactions where there is an exposure to underlying assets</w:t>
            </w:r>
          </w:p>
          <w:p w14:paraId="6442EDA5" w14:textId="77777777" w:rsidR="00BB3751" w:rsidRPr="00384ADB" w:rsidRDefault="00BB3751">
            <w:pPr>
              <w:pStyle w:val="InstructionsText"/>
              <w:rPr>
                <w:rStyle w:val="FormatvorlageInstructionsTabelleText"/>
                <w:rFonts w:ascii="Times New Roman" w:hAnsi="Times New Roman"/>
                <w:sz w:val="24"/>
              </w:rPr>
            </w:pPr>
          </w:p>
          <w:p w14:paraId="76A3CC8C"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Article </w:t>
            </w:r>
            <w:r w:rsidR="004D71FD" w:rsidRPr="00384ADB">
              <w:rPr>
                <w:rStyle w:val="FormatvorlageInstructionsTabelleText"/>
                <w:rFonts w:ascii="Times New Roman" w:hAnsi="Times New Roman"/>
                <w:sz w:val="24"/>
              </w:rPr>
              <w:t>390</w:t>
            </w:r>
            <w:r w:rsidRPr="00384ADB">
              <w:rPr>
                <w:rStyle w:val="FormatvorlageInstructionsTabelleText"/>
                <w:rFonts w:ascii="Times New Roman" w:hAnsi="Times New Roman"/>
                <w:sz w:val="24"/>
              </w:rPr>
              <w:t xml:space="preserve">(7) of </w:t>
            </w:r>
            <w:r w:rsidR="00F40CD9">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04EB0F7F" w14:textId="77777777" w:rsidR="00B0191A" w:rsidRPr="00384ADB" w:rsidRDefault="00B0191A">
            <w:pPr>
              <w:pStyle w:val="InstructionsText"/>
              <w:rPr>
                <w:rStyle w:val="FormatvorlageInstructionsTabelleText"/>
                <w:rFonts w:ascii="Times New Roman" w:hAnsi="Times New Roman"/>
                <w:sz w:val="24"/>
              </w:rPr>
            </w:pPr>
          </w:p>
          <w:p w14:paraId="48BE3FB2" w14:textId="77777777" w:rsidR="00B0191A"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Additional exposures that arise from transactions where there is an exposure to underlying assets.</w:t>
            </w:r>
          </w:p>
          <w:p w14:paraId="459E7138"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Value adjustments and provisions</w:t>
            </w:r>
          </w:p>
          <w:p w14:paraId="6671FF05" w14:textId="77777777" w:rsidR="00BB3751" w:rsidRPr="00384ADB" w:rsidRDefault="00BB3751" w:rsidP="004675B7">
            <w:pPr>
              <w:pStyle w:val="Default"/>
              <w:jc w:val="both"/>
              <w:rPr>
                <w:rStyle w:val="FormatvorlageInstructionsTabelleText"/>
                <w:rFonts w:ascii="Times New Roman" w:eastAsia="Times New Roman" w:hAnsi="Times New Roman"/>
                <w:b/>
                <w:color w:val="auto"/>
                <w:sz w:val="24"/>
                <w:lang w:val="en-GB" w:eastAsia="de-DE"/>
              </w:rPr>
            </w:pPr>
          </w:p>
          <w:p w14:paraId="3E5148CB"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r w:rsidRPr="00384ADB">
              <w:rPr>
                <w:rStyle w:val="FormatvorlageInstructionsTabelleText"/>
                <w:rFonts w:ascii="Times New Roman" w:eastAsia="Times New Roman" w:hAnsi="Times New Roman"/>
                <w:color w:val="auto"/>
                <w:sz w:val="24"/>
                <w:lang w:val="en-GB" w:eastAsia="de-DE"/>
              </w:rPr>
              <w:t xml:space="preserve">Articles </w:t>
            </w:r>
            <w:r w:rsidR="00017A25" w:rsidRPr="00384ADB">
              <w:rPr>
                <w:rStyle w:val="FormatvorlageInstructionsTabelleText"/>
                <w:rFonts w:ascii="Times New Roman" w:eastAsia="Times New Roman" w:hAnsi="Times New Roman"/>
                <w:color w:val="auto"/>
                <w:sz w:val="24"/>
                <w:lang w:val="en-GB" w:eastAsia="de-DE"/>
              </w:rPr>
              <w:t>34</w:t>
            </w:r>
            <w:r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24</w:t>
            </w:r>
            <w:r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 xml:space="preserve">110 </w:t>
            </w:r>
            <w:r w:rsidRPr="00384ADB">
              <w:rPr>
                <w:rStyle w:val="FormatvorlageInstructionsTabelleText"/>
                <w:rFonts w:ascii="Times New Roman" w:eastAsia="Times New Roman" w:hAnsi="Times New Roman"/>
                <w:color w:val="auto"/>
                <w:sz w:val="24"/>
                <w:lang w:val="en-GB" w:eastAsia="de-DE"/>
              </w:rPr>
              <w:t xml:space="preserve">and </w:t>
            </w:r>
            <w:r w:rsidR="00D40229" w:rsidRPr="00384ADB">
              <w:rPr>
                <w:rStyle w:val="FormatvorlageInstructionsTabelleText"/>
                <w:rFonts w:ascii="Times New Roman" w:eastAsia="Times New Roman" w:hAnsi="Times New Roman"/>
                <w:color w:val="auto"/>
                <w:sz w:val="24"/>
                <w:lang w:val="en-GB" w:eastAsia="de-DE"/>
              </w:rPr>
              <w:t xml:space="preserve">111 </w:t>
            </w:r>
            <w:r w:rsidRPr="00384ADB">
              <w:rPr>
                <w:rStyle w:val="FormatvorlageInstructionsTabelleText"/>
                <w:rFonts w:ascii="Times New Roman" w:eastAsia="Times New Roman" w:hAnsi="Times New Roman"/>
                <w:color w:val="auto"/>
                <w:sz w:val="24"/>
                <w:lang w:val="en-GB" w:eastAsia="de-DE"/>
              </w:rPr>
              <w:t xml:space="preserve">of </w:t>
            </w:r>
            <w:r w:rsidR="00995730">
              <w:rPr>
                <w:rStyle w:val="FormatvorlageInstructionsTabelleText"/>
                <w:rFonts w:ascii="Times New Roman" w:eastAsia="Times New Roman" w:hAnsi="Times New Roman"/>
                <w:color w:val="auto"/>
                <w:sz w:val="24"/>
                <w:lang w:val="en-GB" w:eastAsia="de-DE"/>
              </w:rPr>
              <w:t>CRR</w:t>
            </w:r>
            <w:r w:rsidRPr="00384ADB">
              <w:rPr>
                <w:rStyle w:val="FormatvorlageInstructionsTabelleText"/>
                <w:rFonts w:ascii="Times New Roman" w:eastAsia="Times New Roman" w:hAnsi="Times New Roman"/>
                <w:color w:val="auto"/>
                <w:sz w:val="24"/>
                <w:lang w:val="en-GB" w:eastAsia="de-DE"/>
              </w:rPr>
              <w:t>.</w:t>
            </w:r>
          </w:p>
          <w:p w14:paraId="4F6275C0"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F4C3712" w14:textId="77777777" w:rsidR="00BB3751" w:rsidRPr="00384ADB" w:rsidRDefault="00BB3751" w:rsidP="00502BDF">
            <w:pPr>
              <w:pStyle w:val="Default"/>
              <w:jc w:val="both"/>
              <w:rPr>
                <w:rFonts w:ascii="Times New Roman" w:hAnsi="Times New Roman" w:cs="Times New Roman"/>
                <w:lang w:val="en-GB"/>
              </w:rPr>
            </w:pPr>
            <w:r w:rsidRPr="00384ADB">
              <w:rPr>
                <w:rStyle w:val="FormatvorlageInstructionsTabelleText"/>
                <w:rFonts w:ascii="Times New Roman" w:eastAsia="Times New Roman" w:hAnsi="Times New Roman"/>
                <w:color w:val="auto"/>
                <w:sz w:val="24"/>
                <w:lang w:val="en-GB" w:eastAsia="de-DE"/>
              </w:rPr>
              <w:t>Value adjustment and provisions included in the corresponding accounting framework (D</w:t>
            </w:r>
            <w:r w:rsidR="00B945FE" w:rsidRPr="00384ADB">
              <w:rPr>
                <w:rStyle w:val="FormatvorlageInstructionsTabelleText"/>
                <w:rFonts w:ascii="Times New Roman" w:eastAsia="Times New Roman" w:hAnsi="Times New Roman"/>
                <w:color w:val="auto"/>
                <w:sz w:val="24"/>
                <w:lang w:val="en-GB" w:eastAsia="de-DE"/>
              </w:rPr>
              <w:t xml:space="preserve">irective </w:t>
            </w:r>
            <w:r w:rsidR="00B945FE" w:rsidRPr="004C285B">
              <w:rPr>
                <w:rStyle w:val="FormatvorlageInstructionsTabelleText"/>
                <w:rFonts w:ascii="Times New Roman" w:eastAsia="Times New Roman" w:hAnsi="Times New Roman"/>
                <w:color w:val="auto"/>
                <w:sz w:val="24"/>
                <w:lang w:val="en-GB" w:eastAsia="de-DE"/>
              </w:rPr>
              <w:t>86/635/EEC or Regulation</w:t>
            </w:r>
            <w:r w:rsidR="004C285B">
              <w:rPr>
                <w:rStyle w:val="FormatvorlageInstructionsTabelleText"/>
                <w:rFonts w:ascii="Times New Roman" w:eastAsia="Times New Roman" w:hAnsi="Times New Roman"/>
                <w:color w:val="auto"/>
                <w:sz w:val="24"/>
                <w:lang w:val="en-GB" w:eastAsia="de-DE"/>
              </w:rPr>
              <w:t xml:space="preserve"> (EC) No</w:t>
            </w:r>
            <w:r w:rsidR="00B945FE" w:rsidRPr="004C285B">
              <w:rPr>
                <w:rStyle w:val="FormatvorlageInstructionsTabelleText"/>
                <w:rFonts w:ascii="Times New Roman" w:eastAsia="Times New Roman" w:hAnsi="Times New Roman"/>
                <w:color w:val="auto"/>
                <w:sz w:val="24"/>
                <w:lang w:val="en-GB" w:eastAsia="de-DE"/>
              </w:rPr>
              <w:t xml:space="preserve"> 1606/2002) that affect the valuation of exposures accor</w:t>
            </w:r>
            <w:r w:rsidR="00B945FE" w:rsidRPr="00384ADB">
              <w:rPr>
                <w:rStyle w:val="FormatvorlageInstructionsTabelleText"/>
                <w:rFonts w:ascii="Times New Roman" w:eastAsia="Times New Roman" w:hAnsi="Times New Roman"/>
                <w:color w:val="auto"/>
                <w:sz w:val="24"/>
                <w:lang w:val="en-GB" w:eastAsia="de-DE"/>
              </w:rPr>
              <w:t>ding to Article</w:t>
            </w:r>
            <w:r w:rsidR="004C285B">
              <w:rPr>
                <w:rStyle w:val="FormatvorlageInstructionsTabelleText"/>
                <w:rFonts w:ascii="Times New Roman" w:eastAsia="Times New Roman" w:hAnsi="Times New Roman"/>
                <w:color w:val="auto"/>
                <w:sz w:val="24"/>
                <w:lang w:val="en-GB" w:eastAsia="de-DE"/>
              </w:rPr>
              <w:t>s</w:t>
            </w:r>
            <w:r w:rsidR="00B945FE" w:rsidRPr="00384ADB">
              <w:rPr>
                <w:rStyle w:val="FormatvorlageInstructionsTabelleText"/>
                <w:rFonts w:ascii="Times New Roman" w:eastAsia="Times New Roman" w:hAnsi="Times New Roman"/>
                <w:color w:val="auto"/>
                <w:sz w:val="24"/>
                <w:lang w:val="en-GB" w:eastAsia="de-DE"/>
              </w:rPr>
              <w:t xml:space="preserve"> </w:t>
            </w:r>
            <w:r w:rsidR="00D40229" w:rsidRPr="00384ADB">
              <w:rPr>
                <w:rStyle w:val="FormatvorlageInstructionsTabelleText"/>
                <w:rFonts w:ascii="Times New Roman" w:eastAsia="Times New Roman" w:hAnsi="Times New Roman"/>
                <w:color w:val="auto"/>
                <w:sz w:val="24"/>
                <w:lang w:val="en-GB" w:eastAsia="de-DE"/>
              </w:rPr>
              <w:t xml:space="preserve">24 </w:t>
            </w:r>
            <w:r w:rsidRPr="00384ADB">
              <w:rPr>
                <w:rStyle w:val="FormatvorlageInstructionsTabelleText"/>
                <w:rFonts w:ascii="Times New Roman" w:eastAsia="Times New Roman" w:hAnsi="Times New Roman"/>
                <w:color w:val="auto"/>
                <w:sz w:val="24"/>
                <w:lang w:val="en-GB" w:eastAsia="de-DE"/>
              </w:rPr>
              <w:t xml:space="preserve">and </w:t>
            </w:r>
            <w:r w:rsidR="0021104F" w:rsidRPr="00384ADB">
              <w:rPr>
                <w:rStyle w:val="FormatvorlageInstructionsTabelleText"/>
                <w:rFonts w:ascii="Times New Roman" w:eastAsia="Times New Roman" w:hAnsi="Times New Roman"/>
                <w:color w:val="auto"/>
                <w:sz w:val="24"/>
                <w:lang w:val="en-GB" w:eastAsia="de-DE"/>
              </w:rPr>
              <w:t xml:space="preserve">110 </w:t>
            </w:r>
            <w:r w:rsidRPr="00384ADB">
              <w:rPr>
                <w:rStyle w:val="FormatvorlageInstructionsTabelleText"/>
                <w:rFonts w:ascii="Times New Roman" w:eastAsia="Times New Roman" w:hAnsi="Times New Roman"/>
                <w:color w:val="auto"/>
                <w:sz w:val="24"/>
                <w:lang w:val="en-GB" w:eastAsia="de-DE"/>
              </w:rPr>
              <w:t xml:space="preserve">of </w:t>
            </w:r>
            <w:r w:rsidR="00695E99" w:rsidRPr="009502E9">
              <w:rPr>
                <w:rStyle w:val="FormatvorlageInstructionsTabelleText"/>
                <w:rFonts w:ascii="Times New Roman" w:hAnsi="Times New Roman"/>
                <w:sz w:val="24"/>
                <w:lang w:val="en-GB"/>
              </w:rPr>
              <w:t>CRR</w:t>
            </w:r>
            <w:r w:rsidRPr="00384ADB">
              <w:rPr>
                <w:rStyle w:val="FormatvorlageInstructionsTabelleText"/>
                <w:rFonts w:ascii="Times New Roman" w:eastAsia="Times New Roman" w:hAnsi="Times New Roman"/>
                <w:color w:val="auto"/>
                <w:sz w:val="24"/>
                <w:lang w:val="en-GB" w:eastAsia="de-DE"/>
              </w:rPr>
              <w:t>.</w:t>
            </w:r>
            <w:r w:rsidRPr="00384ADB">
              <w:rPr>
                <w:rFonts w:ascii="Times New Roman" w:hAnsi="Times New Roman" w:cs="Times New Roman"/>
                <w:lang w:val="en-GB"/>
              </w:rPr>
              <w:t xml:space="preserve"> </w:t>
            </w:r>
          </w:p>
          <w:p w14:paraId="79E96BBA" w14:textId="77777777" w:rsidR="00BB3751" w:rsidRPr="00384ADB" w:rsidRDefault="00BB3751" w:rsidP="004675B7">
            <w:pPr>
              <w:pStyle w:val="Default"/>
              <w:jc w:val="both"/>
              <w:rPr>
                <w:rStyle w:val="FormatvorlageInstructionsTabelleText"/>
                <w:rFonts w:ascii="Times New Roman" w:eastAsia="Times New Roman" w:hAnsi="Times New Roman"/>
                <w:color w:val="auto"/>
                <w:sz w:val="24"/>
                <w:lang w:val="en-GB" w:eastAsia="de-DE"/>
              </w:rPr>
            </w:pPr>
          </w:p>
          <w:p w14:paraId="0AD6B5A3" w14:textId="77777777" w:rsidR="00BB3751" w:rsidRPr="00384ADB" w:rsidRDefault="00BB3751" w:rsidP="004675B7">
            <w:pPr>
              <w:pStyle w:val="Default"/>
              <w:jc w:val="both"/>
              <w:rPr>
                <w:rStyle w:val="FormatvorlageInstructionsTabelleText"/>
                <w:rFonts w:ascii="Times New Roman" w:eastAsia="Times New Roman" w:hAnsi="Times New Roman"/>
                <w:sz w:val="24"/>
                <w:lang w:val="en-GB" w:eastAsia="de-DE"/>
              </w:rPr>
            </w:pPr>
            <w:r w:rsidRPr="00384ADB">
              <w:rPr>
                <w:rStyle w:val="FormatvorlageInstructionsTabelleText"/>
                <w:rFonts w:ascii="Times New Roman" w:eastAsia="Times New Roman" w:hAnsi="Times New Roman"/>
                <w:color w:val="auto"/>
                <w:sz w:val="24"/>
                <w:lang w:val="en-GB" w:eastAsia="de-DE"/>
              </w:rPr>
              <w:t xml:space="preserve">Value adjustments and provisions against the gross exposure given in column </w:t>
            </w:r>
            <w:r w:rsidR="00186D4E" w:rsidRPr="00384ADB">
              <w:rPr>
                <w:rStyle w:val="FormatvorlageInstructionsTabelleText"/>
                <w:rFonts w:ascii="Times New Roman" w:eastAsia="Times New Roman" w:hAnsi="Times New Roman"/>
                <w:color w:val="auto"/>
                <w:sz w:val="24"/>
                <w:lang w:val="en-GB" w:eastAsia="de-DE"/>
              </w:rPr>
              <w:t xml:space="preserve">040 </w:t>
            </w:r>
            <w:r w:rsidRPr="00384ADB">
              <w:rPr>
                <w:rStyle w:val="FormatvorlageInstructionsTabelleText"/>
                <w:rFonts w:ascii="Times New Roman" w:eastAsia="Times New Roman" w:hAnsi="Times New Roman"/>
                <w:color w:val="auto"/>
                <w:sz w:val="24"/>
                <w:lang w:val="en-GB" w:eastAsia="de-DE"/>
              </w:rPr>
              <w:t xml:space="preserve">shall </w:t>
            </w:r>
            <w:r w:rsidRPr="00384ADB">
              <w:rPr>
                <w:rStyle w:val="FormatvorlageInstructionsTabelleText"/>
                <w:rFonts w:ascii="Times New Roman" w:eastAsia="Times New Roman" w:hAnsi="Times New Roman"/>
                <w:sz w:val="24"/>
                <w:lang w:val="en-GB" w:eastAsia="de-DE"/>
              </w:rPr>
              <w:t xml:space="preserve">be reported in this column. </w:t>
            </w:r>
          </w:p>
          <w:p w14:paraId="6A02D374" w14:textId="77777777" w:rsidR="00BB3751" w:rsidRPr="00384ADB" w:rsidRDefault="00BB3751" w:rsidP="00751BC8">
            <w:pPr>
              <w:pStyle w:val="Default"/>
              <w:jc w:val="both"/>
              <w:rPr>
                <w:rStyle w:val="FormatvorlageInstructionsTabelleText"/>
                <w:rFonts w:ascii="Times New Roman" w:hAnsi="Times New Roman"/>
                <w:b/>
                <w:sz w:val="24"/>
                <w:lang w:val="en-GB"/>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200</w:t>
            </w:r>
          </w:p>
        </w:tc>
        <w:tc>
          <w:tcPr>
            <w:tcW w:w="7620" w:type="dxa"/>
          </w:tcPr>
          <w:p w14:paraId="06CD6589" w14:textId="4C9BB961"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 Exposures deducted from </w:t>
            </w:r>
            <w:del w:id="225" w:author="Author">
              <w:r w:rsidRPr="00384ADB" w:rsidDel="003D4BF9">
                <w:rPr>
                  <w:rStyle w:val="InstructionsTabelleberschrift"/>
                  <w:rFonts w:ascii="Times New Roman" w:hAnsi="Times New Roman"/>
                  <w:sz w:val="24"/>
                </w:rPr>
                <w:delText>own funds</w:delText>
              </w:r>
            </w:del>
            <w:ins w:id="226" w:author="Author">
              <w:r w:rsidR="003D4BF9">
                <w:rPr>
                  <w:rStyle w:val="InstructionsTabelleberschrift"/>
                  <w:rFonts w:ascii="Times New Roman" w:hAnsi="Times New Roman"/>
                  <w:sz w:val="24"/>
                </w:rPr>
                <w:t>C</w:t>
              </w:r>
              <w:r w:rsidR="00C42D46">
                <w:rPr>
                  <w:rStyle w:val="InstructionsTabelleberschrift"/>
                  <w:rFonts w:ascii="Times New Roman" w:hAnsi="Times New Roman"/>
                  <w:sz w:val="24"/>
                </w:rPr>
                <w:t xml:space="preserve">ommon Equity Tier 1 </w:t>
              </w:r>
              <w:r w:rsidR="003D4BF9">
                <w:rPr>
                  <w:rStyle w:val="InstructionsTabelleberschrift"/>
                  <w:rFonts w:ascii="Times New Roman" w:hAnsi="Times New Roman"/>
                  <w:sz w:val="24"/>
                </w:rPr>
                <w:t>or Additional Tier 1 items</w:t>
              </w:r>
            </w:ins>
          </w:p>
          <w:p w14:paraId="10BCEF19" w14:textId="77777777" w:rsidR="00BB3751" w:rsidRPr="00384ADB" w:rsidRDefault="00BB3751">
            <w:pPr>
              <w:pStyle w:val="InstructionsText"/>
              <w:rPr>
                <w:rStyle w:val="InstructionsTabelleberschrift"/>
                <w:rFonts w:ascii="Times New Roman" w:hAnsi="Times New Roman"/>
                <w:b w:val="0"/>
                <w:sz w:val="24"/>
                <w:u w:val="none"/>
              </w:rPr>
            </w:pPr>
          </w:p>
          <w:p w14:paraId="3B2D39A5" w14:textId="77777777" w:rsidR="00BB3751" w:rsidRPr="00384ADB" w:rsidRDefault="00BB3751">
            <w:pPr>
              <w:pStyle w:val="InstructionsText"/>
              <w:rPr>
                <w:rStyle w:val="FormatvorlageInstructionsTabelleText"/>
                <w:rFonts w:ascii="Times New Roman" w:hAnsi="Times New Roman"/>
                <w:sz w:val="24"/>
              </w:rPr>
            </w:pPr>
            <w:r w:rsidRPr="00384ADB">
              <w:rPr>
                <w:rStyle w:val="InstructionsTabelleberschrift"/>
                <w:rFonts w:ascii="Times New Roman" w:hAnsi="Times New Roman"/>
                <w:b w:val="0"/>
                <w:sz w:val="24"/>
                <w:u w:val="none"/>
              </w:rPr>
              <w:t xml:space="preserve">Article </w:t>
            </w:r>
            <w:r w:rsidR="004D71FD" w:rsidRPr="00384ADB">
              <w:rPr>
                <w:rStyle w:val="InstructionsTabelleberschrift"/>
                <w:rFonts w:ascii="Times New Roman" w:hAnsi="Times New Roman"/>
                <w:b w:val="0"/>
                <w:sz w:val="24"/>
                <w:u w:val="none"/>
              </w:rPr>
              <w:t>390</w:t>
            </w:r>
            <w:r w:rsidRPr="00384ADB">
              <w:rPr>
                <w:rStyle w:val="InstructionsTabelleberschrift"/>
                <w:rFonts w:ascii="Times New Roman" w:hAnsi="Times New Roman"/>
                <w:b w:val="0"/>
                <w:sz w:val="24"/>
                <w:u w:val="none"/>
              </w:rPr>
              <w:t xml:space="preserve">(6)(e) of </w:t>
            </w:r>
            <w:r w:rsidR="00695E99">
              <w:rPr>
                <w:rStyle w:val="FormatvorlageInstructionsTabelleText"/>
                <w:rFonts w:ascii="Times New Roman" w:hAnsi="Times New Roman"/>
                <w:sz w:val="24"/>
              </w:rPr>
              <w:t>CRR</w:t>
            </w:r>
            <w:r w:rsidRPr="00384ADB">
              <w:rPr>
                <w:rStyle w:val="FormatvorlageInstructionsTabelleText"/>
                <w:rFonts w:ascii="Times New Roman" w:hAnsi="Times New Roman"/>
                <w:sz w:val="24"/>
              </w:rPr>
              <w:t xml:space="preserve">. </w:t>
            </w:r>
          </w:p>
          <w:p w14:paraId="5109452F" w14:textId="77777777" w:rsidR="00B0191A" w:rsidRPr="00384ADB" w:rsidRDefault="00B0191A">
            <w:pPr>
              <w:pStyle w:val="InstructionsText"/>
              <w:rPr>
                <w:rStyle w:val="FormatvorlageInstructionsTabelleText"/>
                <w:rFonts w:ascii="Times New Roman" w:eastAsia="Calibri" w:hAnsi="Times New Roman"/>
                <w:color w:val="000000"/>
                <w:sz w:val="24"/>
                <w:lang w:eastAsia="en-US"/>
              </w:rPr>
            </w:pPr>
          </w:p>
          <w:p w14:paraId="6BAFF889" w14:textId="7D92EFE9" w:rsidR="00B0191A" w:rsidRPr="00384ADB" w:rsidRDefault="00BB3751">
            <w:pPr>
              <w:pStyle w:val="InstructionsText"/>
              <w:rPr>
                <w:rStyle w:val="FormatvorlageInstructionsTabelleText"/>
                <w:rFonts w:ascii="Times New Roman" w:eastAsia="Calibri" w:hAnsi="Times New Roman"/>
                <w:color w:val="000000"/>
                <w:sz w:val="24"/>
                <w:lang w:eastAsia="en-US"/>
              </w:rPr>
            </w:pPr>
            <w:r w:rsidRPr="00384ADB">
              <w:rPr>
                <w:rStyle w:val="FormatvorlageInstructionsTabelleText"/>
                <w:rFonts w:ascii="Times New Roman" w:hAnsi="Times New Roman"/>
                <w:sz w:val="24"/>
              </w:rPr>
              <w:t xml:space="preserve">Exposures deducted from </w:t>
            </w:r>
            <w:ins w:id="227" w:author="Author">
              <w:r w:rsidR="00C42D46">
                <w:rPr>
                  <w:rStyle w:val="FormatvorlageInstructionsTabelleText"/>
                  <w:rFonts w:ascii="Times New Roman" w:hAnsi="Times New Roman"/>
                  <w:sz w:val="24"/>
                </w:rPr>
                <w:t>Common Equity Tier 1 or Additional Tier 1 items</w:t>
              </w:r>
            </w:ins>
            <w:del w:id="228" w:author="Author">
              <w:r w:rsidRPr="00384ADB" w:rsidDel="00C42D46">
                <w:rPr>
                  <w:rStyle w:val="FormatvorlageInstructionsTabelleText"/>
                  <w:rFonts w:ascii="Times New Roman" w:hAnsi="Times New Roman"/>
                  <w:sz w:val="24"/>
                </w:rPr>
                <w:delText>own funds</w:delText>
              </w:r>
            </w:del>
            <w:r w:rsidRPr="00384ADB">
              <w:rPr>
                <w:rStyle w:val="FormatvorlageInstructionsTabelleText"/>
                <w:rFonts w:ascii="Times New Roman" w:hAnsi="Times New Roman"/>
                <w:sz w:val="24"/>
              </w:rPr>
              <w:t xml:space="preserve">, which </w:t>
            </w:r>
            <w:r w:rsidR="004D71FD" w:rsidRPr="00384ADB">
              <w:rPr>
                <w:rStyle w:val="FormatvorlageInstructionsTabelleText"/>
                <w:rFonts w:ascii="Times New Roman" w:hAnsi="Times New Roman"/>
                <w:sz w:val="24"/>
              </w:rPr>
              <w:t xml:space="preserve">shall be </w:t>
            </w:r>
            <w:r w:rsidRPr="00384ADB">
              <w:rPr>
                <w:rStyle w:val="FormatvorlageInstructionsTabelleText"/>
                <w:rFonts w:ascii="Times New Roman" w:hAnsi="Times New Roman"/>
                <w:sz w:val="24"/>
              </w:rPr>
              <w:t xml:space="preserve">included in the different columns of Total original exposure, shall be reported. </w:t>
            </w:r>
          </w:p>
          <w:p w14:paraId="58DE7F27" w14:textId="77777777" w:rsidR="00BB3751" w:rsidRPr="00F40CD9" w:rsidRDefault="00BB3751" w:rsidP="001E6FAF">
            <w:pPr>
              <w:pStyle w:val="Default"/>
              <w:jc w:val="both"/>
              <w:rPr>
                <w:rStyle w:val="FormatvorlageInstructionsTabelleText"/>
                <w:rFonts w:ascii="Times New Roman" w:hAnsi="Times New Roman"/>
                <w:b/>
                <w:sz w:val="24"/>
                <w:lang w:val="en-GB"/>
              </w:rPr>
            </w:pP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Exposure value before application of exemptions and CRM</w:t>
            </w:r>
          </w:p>
          <w:p w14:paraId="402DEC91" w14:textId="77777777" w:rsidR="00BB3751" w:rsidRPr="00384ADB" w:rsidRDefault="00BB3751" w:rsidP="005149C1">
            <w:pPr>
              <w:pStyle w:val="Default"/>
              <w:rPr>
                <w:rFonts w:ascii="Times New Roman" w:hAnsi="Times New Roman" w:cs="Times New Roman"/>
                <w:b/>
                <w:lang w:val="en-GB"/>
              </w:rPr>
            </w:pPr>
          </w:p>
          <w:p w14:paraId="3CD948DF" w14:textId="77777777" w:rsidR="00BB3751" w:rsidRPr="00384ADB" w:rsidRDefault="00BB3751">
            <w:pPr>
              <w:pStyle w:val="InstructionsText"/>
            </w:pPr>
            <w:r w:rsidRPr="00384ADB">
              <w:t xml:space="preserve">Article </w:t>
            </w:r>
            <w:r w:rsidR="004D71FD" w:rsidRPr="00384ADB">
              <w:t>394</w:t>
            </w:r>
            <w:r w:rsidRPr="00384ADB">
              <w:t xml:space="preserve">(1)(b) of </w:t>
            </w:r>
            <w:r w:rsidR="00695E99">
              <w:rPr>
                <w:rStyle w:val="FormatvorlageInstructionsTabelleText"/>
                <w:rFonts w:ascii="Times New Roman" w:hAnsi="Times New Roman"/>
                <w:sz w:val="24"/>
              </w:rPr>
              <w:t>CRR</w:t>
            </w:r>
            <w:r w:rsidR="004C285B">
              <w:t>.</w:t>
            </w:r>
          </w:p>
          <w:p w14:paraId="76CD76D0" w14:textId="77777777" w:rsidR="00BB3751" w:rsidRPr="00384ADB" w:rsidRDefault="00BB3751">
            <w:pPr>
              <w:pStyle w:val="InstructionsText"/>
            </w:pPr>
          </w:p>
          <w:p w14:paraId="435407AB" w14:textId="77777777" w:rsidR="00BB3751" w:rsidRPr="00384ADB" w:rsidRDefault="008A4511">
            <w:pPr>
              <w:pStyle w:val="InstructionsText"/>
            </w:pPr>
            <w:r w:rsidRPr="00384ADB">
              <w:t>I</w:t>
            </w:r>
            <w:r w:rsidR="00BB3751" w:rsidRPr="00384ADB">
              <w:t>nstitutions shall report the exposure value before taking into account the effect of the credit risk mitigation, whe</w:t>
            </w:r>
            <w:r w:rsidR="004C285B">
              <w:t>re</w:t>
            </w:r>
            <w:r w:rsidR="00BB3751" w:rsidRPr="00384ADB">
              <w:t xml:space="preserve"> applicable.</w:t>
            </w:r>
          </w:p>
          <w:p w14:paraId="09B6F993" w14:textId="77777777" w:rsidR="00BB3751" w:rsidRPr="00384ADB" w:rsidRDefault="00BB3751">
            <w:pPr>
              <w:pStyle w:val="InstructionsText"/>
              <w:rPr>
                <w:rStyle w:val="InstructionsTabelleberschrift"/>
                <w:rFonts w:ascii="Times New Roman" w:hAnsi="Times New Roman"/>
                <w:sz w:val="24"/>
              </w:rPr>
            </w:pP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w:t>
            </w:r>
          </w:p>
          <w:p w14:paraId="6BFE7572" w14:textId="77777777" w:rsidR="00BB3751" w:rsidRPr="0039317F" w:rsidRDefault="00BB3751">
            <w:pPr>
              <w:pStyle w:val="InstructionsText"/>
            </w:pPr>
          </w:p>
          <w:p w14:paraId="1BEC7AF8" w14:textId="77777777" w:rsidR="00BB3751" w:rsidRPr="0039317F" w:rsidRDefault="00BB3751">
            <w:pPr>
              <w:pStyle w:val="InstructionsText"/>
            </w:pPr>
            <w:r w:rsidRPr="0039317F">
              <w:t xml:space="preserve">The exposure value </w:t>
            </w:r>
            <w:r w:rsidR="00D311E6" w:rsidRPr="0039317F">
              <w:t xml:space="preserve">to </w:t>
            </w:r>
            <w:r w:rsidR="004D71FD" w:rsidRPr="0039317F">
              <w:t xml:space="preserve">be </w:t>
            </w:r>
            <w:r w:rsidRPr="0039317F">
              <w:t xml:space="preserve">reported in this column </w:t>
            </w:r>
            <w:r w:rsidR="004D71FD" w:rsidRPr="0039317F">
              <w:t xml:space="preserve">shall be </w:t>
            </w:r>
            <w:r w:rsidRPr="0039317F">
              <w:t xml:space="preserve">the amount used for determining whether an exposure is a large exposure according to the definition in Article </w:t>
            </w:r>
            <w:r w:rsidR="004D71FD" w:rsidRPr="0039317F">
              <w:t xml:space="preserve">392 </w:t>
            </w:r>
            <w:r w:rsidRPr="0039317F">
              <w:t xml:space="preserve">of </w:t>
            </w:r>
            <w:r w:rsidR="00695E99" w:rsidRPr="0039317F">
              <w:rPr>
                <w:rStyle w:val="FormatvorlageInstructionsTabelleText"/>
                <w:rFonts w:ascii="Times New Roman" w:hAnsi="Times New Roman"/>
                <w:sz w:val="24"/>
              </w:rPr>
              <w:t>CRR</w:t>
            </w:r>
            <w:r w:rsidRPr="0039317F">
              <w:t>.</w:t>
            </w:r>
          </w:p>
          <w:p w14:paraId="5A364CF1" w14:textId="77777777" w:rsidR="00B0191A" w:rsidRPr="0039317F" w:rsidRDefault="00B0191A">
            <w:pPr>
              <w:pStyle w:val="InstructionsText"/>
            </w:pPr>
          </w:p>
          <w:p w14:paraId="70329303" w14:textId="488EF70D" w:rsidR="00B0191A" w:rsidRPr="0039317F" w:rsidRDefault="00BB3751">
            <w:pPr>
              <w:pStyle w:val="InstructionsText"/>
            </w:pPr>
            <w:r w:rsidRPr="0039317F">
              <w:t>This</w:t>
            </w:r>
            <w:r w:rsidR="004D71FD" w:rsidRPr="0039317F">
              <w:t xml:space="preserve"> shall</w:t>
            </w:r>
            <w:r w:rsidRPr="0039317F">
              <w:t xml:space="preserve"> include the </w:t>
            </w:r>
            <w:r w:rsidR="00D311E6" w:rsidRPr="0039317F">
              <w:t>o</w:t>
            </w:r>
            <w:r w:rsidRPr="0039317F">
              <w:t xml:space="preserve">riginal exposure after subtracting value adjustments and provisions and the amount of the exposures deducted from </w:t>
            </w:r>
            <w:ins w:id="229" w:author="Author">
              <w:r w:rsidR="00C42D46" w:rsidRPr="00EC176C">
                <w:rPr>
                  <w:bCs/>
                </w:rPr>
                <w:t>Common Equity Tier 1 or Additional Tier 1</w:t>
              </w:r>
              <w:r w:rsidR="00B016EE">
                <w:rPr>
                  <w:bCs/>
                </w:rPr>
                <w:t xml:space="preserve"> </w:t>
              </w:r>
              <w:r w:rsidR="00B016EE" w:rsidRPr="003D7FCE">
                <w:rPr>
                  <w:bCs/>
                </w:rPr>
                <w:t>items.</w:t>
              </w:r>
            </w:ins>
            <w:del w:id="230" w:author="Author">
              <w:r w:rsidRPr="0039317F" w:rsidDel="00C42D46">
                <w:delText>own funds</w:delText>
              </w:r>
            </w:del>
            <w:r w:rsidRPr="0039317F">
              <w:t>.</w:t>
            </w:r>
          </w:p>
          <w:p w14:paraId="5F3ED5A5"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Non-trading book</w:t>
            </w:r>
          </w:p>
          <w:p w14:paraId="0BB0DA42" w14:textId="77777777" w:rsidR="00BB3751" w:rsidRPr="00384ADB" w:rsidRDefault="00BB3751">
            <w:pPr>
              <w:pStyle w:val="InstructionsText"/>
              <w:rPr>
                <w:rStyle w:val="FormatvorlageInstructionsTabelleText"/>
                <w:rFonts w:ascii="Times New Roman" w:hAnsi="Times New Roman"/>
                <w:b/>
                <w:sz w:val="24"/>
              </w:rPr>
            </w:pPr>
          </w:p>
          <w:p w14:paraId="1AB1C39C"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t xml:space="preserve">The amount of the non-trading book from the total exposure before exemptions and CRM. </w:t>
            </w:r>
          </w:p>
          <w:p w14:paraId="30AA02E7" w14:textId="77777777" w:rsidR="00BB3751" w:rsidRPr="00384ADB" w:rsidRDefault="00BB3751">
            <w:pPr>
              <w:pStyle w:val="InstructionsText"/>
              <w:rPr>
                <w:rStyle w:val="FormatvorlageInstructionsTabelleText"/>
                <w:rFonts w:ascii="Times New Roman" w:hAnsi="Times New Roman"/>
                <w:b/>
                <w:sz w:val="24"/>
                <w:lang w:eastAsia="en-US"/>
              </w:rPr>
            </w:pP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230</w:t>
            </w:r>
          </w:p>
        </w:tc>
        <w:tc>
          <w:tcPr>
            <w:tcW w:w="7620" w:type="dxa"/>
          </w:tcPr>
          <w:p w14:paraId="3705D39F" w14:textId="3CB3004A"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 of </w:t>
            </w:r>
            <w:del w:id="231" w:author="Author">
              <w:r w:rsidRPr="00384ADB" w:rsidDel="009553F1">
                <w:rPr>
                  <w:rStyle w:val="InstructionsTabelleberschrift"/>
                  <w:rFonts w:ascii="Times New Roman" w:hAnsi="Times New Roman"/>
                  <w:sz w:val="24"/>
                </w:rPr>
                <w:delText xml:space="preserve">eligible </w:delText>
              </w:r>
            </w:del>
            <w:ins w:id="232" w:author="Author">
              <w:r w:rsidR="009553F1">
                <w:rPr>
                  <w:rStyle w:val="InstructionsTabelleberschrift"/>
                  <w:rFonts w:ascii="Times New Roman" w:hAnsi="Times New Roman"/>
                  <w:sz w:val="24"/>
                </w:rPr>
                <w:t>Tier 1</w:t>
              </w:r>
              <w:r w:rsidR="009553F1" w:rsidRPr="00384ADB">
                <w:rPr>
                  <w:rStyle w:val="InstructionsTabelleberschrift"/>
                  <w:rFonts w:ascii="Times New Roman" w:hAnsi="Times New Roman"/>
                  <w:sz w:val="24"/>
                </w:rPr>
                <w:t xml:space="preserve"> </w:t>
              </w:r>
            </w:ins>
            <w:r w:rsidRPr="00384ADB">
              <w:rPr>
                <w:rStyle w:val="InstructionsTabelleberschrift"/>
                <w:rFonts w:ascii="Times New Roman" w:hAnsi="Times New Roman"/>
                <w:sz w:val="24"/>
              </w:rPr>
              <w:t>capital</w:t>
            </w:r>
          </w:p>
          <w:p w14:paraId="759442B1" w14:textId="77777777" w:rsidR="00BB3751" w:rsidRPr="00384ADB" w:rsidRDefault="00BB3751">
            <w:pPr>
              <w:pStyle w:val="InstructionsText"/>
              <w:rPr>
                <w:rStyle w:val="FormatvorlageInstructionsTabelleText"/>
                <w:rFonts w:ascii="Times New Roman" w:hAnsi="Times New Roman"/>
                <w:b/>
                <w:sz w:val="24"/>
              </w:rPr>
            </w:pPr>
          </w:p>
          <w:p w14:paraId="53CF6886" w14:textId="77D623BB" w:rsidR="00BB3751" w:rsidRPr="00384ADB" w:rsidRDefault="00BB3751" w:rsidP="00395EED">
            <w:pPr>
              <w:spacing w:before="0" w:after="0"/>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Articles </w:t>
            </w:r>
            <w:ins w:id="233" w:author="Author">
              <w:r w:rsidR="002B02D2">
                <w:rPr>
                  <w:rStyle w:val="InstructionsTabelleberschrift"/>
                  <w:rFonts w:ascii="Times New Roman" w:hAnsi="Times New Roman"/>
                  <w:b w:val="0"/>
                  <w:sz w:val="24"/>
                  <w:u w:val="none"/>
                </w:rPr>
                <w:t>392</w:t>
              </w:r>
            </w:ins>
            <w:del w:id="234" w:author="Author">
              <w:r w:rsidRPr="00384ADB" w:rsidDel="002B02D2">
                <w:rPr>
                  <w:rStyle w:val="InstructionsTabelleberschrift"/>
                  <w:rFonts w:ascii="Times New Roman" w:hAnsi="Times New Roman"/>
                  <w:b w:val="0"/>
                  <w:sz w:val="24"/>
                  <w:u w:val="none"/>
                </w:rPr>
                <w:delText>4</w:delText>
              </w:r>
              <w:r w:rsidR="007A6B64" w:rsidRPr="00384ADB" w:rsidDel="002B02D2">
                <w:rPr>
                  <w:rStyle w:val="InstructionsTabelleberschrift"/>
                  <w:rFonts w:ascii="Times New Roman" w:hAnsi="Times New Roman"/>
                  <w:b w:val="0"/>
                  <w:sz w:val="24"/>
                  <w:u w:val="none"/>
                </w:rPr>
                <w:delText>(1)</w:delText>
              </w:r>
              <w:r w:rsidRPr="00384ADB" w:rsidDel="002B02D2">
                <w:rPr>
                  <w:rStyle w:val="InstructionsTabelleberschrift"/>
                  <w:rFonts w:ascii="Times New Roman" w:hAnsi="Times New Roman"/>
                  <w:b w:val="0"/>
                  <w:sz w:val="24"/>
                  <w:u w:val="none"/>
                </w:rPr>
                <w:delText>(</w:delText>
              </w:r>
              <w:r w:rsidR="004D71FD" w:rsidRPr="00384ADB" w:rsidDel="002B02D2">
                <w:rPr>
                  <w:rStyle w:val="InstructionsTabelleberschrift"/>
                  <w:rFonts w:ascii="Times New Roman" w:hAnsi="Times New Roman"/>
                  <w:b w:val="0"/>
                  <w:sz w:val="24"/>
                  <w:u w:val="none"/>
                </w:rPr>
                <w:delText>71</w:delText>
              </w:r>
              <w:r w:rsidRPr="00384ADB" w:rsidDel="002B02D2">
                <w:rPr>
                  <w:rStyle w:val="InstructionsTabelleberschrift"/>
                  <w:rFonts w:ascii="Times New Roman" w:hAnsi="Times New Roman"/>
                  <w:b w:val="0"/>
                  <w:sz w:val="24"/>
                  <w:u w:val="none"/>
                </w:rPr>
                <w:delText>)</w:delText>
              </w:r>
              <w:r w:rsidR="007449CB" w:rsidDel="002B02D2">
                <w:rPr>
                  <w:rStyle w:val="InstructionsTabelleberschrift"/>
                  <w:rFonts w:ascii="Times New Roman" w:hAnsi="Times New Roman"/>
                  <w:b w:val="0"/>
                  <w:sz w:val="24"/>
                  <w:u w:val="none"/>
                </w:rPr>
                <w:delText>(b)</w:delText>
              </w:r>
              <w:r w:rsidRPr="00384ADB" w:rsidDel="002B02D2">
                <w:rPr>
                  <w:rStyle w:val="InstructionsTabelleberschrift"/>
                  <w:rFonts w:ascii="Times New Roman" w:hAnsi="Times New Roman"/>
                  <w:b w:val="0"/>
                  <w:sz w:val="24"/>
                  <w:u w:val="none"/>
                </w:rPr>
                <w:delText xml:space="preserve"> </w:delText>
              </w:r>
            </w:del>
            <w:r w:rsidRPr="00384ADB">
              <w:rPr>
                <w:rStyle w:val="InstructionsTabelleberschrift"/>
                <w:rFonts w:ascii="Times New Roman" w:hAnsi="Times New Roman"/>
                <w:b w:val="0"/>
                <w:sz w:val="24"/>
                <w:u w:val="none"/>
              </w:rPr>
              <w:t xml:space="preserve">and </w:t>
            </w:r>
            <w:r w:rsidR="004D71FD" w:rsidRPr="00384ADB">
              <w:rPr>
                <w:rStyle w:val="InstructionsTabelleberschrift"/>
                <w:rFonts w:ascii="Times New Roman" w:hAnsi="Times New Roman"/>
                <w:b w:val="0"/>
                <w:sz w:val="24"/>
                <w:u w:val="none"/>
              </w:rPr>
              <w:t xml:space="preserve">395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453A8AF4" w:rsidR="00BB3751" w:rsidRPr="00384ADB" w:rsidRDefault="00BB3751" w:rsidP="0061723E">
            <w:pPr>
              <w:spacing w:before="0" w:after="0"/>
              <w:rPr>
                <w:rStyle w:val="InstructionsTabelleberschrift"/>
                <w:rFonts w:ascii="Times New Roman" w:hAnsi="Times New Roman"/>
                <w:b w:val="0"/>
                <w:bCs w:val="0"/>
                <w:sz w:val="24"/>
                <w:u w:val="none"/>
              </w:rPr>
            </w:pPr>
            <w:r w:rsidRPr="00384ADB">
              <w:rPr>
                <w:rStyle w:val="InstructionsTabelleberschrift"/>
                <w:rFonts w:ascii="Times New Roman" w:hAnsi="Times New Roman"/>
                <w:b w:val="0"/>
                <w:bCs w:val="0"/>
                <w:sz w:val="24"/>
                <w:u w:val="none"/>
              </w:rPr>
              <w:t xml:space="preserve">The amount </w:t>
            </w:r>
            <w:r w:rsidR="004D71FD" w:rsidRPr="00384ADB">
              <w:rPr>
                <w:rStyle w:val="InstructionsTabelleberschrift"/>
                <w:rFonts w:ascii="Times New Roman" w:hAnsi="Times New Roman"/>
                <w:b w:val="0"/>
                <w:bCs w:val="0"/>
                <w:sz w:val="24"/>
                <w:u w:val="none"/>
              </w:rPr>
              <w:t>that shall be</w:t>
            </w:r>
            <w:r w:rsidRPr="00384ADB">
              <w:rPr>
                <w:rStyle w:val="InstructionsTabelleberschrift"/>
                <w:rFonts w:ascii="Times New Roman" w:hAnsi="Times New Roman"/>
                <w:b w:val="0"/>
                <w:bCs w:val="0"/>
                <w:sz w:val="24"/>
                <w:u w:val="none"/>
              </w:rPr>
              <w:t xml:space="preserve"> reported is the percentage of the exposure value before application of exemptions and CRM related to </w:t>
            </w:r>
            <w:del w:id="235" w:author="Author">
              <w:r w:rsidRPr="00384ADB" w:rsidDel="00C42D46">
                <w:rPr>
                  <w:rStyle w:val="InstructionsTabelleberschrift"/>
                  <w:rFonts w:ascii="Times New Roman" w:hAnsi="Times New Roman"/>
                  <w:b w:val="0"/>
                  <w:bCs w:val="0"/>
                  <w:sz w:val="24"/>
                  <w:u w:val="none"/>
                </w:rPr>
                <w:delText>the eligible</w:delText>
              </w:r>
            </w:del>
            <w:ins w:id="236" w:author="Author">
              <w:r w:rsidR="00C42D46">
                <w:rPr>
                  <w:rStyle w:val="InstructionsTabelleberschrift"/>
                  <w:rFonts w:ascii="Times New Roman" w:hAnsi="Times New Roman"/>
                  <w:b w:val="0"/>
                  <w:bCs w:val="0"/>
                  <w:sz w:val="24"/>
                  <w:u w:val="none"/>
                </w:rPr>
                <w:t>Tier 1</w:t>
              </w:r>
            </w:ins>
            <w:r w:rsidRPr="00384ADB">
              <w:rPr>
                <w:rStyle w:val="InstructionsTabelleberschrift"/>
                <w:rFonts w:ascii="Times New Roman" w:hAnsi="Times New Roman"/>
                <w:b w:val="0"/>
                <w:bCs w:val="0"/>
                <w:sz w:val="24"/>
                <w:u w:val="none"/>
              </w:rPr>
              <w:t xml:space="preserve"> capital of the institution, as defined in Article </w:t>
            </w:r>
            <w:ins w:id="237" w:author="Author">
              <w:r w:rsidR="00C42D46">
                <w:rPr>
                  <w:rStyle w:val="InstructionsTabelleberschrift"/>
                  <w:rFonts w:ascii="Times New Roman" w:hAnsi="Times New Roman"/>
                  <w:b w:val="0"/>
                  <w:bCs w:val="0"/>
                  <w:sz w:val="24"/>
                  <w:u w:val="none"/>
                </w:rPr>
                <w:t xml:space="preserve">25 </w:t>
              </w:r>
            </w:ins>
            <w:del w:id="238" w:author="Author">
              <w:r w:rsidRPr="00384ADB" w:rsidDel="002B02D2">
                <w:rPr>
                  <w:rStyle w:val="InstructionsTabelleberschrift"/>
                  <w:rFonts w:ascii="Times New Roman" w:hAnsi="Times New Roman"/>
                  <w:b w:val="0"/>
                  <w:bCs w:val="0"/>
                  <w:sz w:val="24"/>
                  <w:u w:val="none"/>
                </w:rPr>
                <w:delText>4</w:delText>
              </w:r>
              <w:r w:rsidR="007A6B64" w:rsidRPr="00384ADB" w:rsidDel="002B02D2">
                <w:rPr>
                  <w:rStyle w:val="InstructionsTabelleberschrift"/>
                  <w:rFonts w:ascii="Times New Roman" w:hAnsi="Times New Roman"/>
                  <w:b w:val="0"/>
                  <w:bCs w:val="0"/>
                  <w:sz w:val="24"/>
                  <w:u w:val="none"/>
                </w:rPr>
                <w:delText>(1)</w:delText>
              </w:r>
              <w:r w:rsidRPr="00384ADB" w:rsidDel="002B02D2">
                <w:rPr>
                  <w:rStyle w:val="InstructionsTabelleberschrift"/>
                  <w:rFonts w:ascii="Times New Roman" w:hAnsi="Times New Roman"/>
                  <w:b w:val="0"/>
                  <w:bCs w:val="0"/>
                  <w:sz w:val="24"/>
                  <w:u w:val="none"/>
                </w:rPr>
                <w:delText>(</w:delText>
              </w:r>
              <w:r w:rsidR="004D71FD" w:rsidRPr="00384ADB" w:rsidDel="002B02D2">
                <w:rPr>
                  <w:rStyle w:val="InstructionsTabelleberschrift"/>
                  <w:rFonts w:ascii="Times New Roman" w:hAnsi="Times New Roman"/>
                  <w:b w:val="0"/>
                  <w:bCs w:val="0"/>
                  <w:sz w:val="24"/>
                  <w:u w:val="none"/>
                </w:rPr>
                <w:delText>71</w:delText>
              </w:r>
              <w:r w:rsidRPr="00384ADB" w:rsidDel="002B02D2">
                <w:rPr>
                  <w:rStyle w:val="InstructionsTabelleberschrift"/>
                  <w:rFonts w:ascii="Times New Roman" w:hAnsi="Times New Roman"/>
                  <w:b w:val="0"/>
                  <w:bCs w:val="0"/>
                  <w:sz w:val="24"/>
                  <w:u w:val="none"/>
                </w:rPr>
                <w:delText>)</w:delText>
              </w:r>
              <w:r w:rsidR="007449CB" w:rsidDel="002B02D2">
                <w:rPr>
                  <w:rStyle w:val="InstructionsTabelleberschrift"/>
                  <w:rFonts w:ascii="Times New Roman" w:hAnsi="Times New Roman"/>
                  <w:b w:val="0"/>
                  <w:bCs w:val="0"/>
                  <w:sz w:val="24"/>
                  <w:u w:val="none"/>
                </w:rPr>
                <w:delText>(b)</w:delText>
              </w:r>
              <w:r w:rsidRPr="00384ADB" w:rsidDel="00C42D46">
                <w:rPr>
                  <w:rStyle w:val="InstructionsTabelleberschrift"/>
                  <w:rFonts w:ascii="Times New Roman" w:hAnsi="Times New Roman"/>
                  <w:b w:val="0"/>
                  <w:bCs w:val="0"/>
                  <w:sz w:val="24"/>
                  <w:u w:val="none"/>
                </w:rPr>
                <w:delText xml:space="preserve"> </w:delText>
              </w:r>
            </w:del>
            <w:r w:rsidRPr="00384ADB">
              <w:rPr>
                <w:rStyle w:val="InstructionsTabelleberschrift"/>
                <w:rFonts w:ascii="Times New Roman" w:hAnsi="Times New Roman"/>
                <w:b w:val="0"/>
                <w:bCs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bCs w:val="0"/>
                <w:sz w:val="24"/>
                <w:u w:val="none"/>
              </w:rPr>
              <w:t>.</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Eligible credit risk mitigation (CRM) techniques</w:t>
            </w:r>
          </w:p>
          <w:p w14:paraId="539A1FE6" w14:textId="77777777" w:rsidR="00BB3751" w:rsidRPr="00384ADB" w:rsidRDefault="00BB3751" w:rsidP="004675B7">
            <w:pPr>
              <w:spacing w:before="0" w:after="0"/>
              <w:rPr>
                <w:rStyle w:val="InstructionsTabelleberschrift"/>
                <w:rFonts w:ascii="Times New Roman" w:hAnsi="Times New Roman"/>
                <w:sz w:val="24"/>
                <w:u w:val="none"/>
                <w:lang w:eastAsia="de-DE"/>
              </w:rPr>
            </w:pPr>
          </w:p>
          <w:p w14:paraId="5AC69AFC"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t xml:space="preserve">Articles </w:t>
            </w:r>
            <w:r w:rsidR="004D71FD" w:rsidRPr="00384ADB">
              <w:rPr>
                <w:rStyle w:val="InstructionsTabelleberschrift"/>
                <w:rFonts w:ascii="Times New Roman" w:hAnsi="Times New Roman"/>
                <w:b w:val="0"/>
                <w:sz w:val="24"/>
                <w:u w:val="none"/>
                <w:lang w:eastAsia="de-DE"/>
              </w:rPr>
              <w:t xml:space="preserve">399 </w:t>
            </w:r>
            <w:r w:rsidRPr="00384ADB">
              <w:rPr>
                <w:rStyle w:val="InstructionsTabelleberschrift"/>
                <w:rFonts w:ascii="Times New Roman" w:hAnsi="Times New Roman"/>
                <w:b w:val="0"/>
                <w:sz w:val="24"/>
                <w:u w:val="none"/>
                <w:lang w:eastAsia="de-DE"/>
              </w:rPr>
              <w:t xml:space="preserve">and </w:t>
            </w:r>
            <w:r w:rsidR="004D71FD" w:rsidRPr="00384ADB">
              <w:rPr>
                <w:rStyle w:val="InstructionsTabelleberschrift"/>
                <w:rFonts w:ascii="Times New Roman" w:hAnsi="Times New Roman"/>
                <w:b w:val="0"/>
                <w:sz w:val="24"/>
                <w:u w:val="none"/>
                <w:lang w:eastAsia="de-DE"/>
              </w:rPr>
              <w:t xml:space="preserve">401 </w:t>
            </w:r>
            <w:r w:rsidRPr="00384ADB">
              <w:rPr>
                <w:rStyle w:val="InstructionsTabelleberschrift"/>
                <w:rFonts w:ascii="Times New Roman" w:hAnsi="Times New Roman"/>
                <w:b w:val="0"/>
                <w:sz w:val="24"/>
                <w:u w:val="none"/>
                <w:lang w:eastAsia="de-DE"/>
              </w:rPr>
              <w:t xml:space="preserve">to </w:t>
            </w:r>
            <w:r w:rsidR="004D71FD" w:rsidRPr="00384ADB">
              <w:rPr>
                <w:rStyle w:val="InstructionsTabelleberschrift"/>
                <w:rFonts w:ascii="Times New Roman" w:hAnsi="Times New Roman"/>
                <w:b w:val="0"/>
                <w:sz w:val="24"/>
                <w:u w:val="none"/>
                <w:lang w:eastAsia="de-DE"/>
              </w:rPr>
              <w:t xml:space="preserve">403 </w:t>
            </w:r>
            <w:r w:rsidRPr="00384ADB">
              <w:rPr>
                <w:rStyle w:val="InstructionsTabelleberschrift"/>
                <w:rFonts w:ascii="Times New Roman" w:hAnsi="Times New Roman"/>
                <w:b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lang w:eastAsia="de-DE"/>
              </w:rPr>
              <w:t>.</w:t>
            </w:r>
          </w:p>
          <w:p w14:paraId="1034ACFC" w14:textId="77777777" w:rsidR="00BB3751" w:rsidRPr="00384ADB" w:rsidRDefault="00BB3751" w:rsidP="004675B7">
            <w:pPr>
              <w:spacing w:before="0" w:after="0"/>
              <w:rPr>
                <w:rStyle w:val="InstructionsTabelleberschrift"/>
                <w:rFonts w:ascii="Times New Roman" w:hAnsi="Times New Roman"/>
                <w:sz w:val="24"/>
                <w:u w:val="none"/>
                <w:lang w:eastAsia="de-DE"/>
              </w:rPr>
            </w:pPr>
          </w:p>
          <w:p w14:paraId="4FDD078D" w14:textId="77777777" w:rsidR="00BB3751" w:rsidRPr="00384ADB" w:rsidRDefault="00BB3751" w:rsidP="004675B7">
            <w:pPr>
              <w:spacing w:before="0" w:after="0"/>
              <w:rPr>
                <w:rStyle w:val="FormatvorlageInstructionsTabelleText"/>
                <w:rFonts w:ascii="Times New Roman" w:hAnsi="Times New Roman"/>
                <w:sz w:val="24"/>
              </w:rPr>
            </w:pPr>
            <w:r w:rsidRPr="00384ADB">
              <w:rPr>
                <w:rStyle w:val="FormatvorlageInstructionsTabelleText"/>
                <w:rFonts w:ascii="Times New Roman" w:hAnsi="Times New Roman"/>
                <w:sz w:val="24"/>
              </w:rPr>
              <w:t>CRM techniques as defined in Article 4</w:t>
            </w:r>
            <w:r w:rsidR="007A6B64" w:rsidRPr="00384ADB">
              <w:rPr>
                <w:rStyle w:val="FormatvorlageInstructionsTabelleText"/>
                <w:rFonts w:ascii="Times New Roman" w:hAnsi="Times New Roman"/>
                <w:sz w:val="24"/>
              </w:rPr>
              <w:t>(1)</w:t>
            </w:r>
            <w:r w:rsidRPr="00384ADB">
              <w:rPr>
                <w:rStyle w:val="FormatvorlageInstructionsTabelleText"/>
                <w:rFonts w:ascii="Times New Roman" w:hAnsi="Times New Roman"/>
                <w:sz w:val="24"/>
              </w:rPr>
              <w:t>(</w:t>
            </w:r>
            <w:r w:rsidR="0054768B" w:rsidRPr="00384ADB">
              <w:rPr>
                <w:rStyle w:val="FormatvorlageInstructionsTabelleText"/>
                <w:rFonts w:ascii="Times New Roman" w:hAnsi="Times New Roman"/>
                <w:sz w:val="24"/>
              </w:rPr>
              <w:t>57</w:t>
            </w:r>
            <w:r w:rsidRPr="00384ADB">
              <w:rPr>
                <w:rStyle w:val="FormatvorlageInstructionsTabelleText"/>
                <w:rFonts w:ascii="Times New Roman" w:hAnsi="Times New Roman"/>
                <w:sz w:val="24"/>
              </w:rPr>
              <w:t xml:space="preserve">) of </w:t>
            </w:r>
            <w:r w:rsidR="00995730">
              <w:rPr>
                <w:rStyle w:val="FormatvorlageInstructionsTabelleText"/>
                <w:rFonts w:ascii="Times New Roman" w:hAnsi="Times New Roman"/>
                <w:sz w:val="24"/>
              </w:rPr>
              <w:t>CRR</w:t>
            </w:r>
            <w:r w:rsidRPr="00384ADB">
              <w:rPr>
                <w:rStyle w:val="FormatvorlageInstructionsTabelleText"/>
                <w:rFonts w:ascii="Times New Roman" w:hAnsi="Times New Roman"/>
                <w:sz w:val="24"/>
              </w:rPr>
              <w:t>.</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FormatvorlageInstructionsTabelleText"/>
                <w:rFonts w:ascii="Times New Roman" w:hAnsi="Times New Roman"/>
                <w:sz w:val="24"/>
              </w:rPr>
              <w:t xml:space="preserve">For the purposes of </w:t>
            </w:r>
            <w:r w:rsidR="0054768B" w:rsidRPr="00384ADB">
              <w:rPr>
                <w:rStyle w:val="FormatvorlageInstructionsTabelleText"/>
                <w:rFonts w:ascii="Times New Roman" w:hAnsi="Times New Roman"/>
                <w:sz w:val="24"/>
              </w:rPr>
              <w:t xml:space="preserve">this </w:t>
            </w:r>
            <w:r w:rsidRPr="00384ADB">
              <w:rPr>
                <w:rStyle w:val="FormatvorlageInstructionsTabelleText"/>
                <w:rFonts w:ascii="Times New Roman" w:hAnsi="Times New Roman"/>
                <w:sz w:val="24"/>
              </w:rPr>
              <w:t xml:space="preserve">reporting, </w:t>
            </w:r>
            <w:r w:rsidR="0054768B" w:rsidRPr="00384ADB">
              <w:rPr>
                <w:rStyle w:val="FormatvorlageInstructionsTabelleText"/>
                <w:rFonts w:ascii="Times New Roman" w:hAnsi="Times New Roman"/>
                <w:sz w:val="24"/>
              </w:rPr>
              <w:t xml:space="preserve">the </w:t>
            </w:r>
            <w:r w:rsidRPr="00384ADB">
              <w:rPr>
                <w:rStyle w:val="FormatvorlageInstructionsTabelleText"/>
                <w:rFonts w:ascii="Times New Roman" w:hAnsi="Times New Roman"/>
                <w:sz w:val="24"/>
              </w:rPr>
              <w:t>CRM techniques recognised in Part Three, Title II, Chapter 3 and 4</w:t>
            </w:r>
            <w:r w:rsidR="0064641B">
              <w:rPr>
                <w:rStyle w:val="FormatvorlageInstructionsTabelleText"/>
                <w:rFonts w:ascii="Times New Roman" w:hAnsi="Times New Roman"/>
                <w:sz w:val="24"/>
              </w:rPr>
              <w:t xml:space="preserve">, of CRR </w:t>
            </w:r>
            <w:r w:rsidRPr="00384ADB">
              <w:rPr>
                <w:rStyle w:val="FormatvorlageInstructionsTabelleText"/>
                <w:rFonts w:ascii="Times New Roman" w:hAnsi="Times New Roman"/>
                <w:sz w:val="24"/>
              </w:rPr>
              <w:t xml:space="preserve">shall be used </w:t>
            </w:r>
            <w:r w:rsidR="00FC2882" w:rsidRPr="00384ADB">
              <w:rPr>
                <w:rStyle w:val="FormatvorlageInstructionsTabelleText"/>
                <w:rFonts w:ascii="Times New Roman" w:hAnsi="Times New Roman"/>
                <w:sz w:val="24"/>
              </w:rPr>
              <w:t xml:space="preserve">in </w:t>
            </w:r>
            <w:r w:rsidRPr="00384ADB">
              <w:rPr>
                <w:rStyle w:val="FormatvorlageInstructionsTabelleText"/>
                <w:rFonts w:ascii="Times New Roman" w:hAnsi="Times New Roman"/>
                <w:sz w:val="24"/>
              </w:rPr>
              <w:t>a</w:t>
            </w:r>
            <w:r w:rsidRPr="00384ADB">
              <w:rPr>
                <w:rStyle w:val="InstructionsTabelleberschrift"/>
                <w:rFonts w:ascii="Times New Roman" w:hAnsi="Times New Roman"/>
                <w:b w:val="0"/>
                <w:sz w:val="24"/>
                <w:u w:val="none"/>
                <w:lang w:eastAsia="de-DE"/>
              </w:rPr>
              <w:t xml:space="preserve">ccordance with Articles </w:t>
            </w:r>
            <w:r w:rsidR="0054768B" w:rsidRPr="00384ADB">
              <w:rPr>
                <w:rStyle w:val="InstructionsTabelleberschrift"/>
                <w:rFonts w:ascii="Times New Roman" w:hAnsi="Times New Roman"/>
                <w:b w:val="0"/>
                <w:sz w:val="24"/>
                <w:u w:val="none"/>
                <w:lang w:eastAsia="de-DE"/>
              </w:rPr>
              <w:t xml:space="preserve">401 </w:t>
            </w:r>
            <w:r w:rsidRPr="00384ADB">
              <w:rPr>
                <w:rStyle w:val="InstructionsTabelleberschrift"/>
                <w:rFonts w:ascii="Times New Roman" w:hAnsi="Times New Roman"/>
                <w:b w:val="0"/>
                <w:sz w:val="24"/>
                <w:u w:val="none"/>
                <w:lang w:eastAsia="de-DE"/>
              </w:rPr>
              <w:t xml:space="preserve">to </w:t>
            </w:r>
            <w:r w:rsidR="0054768B" w:rsidRPr="00384ADB">
              <w:rPr>
                <w:rStyle w:val="InstructionsTabelleberschrift"/>
                <w:rFonts w:ascii="Times New Roman" w:hAnsi="Times New Roman"/>
                <w:b w:val="0"/>
                <w:sz w:val="24"/>
                <w:u w:val="none"/>
                <w:lang w:eastAsia="de-DE"/>
              </w:rPr>
              <w:t xml:space="preserve">403 </w:t>
            </w:r>
            <w:r w:rsidRPr="00384ADB">
              <w:rPr>
                <w:rStyle w:val="InstructionsTabelleberschrift"/>
                <w:rFonts w:ascii="Times New Roman" w:hAnsi="Times New Roman"/>
                <w:b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lang w:eastAsia="de-D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r w:rsidRPr="00384ADB">
              <w:rPr>
                <w:rStyle w:val="InstructionsTabelleberschrift"/>
                <w:rFonts w:ascii="Times New Roman" w:hAnsi="Times New Roman"/>
                <w:b w:val="0"/>
                <w:sz w:val="24"/>
                <w:u w:val="none"/>
                <w:lang w:eastAsia="de-DE"/>
              </w:rPr>
              <w:lastRenderedPageBreak/>
              <w:t xml:space="preserve">CRM techniques may have three different effects in the LE regime: </w:t>
            </w:r>
            <w:r w:rsidR="009770DD">
              <w:rPr>
                <w:rStyle w:val="InstructionsTabelleberschrift"/>
                <w:rFonts w:ascii="Times New Roman" w:hAnsi="Times New Roman"/>
                <w:b w:val="0"/>
                <w:sz w:val="24"/>
                <w:u w:val="none"/>
                <w:lang w:eastAsia="de-DE"/>
              </w:rPr>
              <w:t>s</w:t>
            </w:r>
            <w:r w:rsidRPr="00384ADB">
              <w:rPr>
                <w:rStyle w:val="InstructionsTabelleberschrift"/>
                <w:rFonts w:ascii="Times New Roman" w:hAnsi="Times New Roman"/>
                <w:b w:val="0"/>
                <w:sz w:val="24"/>
                <w:u w:val="none"/>
                <w:lang w:eastAsia="de-DE"/>
              </w:rPr>
              <w:t xml:space="preserve">ubstitution effect; </w:t>
            </w:r>
            <w:r w:rsidR="009770DD">
              <w:rPr>
                <w:rStyle w:val="InstructionsTabelleberschrift"/>
                <w:rFonts w:ascii="Times New Roman" w:hAnsi="Times New Roman"/>
                <w:b w:val="0"/>
                <w:sz w:val="24"/>
                <w:u w:val="none"/>
                <w:lang w:eastAsia="de-DE"/>
              </w:rPr>
              <w:t>f</w:t>
            </w:r>
            <w:r w:rsidRPr="00384ADB">
              <w:rPr>
                <w:rStyle w:val="InstructionsTabelleberschrift"/>
                <w:rFonts w:ascii="Times New Roman" w:hAnsi="Times New Roman"/>
                <w:b w:val="0"/>
                <w:sz w:val="24"/>
                <w:u w:val="none"/>
                <w:lang w:eastAsia="de-DE"/>
              </w:rPr>
              <w:t xml:space="preserve">unded credit protection </w:t>
            </w:r>
            <w:r w:rsidRPr="00384ADB">
              <w:rPr>
                <w:rStyle w:val="InstructionsTabelleberschrift"/>
                <w:rFonts w:ascii="Times New Roman" w:hAnsi="Times New Roman"/>
                <w:b w:val="0"/>
                <w:sz w:val="24"/>
                <w:u w:val="none"/>
              </w:rPr>
              <w:t>other than substitution</w:t>
            </w:r>
            <w:r w:rsidR="009770DD" w:rsidRPr="00F40CD9">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lang w:eastAsia="de-DE"/>
              </w:rPr>
              <w:t>effect; and real estate treatment.</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Substitution effect of eligible credit risk mitigation techniques</w:t>
            </w:r>
          </w:p>
          <w:p w14:paraId="4564292C" w14:textId="77777777" w:rsidR="00BB3751" w:rsidRPr="00384ADB" w:rsidRDefault="00BB3751">
            <w:pPr>
              <w:pStyle w:val="InstructionsText"/>
              <w:rPr>
                <w:rStyle w:val="InstructionsTabelleberschrift"/>
                <w:rFonts w:ascii="Times New Roman" w:hAnsi="Times New Roman"/>
                <w:b w:val="0"/>
                <w:sz w:val="24"/>
                <w:u w:val="none"/>
              </w:rPr>
            </w:pPr>
          </w:p>
          <w:p w14:paraId="2E8C5AA5" w14:textId="77777777" w:rsidR="00BB3751" w:rsidRPr="0039317F" w:rsidRDefault="00BB3751">
            <w:pPr>
              <w:pStyle w:val="InstructionsText"/>
              <w:rPr>
                <w:rStyle w:val="InstructionsTabelleberschrift"/>
                <w:rFonts w:ascii="Times New Roman" w:hAnsi="Times New Roman"/>
                <w:b w:val="0"/>
                <w:sz w:val="24"/>
                <w:u w:val="none"/>
              </w:rPr>
            </w:pPr>
            <w:r w:rsidRPr="0039317F">
              <w:rPr>
                <w:rStyle w:val="InstructionsTabelleberschrift"/>
                <w:rFonts w:ascii="Times New Roman" w:hAnsi="Times New Roman"/>
                <w:b w:val="0"/>
                <w:sz w:val="24"/>
                <w:u w:val="none"/>
              </w:rPr>
              <w:t xml:space="preserve">Article </w:t>
            </w:r>
            <w:r w:rsidR="0054768B" w:rsidRPr="0039317F">
              <w:rPr>
                <w:rStyle w:val="InstructionsTabelleberschrift"/>
                <w:rFonts w:ascii="Times New Roman" w:hAnsi="Times New Roman"/>
                <w:b w:val="0"/>
                <w:sz w:val="24"/>
                <w:u w:val="none"/>
              </w:rPr>
              <w:t xml:space="preserve">403 </w:t>
            </w:r>
            <w:r w:rsidRPr="0039317F">
              <w:rPr>
                <w:rStyle w:val="InstructionsTabelleberschrift"/>
                <w:rFonts w:ascii="Times New Roman" w:hAnsi="Times New Roman"/>
                <w:b w:val="0"/>
                <w:sz w:val="24"/>
                <w:u w:val="none"/>
              </w:rPr>
              <w:t xml:space="preserve">of </w:t>
            </w:r>
            <w:r w:rsidR="00695E99" w:rsidRPr="0039317F">
              <w:rPr>
                <w:rStyle w:val="FormatvorlageInstructionsTabelleText"/>
                <w:rFonts w:ascii="Times New Roman" w:hAnsi="Times New Roman"/>
                <w:sz w:val="24"/>
              </w:rPr>
              <w:t>CRR</w:t>
            </w:r>
            <w:r w:rsidRPr="0039317F">
              <w:rPr>
                <w:rStyle w:val="InstructionsTabelleberschrift"/>
                <w:rFonts w:ascii="Times New Roman" w:hAnsi="Times New Roman"/>
                <w:b w:val="0"/>
                <w:sz w:val="24"/>
                <w:u w:val="none"/>
              </w:rPr>
              <w:t>.</w:t>
            </w:r>
          </w:p>
          <w:p w14:paraId="597E47BA" w14:textId="77777777" w:rsidR="00B0191A" w:rsidRPr="0039317F" w:rsidRDefault="00B0191A">
            <w:pPr>
              <w:pStyle w:val="InstructionsText"/>
              <w:rPr>
                <w:rStyle w:val="InstructionsTabelleberschrift"/>
                <w:rFonts w:ascii="Times New Roman" w:hAnsi="Times New Roman"/>
                <w:b w:val="0"/>
                <w:sz w:val="24"/>
                <w:u w:val="none"/>
                <w:lang w:eastAsia="en-US"/>
              </w:rPr>
            </w:pPr>
          </w:p>
          <w:p w14:paraId="5C9297F7" w14:textId="31A8FC0C" w:rsidR="00B0191A" w:rsidRPr="0039317F" w:rsidRDefault="00BB3751">
            <w:pPr>
              <w:pStyle w:val="InstructionsText"/>
            </w:pPr>
            <w:r w:rsidRPr="0039317F">
              <w:rPr>
                <w:rStyle w:val="InstructionsTabelleberschrift"/>
                <w:rFonts w:ascii="Times New Roman" w:hAnsi="Times New Roman"/>
                <w:b w:val="0"/>
                <w:sz w:val="24"/>
                <w:u w:val="none"/>
              </w:rPr>
              <w:t xml:space="preserve">The amount of funded and unfunded credit protection </w:t>
            </w:r>
            <w:r w:rsidR="0054768B" w:rsidRPr="0039317F">
              <w:rPr>
                <w:rStyle w:val="InstructionsTabelleberschrift"/>
                <w:rFonts w:ascii="Times New Roman" w:hAnsi="Times New Roman"/>
                <w:b w:val="0"/>
                <w:sz w:val="24"/>
                <w:u w:val="none"/>
              </w:rPr>
              <w:t xml:space="preserve">that shall </w:t>
            </w:r>
            <w:r w:rsidRPr="0039317F">
              <w:rPr>
                <w:rStyle w:val="InstructionsTabelleberschrift"/>
                <w:rFonts w:ascii="Times New Roman" w:hAnsi="Times New Roman"/>
                <w:b w:val="0"/>
                <w:sz w:val="24"/>
                <w:u w:val="none"/>
              </w:rPr>
              <w:t xml:space="preserve">be reported in these columns </w:t>
            </w:r>
            <w:r w:rsidR="0054768B" w:rsidRPr="0039317F">
              <w:rPr>
                <w:rStyle w:val="InstructionsTabelleberschrift"/>
                <w:rFonts w:ascii="Times New Roman" w:hAnsi="Times New Roman"/>
                <w:b w:val="0"/>
                <w:sz w:val="24"/>
                <w:u w:val="none"/>
              </w:rPr>
              <w:t xml:space="preserve">shall </w:t>
            </w:r>
            <w:r w:rsidRPr="0039317F">
              <w:rPr>
                <w:rStyle w:val="InstructionsTabelleberschrift"/>
                <w:rFonts w:ascii="Times New Roman" w:hAnsi="Times New Roman"/>
                <w:b w:val="0"/>
                <w:sz w:val="24"/>
                <w:u w:val="none"/>
              </w:rPr>
              <w:t>correspond to the exposures guaranteed b</w:t>
            </w:r>
            <w:r w:rsidRPr="0039317F">
              <w:t>y a third party, or secured by collateral issued by a third party, wh</w:t>
            </w:r>
            <w:r w:rsidR="00FC2882" w:rsidRPr="0039317F">
              <w:t>ere</w:t>
            </w:r>
            <w:r w:rsidRPr="0039317F">
              <w:t xml:space="preserve"> the institution </w:t>
            </w:r>
            <w:del w:id="239" w:author="Author">
              <w:r w:rsidRPr="0039317F" w:rsidDel="00705B27">
                <w:delText>decides to</w:delText>
              </w:r>
            </w:del>
            <w:ins w:id="240" w:author="Author">
              <w:r w:rsidR="00705B27">
                <w:t>shall</w:t>
              </w:r>
            </w:ins>
            <w:r w:rsidRPr="0039317F">
              <w:t xml:space="preserve"> treat </w:t>
            </w:r>
            <w:r w:rsidR="00FC2882" w:rsidRPr="0039317F">
              <w:t>the</w:t>
            </w:r>
            <w:ins w:id="241" w:author="Author">
              <w:r w:rsidR="00705B27">
                <w:t xml:space="preserve"> portion of the</w:t>
              </w:r>
            </w:ins>
            <w:r w:rsidR="00FC2882" w:rsidRPr="0039317F">
              <w:t xml:space="preserve"> exposure</w:t>
            </w:r>
            <w:ins w:id="242" w:author="Author">
              <w:r w:rsidR="00705B27">
                <w:t xml:space="preserve"> which is guaranteed and/or collateralised by the market value of recognised collateral</w:t>
              </w:r>
            </w:ins>
            <w:r w:rsidR="00FC2882" w:rsidRPr="0039317F">
              <w:t xml:space="preserve"> </w:t>
            </w:r>
            <w:r w:rsidRPr="0039317F">
              <w:t>as incurred with the guarantor</w:t>
            </w:r>
            <w:r w:rsidR="00FC2882" w:rsidRPr="0039317F">
              <w:t xml:space="preserve"> or the issuer of collateral</w:t>
            </w:r>
            <w:r w:rsidRPr="0039317F">
              <w:t>.</w:t>
            </w:r>
          </w:p>
          <w:p w14:paraId="7EDCC00F" w14:textId="77777777" w:rsidR="00B0191A" w:rsidRPr="00384ADB" w:rsidRDefault="00B0191A">
            <w:pPr>
              <w:pStyle w:val="InstructionsText"/>
              <w:rPr>
                <w:rStyle w:val="InstructionsTabelleberschrift"/>
                <w:rFonts w:ascii="Times New Roman" w:hAnsi="Times New Roman"/>
                <w:b w:val="0"/>
                <w:bCs w:val="0"/>
                <w:sz w:val="24"/>
                <w:u w:val="none"/>
                <w:lang w:eastAsia="en-US"/>
              </w:rPr>
            </w:pP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Debt instruments</w:t>
            </w:r>
          </w:p>
          <w:p w14:paraId="7F6D9071" w14:textId="77777777" w:rsidR="00BB3751" w:rsidRPr="00384ADB" w:rsidRDefault="00BB3751">
            <w:pPr>
              <w:pStyle w:val="InstructionsText"/>
              <w:rPr>
                <w:rStyle w:val="InstructionsTabelleberschrift"/>
                <w:rFonts w:ascii="Times New Roman" w:hAnsi="Times New Roman"/>
                <w:sz w:val="24"/>
              </w:rPr>
            </w:pPr>
          </w:p>
          <w:p w14:paraId="294B391D"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060</w:t>
            </w:r>
            <w:r w:rsidRPr="00384ADB">
              <w:rPr>
                <w:rStyle w:val="FormatvorlageInstructionsTabelleText"/>
                <w:rFonts w:ascii="Times New Roman" w:hAnsi="Times New Roman"/>
                <w:sz w:val="24"/>
              </w:rPr>
              <w:t>.</w:t>
            </w:r>
          </w:p>
          <w:p w14:paraId="45DAD3E5"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250</w:t>
            </w:r>
          </w:p>
        </w:tc>
        <w:tc>
          <w:tcPr>
            <w:tcW w:w="7620" w:type="dxa"/>
          </w:tcPr>
          <w:p w14:paraId="12D54BD5"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Equity instruments</w:t>
            </w:r>
          </w:p>
          <w:p w14:paraId="1BCAF802" w14:textId="77777777" w:rsidR="00BB3751" w:rsidRPr="00384ADB" w:rsidRDefault="00BB3751">
            <w:pPr>
              <w:pStyle w:val="InstructionsText"/>
              <w:rPr>
                <w:rStyle w:val="InstructionsTabelleberschrift"/>
                <w:rFonts w:ascii="Times New Roman" w:hAnsi="Times New Roman"/>
                <w:b w:val="0"/>
                <w:sz w:val="24"/>
                <w:u w:val="none"/>
              </w:rPr>
            </w:pPr>
          </w:p>
          <w:p w14:paraId="54991F18"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See column </w:t>
            </w:r>
            <w:r w:rsidR="00CA42A9" w:rsidRPr="00384ADB">
              <w:rPr>
                <w:rStyle w:val="InstructionsTabelleberschrift"/>
                <w:rFonts w:ascii="Times New Roman" w:hAnsi="Times New Roman"/>
                <w:b w:val="0"/>
                <w:sz w:val="24"/>
                <w:u w:val="none"/>
              </w:rPr>
              <w:t>070</w:t>
            </w:r>
            <w:r w:rsidRPr="00384ADB">
              <w:rPr>
                <w:rStyle w:val="InstructionsTabelleberschrift"/>
                <w:rFonts w:ascii="Times New Roman" w:hAnsi="Times New Roman"/>
                <w:b w:val="0"/>
                <w:sz w:val="24"/>
                <w:u w:val="none"/>
              </w:rPr>
              <w:t>.</w:t>
            </w:r>
          </w:p>
          <w:p w14:paraId="114AC8AB"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260</w:t>
            </w:r>
          </w:p>
        </w:tc>
        <w:tc>
          <w:tcPr>
            <w:tcW w:w="7620" w:type="dxa"/>
          </w:tcPr>
          <w:p w14:paraId="2C5B631A"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Derivatives</w:t>
            </w:r>
          </w:p>
          <w:p w14:paraId="48F5988A" w14:textId="77777777" w:rsidR="00BB3751" w:rsidRPr="00384ADB" w:rsidRDefault="00BB3751">
            <w:pPr>
              <w:pStyle w:val="InstructionsText"/>
              <w:rPr>
                <w:rStyle w:val="FormatvorlageInstructionsTabelleText"/>
                <w:rFonts w:ascii="Times New Roman" w:hAnsi="Times New Roman"/>
                <w:b/>
                <w:sz w:val="24"/>
              </w:rPr>
            </w:pPr>
          </w:p>
          <w:p w14:paraId="10E9B389"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080</w:t>
            </w:r>
            <w:r w:rsidRPr="00384ADB">
              <w:rPr>
                <w:rStyle w:val="FormatvorlageInstructionsTabelleText"/>
                <w:rFonts w:ascii="Times New Roman" w:hAnsi="Times New Roman"/>
                <w:sz w:val="24"/>
              </w:rPr>
              <w:t>.</w:t>
            </w:r>
          </w:p>
          <w:p w14:paraId="70995A98"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sidRPr="00384ADB">
              <w:rPr>
                <w:rStyle w:val="InstructionsTabelleberschrift"/>
                <w:rFonts w:ascii="Times New Roman" w:hAnsi="Times New Roman"/>
                <w:sz w:val="24"/>
              </w:rPr>
              <w:t>(-) Off balance sheet items</w:t>
            </w:r>
          </w:p>
          <w:p w14:paraId="5EF291F2" w14:textId="77777777" w:rsidR="00BB3751" w:rsidRPr="00384ADB" w:rsidRDefault="00BB3751">
            <w:pPr>
              <w:pStyle w:val="InstructionsText"/>
              <w:rPr>
                <w:rStyle w:val="InstructionsTabelleberschrift"/>
                <w:rFonts w:ascii="Times New Roman" w:hAnsi="Times New Roman"/>
                <w:b w:val="0"/>
                <w:sz w:val="24"/>
              </w:rPr>
            </w:pPr>
          </w:p>
          <w:p w14:paraId="1AD5CE21" w14:textId="77777777" w:rsidR="00BB3751" w:rsidRPr="00384ADB" w:rsidRDefault="00BB3751" w:rsidP="00B9340F">
            <w:pPr>
              <w:spacing w:before="0" w:after="0"/>
              <w:rPr>
                <w:rFonts w:ascii="Times New Roman" w:hAnsi="Times New Roman"/>
                <w:bCs/>
                <w:sz w:val="24"/>
              </w:rPr>
            </w:pPr>
            <w:r w:rsidRPr="00384ADB">
              <w:rPr>
                <w:rFonts w:ascii="Times New Roman" w:hAnsi="Times New Roman"/>
                <w:bCs/>
                <w:sz w:val="24"/>
              </w:rPr>
              <w:t>The value of these columns shall be without application of conversion factors.</w:t>
            </w:r>
          </w:p>
          <w:p w14:paraId="175190F9" w14:textId="77777777" w:rsidR="00BB3751" w:rsidRPr="00384ADB" w:rsidRDefault="00BB3751">
            <w:pPr>
              <w:pStyle w:val="InstructionsText"/>
              <w:rPr>
                <w:rStyle w:val="InstructionsTabelleberschrift"/>
                <w:rFonts w:ascii="Times New Roman" w:hAnsi="Times New Roman"/>
                <w:b w:val="0"/>
                <w:sz w:val="24"/>
                <w:u w:val="none"/>
                <w:lang w:eastAsia="en-US"/>
              </w:rPr>
            </w:pP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Loan commitments</w:t>
            </w:r>
          </w:p>
          <w:p w14:paraId="33386EC1" w14:textId="77777777" w:rsidR="00BB3751" w:rsidRPr="00384ADB" w:rsidRDefault="00BB3751">
            <w:pPr>
              <w:pStyle w:val="InstructionsText"/>
              <w:rPr>
                <w:rStyle w:val="FormatvorlageInstructionsTabelleText"/>
                <w:rFonts w:ascii="Times New Roman" w:hAnsi="Times New Roman"/>
                <w:sz w:val="24"/>
              </w:rPr>
            </w:pPr>
          </w:p>
          <w:p w14:paraId="16FDA879"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090</w:t>
            </w:r>
            <w:r w:rsidRPr="00384ADB">
              <w:rPr>
                <w:rStyle w:val="FormatvorlageInstructionsTabelleText"/>
                <w:rFonts w:ascii="Times New Roman" w:hAnsi="Times New Roman"/>
                <w:sz w:val="24"/>
              </w:rPr>
              <w:t>.</w:t>
            </w:r>
          </w:p>
          <w:p w14:paraId="1C34F2F1"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Financial guarantees</w:t>
            </w:r>
          </w:p>
          <w:p w14:paraId="28463239" w14:textId="77777777" w:rsidR="00BB3751" w:rsidRPr="00384ADB" w:rsidRDefault="00BB3751">
            <w:pPr>
              <w:pStyle w:val="InstructionsText"/>
              <w:rPr>
                <w:rStyle w:val="FormatvorlageInstructionsTabelleText"/>
                <w:rFonts w:ascii="Times New Roman" w:hAnsi="Times New Roman"/>
                <w:b/>
                <w:sz w:val="24"/>
              </w:rPr>
            </w:pPr>
          </w:p>
          <w:p w14:paraId="28017AEB"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100</w:t>
            </w:r>
            <w:r w:rsidRPr="00384ADB">
              <w:rPr>
                <w:rStyle w:val="FormatvorlageInstructionsTabelleText"/>
                <w:rFonts w:ascii="Times New Roman" w:hAnsi="Times New Roman"/>
                <w:sz w:val="24"/>
              </w:rPr>
              <w:t>.</w:t>
            </w:r>
          </w:p>
          <w:p w14:paraId="5BD5446A"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Other commitments</w:t>
            </w:r>
          </w:p>
          <w:p w14:paraId="61FB4321" w14:textId="77777777" w:rsidR="00BB3751" w:rsidRPr="00384ADB" w:rsidRDefault="00BB3751">
            <w:pPr>
              <w:pStyle w:val="InstructionsText"/>
              <w:rPr>
                <w:rStyle w:val="FormatvorlageInstructionsTabelleText"/>
                <w:rFonts w:ascii="Times New Roman" w:hAnsi="Times New Roman"/>
                <w:b/>
                <w:sz w:val="24"/>
              </w:rPr>
            </w:pPr>
          </w:p>
          <w:p w14:paraId="7F4B2273" w14:textId="77777777" w:rsidR="00BB3751" w:rsidRPr="00384ADB" w:rsidRDefault="00BB3751">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CA42A9" w:rsidRPr="00384ADB">
              <w:rPr>
                <w:rStyle w:val="FormatvorlageInstructionsTabelleText"/>
                <w:rFonts w:ascii="Times New Roman" w:hAnsi="Times New Roman"/>
                <w:sz w:val="24"/>
              </w:rPr>
              <w:t>110</w:t>
            </w:r>
            <w:r w:rsidRPr="00384ADB">
              <w:rPr>
                <w:rStyle w:val="FormatvorlageInstructionsTabelleText"/>
                <w:rFonts w:ascii="Times New Roman" w:hAnsi="Times New Roman"/>
                <w:sz w:val="24"/>
              </w:rPr>
              <w:t>.</w:t>
            </w:r>
          </w:p>
          <w:p w14:paraId="00759157" w14:textId="77777777" w:rsidR="00B0191A" w:rsidRPr="00384ADB" w:rsidRDefault="00B0191A">
            <w:pPr>
              <w:pStyle w:val="InstructionsText"/>
              <w:rPr>
                <w:rStyle w:val="FormatvorlageInstructionsTabelleText"/>
                <w:rFonts w:ascii="Times New Roman" w:hAnsi="Times New Roman"/>
                <w:b/>
                <w:sz w:val="24"/>
              </w:rPr>
            </w:pP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Funded credit protection other than substitution effect</w:t>
            </w:r>
          </w:p>
          <w:p w14:paraId="7E9BB127" w14:textId="77777777" w:rsidR="00BB3751" w:rsidRPr="00384ADB" w:rsidRDefault="00BB3751">
            <w:pPr>
              <w:pStyle w:val="InstructionsText"/>
              <w:rPr>
                <w:rStyle w:val="InstructionsTabelleberschrift"/>
                <w:rFonts w:ascii="Times New Roman" w:hAnsi="Times New Roman"/>
                <w:b w:val="0"/>
                <w:sz w:val="24"/>
                <w:u w:val="none"/>
              </w:rPr>
            </w:pPr>
          </w:p>
          <w:p w14:paraId="35E80ED1"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 </w:t>
            </w:r>
            <w:r w:rsidR="0054768B" w:rsidRPr="00384ADB">
              <w:rPr>
                <w:rStyle w:val="InstructionsTabelleberschrift"/>
                <w:rFonts w:ascii="Times New Roman" w:hAnsi="Times New Roman"/>
                <w:b w:val="0"/>
                <w:sz w:val="24"/>
                <w:u w:val="none"/>
              </w:rPr>
              <w:t xml:space="preserve">401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228D4643" w14:textId="77777777" w:rsidR="00B0191A" w:rsidRPr="00384ADB" w:rsidRDefault="00B0191A">
            <w:pPr>
              <w:pStyle w:val="InstructionsText"/>
              <w:rPr>
                <w:rStyle w:val="InstructionsTabelleberschrift"/>
                <w:rFonts w:ascii="Times New Roman" w:hAnsi="Times New Roman"/>
                <w:b w:val="0"/>
                <w:sz w:val="24"/>
                <w:u w:val="none"/>
              </w:rPr>
            </w:pPr>
          </w:p>
          <w:p w14:paraId="20CD461E" w14:textId="65F54B05" w:rsidR="00B0191A" w:rsidRDefault="0054768B">
            <w:pPr>
              <w:pStyle w:val="InstructionsText"/>
              <w:rPr>
                <w:ins w:id="243" w:author="Autho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lastRenderedPageBreak/>
              <w:t>The institution shall report the a</w:t>
            </w:r>
            <w:r w:rsidR="00BB3751" w:rsidRPr="00384ADB">
              <w:rPr>
                <w:rStyle w:val="InstructionsTabelleberschrift"/>
                <w:rFonts w:ascii="Times New Roman" w:hAnsi="Times New Roman"/>
                <w:b w:val="0"/>
                <w:sz w:val="24"/>
                <w:u w:val="none"/>
              </w:rPr>
              <w:t>mounts of funded credit protection, as defined in Article 4</w:t>
            </w:r>
            <w:r w:rsidR="007A6B64" w:rsidRPr="00384ADB">
              <w:rPr>
                <w:rStyle w:val="InstructionsTabelleberschrift"/>
                <w:rFonts w:ascii="Times New Roman" w:hAnsi="Times New Roman"/>
                <w:b w:val="0"/>
                <w:sz w:val="24"/>
                <w:u w:val="none"/>
              </w:rPr>
              <w:t>(1)</w:t>
            </w:r>
            <w:r w:rsidR="00BB3751" w:rsidRPr="00384ADB">
              <w:rPr>
                <w:rStyle w:val="InstructionsTabelleberschrift"/>
                <w:rFonts w:ascii="Times New Roman" w:hAnsi="Times New Roman"/>
                <w:b w:val="0"/>
                <w:sz w:val="24"/>
                <w:u w:val="none"/>
              </w:rPr>
              <w:t>(</w:t>
            </w:r>
            <w:r w:rsidRPr="00384ADB">
              <w:rPr>
                <w:rStyle w:val="InstructionsTabelleberschrift"/>
                <w:rFonts w:ascii="Times New Roman" w:hAnsi="Times New Roman"/>
                <w:b w:val="0"/>
                <w:sz w:val="24"/>
                <w:u w:val="none"/>
              </w:rPr>
              <w:t>58</w:t>
            </w:r>
            <w:r w:rsidR="00BB3751" w:rsidRPr="00384ADB">
              <w:rPr>
                <w:rStyle w:val="InstructionsTabelleberschrift"/>
                <w:rFonts w:ascii="Times New Roman" w:hAnsi="Times New Roman"/>
                <w:b w:val="0"/>
                <w:sz w:val="24"/>
                <w:u w:val="none"/>
              </w:rPr>
              <w:t xml:space="preserve">) 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 xml:space="preserve">, that are deducted from the exposure value due to the application of Article </w:t>
            </w:r>
            <w:r w:rsidRPr="00384ADB">
              <w:rPr>
                <w:rStyle w:val="InstructionsTabelleberschrift"/>
                <w:rFonts w:ascii="Times New Roman" w:hAnsi="Times New Roman"/>
                <w:b w:val="0"/>
                <w:sz w:val="24"/>
                <w:u w:val="none"/>
              </w:rPr>
              <w:t xml:space="preserve">401 </w:t>
            </w:r>
            <w:r w:rsidR="00BB3751"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w:t>
            </w:r>
          </w:p>
          <w:p w14:paraId="0E4BF834" w14:textId="1B101FAF" w:rsidR="00C81891" w:rsidRPr="00384ADB" w:rsidRDefault="00C81891">
            <w:pPr>
              <w:pStyle w:val="InstructionsText"/>
              <w:rPr>
                <w:rStyle w:val="InstructionsTabelleberschrift"/>
                <w:rFonts w:ascii="Times New Roman" w:hAnsi="Times New Roman"/>
                <w:b w:val="0"/>
                <w:sz w:val="24"/>
                <w:u w:val="none"/>
              </w:rPr>
            </w:pPr>
            <w:ins w:id="244" w:author="Author">
              <w:r>
                <w:rPr>
                  <w:rStyle w:val="InstructionsTabelleberschrift"/>
                  <w:rFonts w:ascii="Times New Roman" w:hAnsi="Times New Roman"/>
                  <w:b w:val="0"/>
                  <w:sz w:val="24"/>
                  <w:u w:val="none"/>
                </w:rPr>
                <w:t>According to Article 401</w:t>
              </w:r>
              <w:del w:id="245" w:author="Author">
                <w:r w:rsidDel="0006621E">
                  <w:rPr>
                    <w:rStyle w:val="InstructionsTabelleberschrift"/>
                    <w:rFonts w:ascii="Times New Roman" w:hAnsi="Times New Roman"/>
                    <w:b w:val="0"/>
                    <w:sz w:val="24"/>
                    <w:u w:val="none"/>
                  </w:rPr>
                  <w:delText xml:space="preserve"> </w:delText>
                </w:r>
              </w:del>
              <w:r>
                <w:rPr>
                  <w:rStyle w:val="InstructionsTabelleberschrift"/>
                  <w:rFonts w:ascii="Times New Roman" w:hAnsi="Times New Roman"/>
                  <w:b w:val="0"/>
                  <w:sz w:val="24"/>
                  <w:u w:val="none"/>
                </w:rPr>
                <w:t xml:space="preserve">(1) </w:t>
              </w:r>
              <w:r w:rsidR="0006621E">
                <w:rPr>
                  <w:rStyle w:val="InstructionsTabelleberschrift"/>
                  <w:rFonts w:ascii="Times New Roman" w:hAnsi="Times New Roman"/>
                  <w:b w:val="0"/>
                  <w:sz w:val="24"/>
                  <w:u w:val="none"/>
                </w:rPr>
                <w:t xml:space="preserve">of </w:t>
              </w:r>
              <w:r>
                <w:rPr>
                  <w:rStyle w:val="InstructionsTabelleberschrift"/>
                  <w:rFonts w:ascii="Times New Roman" w:hAnsi="Times New Roman"/>
                  <w:b w:val="0"/>
                  <w:sz w:val="24"/>
                  <w:u w:val="none"/>
                </w:rPr>
                <w:t>CRR, volatility adjustments shall be applied to the exposure value and shall be reported as an increase in the exposure value.</w:t>
              </w:r>
            </w:ins>
          </w:p>
          <w:p w14:paraId="7E07B533" w14:textId="77777777" w:rsidR="00B0191A" w:rsidRPr="00384ADB" w:rsidRDefault="00B0191A">
            <w:pPr>
              <w:pStyle w:val="InstructionsText"/>
              <w:rPr>
                <w:rStyle w:val="InstructionsTabelleberschrift"/>
                <w:rFonts w:ascii="Times New Roman" w:hAnsi="Times New Roman"/>
                <w:b w:val="0"/>
                <w:sz w:val="24"/>
                <w:u w:val="none"/>
              </w:rPr>
            </w:pP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lastRenderedPageBreak/>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sz w:val="24"/>
              </w:rPr>
              <w:t>(-) Real estate</w:t>
            </w:r>
          </w:p>
          <w:p w14:paraId="04BEBDA8" w14:textId="77777777" w:rsidR="00BB3751" w:rsidRPr="00384ADB" w:rsidRDefault="00BB3751">
            <w:pPr>
              <w:pStyle w:val="InstructionsText"/>
              <w:rPr>
                <w:rStyle w:val="InstructionsTabelleberschrift"/>
                <w:rFonts w:ascii="Times New Roman" w:hAnsi="Times New Roman"/>
                <w:b w:val="0"/>
                <w:sz w:val="24"/>
                <w:u w:val="none"/>
              </w:rPr>
            </w:pPr>
          </w:p>
          <w:p w14:paraId="247E95DF" w14:textId="77777777" w:rsidR="00BB3751" w:rsidRPr="00384ADB" w:rsidRDefault="00BB375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Article </w:t>
            </w:r>
            <w:r w:rsidR="0054768B" w:rsidRPr="00384ADB">
              <w:rPr>
                <w:rStyle w:val="InstructionsTabelleberschrift"/>
                <w:rFonts w:ascii="Times New Roman" w:hAnsi="Times New Roman"/>
                <w:b w:val="0"/>
                <w:sz w:val="24"/>
                <w:u w:val="none"/>
              </w:rPr>
              <w:t xml:space="preserve">402 </w:t>
            </w:r>
            <w:r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sz w:val="24"/>
                <w:u w:val="none"/>
              </w:rPr>
              <w:t>.</w:t>
            </w:r>
          </w:p>
          <w:p w14:paraId="27485C90" w14:textId="77777777" w:rsidR="00B0191A" w:rsidRPr="00384ADB" w:rsidRDefault="00B0191A">
            <w:pPr>
              <w:pStyle w:val="InstructionsText"/>
              <w:rPr>
                <w:rStyle w:val="InstructionsTabelleberschrift"/>
                <w:rFonts w:ascii="Times New Roman" w:hAnsi="Times New Roman"/>
                <w:b w:val="0"/>
                <w:sz w:val="24"/>
                <w:u w:val="none"/>
              </w:rPr>
            </w:pPr>
          </w:p>
          <w:p w14:paraId="1E13BDE8" w14:textId="77777777" w:rsidR="00B0191A" w:rsidRPr="00384ADB" w:rsidRDefault="0054768B">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institution shall report the a</w:t>
            </w:r>
            <w:r w:rsidR="00BB3751" w:rsidRPr="00384ADB">
              <w:rPr>
                <w:rStyle w:val="InstructionsTabelleberschrift"/>
                <w:rFonts w:ascii="Times New Roman" w:hAnsi="Times New Roman"/>
                <w:b w:val="0"/>
                <w:sz w:val="24"/>
                <w:u w:val="none"/>
              </w:rPr>
              <w:t xml:space="preserve">mounts deducted from the exposure value due to the application of Article </w:t>
            </w:r>
            <w:r w:rsidRPr="00384ADB">
              <w:rPr>
                <w:rStyle w:val="InstructionsTabelleberschrift"/>
                <w:rFonts w:ascii="Times New Roman" w:hAnsi="Times New Roman"/>
                <w:b w:val="0"/>
                <w:sz w:val="24"/>
                <w:u w:val="none"/>
              </w:rPr>
              <w:t xml:space="preserve">402 </w:t>
            </w:r>
            <w:r w:rsidR="00BB3751" w:rsidRPr="00384ADB">
              <w:rPr>
                <w:rStyle w:val="InstructionsTabelleberschrift"/>
                <w:rFonts w:ascii="Times New Roman" w:hAnsi="Times New Roman"/>
                <w:b w:val="0"/>
                <w:sz w:val="24"/>
                <w:u w:val="none"/>
              </w:rPr>
              <w:t xml:space="preserve">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sz w:val="24"/>
                <w:u w:val="none"/>
              </w:rPr>
              <w:t>.</w:t>
            </w:r>
          </w:p>
          <w:p w14:paraId="76692C98" w14:textId="77777777" w:rsidR="00B0191A" w:rsidRPr="00384ADB" w:rsidRDefault="00B0191A">
            <w:pPr>
              <w:pStyle w:val="InstructionsText"/>
              <w:rPr>
                <w:rStyle w:val="InstructionsTabelleberschrift"/>
                <w:rFonts w:ascii="Times New Roman" w:hAnsi="Times New Roman"/>
                <w:b w:val="0"/>
                <w:sz w:val="24"/>
                <w:u w:val="none"/>
              </w:rPr>
            </w:pPr>
          </w:p>
        </w:tc>
      </w:tr>
      <w:tr w:rsidR="00BB3751" w:rsidRPr="00384ADB" w14:paraId="3864B685" w14:textId="77777777" w:rsidTr="00FE7F32">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Amounts exempted</w:t>
            </w:r>
          </w:p>
          <w:p w14:paraId="58DB0761" w14:textId="77777777" w:rsidR="00BB3751" w:rsidRPr="00384ADB" w:rsidRDefault="00BB3751">
            <w:pPr>
              <w:pStyle w:val="InstructionsText"/>
              <w:rPr>
                <w:rStyle w:val="FormatvorlageInstructionsTabelleText"/>
                <w:rFonts w:ascii="Times New Roman" w:hAnsi="Times New Roman"/>
                <w:b/>
                <w:sz w:val="24"/>
              </w:rPr>
            </w:pPr>
          </w:p>
          <w:p w14:paraId="65B70BD2" w14:textId="77777777" w:rsidR="00BB3751" w:rsidRPr="00384ADB" w:rsidRDefault="00BB3751" w:rsidP="00054652">
            <w:pPr>
              <w:spacing w:before="0" w:after="0"/>
              <w:rPr>
                <w:rStyle w:val="InstructionsTabelleberschrift"/>
                <w:rFonts w:ascii="Times New Roman" w:hAnsi="Times New Roman"/>
                <w:b w:val="0"/>
                <w:bCs w:val="0"/>
                <w:sz w:val="24"/>
                <w:u w:val="none"/>
                <w:lang w:eastAsia="de-DE"/>
              </w:rPr>
            </w:pPr>
            <w:r w:rsidRPr="00384ADB">
              <w:rPr>
                <w:rStyle w:val="InstructionsTabelleberschrift"/>
                <w:rFonts w:ascii="Times New Roman" w:hAnsi="Times New Roman"/>
                <w:b w:val="0"/>
                <w:bCs w:val="0"/>
                <w:sz w:val="24"/>
                <w:u w:val="none"/>
                <w:lang w:eastAsia="de-DE"/>
              </w:rPr>
              <w:t xml:space="preserve">Article </w:t>
            </w:r>
            <w:r w:rsidR="0054768B" w:rsidRPr="00384ADB">
              <w:rPr>
                <w:rStyle w:val="InstructionsTabelleberschrift"/>
                <w:rFonts w:ascii="Times New Roman" w:hAnsi="Times New Roman"/>
                <w:b w:val="0"/>
                <w:bCs w:val="0"/>
                <w:sz w:val="24"/>
                <w:u w:val="none"/>
                <w:lang w:eastAsia="de-DE"/>
              </w:rPr>
              <w:t xml:space="preserve">400 </w:t>
            </w:r>
            <w:r w:rsidRPr="00384ADB">
              <w:rPr>
                <w:rStyle w:val="InstructionsTabelleberschrift"/>
                <w:rFonts w:ascii="Times New Roman" w:hAnsi="Times New Roman"/>
                <w:b w:val="0"/>
                <w:bCs w:val="0"/>
                <w:sz w:val="24"/>
                <w:u w:val="none"/>
                <w:lang w:eastAsia="de-DE"/>
              </w:rPr>
              <w:t xml:space="preserve">of </w:t>
            </w:r>
            <w:r w:rsidR="00695E99">
              <w:rPr>
                <w:rStyle w:val="FormatvorlageInstructionsTabelleText"/>
                <w:rFonts w:ascii="Times New Roman" w:hAnsi="Times New Roman"/>
                <w:sz w:val="24"/>
              </w:rPr>
              <w:t>CRR</w:t>
            </w:r>
            <w:r w:rsidRPr="00384ADB">
              <w:rPr>
                <w:rStyle w:val="InstructionsTabelleberschrift"/>
                <w:rFonts w:ascii="Times New Roman" w:hAnsi="Times New Roman"/>
                <w:b w:val="0"/>
                <w:bCs w:val="0"/>
                <w:sz w:val="24"/>
                <w:u w:val="none"/>
                <w:lang w:eastAsia="de-DE"/>
              </w:rPr>
              <w:t>.</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lang w:eastAsia="de-DE"/>
              </w:rPr>
            </w:pPr>
            <w:r w:rsidRPr="00384ADB">
              <w:rPr>
                <w:rStyle w:val="InstructionsTabelleberschrift"/>
                <w:rFonts w:ascii="Times New Roman" w:hAnsi="Times New Roman"/>
                <w:b w:val="0"/>
                <w:sz w:val="24"/>
                <w:u w:val="none"/>
              </w:rPr>
              <w:t xml:space="preserve">The institution shall report the </w:t>
            </w:r>
            <w:r w:rsidRPr="00384ADB">
              <w:rPr>
                <w:rStyle w:val="FormatvorlageInstructionsTabelleText"/>
                <w:rFonts w:ascii="Times New Roman" w:hAnsi="Times New Roman"/>
                <w:sz w:val="24"/>
                <w:lang w:eastAsia="de-DE"/>
              </w:rPr>
              <w:t xml:space="preserve">amounts </w:t>
            </w:r>
            <w:r w:rsidR="00BB3751" w:rsidRPr="00384ADB">
              <w:rPr>
                <w:rStyle w:val="FormatvorlageInstructionsTabelleText"/>
                <w:rFonts w:ascii="Times New Roman" w:hAnsi="Times New Roman"/>
                <w:sz w:val="24"/>
                <w:lang w:eastAsia="de-DE"/>
              </w:rPr>
              <w:t>exempted from the LE regime.</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FE7F32">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Exposure value after application of exemptions and CRM</w:t>
            </w:r>
          </w:p>
          <w:p w14:paraId="4AB90B85" w14:textId="77777777" w:rsidR="00BB3751" w:rsidRPr="0039317F" w:rsidRDefault="00BB3751">
            <w:pPr>
              <w:pStyle w:val="InstructionsText"/>
            </w:pPr>
          </w:p>
          <w:p w14:paraId="37FBBCBE" w14:textId="77777777" w:rsidR="00BB3751" w:rsidRPr="0039317F" w:rsidRDefault="00BB3751">
            <w:pPr>
              <w:pStyle w:val="InstructionsText"/>
            </w:pPr>
            <w:r w:rsidRPr="0039317F">
              <w:t xml:space="preserve">Article </w:t>
            </w:r>
            <w:r w:rsidR="0054768B" w:rsidRPr="0039317F">
              <w:t>394</w:t>
            </w:r>
            <w:r w:rsidRPr="0039317F">
              <w:t xml:space="preserve">(1)(d) of </w:t>
            </w:r>
            <w:r w:rsidR="00695E99" w:rsidRPr="0039317F">
              <w:rPr>
                <w:rStyle w:val="FormatvorlageInstructionsTabelleText"/>
                <w:rFonts w:ascii="Times New Roman" w:hAnsi="Times New Roman"/>
                <w:sz w:val="24"/>
              </w:rPr>
              <w:t>CRR</w:t>
            </w:r>
            <w:r w:rsidR="009770DD" w:rsidRPr="0039317F">
              <w:t>.</w:t>
            </w:r>
          </w:p>
          <w:p w14:paraId="4F848D2E" w14:textId="77777777" w:rsidR="00B0191A" w:rsidRPr="0039317F" w:rsidRDefault="00B0191A">
            <w:pPr>
              <w:pStyle w:val="InstructionsText"/>
            </w:pPr>
          </w:p>
          <w:p w14:paraId="2B28F47B" w14:textId="77777777" w:rsidR="00B0191A" w:rsidRPr="0039317F" w:rsidRDefault="0054768B">
            <w:pPr>
              <w:pStyle w:val="InstructionsText"/>
            </w:pPr>
            <w:r w:rsidRPr="0039317F">
              <w:t>The i</w:t>
            </w:r>
            <w:r w:rsidR="00BB3751" w:rsidRPr="0039317F">
              <w:t xml:space="preserve">nstitution shall report the exposure value after taking into account the effect of the exemptions and credit risk mitigation calculated for the purpose of Article </w:t>
            </w:r>
            <w:r w:rsidRPr="0039317F">
              <w:t>395</w:t>
            </w:r>
            <w:r w:rsidR="00BB3751" w:rsidRPr="0039317F">
              <w:t>(1)</w:t>
            </w:r>
            <w:r w:rsidR="00695E99" w:rsidRPr="0039317F">
              <w:t xml:space="preserve"> of </w:t>
            </w:r>
            <w:r w:rsidR="00695E99" w:rsidRPr="0039317F">
              <w:rPr>
                <w:rStyle w:val="FormatvorlageInstructionsTabelleText"/>
                <w:rFonts w:ascii="Times New Roman" w:hAnsi="Times New Roman"/>
                <w:sz w:val="24"/>
              </w:rPr>
              <w:t>CRR</w:t>
            </w:r>
            <w:r w:rsidR="00BB3751" w:rsidRPr="0039317F">
              <w:t>.</w:t>
            </w:r>
          </w:p>
          <w:p w14:paraId="5D37D332" w14:textId="77777777" w:rsidR="00B0191A" w:rsidRPr="00384ADB" w:rsidRDefault="00B0191A">
            <w:pPr>
              <w:pStyle w:val="InstructionsText"/>
              <w:rPr>
                <w:rStyle w:val="InstructionsTabelleberschrift"/>
                <w:rFonts w:ascii="Times New Roman" w:hAnsi="Times New Roman"/>
                <w:bCs w:val="0"/>
                <w:sz w:val="24"/>
                <w:lang w:eastAsia="en-US"/>
              </w:rPr>
            </w:pPr>
          </w:p>
        </w:tc>
      </w:tr>
      <w:tr w:rsidR="00BB3751" w:rsidRPr="00384ADB" w14:paraId="5FD19E76" w14:textId="77777777" w:rsidTr="00FE7F32">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Total</w:t>
            </w:r>
          </w:p>
          <w:p w14:paraId="5E89F760" w14:textId="77777777" w:rsidR="00BB3751" w:rsidRPr="00384ADB" w:rsidRDefault="00BB3751">
            <w:pPr>
              <w:pStyle w:val="InstructionsText"/>
            </w:pPr>
          </w:p>
          <w:p w14:paraId="6DE3FEAE" w14:textId="77777777" w:rsidR="00BB3751" w:rsidRPr="0039317F" w:rsidRDefault="00BB3751">
            <w:pPr>
              <w:pStyle w:val="InstructionsText"/>
            </w:pPr>
            <w:r w:rsidRPr="0039317F">
              <w:t xml:space="preserve">This column </w:t>
            </w:r>
            <w:r w:rsidR="0054768B" w:rsidRPr="0039317F">
              <w:t xml:space="preserve">shall include </w:t>
            </w:r>
            <w:r w:rsidRPr="0039317F">
              <w:t xml:space="preserve">the amount </w:t>
            </w:r>
            <w:r w:rsidR="009770DD" w:rsidRPr="0039317F">
              <w:t>to</w:t>
            </w:r>
            <w:r w:rsidRPr="0039317F">
              <w:t xml:space="preserve"> be taken into account in order to comply with the large exposures limit </w:t>
            </w:r>
            <w:r w:rsidR="009770DD" w:rsidRPr="0039317F">
              <w:t xml:space="preserve">set out </w:t>
            </w:r>
            <w:r w:rsidRPr="0039317F">
              <w:t xml:space="preserve">in Article </w:t>
            </w:r>
            <w:r w:rsidR="0054768B" w:rsidRPr="0039317F">
              <w:t>395</w:t>
            </w:r>
            <w:r w:rsidR="007449CB" w:rsidRPr="0039317F">
              <w:t xml:space="preserve"> o</w:t>
            </w:r>
            <w:r w:rsidR="00695E99" w:rsidRPr="0039317F">
              <w:t>f CRR</w:t>
            </w:r>
            <w:r w:rsidR="007449CB" w:rsidRPr="0039317F">
              <w:t>.</w:t>
            </w:r>
          </w:p>
          <w:p w14:paraId="5EAE4D20" w14:textId="77777777" w:rsidR="00B0191A" w:rsidRPr="00384ADB" w:rsidRDefault="00B0191A">
            <w:pPr>
              <w:pStyle w:val="InstructionsText"/>
              <w:rPr>
                <w:rStyle w:val="InstructionsTabelleberschrift"/>
                <w:rFonts w:ascii="Times New Roman" w:hAnsi="Times New Roman"/>
                <w:sz w:val="24"/>
              </w:rPr>
            </w:pPr>
          </w:p>
        </w:tc>
      </w:tr>
      <w:tr w:rsidR="00BB3751" w:rsidRPr="00384ADB" w14:paraId="7FDF31DD" w14:textId="77777777" w:rsidTr="00FE7F32">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Of which: Non-trading book</w:t>
            </w:r>
          </w:p>
          <w:p w14:paraId="29274BED" w14:textId="77777777" w:rsidR="00BB3751" w:rsidRPr="00384ADB" w:rsidRDefault="00BB3751">
            <w:pPr>
              <w:pStyle w:val="InstructionsText"/>
              <w:rPr>
                <w:rStyle w:val="FormatvorlageInstructionsTabelleText"/>
                <w:rFonts w:ascii="Times New Roman" w:hAnsi="Times New Roman"/>
                <w:b/>
                <w:sz w:val="24"/>
              </w:rPr>
            </w:pPr>
          </w:p>
          <w:p w14:paraId="63988ED9" w14:textId="77777777" w:rsidR="00BB3751" w:rsidRPr="00384ADB" w:rsidRDefault="0054768B">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The institution shall report th</w:t>
            </w:r>
            <w:r w:rsidR="00BB3751" w:rsidRPr="00384ADB">
              <w:rPr>
                <w:rStyle w:val="FormatvorlageInstructionsTabelleText"/>
                <w:rFonts w:ascii="Times New Roman" w:hAnsi="Times New Roman"/>
                <w:sz w:val="24"/>
              </w:rPr>
              <w:t>e total exposure after application of exemption</w:t>
            </w:r>
            <w:r w:rsidRPr="00384ADB">
              <w:rPr>
                <w:rStyle w:val="FormatvorlageInstructionsTabelleText"/>
                <w:rFonts w:ascii="Times New Roman" w:hAnsi="Times New Roman"/>
                <w:sz w:val="24"/>
              </w:rPr>
              <w:t>s</w:t>
            </w:r>
            <w:r w:rsidR="00BB3751" w:rsidRPr="00384ADB">
              <w:rPr>
                <w:rStyle w:val="FormatvorlageInstructionsTabelleText"/>
                <w:rFonts w:ascii="Times New Roman" w:hAnsi="Times New Roman"/>
                <w:sz w:val="24"/>
              </w:rPr>
              <w:t xml:space="preserve"> and after taking into account the effect of CRM belonging to the non-trading book.</w:t>
            </w:r>
          </w:p>
          <w:p w14:paraId="6EAD0D2C" w14:textId="77777777" w:rsidR="00BB3751" w:rsidRPr="00384ADB" w:rsidRDefault="00BB3751">
            <w:pPr>
              <w:pStyle w:val="InstructionsText"/>
              <w:rPr>
                <w:rStyle w:val="InstructionsTabelleberschrift"/>
                <w:rFonts w:ascii="Times New Roman" w:hAnsi="Times New Roman"/>
                <w:sz w:val="24"/>
              </w:rPr>
            </w:pPr>
          </w:p>
        </w:tc>
      </w:tr>
      <w:tr w:rsidR="00BB3751" w:rsidRPr="00384ADB" w14:paraId="5FAE66A6" w14:textId="77777777" w:rsidTr="00FE7F32">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350</w:t>
            </w:r>
          </w:p>
        </w:tc>
        <w:tc>
          <w:tcPr>
            <w:tcW w:w="7620" w:type="dxa"/>
          </w:tcPr>
          <w:p w14:paraId="0EF5B537" w14:textId="29677A04" w:rsidR="00BB3751" w:rsidRPr="00384ADB" w:rsidRDefault="00BB3751">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 of </w:t>
            </w:r>
            <w:del w:id="246" w:author="Author">
              <w:r w:rsidRPr="00384ADB" w:rsidDel="00A30690">
                <w:rPr>
                  <w:rStyle w:val="InstructionsTabelleberschrift"/>
                  <w:rFonts w:ascii="Times New Roman" w:hAnsi="Times New Roman"/>
                  <w:sz w:val="24"/>
                </w:rPr>
                <w:delText xml:space="preserve">eligible </w:delText>
              </w:r>
            </w:del>
            <w:ins w:id="247" w:author="Author">
              <w:r w:rsidR="00A30690">
                <w:rPr>
                  <w:rStyle w:val="InstructionsTabelleberschrift"/>
                  <w:rFonts w:ascii="Times New Roman" w:hAnsi="Times New Roman"/>
                  <w:sz w:val="24"/>
                </w:rPr>
                <w:t>Tier 1</w:t>
              </w:r>
              <w:r w:rsidR="00A30690" w:rsidRPr="00384ADB">
                <w:rPr>
                  <w:rStyle w:val="InstructionsTabelleberschrift"/>
                  <w:rFonts w:ascii="Times New Roman" w:hAnsi="Times New Roman"/>
                  <w:sz w:val="24"/>
                </w:rPr>
                <w:t xml:space="preserve"> </w:t>
              </w:r>
            </w:ins>
            <w:r w:rsidRPr="00384ADB">
              <w:rPr>
                <w:rStyle w:val="InstructionsTabelleberschrift"/>
                <w:rFonts w:ascii="Times New Roman" w:hAnsi="Times New Roman"/>
                <w:sz w:val="24"/>
              </w:rPr>
              <w:t>capital</w:t>
            </w:r>
          </w:p>
          <w:p w14:paraId="0335A68C" w14:textId="77777777" w:rsidR="00BB3751" w:rsidRPr="00384ADB" w:rsidRDefault="00BB3751">
            <w:pPr>
              <w:pStyle w:val="InstructionsText"/>
              <w:rPr>
                <w:rStyle w:val="FormatvorlageInstructionsTabelleText"/>
                <w:rFonts w:ascii="Times New Roman" w:hAnsi="Times New Roman"/>
                <w:b/>
                <w:sz w:val="24"/>
              </w:rPr>
            </w:pPr>
          </w:p>
          <w:p w14:paraId="3C42F8BD" w14:textId="16441674" w:rsidR="00BB3751" w:rsidRPr="00384ADB" w:rsidRDefault="0054768B" w:rsidP="00BE2D91">
            <w:pPr>
              <w:spacing w:before="0" w:after="0"/>
              <w:rPr>
                <w:rStyle w:val="InstructionsTabelleberschrift"/>
                <w:rFonts w:ascii="Times New Roman" w:hAnsi="Times New Roman"/>
                <w:b w:val="0"/>
                <w:bCs w:val="0"/>
                <w:sz w:val="24"/>
                <w:u w:val="none"/>
              </w:rPr>
            </w:pPr>
            <w:r w:rsidRPr="00384ADB">
              <w:rPr>
                <w:rStyle w:val="FormatvorlageInstructionsTabelleText"/>
                <w:rFonts w:ascii="Times New Roman" w:hAnsi="Times New Roman"/>
                <w:sz w:val="24"/>
              </w:rPr>
              <w:t xml:space="preserve">The institution shall report </w:t>
            </w:r>
            <w:r w:rsidR="00BB3751" w:rsidRPr="00384ADB">
              <w:rPr>
                <w:rStyle w:val="InstructionsTabelleberschrift"/>
                <w:rFonts w:ascii="Times New Roman" w:hAnsi="Times New Roman"/>
                <w:b w:val="0"/>
                <w:bCs w:val="0"/>
                <w:sz w:val="24"/>
                <w:u w:val="none"/>
              </w:rPr>
              <w:t xml:space="preserve">the percentage of the exposure value after application of exemptions and CRM related to the </w:t>
            </w:r>
            <w:del w:id="248" w:author="Author">
              <w:r w:rsidR="00BB3751" w:rsidRPr="00384ADB" w:rsidDel="00705B27">
                <w:rPr>
                  <w:rStyle w:val="InstructionsTabelleberschrift"/>
                  <w:rFonts w:ascii="Times New Roman" w:hAnsi="Times New Roman"/>
                  <w:b w:val="0"/>
                  <w:bCs w:val="0"/>
                  <w:sz w:val="24"/>
                  <w:u w:val="none"/>
                </w:rPr>
                <w:delText xml:space="preserve">eligible </w:delText>
              </w:r>
            </w:del>
            <w:ins w:id="249" w:author="Author">
              <w:r w:rsidR="00705B27">
                <w:rPr>
                  <w:rStyle w:val="InstructionsTabelleberschrift"/>
                  <w:rFonts w:ascii="Times New Roman" w:hAnsi="Times New Roman"/>
                  <w:b w:val="0"/>
                  <w:bCs w:val="0"/>
                  <w:sz w:val="24"/>
                  <w:u w:val="none"/>
                </w:rPr>
                <w:t>Tier 1</w:t>
              </w:r>
              <w:r w:rsidR="00705B27" w:rsidRPr="00384ADB">
                <w:rPr>
                  <w:rStyle w:val="InstructionsTabelleberschrift"/>
                  <w:rFonts w:ascii="Times New Roman" w:hAnsi="Times New Roman"/>
                  <w:b w:val="0"/>
                  <w:bCs w:val="0"/>
                  <w:sz w:val="24"/>
                  <w:u w:val="none"/>
                </w:rPr>
                <w:t xml:space="preserve"> </w:t>
              </w:r>
            </w:ins>
            <w:r w:rsidR="00BB3751" w:rsidRPr="00384ADB">
              <w:rPr>
                <w:rStyle w:val="InstructionsTabelleberschrift"/>
                <w:rFonts w:ascii="Times New Roman" w:hAnsi="Times New Roman"/>
                <w:b w:val="0"/>
                <w:bCs w:val="0"/>
                <w:sz w:val="24"/>
                <w:u w:val="none"/>
              </w:rPr>
              <w:t xml:space="preserve">capital of the institution, as defined in Article </w:t>
            </w:r>
            <w:del w:id="250" w:author="Author">
              <w:r w:rsidR="00BB3751" w:rsidRPr="00384ADB" w:rsidDel="00A30690">
                <w:rPr>
                  <w:rStyle w:val="InstructionsTabelleberschrift"/>
                  <w:rFonts w:ascii="Times New Roman" w:hAnsi="Times New Roman"/>
                  <w:b w:val="0"/>
                  <w:bCs w:val="0"/>
                  <w:sz w:val="24"/>
                  <w:u w:val="none"/>
                </w:rPr>
                <w:delText>4</w:delText>
              </w:r>
              <w:r w:rsidR="007A6B64" w:rsidRPr="00384ADB" w:rsidDel="00A30690">
                <w:rPr>
                  <w:rStyle w:val="InstructionsTabelleberschrift"/>
                  <w:rFonts w:ascii="Times New Roman" w:hAnsi="Times New Roman"/>
                  <w:b w:val="0"/>
                  <w:bCs w:val="0"/>
                  <w:sz w:val="24"/>
                  <w:u w:val="none"/>
                </w:rPr>
                <w:delText>(1)</w:delText>
              </w:r>
              <w:r w:rsidR="00BB3751" w:rsidRPr="00384ADB" w:rsidDel="00A30690">
                <w:rPr>
                  <w:rStyle w:val="InstructionsTabelleberschrift"/>
                  <w:rFonts w:ascii="Times New Roman" w:hAnsi="Times New Roman"/>
                  <w:b w:val="0"/>
                  <w:bCs w:val="0"/>
                  <w:sz w:val="24"/>
                  <w:u w:val="none"/>
                </w:rPr>
                <w:delText>(</w:delText>
              </w:r>
              <w:r w:rsidRPr="00384ADB" w:rsidDel="00A30690">
                <w:rPr>
                  <w:rStyle w:val="InstructionsTabelleberschrift"/>
                  <w:rFonts w:ascii="Times New Roman" w:hAnsi="Times New Roman"/>
                  <w:b w:val="0"/>
                  <w:bCs w:val="0"/>
                  <w:sz w:val="24"/>
                  <w:u w:val="none"/>
                </w:rPr>
                <w:delText>71</w:delText>
              </w:r>
              <w:r w:rsidR="00BB3751" w:rsidRPr="00384ADB" w:rsidDel="00A30690">
                <w:rPr>
                  <w:rStyle w:val="InstructionsTabelleberschrift"/>
                  <w:rFonts w:ascii="Times New Roman" w:hAnsi="Times New Roman"/>
                  <w:b w:val="0"/>
                  <w:bCs w:val="0"/>
                  <w:sz w:val="24"/>
                  <w:u w:val="none"/>
                </w:rPr>
                <w:delText>)</w:delText>
              </w:r>
              <w:r w:rsidR="007449CB" w:rsidDel="00A30690">
                <w:rPr>
                  <w:rStyle w:val="InstructionsTabelleberschrift"/>
                  <w:rFonts w:ascii="Times New Roman" w:hAnsi="Times New Roman"/>
                  <w:b w:val="0"/>
                  <w:bCs w:val="0"/>
                  <w:sz w:val="24"/>
                  <w:u w:val="none"/>
                </w:rPr>
                <w:delText>(b)</w:delText>
              </w:r>
              <w:r w:rsidR="00BB3751" w:rsidRPr="00384ADB" w:rsidDel="00A30690">
                <w:rPr>
                  <w:rStyle w:val="InstructionsTabelleberschrift"/>
                  <w:rFonts w:ascii="Times New Roman" w:hAnsi="Times New Roman"/>
                  <w:b w:val="0"/>
                  <w:bCs w:val="0"/>
                  <w:sz w:val="24"/>
                  <w:u w:val="none"/>
                </w:rPr>
                <w:delText xml:space="preserve"> </w:delText>
              </w:r>
            </w:del>
            <w:ins w:id="251" w:author="Author">
              <w:r w:rsidR="00705B27">
                <w:rPr>
                  <w:rStyle w:val="InstructionsTabelleberschrift"/>
                  <w:rFonts w:ascii="Times New Roman" w:hAnsi="Times New Roman"/>
                  <w:b w:val="0"/>
                  <w:bCs w:val="0"/>
                  <w:sz w:val="24"/>
                  <w:u w:val="none"/>
                </w:rPr>
                <w:t xml:space="preserve">25 </w:t>
              </w:r>
            </w:ins>
            <w:r w:rsidR="00BB3751" w:rsidRPr="00384ADB">
              <w:rPr>
                <w:rStyle w:val="InstructionsTabelleberschrift"/>
                <w:rFonts w:ascii="Times New Roman" w:hAnsi="Times New Roman"/>
                <w:b w:val="0"/>
                <w:bCs w:val="0"/>
                <w:sz w:val="24"/>
                <w:u w:val="none"/>
              </w:rPr>
              <w:t xml:space="preserve">of </w:t>
            </w:r>
            <w:r w:rsidR="00695E99">
              <w:rPr>
                <w:rStyle w:val="FormatvorlageInstructionsTabelleText"/>
                <w:rFonts w:ascii="Times New Roman" w:hAnsi="Times New Roman"/>
                <w:sz w:val="24"/>
              </w:rPr>
              <w:t>CRR</w:t>
            </w:r>
            <w:r w:rsidR="00BB3751" w:rsidRPr="00384ADB">
              <w:rPr>
                <w:rStyle w:val="InstructionsTabelleberschrift"/>
                <w:rFonts w:ascii="Times New Roman" w:hAnsi="Times New Roman"/>
                <w:b w:val="0"/>
                <w:bCs w:val="0"/>
                <w:sz w:val="24"/>
                <w:u w:val="none"/>
              </w:rPr>
              <w:t>.</w:t>
            </w:r>
          </w:p>
          <w:p w14:paraId="704D471F" w14:textId="77777777" w:rsidR="00BB3751" w:rsidRPr="00384ADB" w:rsidRDefault="00BB3751">
            <w:pPr>
              <w:pStyle w:val="InstructionsText"/>
              <w:rPr>
                <w:rStyle w:val="InstructionsTabelleberschrift"/>
                <w:rFonts w:ascii="Times New Roman" w:hAnsi="Times New Roman"/>
                <w:sz w:val="24"/>
                <w:lang w:eastAsia="en-US"/>
              </w:rPr>
            </w:pP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52" w:name="_Toc358305157"/>
      <w:bookmarkStart w:id="253" w:name="_Toc20819322"/>
      <w:r w:rsidRPr="00384ADB">
        <w:rPr>
          <w:rFonts w:ascii="Times New Roman" w:hAnsi="Times New Roman" w:cs="Times New Roman"/>
          <w:b/>
          <w:sz w:val="24"/>
          <w:u w:val="none"/>
        </w:rPr>
        <w:lastRenderedPageBreak/>
        <w:t xml:space="preserve">C 29.00 - </w:t>
      </w:r>
      <w:r w:rsidR="00E17043" w:rsidRPr="00384ADB">
        <w:rPr>
          <w:rFonts w:ascii="Times New Roman" w:hAnsi="Times New Roman" w:cs="Times New Roman"/>
          <w:b/>
          <w:sz w:val="24"/>
          <w:u w:val="none"/>
        </w:rPr>
        <w:t>Details of the</w:t>
      </w:r>
      <w:r w:rsidR="001E6FAF" w:rsidRPr="00384ADB">
        <w:rPr>
          <w:rFonts w:ascii="Times New Roman" w:hAnsi="Times New Roman" w:cs="Times New Roman"/>
          <w:b/>
          <w:sz w:val="24"/>
          <w:u w:val="none"/>
        </w:rPr>
        <w:t xml:space="preserve"> exposures to</w:t>
      </w:r>
      <w:r w:rsidR="00E17043" w:rsidRPr="00384ADB">
        <w:rPr>
          <w:rFonts w:ascii="Times New Roman" w:hAnsi="Times New Roman" w:cs="Times New Roman"/>
          <w:b/>
          <w:sz w:val="24"/>
          <w:u w:val="none"/>
        </w:rPr>
        <w:t xml:space="preserve"> individual </w:t>
      </w:r>
      <w:r w:rsidR="00B80B0E" w:rsidRPr="00384ADB">
        <w:rPr>
          <w:rFonts w:ascii="Times New Roman" w:hAnsi="Times New Roman" w:cs="Times New Roman"/>
          <w:b/>
          <w:sz w:val="24"/>
          <w:u w:val="none"/>
        </w:rPr>
        <w:t xml:space="preserve">clients </w:t>
      </w:r>
      <w:r w:rsidR="00E17043" w:rsidRPr="00384ADB">
        <w:rPr>
          <w:rFonts w:ascii="Times New Roman" w:hAnsi="Times New Roman" w:cs="Times New Roman"/>
          <w:b/>
          <w:sz w:val="24"/>
          <w:u w:val="none"/>
        </w:rPr>
        <w:t>within groups</w:t>
      </w:r>
      <w:r w:rsidR="00D40975" w:rsidRPr="00384ADB">
        <w:rPr>
          <w:rFonts w:ascii="Times New Roman" w:hAnsi="Times New Roman" w:cs="Times New Roman"/>
          <w:b/>
          <w:sz w:val="24"/>
          <w:u w:val="none"/>
        </w:rPr>
        <w:t xml:space="preserve"> of connected clients</w:t>
      </w:r>
      <w:bookmarkEnd w:id="252"/>
      <w:r w:rsidRPr="00384ADB">
        <w:rPr>
          <w:rFonts w:ascii="Times New Roman" w:hAnsi="Times New Roman" w:cs="Times New Roman"/>
          <w:b/>
          <w:sz w:val="24"/>
          <w:u w:val="none"/>
        </w:rPr>
        <w:t xml:space="preserve"> (LE3)</w:t>
      </w:r>
      <w:bookmarkEnd w:id="253"/>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54" w:name="_Toc308175824"/>
      <w:bookmarkStart w:id="255" w:name="_Toc310414970"/>
      <w:bookmarkStart w:id="256" w:name="_Toc358305158"/>
      <w:bookmarkStart w:id="257" w:name="_Toc20819323"/>
      <w:r w:rsidRPr="00384ADB">
        <w:rPr>
          <w:rFonts w:ascii="Times New Roman" w:hAnsi="Times New Roman" w:cs="Times New Roman"/>
          <w:sz w:val="24"/>
        </w:rPr>
        <w:t xml:space="preserve">Instructions concerning specific </w:t>
      </w:r>
      <w:bookmarkEnd w:id="254"/>
      <w:bookmarkEnd w:id="255"/>
      <w:r w:rsidR="00456976" w:rsidRPr="00384ADB">
        <w:rPr>
          <w:rFonts w:ascii="Times New Roman" w:hAnsi="Times New Roman" w:cs="Times New Roman"/>
          <w:sz w:val="24"/>
        </w:rPr>
        <w:t>columns</w:t>
      </w:r>
      <w:bookmarkEnd w:id="256"/>
      <w:bookmarkEnd w:id="257"/>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FE7F32">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lang w:eastAsia="en-US"/>
              </w:rPr>
            </w:pPr>
            <w:r w:rsidRPr="00384ADB">
              <w:rPr>
                <w:rStyle w:val="InstructionsTabelleText"/>
                <w:rFonts w:ascii="Times New Roman" w:hAnsi="Times New Roman"/>
                <w:b/>
                <w:sz w:val="24"/>
              </w:rPr>
              <w:t>Column</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lang w:eastAsia="en-US"/>
              </w:rPr>
            </w:pPr>
            <w:r w:rsidRPr="00384ADB">
              <w:rPr>
                <w:rStyle w:val="InstructionsTabelleText"/>
                <w:rFonts w:ascii="Times New Roman" w:hAnsi="Times New Roman"/>
                <w:b/>
                <w:sz w:val="24"/>
              </w:rPr>
              <w:t>Legal references and instructions</w:t>
            </w:r>
          </w:p>
        </w:tc>
      </w:tr>
      <w:tr w:rsidR="005514AF" w:rsidRPr="00384ADB" w14:paraId="7EF2AC35" w14:textId="77777777" w:rsidTr="00FE7F32">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010-360</w:t>
            </w:r>
          </w:p>
        </w:tc>
        <w:tc>
          <w:tcPr>
            <w:tcW w:w="7620" w:type="dxa"/>
          </w:tcPr>
          <w:p w14:paraId="6971831C" w14:textId="77777777" w:rsidR="00704405" w:rsidRPr="00384ADB" w:rsidRDefault="00704405">
            <w:pPr>
              <w:pStyle w:val="InstructionsText"/>
            </w:pPr>
          </w:p>
          <w:p w14:paraId="42BFB9A4" w14:textId="77777777" w:rsidR="005514AF" w:rsidRPr="00384ADB" w:rsidRDefault="00BA7374">
            <w:pPr>
              <w:pStyle w:val="InstructionsText"/>
              <w:rPr>
                <w:rStyle w:val="FormatvorlageInstructionsTabelleText"/>
                <w:rFonts w:ascii="Times New Roman" w:hAnsi="Times New Roman"/>
                <w:sz w:val="24"/>
              </w:rPr>
            </w:pPr>
            <w:r w:rsidRPr="00384ADB">
              <w:t>T</w:t>
            </w:r>
            <w:r w:rsidR="00F51302" w:rsidRPr="00384ADB">
              <w:t>he</w:t>
            </w:r>
            <w:r w:rsidR="003D3140" w:rsidRPr="00384ADB">
              <w:t xml:space="preserve"> institution shall report in </w:t>
            </w:r>
            <w:r w:rsidR="00F51302" w:rsidRPr="00384ADB">
              <w:t>template</w:t>
            </w:r>
            <w:r w:rsidR="00611819">
              <w:t xml:space="preserve"> </w:t>
            </w:r>
            <w:r w:rsidR="00611819" w:rsidRPr="003E7E4D">
              <w:t>LE3</w:t>
            </w:r>
            <w:r w:rsidR="00F51302" w:rsidRPr="00384ADB">
              <w:t xml:space="preserve"> the data of</w:t>
            </w:r>
            <w:r w:rsidR="003D3140" w:rsidRPr="00384ADB">
              <w:t xml:space="preserve"> the</w:t>
            </w:r>
            <w:r w:rsidR="00F51302" w:rsidRPr="00384ADB">
              <w:t xml:space="preserve"> individual </w:t>
            </w:r>
            <w:r w:rsidR="006340C6" w:rsidRPr="00384ADB">
              <w:t xml:space="preserve">clients </w:t>
            </w:r>
            <w:r w:rsidR="00F51302" w:rsidRPr="00384ADB">
              <w:t>belonging to the groups</w:t>
            </w:r>
            <w:r w:rsidR="003D3140" w:rsidRPr="00384ADB">
              <w:t xml:space="preserve"> of connected clients</w:t>
            </w:r>
            <w:r w:rsidR="00F51302" w:rsidRPr="00384ADB">
              <w:t xml:space="preserve"> included in </w:t>
            </w:r>
            <w:r w:rsidR="00B05254" w:rsidRPr="00384ADB">
              <w:t>the</w:t>
            </w:r>
            <w:r w:rsidR="001E6FAF" w:rsidRPr="00384ADB">
              <w:t xml:space="preserve"> rows of</w:t>
            </w:r>
            <w:r w:rsidR="00B05254" w:rsidRPr="00384ADB">
              <w:t xml:space="preserve"> </w:t>
            </w:r>
            <w:r w:rsidR="00F51302" w:rsidRPr="00384ADB">
              <w:t>template</w:t>
            </w:r>
            <w:r w:rsidR="00611819" w:rsidRPr="00FB7036">
              <w:t xml:space="preserve"> LE2</w:t>
            </w:r>
            <w:r w:rsidR="00704405" w:rsidRPr="00384ADB">
              <w:t>.</w:t>
            </w:r>
            <w:r w:rsidR="00F51302" w:rsidRPr="00384ADB">
              <w:t xml:space="preserve"> </w:t>
            </w:r>
          </w:p>
          <w:p w14:paraId="504194B4" w14:textId="77777777" w:rsidR="009F75EC" w:rsidRPr="00384ADB" w:rsidRDefault="009F75EC">
            <w:pPr>
              <w:pStyle w:val="InstructionsText"/>
              <w:rPr>
                <w:rStyle w:val="InstructionsTabelleberschrift"/>
                <w:rFonts w:ascii="Times New Roman" w:hAnsi="Times New Roman"/>
                <w:b w:val="0"/>
                <w:sz w:val="24"/>
                <w:u w:val="none"/>
              </w:rPr>
            </w:pPr>
          </w:p>
        </w:tc>
      </w:tr>
      <w:tr w:rsidR="006E7C46" w:rsidRPr="00384ADB" w14:paraId="5AF37287" w14:textId="77777777" w:rsidTr="00FE7F32">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Code</w:t>
            </w:r>
          </w:p>
          <w:p w14:paraId="5C2EC044" w14:textId="77777777" w:rsidR="006E7C46" w:rsidRPr="00384ADB" w:rsidRDefault="006E7C46">
            <w:pPr>
              <w:pStyle w:val="InstructionsText"/>
              <w:rPr>
                <w:rStyle w:val="InstructionsTabelleberschrift"/>
                <w:rFonts w:ascii="Times New Roman" w:hAnsi="Times New Roman"/>
                <w:b w:val="0"/>
                <w:sz w:val="24"/>
                <w:u w:val="none"/>
              </w:rPr>
            </w:pPr>
          </w:p>
          <w:p w14:paraId="0892E5F8" w14:textId="77777777" w:rsidR="00BD0674" w:rsidRPr="00384ADB" w:rsidRDefault="00BD0674">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Columns 010 and 020 are a composite row identifier, and together must be unique for each row in the table.</w:t>
            </w:r>
          </w:p>
          <w:p w14:paraId="068D18D7" w14:textId="37264FD9" w:rsidR="00C53963" w:rsidRDefault="00C53963">
            <w:pPr>
              <w:pStyle w:val="InstructionsText"/>
              <w:rPr>
                <w:ins w:id="258" w:author="Autho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The code of the individual counterparty belonging to the groups of connected clients shall be reported.</w:t>
            </w:r>
          </w:p>
          <w:p w14:paraId="53D2169E" w14:textId="3848C1E5" w:rsidR="006B13B7" w:rsidRPr="00384ADB" w:rsidRDefault="006B13B7">
            <w:pPr>
              <w:pStyle w:val="InstructionsText"/>
              <w:rPr>
                <w:rStyle w:val="InstructionsTabelleberschrift"/>
                <w:rFonts w:ascii="Times New Roman" w:hAnsi="Times New Roman"/>
                <w:b w:val="0"/>
                <w:sz w:val="24"/>
                <w:u w:val="none"/>
              </w:rPr>
            </w:pPr>
            <w:ins w:id="259" w:author="Author">
              <w:r w:rsidRPr="003D7FCE">
                <w:rPr>
                  <w:rStyle w:val="FormatvorlageInstructionsTabelleText"/>
                  <w:rFonts w:ascii="Times New Roman" w:hAnsi="Times New Roman"/>
                  <w:sz w:val="24"/>
                </w:rPr>
                <w:t>The codes shall be used in a consistent way across time.</w:t>
              </w:r>
            </w:ins>
          </w:p>
          <w:p w14:paraId="6DFE96FE" w14:textId="77777777" w:rsidR="00C53963" w:rsidRPr="00384ADB" w:rsidRDefault="00C53963">
            <w:pPr>
              <w:pStyle w:val="InstructionsText"/>
              <w:rPr>
                <w:rStyle w:val="InstructionsTabelleberschrift"/>
                <w:rFonts w:ascii="Times New Roman" w:hAnsi="Times New Roman"/>
                <w:sz w:val="24"/>
              </w:rPr>
            </w:pPr>
          </w:p>
        </w:tc>
      </w:tr>
      <w:tr w:rsidR="00FC221F" w:rsidRPr="00384ADB" w14:paraId="069CD669" w14:textId="77777777" w:rsidTr="00FE7F32">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Group code</w:t>
            </w:r>
          </w:p>
          <w:p w14:paraId="19284C23" w14:textId="77777777" w:rsidR="00FC221F" w:rsidRPr="00384ADB" w:rsidRDefault="00FC221F">
            <w:pPr>
              <w:pStyle w:val="InstructionsText"/>
              <w:rPr>
                <w:rStyle w:val="InstructionsTabelleberschrift"/>
                <w:rFonts w:ascii="Times New Roman" w:hAnsi="Times New Roman"/>
                <w:sz w:val="24"/>
              </w:rPr>
            </w:pPr>
          </w:p>
          <w:p w14:paraId="39FD8A12" w14:textId="77777777" w:rsidR="00BD0674" w:rsidRDefault="00BD0674">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Columns 010 and 020 are a composite row identifier, and together must be unique for each row in the table.</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sidRPr="007449CB">
              <w:rPr>
                <w:rStyle w:val="InstructionsTabelleberschrift"/>
                <w:rFonts w:ascii="Times New Roman" w:hAnsi="Times New Roman"/>
                <w:b w:val="0"/>
                <w:sz w:val="24"/>
                <w:u w:val="none"/>
              </w:rPr>
              <w:t>If a unique code for a group of connected clients is available at national level, this code shall be reported. Where there is no unique code at the national level, the code that shall be reported shall be the code used for reporting exposures to the Group of Connected clients in C 28.00 (LE2).</w:t>
            </w:r>
          </w:p>
          <w:p w14:paraId="6A519E5C" w14:textId="77777777" w:rsidR="00B0191A" w:rsidRPr="00384ADB" w:rsidRDefault="00D46F08">
            <w:pPr>
              <w:pStyle w:val="InstructionsText"/>
              <w:rPr>
                <w:rStyle w:val="InstructionsTabelleberschrift"/>
                <w:rFonts w:ascii="Times New Roman" w:hAnsi="Times New Roman"/>
                <w:b w:val="0"/>
                <w:sz w:val="24"/>
                <w:u w:val="none"/>
              </w:rPr>
            </w:pPr>
            <w:r w:rsidRPr="00384ADB">
              <w:t>Whe</w:t>
            </w:r>
            <w:r w:rsidR="00A81836" w:rsidRPr="00384ADB">
              <w:t>re</w:t>
            </w:r>
            <w:r w:rsidRPr="00384ADB">
              <w:t xml:space="preserve"> a client belongs to several groups </w:t>
            </w:r>
            <w:r w:rsidR="003D3140" w:rsidRPr="00384ADB">
              <w:t>of connected clients</w:t>
            </w:r>
            <w:r w:rsidRPr="00384ADB">
              <w:t xml:space="preserve">, </w:t>
            </w:r>
            <w:r w:rsidR="003D3140" w:rsidRPr="00384ADB">
              <w:t>it shall</w:t>
            </w:r>
            <w:r w:rsidRPr="00384ADB">
              <w:t xml:space="preserve"> be reported as a member </w:t>
            </w:r>
            <w:r w:rsidR="003D3140" w:rsidRPr="00384ADB">
              <w:t xml:space="preserve">of </w:t>
            </w:r>
            <w:r w:rsidRPr="00384ADB">
              <w:t>all</w:t>
            </w:r>
            <w:r w:rsidR="003D3140" w:rsidRPr="00384ADB">
              <w:t xml:space="preserve"> the</w:t>
            </w:r>
            <w:r w:rsidRPr="00384ADB">
              <w:t xml:space="preserve"> groups of connected clients.</w:t>
            </w:r>
            <w:r w:rsidRPr="00384ADB">
              <w:rPr>
                <w:rStyle w:val="InstructionsTabelleberschrift"/>
                <w:rFonts w:ascii="Times New Roman" w:hAnsi="Times New Roman"/>
                <w:b w:val="0"/>
                <w:sz w:val="24"/>
                <w:u w:val="none"/>
              </w:rPr>
              <w:t xml:space="preserve"> </w:t>
            </w:r>
          </w:p>
          <w:p w14:paraId="58350F67" w14:textId="77777777" w:rsidR="00B0191A" w:rsidRPr="00384ADB" w:rsidRDefault="00B0191A">
            <w:pPr>
              <w:pStyle w:val="InstructionsText"/>
              <w:rPr>
                <w:rStyle w:val="InstructionsTabelleberschrift"/>
                <w:rFonts w:ascii="Times New Roman" w:hAnsi="Times New Roman"/>
                <w:sz w:val="24"/>
              </w:rPr>
            </w:pPr>
          </w:p>
        </w:tc>
      </w:tr>
      <w:tr w:rsidR="006E7C46" w:rsidRPr="00384ADB" w14:paraId="5BAB00AC" w14:textId="77777777" w:rsidTr="00FE7F32">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sidRPr="00384ADB">
              <w:rPr>
                <w:rStyle w:val="InstructionsTabelleberschrift"/>
                <w:rFonts w:ascii="Times New Roman" w:hAnsi="Times New Roman"/>
                <w:sz w:val="24"/>
              </w:rPr>
              <w:t xml:space="preserve">Transactions where there is an exposure to underlying assets </w:t>
            </w:r>
          </w:p>
          <w:p w14:paraId="2BBFCFA8" w14:textId="77777777" w:rsidR="006E7C46" w:rsidRPr="00384ADB" w:rsidRDefault="006E7C46">
            <w:pPr>
              <w:pStyle w:val="InstructionsText"/>
              <w:rPr>
                <w:rStyle w:val="FormatvorlageInstructionsTabelleText"/>
                <w:rFonts w:ascii="Times New Roman" w:hAnsi="Times New Roman"/>
                <w:sz w:val="24"/>
              </w:rPr>
            </w:pPr>
          </w:p>
          <w:p w14:paraId="788E2A5B" w14:textId="77777777" w:rsidR="003D3140" w:rsidRPr="00384ADB" w:rsidRDefault="003D3140">
            <w:pPr>
              <w:pStyle w:val="InstructionsText"/>
              <w:rPr>
                <w:rStyle w:val="FormatvorlageInstructionsTabelleText"/>
                <w:rFonts w:ascii="Times New Roman" w:hAnsi="Times New Roman"/>
                <w:sz w:val="24"/>
              </w:rPr>
            </w:pPr>
            <w:r w:rsidRPr="00384ADB">
              <w:rPr>
                <w:rStyle w:val="FormatvorlageInstructionsTabelleText"/>
                <w:rFonts w:ascii="Times New Roman" w:hAnsi="Times New Roman"/>
                <w:sz w:val="24"/>
              </w:rPr>
              <w:t xml:space="preserve">See column </w:t>
            </w:r>
            <w:r w:rsidR="008A4511" w:rsidRPr="00384ADB">
              <w:rPr>
                <w:rStyle w:val="FormatvorlageInstructionsTabelleText"/>
                <w:rFonts w:ascii="Times New Roman" w:hAnsi="Times New Roman"/>
                <w:sz w:val="24"/>
              </w:rPr>
              <w:t>030 of template LE2</w:t>
            </w:r>
            <w:r w:rsidRPr="00384ADB">
              <w:rPr>
                <w:rStyle w:val="FormatvorlageInstructionsTabelleText"/>
                <w:rFonts w:ascii="Times New Roman" w:hAnsi="Times New Roman"/>
                <w:sz w:val="24"/>
              </w:rPr>
              <w:t>.</w:t>
            </w:r>
          </w:p>
          <w:p w14:paraId="00FBEC75" w14:textId="77777777" w:rsidR="00B0191A" w:rsidRPr="00384ADB" w:rsidRDefault="00B0191A">
            <w:pPr>
              <w:pStyle w:val="InstructionsText"/>
              <w:rPr>
                <w:rStyle w:val="InstructionsTabelleberschrift"/>
                <w:rFonts w:ascii="Times New Roman" w:hAnsi="Times New Roman"/>
                <w:sz w:val="24"/>
              </w:rPr>
            </w:pPr>
          </w:p>
        </w:tc>
      </w:tr>
      <w:tr w:rsidR="005514AF" w:rsidRPr="00384ADB" w:rsidDel="00987D67" w14:paraId="5F3CB586" w14:textId="69DFC52E" w:rsidTr="00FE7F32">
        <w:trPr>
          <w:del w:id="260" w:author="Author"/>
        </w:trPr>
        <w:tc>
          <w:tcPr>
            <w:tcW w:w="1418" w:type="dxa"/>
          </w:tcPr>
          <w:p w14:paraId="4A459ADB" w14:textId="6669F4C1" w:rsidR="005514AF" w:rsidRPr="003D7FCE" w:rsidDel="00987D67" w:rsidRDefault="008A4511">
            <w:pPr>
              <w:pStyle w:val="InstructionsText"/>
              <w:rPr>
                <w:del w:id="261" w:author="Author"/>
                <w:rStyle w:val="FormatvorlageInstructionsTabelleText"/>
                <w:rFonts w:ascii="Times New Roman" w:hAnsi="Times New Roman"/>
                <w:b/>
                <w:sz w:val="24"/>
                <w:lang w:eastAsia="en-US"/>
              </w:rPr>
            </w:pPr>
            <w:del w:id="262" w:author="Author">
              <w:r w:rsidRPr="003D7FCE" w:rsidDel="00987D67">
                <w:rPr>
                  <w:rStyle w:val="FormatvorlageInstructionsTabelleText"/>
                  <w:rFonts w:ascii="Times New Roman" w:hAnsi="Times New Roman"/>
                  <w:b/>
                  <w:sz w:val="24"/>
                </w:rPr>
                <w:delText>040</w:delText>
              </w:r>
            </w:del>
          </w:p>
        </w:tc>
        <w:tc>
          <w:tcPr>
            <w:tcW w:w="7620" w:type="dxa"/>
          </w:tcPr>
          <w:p w14:paraId="6B5296BA" w14:textId="5DA26846" w:rsidR="005514AF" w:rsidRPr="003D7FCE" w:rsidDel="00987D67" w:rsidRDefault="00FC221F">
            <w:pPr>
              <w:pStyle w:val="InstructionsText"/>
              <w:rPr>
                <w:del w:id="263" w:author="Author"/>
                <w:rStyle w:val="InstructionsTabelleberschrift"/>
                <w:rFonts w:ascii="Times New Roman" w:hAnsi="Times New Roman"/>
                <w:sz w:val="24"/>
              </w:rPr>
            </w:pPr>
            <w:del w:id="264" w:author="Author">
              <w:r w:rsidRPr="003D7FCE" w:rsidDel="00987D67">
                <w:rPr>
                  <w:rStyle w:val="InstructionsTabelleberschrift"/>
                  <w:rFonts w:ascii="Times New Roman" w:hAnsi="Times New Roman"/>
                  <w:sz w:val="24"/>
                </w:rPr>
                <w:delText>Type of connection</w:delText>
              </w:r>
            </w:del>
          </w:p>
          <w:p w14:paraId="5A6D4F3C" w14:textId="3A872736" w:rsidR="005514AF" w:rsidRPr="003D7FCE" w:rsidDel="00987D67" w:rsidRDefault="005514AF">
            <w:pPr>
              <w:pStyle w:val="InstructionsText"/>
              <w:rPr>
                <w:del w:id="265" w:author="Author"/>
                <w:rStyle w:val="FormatvorlageInstructionsTabelleText"/>
                <w:rFonts w:ascii="Times New Roman" w:hAnsi="Times New Roman"/>
                <w:b/>
                <w:sz w:val="24"/>
                <w:lang w:eastAsia="en-US"/>
              </w:rPr>
            </w:pPr>
          </w:p>
          <w:p w14:paraId="2E859FC4" w14:textId="7977FBE9" w:rsidR="00B05254" w:rsidRPr="003D7FCE" w:rsidDel="00987D67" w:rsidRDefault="00D46F08">
            <w:pPr>
              <w:pStyle w:val="InstructionsText"/>
              <w:rPr>
                <w:del w:id="266" w:author="Author"/>
                <w:rStyle w:val="FormatvorlageInstructionsTabelleText"/>
                <w:rFonts w:ascii="Times New Roman" w:hAnsi="Times New Roman"/>
                <w:sz w:val="24"/>
                <w:lang w:eastAsia="en-US"/>
              </w:rPr>
            </w:pPr>
            <w:del w:id="267" w:author="Author">
              <w:r w:rsidRPr="003D7FCE" w:rsidDel="00987D67">
                <w:rPr>
                  <w:rStyle w:val="FormatvorlageInstructionsTabelleText"/>
                  <w:rFonts w:ascii="Times New Roman" w:hAnsi="Times New Roman"/>
                  <w:sz w:val="24"/>
                </w:rPr>
                <w:delText xml:space="preserve">The type of connection between </w:delText>
              </w:r>
              <w:r w:rsidR="00BA7374" w:rsidRPr="003D7FCE" w:rsidDel="00987D67">
                <w:rPr>
                  <w:rStyle w:val="FormatvorlageInstructionsTabelleText"/>
                  <w:rFonts w:ascii="Times New Roman" w:hAnsi="Times New Roman"/>
                  <w:sz w:val="24"/>
                </w:rPr>
                <w:delText xml:space="preserve">the </w:delText>
              </w:r>
              <w:r w:rsidR="00D207BF" w:rsidRPr="003D7FCE" w:rsidDel="00987D67">
                <w:rPr>
                  <w:rStyle w:val="FormatvorlageInstructionsTabelleText"/>
                  <w:rFonts w:ascii="Times New Roman" w:hAnsi="Times New Roman"/>
                  <w:sz w:val="24"/>
                </w:rPr>
                <w:delText xml:space="preserve">individual </w:delText>
              </w:r>
              <w:r w:rsidR="00BA7374" w:rsidRPr="003D7FCE" w:rsidDel="00987D67">
                <w:rPr>
                  <w:rStyle w:val="FormatvorlageInstructionsTabelleText"/>
                  <w:rFonts w:ascii="Times New Roman" w:hAnsi="Times New Roman"/>
                  <w:sz w:val="24"/>
                </w:rPr>
                <w:delText>entity</w:delText>
              </w:r>
              <w:r w:rsidR="00D207BF" w:rsidRPr="003D7FCE" w:rsidDel="00987D67">
                <w:rPr>
                  <w:rStyle w:val="FormatvorlageInstructionsTabelleText"/>
                  <w:rFonts w:ascii="Times New Roman" w:hAnsi="Times New Roman"/>
                  <w:sz w:val="24"/>
                </w:rPr>
                <w:delText xml:space="preserve"> and the group of connected clients shall be </w:delText>
              </w:r>
              <w:r w:rsidR="00B05254" w:rsidRPr="003D7FCE" w:rsidDel="00987D67">
                <w:rPr>
                  <w:rStyle w:val="FormatvorlageInstructionsTabelleText"/>
                  <w:rFonts w:ascii="Times New Roman" w:hAnsi="Times New Roman"/>
                  <w:sz w:val="24"/>
                </w:rPr>
                <w:delText>specified</w:delText>
              </w:r>
              <w:r w:rsidR="00D207BF" w:rsidRPr="003D7FCE" w:rsidDel="00987D67">
                <w:rPr>
                  <w:rStyle w:val="FormatvorlageInstructionsTabelleText"/>
                  <w:rFonts w:ascii="Times New Roman" w:hAnsi="Times New Roman"/>
                  <w:sz w:val="24"/>
                </w:rPr>
                <w:delText xml:space="preserve"> by using either</w:delText>
              </w:r>
              <w:r w:rsidR="00704405" w:rsidRPr="003D7FCE" w:rsidDel="00987D67">
                <w:rPr>
                  <w:rStyle w:val="FormatvorlageInstructionsTabelleText"/>
                  <w:rFonts w:ascii="Times New Roman" w:hAnsi="Times New Roman"/>
                  <w:sz w:val="24"/>
                </w:rPr>
                <w:delText>:</w:delText>
              </w:r>
            </w:del>
          </w:p>
          <w:p w14:paraId="574EFC6A" w14:textId="0B0824B7" w:rsidR="00B0191A" w:rsidRPr="003D7FCE" w:rsidDel="00987D67" w:rsidRDefault="00B0191A">
            <w:pPr>
              <w:pStyle w:val="InstructionsText"/>
              <w:rPr>
                <w:del w:id="268" w:author="Author"/>
                <w:rStyle w:val="FormatvorlageInstructionsTabelleText"/>
                <w:rFonts w:ascii="Times New Roman" w:hAnsi="Times New Roman"/>
                <w:sz w:val="24"/>
                <w:lang w:eastAsia="en-US"/>
              </w:rPr>
            </w:pPr>
          </w:p>
          <w:p w14:paraId="0C366306" w14:textId="2696EDF6" w:rsidR="00B0191A" w:rsidRPr="003D7FCE" w:rsidDel="00987D67" w:rsidRDefault="00B05254">
            <w:pPr>
              <w:pStyle w:val="InstructionsText"/>
              <w:rPr>
                <w:del w:id="269" w:author="Author"/>
                <w:rStyle w:val="FormatvorlageInstructionsTabelleText"/>
                <w:rFonts w:ascii="Times New Roman" w:hAnsi="Times New Roman"/>
                <w:sz w:val="24"/>
              </w:rPr>
            </w:pPr>
            <w:del w:id="270" w:author="Author">
              <w:r w:rsidRPr="003D7FCE" w:rsidDel="00987D67">
                <w:rPr>
                  <w:rStyle w:val="FormatvorlageInstructionsTabelleText"/>
                  <w:rFonts w:ascii="Times New Roman" w:hAnsi="Times New Roman"/>
                  <w:sz w:val="24"/>
                </w:rPr>
                <w:delText>‘</w:delText>
              </w:r>
              <w:r w:rsidR="00C15B08" w:rsidRPr="003D7FCE" w:rsidDel="00987D67">
                <w:rPr>
                  <w:rStyle w:val="FormatvorlageInstructionsTabelleText"/>
                  <w:rFonts w:ascii="Times New Roman" w:hAnsi="Times New Roman"/>
                  <w:sz w:val="24"/>
                </w:rPr>
                <w:delText>a’</w:delText>
              </w:r>
              <w:r w:rsidRPr="003D7FCE" w:rsidDel="00987D67">
                <w:rPr>
                  <w:rStyle w:val="FormatvorlageInstructionsTabelleText"/>
                  <w:rFonts w:ascii="Times New Roman" w:hAnsi="Times New Roman"/>
                  <w:sz w:val="24"/>
                </w:rPr>
                <w:delText xml:space="preserve"> with</w:delText>
              </w:r>
              <w:r w:rsidR="00C07304" w:rsidRPr="003D7FCE" w:rsidDel="00987D67">
                <w:rPr>
                  <w:rStyle w:val="FormatvorlageInstructionsTabelleText"/>
                  <w:rFonts w:ascii="Times New Roman" w:hAnsi="Times New Roman"/>
                  <w:sz w:val="24"/>
                </w:rPr>
                <w:delText>in</w:delText>
              </w:r>
              <w:r w:rsidRPr="003D7FCE" w:rsidDel="00987D67">
                <w:rPr>
                  <w:rStyle w:val="FormatvorlageInstructionsTabelleText"/>
                  <w:rFonts w:ascii="Times New Roman" w:hAnsi="Times New Roman"/>
                  <w:sz w:val="24"/>
                </w:rPr>
                <w:delText xml:space="preserve"> the meaning of Article 4</w:delText>
              </w:r>
              <w:r w:rsidR="007A6B64" w:rsidRPr="003D7FCE" w:rsidDel="00987D67">
                <w:rPr>
                  <w:rStyle w:val="FormatvorlageInstructionsTabelleText"/>
                  <w:rFonts w:ascii="Times New Roman" w:hAnsi="Times New Roman"/>
                  <w:sz w:val="24"/>
                </w:rPr>
                <w:delText>(1)</w:delText>
              </w:r>
              <w:r w:rsidRPr="003D7FCE" w:rsidDel="00987D67">
                <w:rPr>
                  <w:rStyle w:val="FormatvorlageInstructionsTabelleText"/>
                  <w:rFonts w:ascii="Times New Roman" w:hAnsi="Times New Roman"/>
                  <w:sz w:val="24"/>
                </w:rPr>
                <w:delText>(</w:delText>
              </w:r>
              <w:r w:rsidR="006340C6" w:rsidRPr="003D7FCE" w:rsidDel="00987D67">
                <w:rPr>
                  <w:rStyle w:val="FormatvorlageInstructionsTabelleText"/>
                  <w:rFonts w:ascii="Times New Roman" w:hAnsi="Times New Roman"/>
                  <w:sz w:val="24"/>
                </w:rPr>
                <w:delText>39</w:delText>
              </w:r>
              <w:r w:rsidRPr="003D7FCE" w:rsidDel="00987D67">
                <w:rPr>
                  <w:rStyle w:val="FormatvorlageInstructionsTabelleText"/>
                  <w:rFonts w:ascii="Times New Roman" w:hAnsi="Times New Roman"/>
                  <w:sz w:val="24"/>
                </w:rPr>
                <w:delText>)</w:delText>
              </w:r>
              <w:r w:rsidR="00C07304" w:rsidRPr="003D7FCE" w:rsidDel="00987D67">
                <w:rPr>
                  <w:rStyle w:val="FormatvorlageInstructionsTabelleText"/>
                  <w:rFonts w:ascii="Times New Roman" w:hAnsi="Times New Roman"/>
                  <w:sz w:val="24"/>
                </w:rPr>
                <w:delText>(</w:delText>
              </w:r>
              <w:r w:rsidRPr="003D7FCE" w:rsidDel="00987D67">
                <w:rPr>
                  <w:rStyle w:val="FormatvorlageInstructionsTabelleText"/>
                  <w:rFonts w:ascii="Times New Roman" w:hAnsi="Times New Roman"/>
                  <w:sz w:val="24"/>
                </w:rPr>
                <w:delText>a</w:delText>
              </w:r>
              <w:r w:rsidR="00C07304" w:rsidRPr="003D7FCE" w:rsidDel="00987D67">
                <w:rPr>
                  <w:rStyle w:val="FormatvorlageInstructionsTabelleText"/>
                  <w:rFonts w:ascii="Times New Roman" w:hAnsi="Times New Roman"/>
                  <w:sz w:val="24"/>
                </w:rPr>
                <w:delText>)</w:delText>
              </w:r>
              <w:r w:rsidRPr="003D7FCE" w:rsidDel="00987D67">
                <w:rPr>
                  <w:rStyle w:val="FormatvorlageInstructionsTabelleText"/>
                  <w:rFonts w:ascii="Times New Roman" w:hAnsi="Times New Roman"/>
                  <w:sz w:val="24"/>
                </w:rPr>
                <w:delText xml:space="preserve"> </w:delText>
              </w:r>
              <w:r w:rsidR="00C07304" w:rsidRPr="003D7FCE" w:rsidDel="00987D67">
                <w:rPr>
                  <w:rStyle w:val="FormatvorlageInstructionsTabelleText"/>
                  <w:rFonts w:ascii="Times New Roman" w:hAnsi="Times New Roman"/>
                  <w:sz w:val="24"/>
                </w:rPr>
                <w:delText xml:space="preserve">of </w:delText>
              </w:r>
              <w:r w:rsidR="00695E99" w:rsidRPr="003D7FCE" w:rsidDel="00987D67">
                <w:rPr>
                  <w:rStyle w:val="FormatvorlageInstructionsTabelleText"/>
                  <w:rFonts w:ascii="Times New Roman" w:hAnsi="Times New Roman"/>
                  <w:sz w:val="24"/>
                </w:rPr>
                <w:delText>CRR</w:delText>
              </w:r>
              <w:r w:rsidR="00C15B08" w:rsidRPr="003D7FCE" w:rsidDel="00987D67">
                <w:rPr>
                  <w:rStyle w:val="FormatvorlageInstructionsTabelleText"/>
                  <w:rFonts w:ascii="Times New Roman" w:hAnsi="Times New Roman"/>
                  <w:sz w:val="24"/>
                </w:rPr>
                <w:delText xml:space="preserve"> (control)</w:delText>
              </w:r>
              <w:r w:rsidR="00704405" w:rsidRPr="003D7FCE" w:rsidDel="00987D67">
                <w:rPr>
                  <w:rStyle w:val="FormatvorlageInstructionsTabelleText"/>
                  <w:rFonts w:ascii="Times New Roman" w:hAnsi="Times New Roman"/>
                  <w:sz w:val="24"/>
                </w:rPr>
                <w:delText>;</w:delText>
              </w:r>
              <w:r w:rsidRPr="003D7FCE" w:rsidDel="00987D67">
                <w:rPr>
                  <w:rStyle w:val="FormatvorlageInstructionsTabelleText"/>
                  <w:rFonts w:ascii="Times New Roman" w:hAnsi="Times New Roman"/>
                  <w:sz w:val="24"/>
                </w:rPr>
                <w:delText xml:space="preserve"> or</w:delText>
              </w:r>
            </w:del>
          </w:p>
          <w:p w14:paraId="1D81A1F7" w14:textId="6420B791" w:rsidR="00B0191A" w:rsidRPr="003D7FCE" w:rsidDel="00987D67" w:rsidRDefault="00B05254">
            <w:pPr>
              <w:pStyle w:val="InstructionsText"/>
              <w:rPr>
                <w:del w:id="271" w:author="Author"/>
                <w:rStyle w:val="FormatvorlageInstructionsTabelleText"/>
                <w:rFonts w:ascii="Times New Roman" w:hAnsi="Times New Roman"/>
                <w:sz w:val="24"/>
                <w:lang w:eastAsia="en-US"/>
              </w:rPr>
            </w:pPr>
            <w:del w:id="272" w:author="Author">
              <w:r w:rsidRPr="003D7FCE" w:rsidDel="00987D67">
                <w:rPr>
                  <w:rStyle w:val="FormatvorlageInstructionsTabelleText"/>
                  <w:rFonts w:ascii="Times New Roman" w:hAnsi="Times New Roman"/>
                  <w:sz w:val="24"/>
                </w:rPr>
                <w:delText>‘</w:delText>
              </w:r>
              <w:r w:rsidR="00C15B08" w:rsidRPr="003D7FCE" w:rsidDel="00987D67">
                <w:rPr>
                  <w:rStyle w:val="FormatvorlageInstructionsTabelleText"/>
                  <w:rFonts w:ascii="Times New Roman" w:hAnsi="Times New Roman"/>
                  <w:sz w:val="24"/>
                </w:rPr>
                <w:delText>b’</w:delText>
              </w:r>
              <w:r w:rsidRPr="003D7FCE" w:rsidDel="00987D67">
                <w:rPr>
                  <w:rStyle w:val="FormatvorlageInstructionsTabelleText"/>
                  <w:rFonts w:ascii="Times New Roman" w:hAnsi="Times New Roman"/>
                  <w:sz w:val="24"/>
                </w:rPr>
                <w:delText xml:space="preserve"> with</w:delText>
              </w:r>
              <w:r w:rsidR="00C07304" w:rsidRPr="003D7FCE" w:rsidDel="00987D67">
                <w:rPr>
                  <w:rStyle w:val="FormatvorlageInstructionsTabelleText"/>
                  <w:rFonts w:ascii="Times New Roman" w:hAnsi="Times New Roman"/>
                  <w:sz w:val="24"/>
                </w:rPr>
                <w:delText>in</w:delText>
              </w:r>
              <w:r w:rsidRPr="003D7FCE" w:rsidDel="00987D67">
                <w:rPr>
                  <w:rStyle w:val="FormatvorlageInstructionsTabelleText"/>
                  <w:rFonts w:ascii="Times New Roman" w:hAnsi="Times New Roman"/>
                  <w:sz w:val="24"/>
                </w:rPr>
                <w:delText xml:space="preserve"> the meaning of Article 4</w:delText>
              </w:r>
              <w:r w:rsidR="007A6B64" w:rsidRPr="003D7FCE" w:rsidDel="00987D67">
                <w:rPr>
                  <w:rStyle w:val="FormatvorlageInstructionsTabelleText"/>
                  <w:rFonts w:ascii="Times New Roman" w:hAnsi="Times New Roman"/>
                  <w:sz w:val="24"/>
                </w:rPr>
                <w:delText>(1)</w:delText>
              </w:r>
              <w:r w:rsidRPr="003D7FCE" w:rsidDel="00987D67">
                <w:rPr>
                  <w:rStyle w:val="FormatvorlageInstructionsTabelleText"/>
                  <w:rFonts w:ascii="Times New Roman" w:hAnsi="Times New Roman"/>
                  <w:sz w:val="24"/>
                </w:rPr>
                <w:delText>(</w:delText>
              </w:r>
              <w:r w:rsidR="006340C6" w:rsidRPr="003D7FCE" w:rsidDel="00987D67">
                <w:rPr>
                  <w:rStyle w:val="FormatvorlageInstructionsTabelleText"/>
                  <w:rFonts w:ascii="Times New Roman" w:hAnsi="Times New Roman"/>
                  <w:sz w:val="24"/>
                </w:rPr>
                <w:delText>39</w:delText>
              </w:r>
              <w:r w:rsidRPr="003D7FCE" w:rsidDel="00987D67">
                <w:rPr>
                  <w:rStyle w:val="FormatvorlageInstructionsTabelleText"/>
                  <w:rFonts w:ascii="Times New Roman" w:hAnsi="Times New Roman"/>
                  <w:sz w:val="24"/>
                </w:rPr>
                <w:delText>)</w:delText>
              </w:r>
              <w:r w:rsidR="00C07304" w:rsidRPr="003D7FCE" w:rsidDel="00987D67">
                <w:rPr>
                  <w:rStyle w:val="FormatvorlageInstructionsTabelleText"/>
                  <w:rFonts w:ascii="Times New Roman" w:hAnsi="Times New Roman"/>
                  <w:sz w:val="24"/>
                </w:rPr>
                <w:delText>(</w:delText>
              </w:r>
              <w:r w:rsidRPr="003D7FCE" w:rsidDel="00987D67">
                <w:rPr>
                  <w:rStyle w:val="FormatvorlageInstructionsTabelleText"/>
                  <w:rFonts w:ascii="Times New Roman" w:hAnsi="Times New Roman"/>
                  <w:sz w:val="24"/>
                </w:rPr>
                <w:delText>b</w:delText>
              </w:r>
              <w:r w:rsidR="00C07304" w:rsidRPr="003D7FCE" w:rsidDel="00987D67">
                <w:rPr>
                  <w:rStyle w:val="FormatvorlageInstructionsTabelleText"/>
                  <w:rFonts w:ascii="Times New Roman" w:hAnsi="Times New Roman"/>
                  <w:sz w:val="24"/>
                </w:rPr>
                <w:delText>)</w:delText>
              </w:r>
              <w:r w:rsidRPr="003D7FCE" w:rsidDel="00987D67">
                <w:rPr>
                  <w:rStyle w:val="FormatvorlageInstructionsTabelleText"/>
                  <w:rFonts w:ascii="Times New Roman" w:hAnsi="Times New Roman"/>
                  <w:sz w:val="24"/>
                </w:rPr>
                <w:delText xml:space="preserve"> </w:delText>
              </w:r>
              <w:r w:rsidR="00C07304" w:rsidRPr="003D7FCE" w:rsidDel="00987D67">
                <w:rPr>
                  <w:rStyle w:val="FormatvorlageInstructionsTabelleText"/>
                  <w:rFonts w:ascii="Times New Roman" w:hAnsi="Times New Roman"/>
                  <w:sz w:val="24"/>
                </w:rPr>
                <w:delText xml:space="preserve">of </w:delText>
              </w:r>
              <w:r w:rsidR="00695E99" w:rsidRPr="003D7FCE" w:rsidDel="00987D67">
                <w:rPr>
                  <w:rStyle w:val="FormatvorlageInstructionsTabelleText"/>
                  <w:rFonts w:ascii="Times New Roman" w:hAnsi="Times New Roman"/>
                  <w:sz w:val="24"/>
                </w:rPr>
                <w:delText>CRR</w:delText>
              </w:r>
              <w:r w:rsidR="00C15B08" w:rsidRPr="003D7FCE" w:rsidDel="00987D67">
                <w:rPr>
                  <w:rStyle w:val="FormatvorlageInstructionsTabelleText"/>
                  <w:rFonts w:ascii="Times New Roman" w:hAnsi="Times New Roman"/>
                  <w:sz w:val="24"/>
                </w:rPr>
                <w:delText xml:space="preserve"> (interconnectedness)</w:delText>
              </w:r>
              <w:r w:rsidR="00704405" w:rsidRPr="003D7FCE" w:rsidDel="00987D67">
                <w:rPr>
                  <w:rStyle w:val="FormatvorlageInstructionsTabelleText"/>
                  <w:rFonts w:ascii="Times New Roman" w:hAnsi="Times New Roman"/>
                  <w:sz w:val="24"/>
                </w:rPr>
                <w:delText>.</w:delText>
              </w:r>
            </w:del>
          </w:p>
          <w:p w14:paraId="112F50D5" w14:textId="562F265E" w:rsidR="00B0191A" w:rsidRPr="003D7FCE" w:rsidDel="00987D67" w:rsidRDefault="00B0191A">
            <w:pPr>
              <w:pStyle w:val="InstructionsText"/>
              <w:rPr>
                <w:del w:id="273" w:author="Author"/>
                <w:rStyle w:val="FormatvorlageInstructionsTabelleText"/>
                <w:rFonts w:ascii="Times New Roman" w:hAnsi="Times New Roman"/>
                <w:b/>
                <w:sz w:val="24"/>
                <w:lang w:eastAsia="en-US"/>
              </w:rPr>
            </w:pPr>
          </w:p>
        </w:tc>
      </w:tr>
      <w:tr w:rsidR="009F75EC" w:rsidRPr="00384ADB" w14:paraId="001F88BC" w14:textId="77777777" w:rsidTr="00FE7F32">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lang w:eastAsia="en-US"/>
              </w:rPr>
            </w:pPr>
            <w:r w:rsidRPr="00384ADB">
              <w:rPr>
                <w:rStyle w:val="FormatvorlageInstructionsTabelleText"/>
                <w:rFonts w:ascii="Times New Roman" w:hAnsi="Times New Roman"/>
                <w:b/>
                <w:sz w:val="24"/>
              </w:rPr>
              <w:t>050-360</w:t>
            </w:r>
          </w:p>
        </w:tc>
        <w:tc>
          <w:tcPr>
            <w:tcW w:w="7620" w:type="dxa"/>
          </w:tcPr>
          <w:p w14:paraId="7C715617" w14:textId="77777777" w:rsidR="00464111" w:rsidRPr="00384ADB" w:rsidRDefault="00464111">
            <w:pPr>
              <w:pStyle w:val="InstructionsText"/>
              <w:rPr>
                <w:rStyle w:val="InstructionsTabelleberschrift"/>
                <w:rFonts w:ascii="Times New Roman" w:hAnsi="Times New Roman"/>
                <w:b w:val="0"/>
                <w:sz w:val="24"/>
                <w:u w:val="none"/>
              </w:rPr>
            </w:pPr>
          </w:p>
          <w:p w14:paraId="23009FED" w14:textId="77777777" w:rsidR="00464111" w:rsidRPr="00384ADB" w:rsidRDefault="00464111">
            <w:pPr>
              <w:pStyle w:val="InstructionsText"/>
              <w:rPr>
                <w:rStyle w:val="InstructionsTabelleberschrift"/>
                <w:rFonts w:ascii="Times New Roman" w:hAnsi="Times New Roman"/>
                <w:b w:val="0"/>
                <w:sz w:val="24"/>
                <w:u w:val="none"/>
              </w:rPr>
            </w:pPr>
            <w:r w:rsidRPr="00384ADB">
              <w:rPr>
                <w:rStyle w:val="InstructionsTabelleberschrift"/>
                <w:rFonts w:ascii="Times New Roman" w:hAnsi="Times New Roman"/>
                <w:b w:val="0"/>
                <w:sz w:val="24"/>
                <w:u w:val="none"/>
              </w:rPr>
              <w:t xml:space="preserve">When financial instruments in template </w:t>
            </w:r>
            <w:r w:rsidR="00C07304" w:rsidRPr="00DD440D">
              <w:rPr>
                <w:rStyle w:val="InstructionsTabelleberschrift"/>
                <w:rFonts w:ascii="Times New Roman" w:hAnsi="Times New Roman"/>
                <w:b w:val="0"/>
                <w:sz w:val="24"/>
                <w:u w:val="none"/>
              </w:rPr>
              <w:t>LE2</w:t>
            </w:r>
            <w:r w:rsidR="00C07304">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are provided to the whole group of connected clients they </w:t>
            </w:r>
            <w:r w:rsidR="00D40229" w:rsidRPr="00384ADB">
              <w:rPr>
                <w:rStyle w:val="InstructionsTabelleberschrift"/>
                <w:rFonts w:ascii="Times New Roman" w:hAnsi="Times New Roman"/>
                <w:b w:val="0"/>
                <w:sz w:val="24"/>
                <w:u w:val="none"/>
              </w:rPr>
              <w:t xml:space="preserve">shall </w:t>
            </w:r>
            <w:r w:rsidRPr="00384ADB">
              <w:rPr>
                <w:rStyle w:val="InstructionsTabelleberschrift"/>
                <w:rFonts w:ascii="Times New Roman" w:hAnsi="Times New Roman"/>
                <w:b w:val="0"/>
                <w:sz w:val="24"/>
                <w:u w:val="none"/>
              </w:rPr>
              <w:t xml:space="preserve">be allocated to the individual counterparties in template </w:t>
            </w:r>
            <w:r w:rsidR="00FB3348" w:rsidRPr="002F7A88">
              <w:rPr>
                <w:rStyle w:val="InstructionsTabelleberschrift"/>
                <w:rFonts w:ascii="Times New Roman" w:hAnsi="Times New Roman"/>
                <w:b w:val="0"/>
                <w:sz w:val="24"/>
                <w:u w:val="none"/>
              </w:rPr>
              <w:t>LE3</w:t>
            </w:r>
            <w:r w:rsidR="00FB3348">
              <w:rPr>
                <w:rStyle w:val="InstructionsTabelleberschrift"/>
                <w:rFonts w:ascii="Times New Roman" w:hAnsi="Times New Roman"/>
                <w:b w:val="0"/>
                <w:sz w:val="24"/>
                <w:u w:val="none"/>
              </w:rPr>
              <w:t xml:space="preserve"> </w:t>
            </w:r>
            <w:r w:rsidRPr="00384ADB">
              <w:rPr>
                <w:rStyle w:val="InstructionsTabelleberschrift"/>
                <w:rFonts w:ascii="Times New Roman" w:hAnsi="Times New Roman"/>
                <w:b w:val="0"/>
                <w:sz w:val="24"/>
                <w:u w:val="none"/>
              </w:rPr>
              <w:t xml:space="preserve">in accordance with the business criteria of the institution. </w:t>
            </w:r>
          </w:p>
          <w:p w14:paraId="6A040C67" w14:textId="77777777" w:rsidR="00667F2D" w:rsidRPr="00384ADB" w:rsidRDefault="00667F2D">
            <w:pPr>
              <w:pStyle w:val="InstructionsText"/>
              <w:rPr>
                <w:rStyle w:val="InstructionsTabelleberschrift"/>
                <w:rFonts w:ascii="Times New Roman" w:hAnsi="Times New Roman"/>
                <w:sz w:val="24"/>
              </w:rPr>
            </w:pPr>
          </w:p>
          <w:p w14:paraId="385CCC4C" w14:textId="77777777" w:rsidR="00B0191A" w:rsidRPr="00384ADB" w:rsidRDefault="00667F2D">
            <w:pPr>
              <w:pStyle w:val="InstructionsText"/>
              <w:rPr>
                <w:rStyle w:val="InstructionsTabelleberschrift"/>
                <w:rFonts w:ascii="Times New Roman" w:hAnsi="Times New Roman"/>
                <w:sz w:val="24"/>
              </w:rPr>
            </w:pPr>
            <w:r w:rsidRPr="00384ADB">
              <w:rPr>
                <w:rStyle w:val="InstructionsTabelleberschrift"/>
                <w:rFonts w:ascii="Times New Roman" w:hAnsi="Times New Roman"/>
                <w:b w:val="0"/>
                <w:sz w:val="24"/>
                <w:u w:val="none"/>
              </w:rPr>
              <w:t xml:space="preserve">The remaining instructions are the same as for </w:t>
            </w:r>
            <w:r w:rsidR="00FB3348">
              <w:rPr>
                <w:rStyle w:val="InstructionsTabelleberschrift"/>
                <w:rFonts w:ascii="Times New Roman" w:hAnsi="Times New Roman"/>
                <w:b w:val="0"/>
                <w:sz w:val="24"/>
                <w:u w:val="none"/>
              </w:rPr>
              <w:t xml:space="preserve">template </w:t>
            </w:r>
            <w:r w:rsidRPr="00384ADB">
              <w:rPr>
                <w:rStyle w:val="InstructionsTabelleberschrift"/>
                <w:rFonts w:ascii="Times New Roman" w:hAnsi="Times New Roman"/>
                <w:b w:val="0"/>
                <w:sz w:val="24"/>
                <w:u w:val="none"/>
              </w:rPr>
              <w:t>LE2.</w:t>
            </w:r>
          </w:p>
          <w:p w14:paraId="5B164345" w14:textId="77777777" w:rsidR="00B0191A" w:rsidRPr="00384ADB" w:rsidRDefault="00B0191A">
            <w:pPr>
              <w:pStyle w:val="InstructionsText"/>
              <w:rPr>
                <w:rStyle w:val="InstructionsTabelleberschrift"/>
                <w:rFonts w:ascii="Times New Roman" w:hAnsi="Times New Roman"/>
                <w:sz w:val="24"/>
              </w:rPr>
            </w:pPr>
          </w:p>
        </w:tc>
      </w:tr>
    </w:tbl>
    <w:p w14:paraId="54CD3F88" w14:textId="2EDBDA54" w:rsidR="00915A9C" w:rsidRPr="00384ADB" w:rsidDel="0076259D" w:rsidRDefault="00BD0674" w:rsidP="0076259D">
      <w:pPr>
        <w:pStyle w:val="Instructionsberschrift2"/>
        <w:numPr>
          <w:ilvl w:val="0"/>
          <w:numId w:val="22"/>
        </w:numPr>
        <w:rPr>
          <w:del w:id="274" w:author="Author"/>
          <w:rFonts w:ascii="Times New Roman" w:hAnsi="Times New Roman" w:cs="Times New Roman"/>
          <w:b/>
          <w:sz w:val="24"/>
          <w:u w:val="none"/>
        </w:rPr>
      </w:pPr>
      <w:bookmarkStart w:id="275" w:name="_Toc358305159"/>
      <w:bookmarkEnd w:id="1"/>
      <w:bookmarkEnd w:id="2"/>
      <w:del w:id="276" w:author="Author">
        <w:r w:rsidRPr="00384ADB" w:rsidDel="0076259D">
          <w:rPr>
            <w:rFonts w:ascii="Times New Roman" w:hAnsi="Times New Roman" w:cs="Times New Roman"/>
            <w:b/>
            <w:sz w:val="24"/>
            <w:u w:val="none"/>
          </w:rPr>
          <w:delText xml:space="preserve">C 30.00 - </w:delText>
        </w:r>
        <w:r w:rsidR="00ED1EF3" w:rsidRPr="00384ADB" w:rsidDel="0076259D">
          <w:rPr>
            <w:rFonts w:ascii="Times New Roman" w:hAnsi="Times New Roman" w:cs="Times New Roman"/>
            <w:b/>
            <w:sz w:val="24"/>
            <w:u w:val="none"/>
          </w:rPr>
          <w:delText xml:space="preserve">Maturity buckets of the </w:delText>
        </w:r>
        <w:r w:rsidR="00903390" w:rsidDel="0076259D">
          <w:rPr>
            <w:rFonts w:ascii="Times New Roman" w:hAnsi="Times New Roman" w:cs="Times New Roman"/>
            <w:b/>
            <w:sz w:val="24"/>
            <w:u w:val="none"/>
          </w:rPr>
          <w:delText>ten</w:delText>
        </w:r>
        <w:r w:rsidR="003D3140" w:rsidRPr="00384ADB" w:rsidDel="0076259D">
          <w:rPr>
            <w:rFonts w:ascii="Times New Roman" w:hAnsi="Times New Roman" w:cs="Times New Roman"/>
            <w:b/>
            <w:sz w:val="24"/>
            <w:u w:val="none"/>
          </w:rPr>
          <w:delText xml:space="preserve"> </w:delText>
        </w:r>
        <w:r w:rsidR="00ED1EF3" w:rsidRPr="00384ADB" w:rsidDel="0076259D">
          <w:rPr>
            <w:rFonts w:ascii="Times New Roman" w:hAnsi="Times New Roman" w:cs="Times New Roman"/>
            <w:b/>
            <w:sz w:val="24"/>
            <w:u w:val="none"/>
          </w:rPr>
          <w:delText xml:space="preserve">largest exposures to institutions and </w:delText>
        </w:r>
        <w:r w:rsidR="003D3140" w:rsidRPr="00384ADB" w:rsidDel="0076259D">
          <w:rPr>
            <w:rFonts w:ascii="Times New Roman" w:hAnsi="Times New Roman" w:cs="Times New Roman"/>
            <w:b/>
            <w:sz w:val="24"/>
            <w:u w:val="none"/>
          </w:rPr>
          <w:delText xml:space="preserve">the </w:delText>
        </w:r>
        <w:r w:rsidR="00903390" w:rsidDel="0076259D">
          <w:rPr>
            <w:rFonts w:ascii="Times New Roman" w:hAnsi="Times New Roman" w:cs="Times New Roman"/>
            <w:b/>
            <w:sz w:val="24"/>
            <w:u w:val="none"/>
          </w:rPr>
          <w:delText>ten</w:delText>
        </w:r>
        <w:r w:rsidR="003D3140" w:rsidRPr="00384ADB" w:rsidDel="0076259D">
          <w:rPr>
            <w:rFonts w:ascii="Times New Roman" w:hAnsi="Times New Roman" w:cs="Times New Roman"/>
            <w:b/>
            <w:sz w:val="24"/>
            <w:u w:val="none"/>
          </w:rPr>
          <w:delText xml:space="preserve"> largest exposures to </w:delText>
        </w:r>
        <w:r w:rsidR="00ED1EF3" w:rsidRPr="00384ADB" w:rsidDel="0076259D">
          <w:rPr>
            <w:rFonts w:ascii="Times New Roman" w:hAnsi="Times New Roman" w:cs="Times New Roman"/>
            <w:b/>
            <w:sz w:val="24"/>
            <w:u w:val="none"/>
          </w:rPr>
          <w:delText xml:space="preserve">unregulated financial </w:delText>
        </w:r>
        <w:r w:rsidR="00196DE8" w:rsidRPr="00384ADB" w:rsidDel="0076259D">
          <w:rPr>
            <w:rFonts w:ascii="Times New Roman" w:hAnsi="Times New Roman" w:cs="Times New Roman"/>
            <w:b/>
            <w:sz w:val="24"/>
            <w:u w:val="none"/>
          </w:rPr>
          <w:delText xml:space="preserve">sector </w:delText>
        </w:r>
        <w:r w:rsidR="00ED1EF3" w:rsidRPr="00384ADB" w:rsidDel="0076259D">
          <w:rPr>
            <w:rFonts w:ascii="Times New Roman" w:hAnsi="Times New Roman" w:cs="Times New Roman"/>
            <w:b/>
            <w:sz w:val="24"/>
            <w:u w:val="none"/>
          </w:rPr>
          <w:delText>entities</w:delText>
        </w:r>
        <w:bookmarkEnd w:id="275"/>
        <w:r w:rsidRPr="00384ADB" w:rsidDel="0076259D">
          <w:rPr>
            <w:rFonts w:ascii="Times New Roman" w:hAnsi="Times New Roman" w:cs="Times New Roman"/>
            <w:b/>
            <w:sz w:val="24"/>
            <w:u w:val="none"/>
          </w:rPr>
          <w:delText xml:space="preserve"> (</w:delText>
        </w:r>
        <w:r w:rsidR="00903390" w:rsidDel="0076259D">
          <w:rPr>
            <w:rFonts w:ascii="Times New Roman" w:hAnsi="Times New Roman" w:cs="Times New Roman"/>
            <w:b/>
            <w:sz w:val="24"/>
            <w:u w:val="none"/>
          </w:rPr>
          <w:delText xml:space="preserve">template </w:delText>
        </w:r>
        <w:r w:rsidRPr="00384ADB" w:rsidDel="0076259D">
          <w:rPr>
            <w:rFonts w:ascii="Times New Roman" w:hAnsi="Times New Roman" w:cs="Times New Roman"/>
            <w:b/>
            <w:sz w:val="24"/>
            <w:u w:val="none"/>
          </w:rPr>
          <w:delText>LE 4)</w:delText>
        </w:r>
      </w:del>
    </w:p>
    <w:p w14:paraId="610B16D4" w14:textId="60728B2D" w:rsidR="00915A9C" w:rsidRPr="00384ADB" w:rsidDel="0076259D" w:rsidRDefault="00915A9C" w:rsidP="00A16C9C">
      <w:pPr>
        <w:pStyle w:val="Instructionsberschrift2"/>
        <w:numPr>
          <w:ilvl w:val="0"/>
          <w:numId w:val="22"/>
        </w:numPr>
        <w:rPr>
          <w:del w:id="277" w:author="Author"/>
          <w:rFonts w:ascii="Times New Roman" w:hAnsi="Times New Roman" w:cs="Times New Roman"/>
          <w:sz w:val="24"/>
        </w:rPr>
      </w:pPr>
      <w:bookmarkStart w:id="278" w:name="_Toc358305160"/>
      <w:del w:id="279" w:author="Author">
        <w:r w:rsidRPr="00384ADB" w:rsidDel="0076259D">
          <w:rPr>
            <w:rFonts w:ascii="Times New Roman" w:hAnsi="Times New Roman" w:cs="Times New Roman"/>
            <w:sz w:val="24"/>
          </w:rPr>
          <w:delText>Instructions concerning specific columns</w:delText>
        </w:r>
        <w:bookmarkEnd w:id="278"/>
      </w:del>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384ADB" w:rsidDel="0076259D" w14:paraId="3B3F71C4" w14:textId="71D2351A" w:rsidTr="00915A9C">
        <w:trPr>
          <w:del w:id="280" w:author="Author"/>
        </w:trPr>
        <w:tc>
          <w:tcPr>
            <w:tcW w:w="1418" w:type="dxa"/>
            <w:shd w:val="clear" w:color="auto" w:fill="D9D9D9"/>
          </w:tcPr>
          <w:p w14:paraId="0177A3C1" w14:textId="7CC62C12" w:rsidR="00915A9C" w:rsidRPr="00384ADB" w:rsidDel="0076259D" w:rsidRDefault="00915A9C" w:rsidP="000531A6">
            <w:pPr>
              <w:pStyle w:val="Instructionsberschrift2"/>
              <w:numPr>
                <w:ilvl w:val="0"/>
                <w:numId w:val="22"/>
              </w:numPr>
              <w:outlineLvl w:val="9"/>
              <w:rPr>
                <w:del w:id="281" w:author="Author"/>
                <w:rStyle w:val="InstructionsTabelleText"/>
                <w:rFonts w:ascii="Times New Roman" w:hAnsi="Times New Roman"/>
                <w:b/>
                <w:sz w:val="24"/>
              </w:rPr>
              <w:pPrChange w:id="282" w:author="Author">
                <w:pPr>
                  <w:pStyle w:val="InstructionsText"/>
                </w:pPr>
              </w:pPrChange>
            </w:pPr>
            <w:del w:id="283" w:author="Author">
              <w:r w:rsidRPr="00384ADB" w:rsidDel="0076259D">
                <w:rPr>
                  <w:rStyle w:val="InstructionsTabelleText"/>
                  <w:rFonts w:ascii="Times New Roman" w:hAnsi="Times New Roman"/>
                  <w:b/>
                  <w:sz w:val="24"/>
                </w:rPr>
                <w:delText>Column</w:delText>
              </w:r>
            </w:del>
          </w:p>
        </w:tc>
        <w:tc>
          <w:tcPr>
            <w:tcW w:w="7620" w:type="dxa"/>
            <w:shd w:val="clear" w:color="auto" w:fill="D9D9D9"/>
          </w:tcPr>
          <w:p w14:paraId="65D1C355" w14:textId="5BFC1C30" w:rsidR="00915A9C" w:rsidRPr="00384ADB" w:rsidDel="0076259D" w:rsidRDefault="00915A9C" w:rsidP="000531A6">
            <w:pPr>
              <w:pStyle w:val="Instructionsberschrift2"/>
              <w:numPr>
                <w:ilvl w:val="0"/>
                <w:numId w:val="22"/>
              </w:numPr>
              <w:outlineLvl w:val="9"/>
              <w:rPr>
                <w:del w:id="284" w:author="Author"/>
                <w:rStyle w:val="InstructionsTabelleText"/>
                <w:rFonts w:ascii="Times New Roman" w:hAnsi="Times New Roman"/>
                <w:b/>
                <w:bCs/>
                <w:sz w:val="24"/>
              </w:rPr>
              <w:pPrChange w:id="285" w:author="Author">
                <w:pPr>
                  <w:pStyle w:val="InstructionsText"/>
                </w:pPr>
              </w:pPrChange>
            </w:pPr>
            <w:del w:id="286" w:author="Author">
              <w:r w:rsidRPr="00384ADB" w:rsidDel="0076259D">
                <w:rPr>
                  <w:rStyle w:val="InstructionsTabelleText"/>
                  <w:rFonts w:ascii="Times New Roman" w:hAnsi="Times New Roman"/>
                  <w:b/>
                  <w:sz w:val="24"/>
                </w:rPr>
                <w:delText>Legal references and instructions</w:delText>
              </w:r>
            </w:del>
          </w:p>
        </w:tc>
      </w:tr>
      <w:tr w:rsidR="00915A9C" w:rsidRPr="00384ADB" w:rsidDel="0076259D" w14:paraId="01B546FC" w14:textId="0135C3F5" w:rsidTr="00915A9C">
        <w:trPr>
          <w:del w:id="287" w:author="Author"/>
        </w:trPr>
        <w:tc>
          <w:tcPr>
            <w:tcW w:w="1418" w:type="dxa"/>
          </w:tcPr>
          <w:p w14:paraId="0BFC4200" w14:textId="09B05FDF" w:rsidR="00915A9C" w:rsidRPr="00384ADB" w:rsidDel="0076259D" w:rsidRDefault="008A4511" w:rsidP="000531A6">
            <w:pPr>
              <w:pStyle w:val="Instructionsberschrift2"/>
              <w:numPr>
                <w:ilvl w:val="0"/>
                <w:numId w:val="22"/>
              </w:numPr>
              <w:outlineLvl w:val="9"/>
              <w:rPr>
                <w:del w:id="288" w:author="Author"/>
                <w:rStyle w:val="FormatvorlageInstructionsTabelleText"/>
                <w:rFonts w:ascii="Times New Roman" w:hAnsi="Times New Roman"/>
                <w:b/>
                <w:sz w:val="24"/>
              </w:rPr>
              <w:pPrChange w:id="289" w:author="Author">
                <w:pPr>
                  <w:pStyle w:val="InstructionsText"/>
                </w:pPr>
              </w:pPrChange>
            </w:pPr>
            <w:del w:id="290" w:author="Author">
              <w:r w:rsidRPr="00384ADB" w:rsidDel="0076259D">
                <w:rPr>
                  <w:rStyle w:val="FormatvorlageInstructionsTabelleText"/>
                  <w:rFonts w:ascii="Times New Roman" w:hAnsi="Times New Roman"/>
                  <w:b/>
                  <w:sz w:val="24"/>
                </w:rPr>
                <w:delText>010</w:delText>
              </w:r>
            </w:del>
          </w:p>
        </w:tc>
        <w:tc>
          <w:tcPr>
            <w:tcW w:w="7620" w:type="dxa"/>
          </w:tcPr>
          <w:p w14:paraId="677CACA6" w14:textId="4E5A91FA" w:rsidR="00915A9C" w:rsidRPr="00384ADB" w:rsidDel="0076259D" w:rsidRDefault="00915A9C" w:rsidP="000531A6">
            <w:pPr>
              <w:pStyle w:val="Instructionsberschrift2"/>
              <w:numPr>
                <w:ilvl w:val="0"/>
                <w:numId w:val="22"/>
              </w:numPr>
              <w:outlineLvl w:val="9"/>
              <w:rPr>
                <w:del w:id="291" w:author="Author"/>
                <w:rStyle w:val="InstructionsTabelleberschrift"/>
                <w:rFonts w:ascii="Times New Roman" w:hAnsi="Times New Roman"/>
                <w:sz w:val="24"/>
              </w:rPr>
              <w:pPrChange w:id="292" w:author="Author">
                <w:pPr>
                  <w:pStyle w:val="InstructionsText"/>
                </w:pPr>
              </w:pPrChange>
            </w:pPr>
            <w:del w:id="293" w:author="Author">
              <w:r w:rsidRPr="00384ADB" w:rsidDel="0076259D">
                <w:rPr>
                  <w:rStyle w:val="InstructionsTabelleberschrift"/>
                  <w:rFonts w:ascii="Times New Roman" w:hAnsi="Times New Roman"/>
                  <w:sz w:val="24"/>
                </w:rPr>
                <w:delText>Code</w:delText>
              </w:r>
            </w:del>
          </w:p>
          <w:p w14:paraId="34F8546A" w14:textId="039F04DB" w:rsidR="00915A9C" w:rsidRPr="00384ADB" w:rsidDel="0076259D" w:rsidRDefault="00915A9C" w:rsidP="000531A6">
            <w:pPr>
              <w:pStyle w:val="Instructionsberschrift2"/>
              <w:numPr>
                <w:ilvl w:val="0"/>
                <w:numId w:val="22"/>
              </w:numPr>
              <w:outlineLvl w:val="9"/>
              <w:rPr>
                <w:del w:id="294" w:author="Author"/>
                <w:rStyle w:val="FormatvorlageInstructionsTabelleText"/>
                <w:rFonts w:ascii="Times New Roman" w:hAnsi="Times New Roman"/>
                <w:sz w:val="24"/>
              </w:rPr>
              <w:pPrChange w:id="295" w:author="Author">
                <w:pPr>
                  <w:pStyle w:val="InstructionsText"/>
                </w:pPr>
              </w:pPrChange>
            </w:pPr>
          </w:p>
          <w:p w14:paraId="35CB46DE" w14:textId="776E3111" w:rsidR="00BD0674" w:rsidRPr="00384ADB" w:rsidDel="0076259D" w:rsidRDefault="00BD0674" w:rsidP="000531A6">
            <w:pPr>
              <w:pStyle w:val="Instructionsberschrift2"/>
              <w:numPr>
                <w:ilvl w:val="0"/>
                <w:numId w:val="22"/>
              </w:numPr>
              <w:outlineLvl w:val="9"/>
              <w:rPr>
                <w:del w:id="296" w:author="Author"/>
                <w:rStyle w:val="FormatvorlageInstructionsTabelleText"/>
                <w:rFonts w:ascii="Times New Roman" w:hAnsi="Times New Roman"/>
                <w:sz w:val="24"/>
              </w:rPr>
              <w:pPrChange w:id="297" w:author="Author">
                <w:pPr>
                  <w:pStyle w:val="InstructionsText"/>
                </w:pPr>
              </w:pPrChange>
            </w:pPr>
            <w:del w:id="298" w:author="Author">
              <w:r w:rsidRPr="00384ADB" w:rsidDel="0076259D">
                <w:rPr>
                  <w:rStyle w:val="FormatvorlageInstructionsTabelleText"/>
                  <w:rFonts w:ascii="Times New Roman" w:hAnsi="Times New Roman"/>
                  <w:sz w:val="24"/>
                </w:rPr>
                <w:delText>The code is a row identifier and must be unique for each row in the table.</w:delText>
              </w:r>
            </w:del>
          </w:p>
          <w:p w14:paraId="526A7CC0" w14:textId="51082CBA" w:rsidR="00B0191A" w:rsidRPr="00384ADB" w:rsidDel="0076259D" w:rsidRDefault="00915A9C" w:rsidP="000531A6">
            <w:pPr>
              <w:pStyle w:val="Instructionsberschrift2"/>
              <w:numPr>
                <w:ilvl w:val="0"/>
                <w:numId w:val="22"/>
              </w:numPr>
              <w:outlineLvl w:val="9"/>
              <w:rPr>
                <w:del w:id="299" w:author="Author"/>
                <w:rStyle w:val="FormatvorlageInstructionsTabelleText"/>
                <w:rFonts w:ascii="Times New Roman" w:hAnsi="Times New Roman"/>
                <w:sz w:val="24"/>
              </w:rPr>
              <w:pPrChange w:id="300" w:author="Author">
                <w:pPr>
                  <w:pStyle w:val="InstructionsText"/>
                </w:pPr>
              </w:pPrChange>
            </w:pPr>
            <w:del w:id="301" w:author="Author">
              <w:r w:rsidRPr="00384ADB" w:rsidDel="0076259D">
                <w:rPr>
                  <w:rStyle w:val="FormatvorlageInstructionsTabelleText"/>
                  <w:rFonts w:ascii="Times New Roman" w:hAnsi="Times New Roman"/>
                  <w:sz w:val="24"/>
                </w:rPr>
                <w:delText xml:space="preserve">See column </w:delText>
              </w:r>
              <w:r w:rsidR="008A4511" w:rsidRPr="00384ADB" w:rsidDel="0076259D">
                <w:rPr>
                  <w:rStyle w:val="FormatvorlageInstructionsTabelleText"/>
                  <w:rFonts w:ascii="Times New Roman" w:hAnsi="Times New Roman"/>
                  <w:sz w:val="24"/>
                </w:rPr>
                <w:delText>010 of template LE1</w:delText>
              </w:r>
              <w:r w:rsidRPr="00384ADB" w:rsidDel="0076259D">
                <w:rPr>
                  <w:rStyle w:val="FormatvorlageInstructionsTabelleText"/>
                  <w:rFonts w:ascii="Times New Roman" w:hAnsi="Times New Roman"/>
                  <w:sz w:val="24"/>
                </w:rPr>
                <w:delText>.</w:delText>
              </w:r>
            </w:del>
          </w:p>
          <w:p w14:paraId="5A40C43D" w14:textId="41A8BBB4" w:rsidR="00B0191A" w:rsidRPr="00384ADB" w:rsidDel="0076259D" w:rsidRDefault="00B0191A" w:rsidP="000531A6">
            <w:pPr>
              <w:pStyle w:val="Instructionsberschrift2"/>
              <w:numPr>
                <w:ilvl w:val="0"/>
                <w:numId w:val="22"/>
              </w:numPr>
              <w:outlineLvl w:val="9"/>
              <w:rPr>
                <w:del w:id="302" w:author="Author"/>
                <w:rStyle w:val="FormatvorlageInstructionsTabelleText"/>
                <w:rFonts w:ascii="Times New Roman" w:hAnsi="Times New Roman"/>
                <w:b/>
                <w:sz w:val="24"/>
              </w:rPr>
              <w:pPrChange w:id="303" w:author="Author">
                <w:pPr>
                  <w:pStyle w:val="InstructionsText"/>
                </w:pPr>
              </w:pPrChange>
            </w:pPr>
          </w:p>
        </w:tc>
      </w:tr>
      <w:tr w:rsidR="00915A9C" w:rsidRPr="00384ADB" w:rsidDel="0076259D" w14:paraId="67DE3A68" w14:textId="698C5824" w:rsidTr="00915A9C">
        <w:trPr>
          <w:del w:id="304" w:author="Author"/>
        </w:trPr>
        <w:tc>
          <w:tcPr>
            <w:tcW w:w="1418" w:type="dxa"/>
          </w:tcPr>
          <w:p w14:paraId="2270D776" w14:textId="72C81FAF" w:rsidR="00915A9C" w:rsidRPr="00384ADB" w:rsidDel="0076259D" w:rsidRDefault="008A4511" w:rsidP="000531A6">
            <w:pPr>
              <w:pStyle w:val="Instructionsberschrift2"/>
              <w:numPr>
                <w:ilvl w:val="0"/>
                <w:numId w:val="22"/>
              </w:numPr>
              <w:outlineLvl w:val="9"/>
              <w:rPr>
                <w:del w:id="305" w:author="Author"/>
                <w:rStyle w:val="FormatvorlageInstructionsTabelleText"/>
                <w:rFonts w:ascii="Times New Roman" w:hAnsi="Times New Roman"/>
                <w:b/>
                <w:sz w:val="24"/>
              </w:rPr>
              <w:pPrChange w:id="306" w:author="Author">
                <w:pPr>
                  <w:pStyle w:val="InstructionsText"/>
                </w:pPr>
              </w:pPrChange>
            </w:pPr>
            <w:del w:id="307" w:author="Author">
              <w:r w:rsidRPr="00384ADB" w:rsidDel="0076259D">
                <w:rPr>
                  <w:rStyle w:val="FormatvorlageInstructionsTabelleText"/>
                  <w:rFonts w:ascii="Times New Roman" w:hAnsi="Times New Roman"/>
                  <w:b/>
                  <w:sz w:val="24"/>
                </w:rPr>
                <w:delText>020-250</w:delText>
              </w:r>
            </w:del>
          </w:p>
        </w:tc>
        <w:tc>
          <w:tcPr>
            <w:tcW w:w="7620" w:type="dxa"/>
          </w:tcPr>
          <w:p w14:paraId="5E06A043" w14:textId="02745EEB" w:rsidR="00915A9C" w:rsidRPr="00384ADB" w:rsidDel="0076259D" w:rsidRDefault="00915A9C" w:rsidP="000531A6">
            <w:pPr>
              <w:pStyle w:val="Instructionsberschrift2"/>
              <w:numPr>
                <w:ilvl w:val="0"/>
                <w:numId w:val="22"/>
              </w:numPr>
              <w:outlineLvl w:val="9"/>
              <w:rPr>
                <w:del w:id="308" w:author="Author"/>
                <w:rStyle w:val="InstructionsTabelleberschrift"/>
                <w:rFonts w:ascii="Times New Roman" w:hAnsi="Times New Roman"/>
                <w:sz w:val="24"/>
              </w:rPr>
              <w:pPrChange w:id="309" w:author="Author">
                <w:pPr>
                  <w:pStyle w:val="InstructionsText"/>
                </w:pPr>
              </w:pPrChange>
            </w:pPr>
            <w:del w:id="310" w:author="Author">
              <w:r w:rsidRPr="00384ADB" w:rsidDel="0076259D">
                <w:rPr>
                  <w:rStyle w:val="InstructionsTabelleberschrift"/>
                  <w:rFonts w:ascii="Times New Roman" w:hAnsi="Times New Roman"/>
                  <w:sz w:val="24"/>
                </w:rPr>
                <w:delText>Maturity buckets of the exposure</w:delText>
              </w:r>
            </w:del>
          </w:p>
          <w:p w14:paraId="3F3F0561" w14:textId="456A059C" w:rsidR="00915A9C" w:rsidRPr="00384ADB" w:rsidDel="0076259D" w:rsidRDefault="00915A9C" w:rsidP="000531A6">
            <w:pPr>
              <w:pStyle w:val="Instructionsberschrift2"/>
              <w:numPr>
                <w:ilvl w:val="0"/>
                <w:numId w:val="22"/>
              </w:numPr>
              <w:outlineLvl w:val="9"/>
              <w:rPr>
                <w:del w:id="311" w:author="Author"/>
                <w:rStyle w:val="InstructionsTabelleberschrift"/>
                <w:rFonts w:ascii="Times New Roman" w:hAnsi="Times New Roman"/>
                <w:sz w:val="24"/>
              </w:rPr>
              <w:pPrChange w:id="312" w:author="Author">
                <w:pPr>
                  <w:pStyle w:val="InstructionsText"/>
                </w:pPr>
              </w:pPrChange>
            </w:pPr>
          </w:p>
          <w:p w14:paraId="6FBE2850" w14:textId="4BC97005" w:rsidR="00ED1EF3" w:rsidRPr="00384ADB" w:rsidDel="0076259D" w:rsidRDefault="00915A9C" w:rsidP="000531A6">
            <w:pPr>
              <w:pStyle w:val="Instructionsberschrift2"/>
              <w:numPr>
                <w:ilvl w:val="0"/>
                <w:numId w:val="22"/>
              </w:numPr>
              <w:outlineLvl w:val="9"/>
              <w:rPr>
                <w:del w:id="313" w:author="Author"/>
                <w:rStyle w:val="InstructionsTabelleberschrift"/>
                <w:rFonts w:ascii="Times New Roman" w:hAnsi="Times New Roman"/>
                <w:b w:val="0"/>
                <w:sz w:val="24"/>
                <w:u w:val="none"/>
              </w:rPr>
              <w:pPrChange w:id="314" w:author="Author">
                <w:pPr>
                  <w:pStyle w:val="InstructionsText"/>
                </w:pPr>
              </w:pPrChange>
            </w:pPr>
            <w:del w:id="315" w:author="Author">
              <w:r w:rsidRPr="00384ADB" w:rsidDel="0076259D">
                <w:rPr>
                  <w:rStyle w:val="InstructionsTabelleberschrift"/>
                  <w:rFonts w:ascii="Times New Roman" w:hAnsi="Times New Roman"/>
                  <w:b w:val="0"/>
                  <w:sz w:val="24"/>
                  <w:u w:val="none"/>
                </w:rPr>
                <w:delText xml:space="preserve">Article </w:delText>
              </w:r>
              <w:r w:rsidR="00D40229" w:rsidRPr="00384ADB" w:rsidDel="0076259D">
                <w:rPr>
                  <w:rStyle w:val="InstructionsTabelleberschrift"/>
                  <w:rFonts w:ascii="Times New Roman" w:hAnsi="Times New Roman"/>
                  <w:b w:val="0"/>
                  <w:sz w:val="24"/>
                  <w:u w:val="none"/>
                </w:rPr>
                <w:delText>394(2)</w:delText>
              </w:r>
              <w:r w:rsidR="00ED1EF3" w:rsidRPr="00384ADB" w:rsidDel="0076259D">
                <w:rPr>
                  <w:rStyle w:val="InstructionsTabelleberschrift"/>
                  <w:rFonts w:ascii="Times New Roman" w:hAnsi="Times New Roman"/>
                  <w:b w:val="0"/>
                  <w:sz w:val="24"/>
                  <w:u w:val="none"/>
                </w:rPr>
                <w:delText>(e)</w:delText>
              </w:r>
              <w:r w:rsidRPr="00384ADB" w:rsidDel="0076259D">
                <w:rPr>
                  <w:rStyle w:val="InstructionsTabelleberschrift"/>
                  <w:rFonts w:ascii="Times New Roman" w:hAnsi="Times New Roman"/>
                  <w:b w:val="0"/>
                  <w:sz w:val="24"/>
                  <w:u w:val="none"/>
                </w:rPr>
                <w:delText xml:space="preserve"> </w:delText>
              </w:r>
              <w:r w:rsidR="00ED1EF3" w:rsidRPr="00384ADB" w:rsidDel="0076259D">
                <w:rPr>
                  <w:rStyle w:val="InstructionsTabelleberschrift"/>
                  <w:rFonts w:ascii="Times New Roman" w:hAnsi="Times New Roman"/>
                  <w:b w:val="0"/>
                  <w:sz w:val="24"/>
                  <w:u w:val="none"/>
                </w:rPr>
                <w:delText xml:space="preserve">of </w:delText>
              </w:r>
              <w:r w:rsidR="00695E99" w:rsidDel="0076259D">
                <w:rPr>
                  <w:rStyle w:val="FormatvorlageInstructionsTabelleText"/>
                  <w:rFonts w:ascii="Times New Roman" w:hAnsi="Times New Roman"/>
                  <w:sz w:val="24"/>
                </w:rPr>
                <w:delText>CRR</w:delText>
              </w:r>
            </w:del>
          </w:p>
          <w:p w14:paraId="6D1D693D" w14:textId="09DB3EA5" w:rsidR="00B0191A" w:rsidRPr="00384ADB" w:rsidDel="0076259D" w:rsidRDefault="00B0191A" w:rsidP="000531A6">
            <w:pPr>
              <w:pStyle w:val="Instructionsberschrift2"/>
              <w:numPr>
                <w:ilvl w:val="0"/>
                <w:numId w:val="22"/>
              </w:numPr>
              <w:outlineLvl w:val="9"/>
              <w:rPr>
                <w:del w:id="316" w:author="Author"/>
                <w:rStyle w:val="InstructionsTabelleberschrift"/>
                <w:rFonts w:ascii="Times New Roman" w:hAnsi="Times New Roman"/>
                <w:b w:val="0"/>
                <w:sz w:val="24"/>
                <w:u w:val="none"/>
              </w:rPr>
              <w:pPrChange w:id="317" w:author="Author">
                <w:pPr>
                  <w:pStyle w:val="InstructionsText"/>
                </w:pPr>
              </w:pPrChange>
            </w:pPr>
          </w:p>
          <w:p w14:paraId="1C5B43D2" w14:textId="519EFF25" w:rsidR="00B0191A" w:rsidRPr="00384ADB" w:rsidDel="0076259D" w:rsidRDefault="009E6A9F" w:rsidP="000531A6">
            <w:pPr>
              <w:pStyle w:val="Instructionsberschrift2"/>
              <w:numPr>
                <w:ilvl w:val="0"/>
                <w:numId w:val="22"/>
              </w:numPr>
              <w:outlineLvl w:val="9"/>
              <w:rPr>
                <w:del w:id="318" w:author="Author"/>
                <w:rStyle w:val="InstructionsTabelleberschrift"/>
                <w:rFonts w:ascii="Times New Roman" w:hAnsi="Times New Roman"/>
                <w:b w:val="0"/>
                <w:sz w:val="24"/>
                <w:u w:val="none"/>
              </w:rPr>
              <w:pPrChange w:id="319" w:author="Author">
                <w:pPr>
                  <w:pStyle w:val="InstructionsText"/>
                </w:pPr>
              </w:pPrChange>
            </w:pPr>
            <w:del w:id="320" w:author="Author">
              <w:r w:rsidRPr="00384ADB" w:rsidDel="0076259D">
                <w:rPr>
                  <w:rStyle w:val="InstructionsTabelleberschrift"/>
                  <w:rFonts w:ascii="Times New Roman" w:hAnsi="Times New Roman"/>
                  <w:b w:val="0"/>
                  <w:sz w:val="24"/>
                  <w:u w:val="none"/>
                </w:rPr>
                <w:delText xml:space="preserve">The </w:delText>
              </w:r>
              <w:r w:rsidR="00464459" w:rsidRPr="00384ADB" w:rsidDel="0076259D">
                <w:rPr>
                  <w:rStyle w:val="InstructionsTabelleberschrift"/>
                  <w:rFonts w:ascii="Times New Roman" w:hAnsi="Times New Roman"/>
                  <w:b w:val="0"/>
                  <w:sz w:val="24"/>
                  <w:u w:val="none"/>
                </w:rPr>
                <w:delText xml:space="preserve">institution shall report this information for </w:delText>
              </w:r>
              <w:r w:rsidR="00D40229" w:rsidRPr="00384ADB" w:rsidDel="0076259D">
                <w:rPr>
                  <w:rStyle w:val="InstructionsTabelleberschrift"/>
                  <w:rFonts w:ascii="Times New Roman" w:hAnsi="Times New Roman"/>
                  <w:b w:val="0"/>
                  <w:sz w:val="24"/>
                  <w:u w:val="none"/>
                </w:rPr>
                <w:delText xml:space="preserve">the </w:delText>
              </w:r>
              <w:r w:rsidR="00903390" w:rsidDel="0076259D">
                <w:rPr>
                  <w:rStyle w:val="InstructionsTabelleberschrift"/>
                  <w:rFonts w:ascii="Times New Roman" w:hAnsi="Times New Roman"/>
                  <w:b w:val="0"/>
                  <w:sz w:val="24"/>
                  <w:u w:val="none"/>
                </w:rPr>
                <w:delText>ten</w:delText>
              </w:r>
              <w:r w:rsidR="00464459" w:rsidRPr="00384ADB" w:rsidDel="0076259D">
                <w:rPr>
                  <w:rStyle w:val="InstructionsTabelleberschrift"/>
                  <w:rFonts w:ascii="Times New Roman" w:hAnsi="Times New Roman"/>
                  <w:b w:val="0"/>
                  <w:sz w:val="24"/>
                  <w:u w:val="none"/>
                </w:rPr>
                <w:delText xml:space="preserve"> largest exposures to institutions and the </w:delText>
              </w:r>
              <w:r w:rsidR="00903390" w:rsidDel="0076259D">
                <w:rPr>
                  <w:rStyle w:val="InstructionsTabelleberschrift"/>
                  <w:rFonts w:ascii="Times New Roman" w:hAnsi="Times New Roman"/>
                  <w:b w:val="0"/>
                  <w:sz w:val="24"/>
                  <w:u w:val="none"/>
                </w:rPr>
                <w:delText>ten</w:delText>
              </w:r>
              <w:r w:rsidR="00464459" w:rsidRPr="00384ADB" w:rsidDel="0076259D">
                <w:rPr>
                  <w:rStyle w:val="InstructionsTabelleberschrift"/>
                  <w:rFonts w:ascii="Times New Roman" w:hAnsi="Times New Roman"/>
                  <w:b w:val="0"/>
                  <w:sz w:val="24"/>
                  <w:u w:val="none"/>
                </w:rPr>
                <w:delText xml:space="preserve"> largest exposures to unregulated financial </w:delText>
              </w:r>
              <w:r w:rsidR="00196DE8" w:rsidRPr="00384ADB" w:rsidDel="0076259D">
                <w:rPr>
                  <w:rStyle w:val="InstructionsTabelleberschrift"/>
                  <w:rFonts w:ascii="Times New Roman" w:hAnsi="Times New Roman"/>
                  <w:b w:val="0"/>
                  <w:sz w:val="24"/>
                  <w:u w:val="none"/>
                </w:rPr>
                <w:delText xml:space="preserve">sector </w:delText>
              </w:r>
              <w:r w:rsidR="00464459" w:rsidRPr="00384ADB" w:rsidDel="0076259D">
                <w:rPr>
                  <w:rStyle w:val="InstructionsTabelleberschrift"/>
                  <w:rFonts w:ascii="Times New Roman" w:hAnsi="Times New Roman"/>
                  <w:b w:val="0"/>
                  <w:sz w:val="24"/>
                  <w:u w:val="none"/>
                </w:rPr>
                <w:delText xml:space="preserve">entities.  </w:delText>
              </w:r>
            </w:del>
          </w:p>
          <w:p w14:paraId="74459019" w14:textId="5BAEFC84" w:rsidR="00B0191A" w:rsidRPr="00384ADB" w:rsidDel="0076259D" w:rsidRDefault="00B0191A" w:rsidP="000531A6">
            <w:pPr>
              <w:pStyle w:val="Instructionsberschrift2"/>
              <w:numPr>
                <w:ilvl w:val="0"/>
                <w:numId w:val="22"/>
              </w:numPr>
              <w:outlineLvl w:val="9"/>
              <w:rPr>
                <w:del w:id="321" w:author="Author"/>
                <w:rStyle w:val="InstructionsTabelleberschrift"/>
                <w:rFonts w:ascii="Times New Roman" w:hAnsi="Times New Roman"/>
                <w:b w:val="0"/>
                <w:sz w:val="24"/>
                <w:u w:val="none"/>
              </w:rPr>
              <w:pPrChange w:id="322" w:author="Author">
                <w:pPr>
                  <w:pStyle w:val="InstructionsText"/>
                </w:pPr>
              </w:pPrChange>
            </w:pPr>
          </w:p>
          <w:p w14:paraId="2BB613DB" w14:textId="7699E8EA" w:rsidR="00B0191A" w:rsidRPr="00384ADB" w:rsidDel="0076259D" w:rsidRDefault="00ED1EF3" w:rsidP="000531A6">
            <w:pPr>
              <w:pStyle w:val="Instructionsberschrift2"/>
              <w:numPr>
                <w:ilvl w:val="0"/>
                <w:numId w:val="22"/>
              </w:numPr>
              <w:outlineLvl w:val="9"/>
              <w:rPr>
                <w:del w:id="323" w:author="Author"/>
                <w:rStyle w:val="InstructionsTabelleberschrift"/>
                <w:rFonts w:ascii="Times New Roman" w:hAnsi="Times New Roman"/>
                <w:b w:val="0"/>
                <w:sz w:val="24"/>
                <w:u w:val="none"/>
              </w:rPr>
              <w:pPrChange w:id="324" w:author="Author">
                <w:pPr>
                  <w:pStyle w:val="InstructionsText"/>
                </w:pPr>
              </w:pPrChange>
            </w:pPr>
            <w:del w:id="325" w:author="Author">
              <w:r w:rsidRPr="00384ADB" w:rsidDel="0076259D">
                <w:rPr>
                  <w:rStyle w:val="InstructionsTabelleberschrift"/>
                  <w:rFonts w:ascii="Times New Roman" w:hAnsi="Times New Roman"/>
                  <w:b w:val="0"/>
                  <w:sz w:val="24"/>
                  <w:u w:val="none"/>
                </w:rPr>
                <w:delText>The m</w:delText>
              </w:r>
              <w:r w:rsidR="00915A9C" w:rsidRPr="00384ADB" w:rsidDel="0076259D">
                <w:rPr>
                  <w:rStyle w:val="InstructionsTabelleberschrift"/>
                  <w:rFonts w:ascii="Times New Roman" w:hAnsi="Times New Roman"/>
                  <w:b w:val="0"/>
                  <w:sz w:val="24"/>
                  <w:u w:val="none"/>
                </w:rPr>
                <w:delText xml:space="preserve">aturity buckets are defined with a monthly interval up to one year, with a quarterly interval from one </w:delText>
              </w:r>
              <w:r w:rsidRPr="00384ADB" w:rsidDel="0076259D">
                <w:rPr>
                  <w:rStyle w:val="InstructionsTabelleberschrift"/>
                  <w:rFonts w:ascii="Times New Roman" w:hAnsi="Times New Roman"/>
                  <w:b w:val="0"/>
                  <w:sz w:val="24"/>
                  <w:u w:val="none"/>
                </w:rPr>
                <w:delText xml:space="preserve">year </w:delText>
              </w:r>
              <w:r w:rsidR="00915A9C" w:rsidRPr="00384ADB" w:rsidDel="0076259D">
                <w:rPr>
                  <w:rStyle w:val="InstructionsTabelleberschrift"/>
                  <w:rFonts w:ascii="Times New Roman" w:hAnsi="Times New Roman"/>
                  <w:b w:val="0"/>
                  <w:sz w:val="24"/>
                  <w:u w:val="none"/>
                </w:rPr>
                <w:delText xml:space="preserve">up to three years and with larger intervals from three years onwards. </w:delText>
              </w:r>
            </w:del>
          </w:p>
          <w:p w14:paraId="03248D4E" w14:textId="09895697" w:rsidR="00B0191A" w:rsidRPr="00384ADB" w:rsidDel="0076259D" w:rsidRDefault="00B0191A" w:rsidP="000531A6">
            <w:pPr>
              <w:pStyle w:val="Instructionsberschrift2"/>
              <w:numPr>
                <w:ilvl w:val="0"/>
                <w:numId w:val="22"/>
              </w:numPr>
              <w:outlineLvl w:val="9"/>
              <w:rPr>
                <w:del w:id="326" w:author="Author"/>
                <w:rStyle w:val="InstructionsTabelleberschrift"/>
                <w:rFonts w:ascii="Times New Roman" w:hAnsi="Times New Roman"/>
                <w:b w:val="0"/>
                <w:sz w:val="24"/>
                <w:u w:val="none"/>
              </w:rPr>
              <w:pPrChange w:id="327" w:author="Author">
                <w:pPr>
                  <w:pStyle w:val="InstructionsText"/>
                </w:pPr>
              </w:pPrChange>
            </w:pPr>
          </w:p>
          <w:p w14:paraId="2C4DAD86" w14:textId="6C66070B" w:rsidR="00B0191A" w:rsidRPr="00384ADB" w:rsidDel="0076259D" w:rsidRDefault="007449CB" w:rsidP="000531A6">
            <w:pPr>
              <w:pStyle w:val="Instructionsberschrift2"/>
              <w:numPr>
                <w:ilvl w:val="0"/>
                <w:numId w:val="22"/>
              </w:numPr>
              <w:outlineLvl w:val="9"/>
              <w:rPr>
                <w:del w:id="328" w:author="Author"/>
                <w:rStyle w:val="InstructionsTabelleberschrift"/>
                <w:rFonts w:ascii="Times New Roman" w:hAnsi="Times New Roman"/>
                <w:b w:val="0"/>
                <w:sz w:val="24"/>
                <w:u w:val="none"/>
              </w:rPr>
              <w:pPrChange w:id="329" w:author="Author">
                <w:pPr>
                  <w:pStyle w:val="InstructionsText"/>
                </w:pPr>
              </w:pPrChange>
            </w:pPr>
            <w:del w:id="330" w:author="Author">
              <w:r w:rsidRPr="007449CB" w:rsidDel="0076259D">
                <w:rPr>
                  <w:rStyle w:val="InstructionsTabelleberschrift"/>
                  <w:rFonts w:ascii="Times New Roman" w:hAnsi="Times New Roman"/>
                  <w:b w:val="0"/>
                  <w:sz w:val="24"/>
                  <w:u w:val="none"/>
                </w:rPr>
                <w:delText xml:space="preserve">Each exposure value before application of exemptions and CRM (column 210 of LE2 template) shall be reported with the whole outstanding amount in the respective maturity bucket of its expected residual maturity. In case of several separate relationships constituting an exposure to a client, each of these parts of the exposure shall be reported with the whole outstanding amount in the respective maturity bucket of its expected residual maturity. </w:delText>
              </w:r>
              <w:r w:rsidR="00915A9C" w:rsidRPr="00384ADB" w:rsidDel="0076259D">
                <w:rPr>
                  <w:rStyle w:val="InstructionsTabelleberschrift"/>
                  <w:rFonts w:ascii="Times New Roman" w:hAnsi="Times New Roman"/>
                  <w:b w:val="0"/>
                  <w:sz w:val="24"/>
                  <w:u w:val="none"/>
                </w:rPr>
                <w:delText xml:space="preserve"> Instruments which do not have </w:delText>
              </w:r>
              <w:r w:rsidR="007E7384" w:rsidRPr="00384ADB" w:rsidDel="0076259D">
                <w:rPr>
                  <w:rStyle w:val="InstructionsTabelleberschrift"/>
                  <w:rFonts w:ascii="Times New Roman" w:hAnsi="Times New Roman"/>
                  <w:b w:val="0"/>
                  <w:sz w:val="24"/>
                  <w:u w:val="none"/>
                </w:rPr>
                <w:delText xml:space="preserve">a </w:delText>
              </w:r>
              <w:r w:rsidR="00915A9C" w:rsidRPr="00384ADB" w:rsidDel="0076259D">
                <w:rPr>
                  <w:rStyle w:val="InstructionsTabelleberschrift"/>
                  <w:rFonts w:ascii="Times New Roman" w:hAnsi="Times New Roman"/>
                  <w:b w:val="0"/>
                  <w:sz w:val="24"/>
                  <w:u w:val="none"/>
                </w:rPr>
                <w:delText>fixed maturity, like equity, shall be included in the column “undefined maturity”.</w:delText>
              </w:r>
            </w:del>
          </w:p>
          <w:p w14:paraId="3B06AC66" w14:textId="21292AAF" w:rsidR="00B0191A" w:rsidRPr="00384ADB" w:rsidDel="0076259D" w:rsidRDefault="00B0191A" w:rsidP="000531A6">
            <w:pPr>
              <w:pStyle w:val="Instructionsberschrift2"/>
              <w:numPr>
                <w:ilvl w:val="0"/>
                <w:numId w:val="22"/>
              </w:numPr>
              <w:outlineLvl w:val="9"/>
              <w:rPr>
                <w:del w:id="331" w:author="Author"/>
                <w:rStyle w:val="InstructionsTabelleberschrift"/>
                <w:rFonts w:ascii="Times New Roman" w:hAnsi="Times New Roman"/>
                <w:b w:val="0"/>
                <w:sz w:val="24"/>
                <w:u w:val="none"/>
              </w:rPr>
              <w:pPrChange w:id="332" w:author="Author">
                <w:pPr>
                  <w:pStyle w:val="InstructionsText"/>
                </w:pPr>
              </w:pPrChange>
            </w:pPr>
          </w:p>
          <w:p w14:paraId="0A1090D0" w14:textId="0CF7CD3D" w:rsidR="00B0191A" w:rsidRPr="00384ADB" w:rsidDel="0076259D" w:rsidRDefault="00915A9C" w:rsidP="000531A6">
            <w:pPr>
              <w:pStyle w:val="Instructionsberschrift2"/>
              <w:numPr>
                <w:ilvl w:val="0"/>
                <w:numId w:val="22"/>
              </w:numPr>
              <w:outlineLvl w:val="9"/>
              <w:rPr>
                <w:del w:id="333" w:author="Author"/>
                <w:rStyle w:val="InstructionsTabelleberschrift"/>
                <w:rFonts w:ascii="Times New Roman" w:hAnsi="Times New Roman"/>
                <w:b w:val="0"/>
                <w:sz w:val="24"/>
                <w:u w:val="none"/>
              </w:rPr>
              <w:pPrChange w:id="334" w:author="Author">
                <w:pPr>
                  <w:pStyle w:val="InstructionsText"/>
                </w:pPr>
              </w:pPrChange>
            </w:pPr>
            <w:del w:id="335" w:author="Author">
              <w:r w:rsidRPr="00384ADB" w:rsidDel="0076259D">
                <w:rPr>
                  <w:rStyle w:val="InstructionsTabelleberschrift"/>
                  <w:rFonts w:ascii="Times New Roman" w:hAnsi="Times New Roman"/>
                  <w:b w:val="0"/>
                  <w:sz w:val="24"/>
                  <w:u w:val="none"/>
                </w:rPr>
                <w:delText xml:space="preserve">The expected maturity of the exposure </w:delText>
              </w:r>
              <w:r w:rsidR="00ED1EF3" w:rsidRPr="00384ADB" w:rsidDel="0076259D">
                <w:rPr>
                  <w:rStyle w:val="InstructionsTabelleberschrift"/>
                  <w:rFonts w:ascii="Times New Roman" w:hAnsi="Times New Roman"/>
                  <w:b w:val="0"/>
                  <w:sz w:val="24"/>
                  <w:u w:val="none"/>
                </w:rPr>
                <w:delText xml:space="preserve">shall </w:delText>
              </w:r>
              <w:r w:rsidRPr="00384ADB" w:rsidDel="0076259D">
                <w:rPr>
                  <w:rStyle w:val="InstructionsTabelleberschrift"/>
                  <w:rFonts w:ascii="Times New Roman" w:hAnsi="Times New Roman"/>
                  <w:b w:val="0"/>
                  <w:sz w:val="24"/>
                  <w:u w:val="none"/>
                </w:rPr>
                <w:delText>be reported for both direct and indirect exposures.</w:delText>
              </w:r>
            </w:del>
          </w:p>
          <w:p w14:paraId="3890212D" w14:textId="19894F71" w:rsidR="00B0191A" w:rsidRPr="00384ADB" w:rsidDel="0076259D" w:rsidRDefault="00B0191A" w:rsidP="000531A6">
            <w:pPr>
              <w:pStyle w:val="Instructionsberschrift2"/>
              <w:numPr>
                <w:ilvl w:val="0"/>
                <w:numId w:val="22"/>
              </w:numPr>
              <w:outlineLvl w:val="9"/>
              <w:rPr>
                <w:del w:id="336" w:author="Author"/>
                <w:rStyle w:val="InstructionsTabelleberschrift"/>
                <w:rFonts w:ascii="Times New Roman" w:hAnsi="Times New Roman"/>
                <w:b w:val="0"/>
                <w:sz w:val="24"/>
                <w:u w:val="none"/>
              </w:rPr>
              <w:pPrChange w:id="337" w:author="Author">
                <w:pPr>
                  <w:pStyle w:val="InstructionsText"/>
                </w:pPr>
              </w:pPrChange>
            </w:pPr>
          </w:p>
          <w:p w14:paraId="0C559C3C" w14:textId="766EEFDA" w:rsidR="00B0191A" w:rsidRPr="00384ADB" w:rsidDel="0076259D" w:rsidRDefault="00915A9C" w:rsidP="000531A6">
            <w:pPr>
              <w:pStyle w:val="Instructionsberschrift2"/>
              <w:numPr>
                <w:ilvl w:val="0"/>
                <w:numId w:val="22"/>
              </w:numPr>
              <w:outlineLvl w:val="9"/>
              <w:rPr>
                <w:del w:id="338" w:author="Author"/>
                <w:rStyle w:val="InstructionsTabelleberschrift"/>
                <w:rFonts w:ascii="Times New Roman" w:hAnsi="Times New Roman"/>
                <w:b w:val="0"/>
                <w:sz w:val="24"/>
                <w:u w:val="none"/>
              </w:rPr>
              <w:pPrChange w:id="339" w:author="Author">
                <w:pPr>
                  <w:pStyle w:val="InstructionsText"/>
                </w:pPr>
              </w:pPrChange>
            </w:pPr>
            <w:del w:id="340" w:author="Author">
              <w:r w:rsidRPr="00384ADB" w:rsidDel="0076259D">
                <w:rPr>
                  <w:rStyle w:val="InstructionsTabelleberschrift"/>
                  <w:rFonts w:ascii="Times New Roman" w:hAnsi="Times New Roman"/>
                  <w:b w:val="0"/>
                  <w:sz w:val="24"/>
                  <w:u w:val="none"/>
                </w:rPr>
                <w:delText xml:space="preserve">For direct exposures, when allocating expected amounts of debt instruments and derivatives into the different maturity buckets </w:delText>
              </w:r>
              <w:r w:rsidR="001D23F1" w:rsidRPr="00384ADB" w:rsidDel="0076259D">
                <w:rPr>
                  <w:rStyle w:val="InstructionsTabelleberschrift"/>
                  <w:rFonts w:ascii="Times New Roman" w:hAnsi="Times New Roman"/>
                  <w:b w:val="0"/>
                  <w:sz w:val="24"/>
                  <w:u w:val="none"/>
                </w:rPr>
                <w:delText>of this template</w:delText>
              </w:r>
              <w:r w:rsidRPr="00384ADB" w:rsidDel="0076259D">
                <w:rPr>
                  <w:rStyle w:val="InstructionsTabelleberschrift"/>
                  <w:rFonts w:ascii="Times New Roman" w:hAnsi="Times New Roman"/>
                  <w:b w:val="0"/>
                  <w:sz w:val="24"/>
                  <w:u w:val="none"/>
                </w:rPr>
                <w:delText xml:space="preserve">, the instructions of the maturity ladder template </w:delText>
              </w:r>
              <w:r w:rsidR="00667F2D" w:rsidRPr="00384ADB" w:rsidDel="0076259D">
                <w:rPr>
                  <w:rStyle w:val="InstructionsTabelleberschrift"/>
                  <w:rFonts w:ascii="Times New Roman" w:hAnsi="Times New Roman"/>
                  <w:b w:val="0"/>
                  <w:sz w:val="24"/>
                  <w:u w:val="none"/>
                </w:rPr>
                <w:delText xml:space="preserve">of the additional metrics on liquidity </w:delText>
              </w:r>
              <w:r w:rsidR="004F4EAC" w:rsidRPr="00384ADB" w:rsidDel="0076259D">
                <w:rPr>
                  <w:rStyle w:val="InstructionsTabelleberschrift"/>
                  <w:rFonts w:ascii="Times New Roman" w:hAnsi="Times New Roman"/>
                  <w:b w:val="0"/>
                  <w:sz w:val="24"/>
                  <w:u w:val="none"/>
                </w:rPr>
                <w:delText xml:space="preserve">shall </w:delText>
              </w:r>
              <w:r w:rsidRPr="00384ADB" w:rsidDel="0076259D">
                <w:rPr>
                  <w:rStyle w:val="InstructionsTabelleberschrift"/>
                  <w:rFonts w:ascii="Times New Roman" w:hAnsi="Times New Roman"/>
                  <w:b w:val="0"/>
                  <w:sz w:val="24"/>
                  <w:u w:val="none"/>
                </w:rPr>
                <w:delText xml:space="preserve">be </w:delText>
              </w:r>
              <w:r w:rsidR="00BD2B86" w:rsidDel="0076259D">
                <w:rPr>
                  <w:rStyle w:val="InstructionsTabelleberschrift"/>
                  <w:rFonts w:ascii="Times New Roman" w:hAnsi="Times New Roman"/>
                  <w:b w:val="0"/>
                  <w:sz w:val="24"/>
                  <w:u w:val="none"/>
                </w:rPr>
                <w:delText>used</w:delText>
              </w:r>
              <w:r w:rsidR="000F0ADE" w:rsidDel="0076259D">
                <w:rPr>
                  <w:rStyle w:val="InstructionsTabelleberschrift"/>
                  <w:rFonts w:ascii="Times New Roman" w:hAnsi="Times New Roman"/>
                  <w:b w:val="0"/>
                  <w:sz w:val="24"/>
                  <w:u w:val="none"/>
                </w:rPr>
                <w:delText xml:space="preserve"> </w:delText>
              </w:r>
              <w:r w:rsidRPr="00384ADB" w:rsidDel="0076259D">
                <w:rPr>
                  <w:rStyle w:val="InstructionsTabelleberschrift"/>
                  <w:rFonts w:ascii="Times New Roman" w:hAnsi="Times New Roman"/>
                  <w:b w:val="0"/>
                  <w:sz w:val="24"/>
                  <w:u w:val="none"/>
                </w:rPr>
                <w:delText xml:space="preserve">(see </w:delText>
              </w:r>
              <w:r w:rsidR="008662E0" w:rsidDel="0076259D">
                <w:rPr>
                  <w:rStyle w:val="InstructionsTabelleberschrift"/>
                  <w:rFonts w:ascii="Times New Roman" w:hAnsi="Times New Roman"/>
                  <w:b w:val="0"/>
                  <w:sz w:val="24"/>
                  <w:u w:val="none"/>
                </w:rPr>
                <w:delText>Annex XX</w:delText>
              </w:r>
              <w:r w:rsidR="00CF4894" w:rsidDel="0076259D">
                <w:rPr>
                  <w:rStyle w:val="InstructionsTabelleberschrift"/>
                  <w:rFonts w:ascii="Times New Roman" w:hAnsi="Times New Roman"/>
                  <w:b w:val="0"/>
                  <w:sz w:val="24"/>
                  <w:u w:val="none"/>
                </w:rPr>
                <w:delText>III to</w:delText>
              </w:r>
              <w:r w:rsidR="00677A1D" w:rsidDel="0076259D">
                <w:rPr>
                  <w:rStyle w:val="InstructionsTabelleberschrift"/>
                  <w:rFonts w:ascii="Times New Roman" w:hAnsi="Times New Roman"/>
                  <w:b w:val="0"/>
                  <w:sz w:val="24"/>
                  <w:u w:val="none"/>
                </w:rPr>
                <w:delText xml:space="preserve"> this R</w:delText>
              </w:r>
              <w:r w:rsidR="00CF4894" w:rsidDel="0076259D">
                <w:rPr>
                  <w:rStyle w:val="InstructionsTabelleberschrift"/>
                  <w:rFonts w:ascii="Times New Roman" w:hAnsi="Times New Roman"/>
                  <w:b w:val="0"/>
                  <w:sz w:val="24"/>
                  <w:u w:val="none"/>
                </w:rPr>
                <w:delText>egulation</w:delText>
              </w:r>
              <w:r w:rsidR="008662E0" w:rsidDel="0076259D">
                <w:rPr>
                  <w:rStyle w:val="InstructionsTabelleberschrift"/>
                  <w:rFonts w:ascii="Times New Roman" w:hAnsi="Times New Roman"/>
                  <w:b w:val="0"/>
                  <w:sz w:val="24"/>
                  <w:u w:val="none"/>
                </w:rPr>
                <w:delText>).</w:delText>
              </w:r>
              <w:r w:rsidRPr="00384ADB" w:rsidDel="0076259D">
                <w:rPr>
                  <w:rStyle w:val="InstructionsTabelleberschrift"/>
                  <w:rFonts w:ascii="Times New Roman" w:hAnsi="Times New Roman"/>
                  <w:b w:val="0"/>
                  <w:sz w:val="24"/>
                  <w:u w:val="none"/>
                </w:rPr>
                <w:delText xml:space="preserve"> </w:delText>
              </w:r>
            </w:del>
          </w:p>
          <w:p w14:paraId="4B5757F4" w14:textId="18F48704" w:rsidR="00B0191A" w:rsidRPr="00384ADB" w:rsidDel="0076259D" w:rsidRDefault="00B0191A" w:rsidP="000531A6">
            <w:pPr>
              <w:pStyle w:val="Instructionsberschrift2"/>
              <w:numPr>
                <w:ilvl w:val="0"/>
                <w:numId w:val="22"/>
              </w:numPr>
              <w:outlineLvl w:val="9"/>
              <w:rPr>
                <w:del w:id="341" w:author="Author"/>
                <w:rStyle w:val="InstructionsTabelleberschrift"/>
                <w:rFonts w:ascii="Times New Roman" w:hAnsi="Times New Roman"/>
                <w:b w:val="0"/>
                <w:sz w:val="24"/>
                <w:u w:val="none"/>
              </w:rPr>
              <w:pPrChange w:id="342" w:author="Author">
                <w:pPr>
                  <w:pStyle w:val="InstructionsText"/>
                </w:pPr>
              </w:pPrChange>
            </w:pPr>
          </w:p>
          <w:p w14:paraId="70D60148" w14:textId="6F69A98D" w:rsidR="00B0191A" w:rsidRPr="00384ADB" w:rsidDel="0076259D" w:rsidRDefault="00915A9C" w:rsidP="000531A6">
            <w:pPr>
              <w:pStyle w:val="Instructionsberschrift2"/>
              <w:numPr>
                <w:ilvl w:val="0"/>
                <w:numId w:val="22"/>
              </w:numPr>
              <w:outlineLvl w:val="9"/>
              <w:rPr>
                <w:del w:id="343" w:author="Author"/>
                <w:rStyle w:val="InstructionsTabelleberschrift"/>
                <w:rFonts w:ascii="Times New Roman" w:hAnsi="Times New Roman"/>
                <w:b w:val="0"/>
                <w:sz w:val="24"/>
                <w:u w:val="none"/>
              </w:rPr>
              <w:pPrChange w:id="344" w:author="Author">
                <w:pPr>
                  <w:pStyle w:val="InstructionsText"/>
                </w:pPr>
              </w:pPrChange>
            </w:pPr>
            <w:del w:id="345" w:author="Author">
              <w:r w:rsidRPr="00384ADB" w:rsidDel="0076259D">
                <w:rPr>
                  <w:rStyle w:val="InstructionsTabelleberschrift"/>
                  <w:rFonts w:ascii="Times New Roman" w:hAnsi="Times New Roman"/>
                  <w:b w:val="0"/>
                  <w:sz w:val="24"/>
                  <w:u w:val="none"/>
                </w:rPr>
                <w:delText>In the case of off-balance sheet items, the maturity of the underlying risk shall be used in the allocation of expected amounts to maturity buckets. More specifically, for forward deposits that means the maturity structure of the deposit; for financial guarantees, the maturity structure of the underlying financial asset; for undrawn facilities of loan commitments, the maturity structure of the loan; and for other commitments, the maturing structure of the commitment.</w:delText>
              </w:r>
            </w:del>
          </w:p>
          <w:p w14:paraId="5CFC1899" w14:textId="439A7232" w:rsidR="00B0191A" w:rsidRPr="00384ADB" w:rsidDel="0076259D" w:rsidRDefault="00B0191A" w:rsidP="000531A6">
            <w:pPr>
              <w:pStyle w:val="Instructionsberschrift2"/>
              <w:numPr>
                <w:ilvl w:val="0"/>
                <w:numId w:val="22"/>
              </w:numPr>
              <w:outlineLvl w:val="9"/>
              <w:rPr>
                <w:del w:id="346" w:author="Author"/>
                <w:rStyle w:val="InstructionsTabelleberschrift"/>
                <w:rFonts w:ascii="Times New Roman" w:hAnsi="Times New Roman"/>
                <w:b w:val="0"/>
                <w:sz w:val="24"/>
                <w:u w:val="none"/>
              </w:rPr>
              <w:pPrChange w:id="347" w:author="Author">
                <w:pPr>
                  <w:pStyle w:val="InstructionsText"/>
                </w:pPr>
              </w:pPrChange>
            </w:pPr>
          </w:p>
          <w:p w14:paraId="4E487FB8" w14:textId="23FEBA8C" w:rsidR="00B0191A" w:rsidDel="0076259D" w:rsidRDefault="00915A9C" w:rsidP="000531A6">
            <w:pPr>
              <w:pStyle w:val="Instructionsberschrift2"/>
              <w:numPr>
                <w:ilvl w:val="0"/>
                <w:numId w:val="22"/>
              </w:numPr>
              <w:outlineLvl w:val="9"/>
              <w:rPr>
                <w:del w:id="348" w:author="Author"/>
                <w:rStyle w:val="InstructionsTabelleberschrift"/>
                <w:rFonts w:ascii="Times New Roman" w:hAnsi="Times New Roman"/>
                <w:b w:val="0"/>
                <w:sz w:val="24"/>
                <w:u w:val="none"/>
              </w:rPr>
              <w:pPrChange w:id="349" w:author="Author">
                <w:pPr>
                  <w:pStyle w:val="InstructionsText"/>
                </w:pPr>
              </w:pPrChange>
            </w:pPr>
            <w:del w:id="350" w:author="Author">
              <w:r w:rsidRPr="00384ADB" w:rsidDel="0076259D">
                <w:rPr>
                  <w:rStyle w:val="InstructionsTabelleberschrift"/>
                  <w:rFonts w:ascii="Times New Roman" w:hAnsi="Times New Roman"/>
                  <w:b w:val="0"/>
                  <w:sz w:val="24"/>
                  <w:u w:val="none"/>
                </w:rPr>
                <w:delText>In the case of indirect exposures, the allocation into maturity buckets sh</w:delText>
              </w:r>
              <w:r w:rsidR="00D40229" w:rsidRPr="00384ADB" w:rsidDel="0076259D">
                <w:rPr>
                  <w:rStyle w:val="InstructionsTabelleberschrift"/>
                  <w:rFonts w:ascii="Times New Roman" w:hAnsi="Times New Roman"/>
                  <w:b w:val="0"/>
                  <w:sz w:val="24"/>
                  <w:u w:val="none"/>
                </w:rPr>
                <w:delText>all</w:delText>
              </w:r>
              <w:r w:rsidRPr="00384ADB" w:rsidDel="0076259D">
                <w:rPr>
                  <w:rStyle w:val="InstructionsTabelleberschrift"/>
                  <w:rFonts w:ascii="Times New Roman" w:hAnsi="Times New Roman"/>
                  <w:b w:val="0"/>
                  <w:sz w:val="24"/>
                  <w:u w:val="none"/>
                </w:rPr>
                <w:delText xml:space="preserve"> be based on the maturity of the guaranteed operations which generate the direct exposure.</w:delText>
              </w:r>
            </w:del>
          </w:p>
          <w:p w14:paraId="4E58A363" w14:textId="7E475217" w:rsidR="001D319A" w:rsidRPr="000448EA" w:rsidDel="0076259D" w:rsidRDefault="001D319A" w:rsidP="000531A6">
            <w:pPr>
              <w:pStyle w:val="Instructionsberschrift2"/>
              <w:numPr>
                <w:ilvl w:val="0"/>
                <w:numId w:val="22"/>
              </w:numPr>
              <w:outlineLvl w:val="9"/>
              <w:rPr>
                <w:del w:id="351" w:author="Author"/>
                <w:rStyle w:val="InstructionsTabelleberschrift"/>
                <w:rFonts w:ascii="Times New Roman" w:hAnsi="Times New Roman"/>
                <w:b w:val="0"/>
                <w:sz w:val="24"/>
                <w:u w:val="none"/>
              </w:rPr>
              <w:pPrChange w:id="352" w:author="Author">
                <w:pPr>
                  <w:pStyle w:val="InstructionsText"/>
                </w:pPr>
              </w:pPrChange>
            </w:pPr>
          </w:p>
          <w:p w14:paraId="3980FC3C" w14:textId="5B9F968F" w:rsidR="001D319A" w:rsidRPr="000448EA" w:rsidDel="0076259D" w:rsidRDefault="001D319A" w:rsidP="000531A6">
            <w:pPr>
              <w:pStyle w:val="Instructionsberschrift2"/>
              <w:numPr>
                <w:ilvl w:val="0"/>
                <w:numId w:val="22"/>
              </w:numPr>
              <w:outlineLvl w:val="9"/>
              <w:rPr>
                <w:del w:id="353" w:author="Author"/>
                <w:rStyle w:val="InstructionsTabelleberschrift"/>
                <w:rFonts w:ascii="Times New Roman" w:hAnsi="Times New Roman"/>
                <w:b w:val="0"/>
                <w:sz w:val="24"/>
                <w:u w:val="none"/>
              </w:rPr>
              <w:pPrChange w:id="354" w:author="Author">
                <w:pPr>
                  <w:pStyle w:val="InstructionsText"/>
                </w:pPr>
              </w:pPrChange>
            </w:pPr>
            <w:del w:id="355" w:author="Author">
              <w:r w:rsidRPr="000448EA" w:rsidDel="0076259D">
                <w:rPr>
                  <w:rStyle w:val="InstructionsTabelleberschrift"/>
                  <w:rFonts w:ascii="Times New Roman" w:hAnsi="Times New Roman"/>
                  <w:b w:val="0"/>
                  <w:sz w:val="24"/>
                  <w:u w:val="none"/>
                </w:rPr>
                <w:delText>In case an exposure or a part of an exposure is to be regarded as defaulted and is reported as such in template C 28.00 (LE 2, column 050) and C 29.00 (LE 3, column 060), the expected run-off of the defaulted exposure must be allocated to the respective maturity buckets as follows:</w:delText>
              </w:r>
            </w:del>
          </w:p>
          <w:p w14:paraId="24595986" w14:textId="3A503B41" w:rsidR="001D319A" w:rsidRPr="000448EA" w:rsidDel="0076259D" w:rsidRDefault="001D319A" w:rsidP="00A16C9C">
            <w:pPr>
              <w:pStyle w:val="Instructionsberschrift2"/>
              <w:numPr>
                <w:ilvl w:val="0"/>
                <w:numId w:val="22"/>
              </w:numPr>
              <w:rPr>
                <w:del w:id="356" w:author="Author"/>
                <w:rStyle w:val="InstructionsTabelleberschrift"/>
                <w:rFonts w:ascii="Times New Roman" w:hAnsi="Times New Roman"/>
                <w:b w:val="0"/>
                <w:sz w:val="24"/>
                <w:u w:val="none"/>
                <w:lang w:eastAsia="de-DE"/>
              </w:rPr>
            </w:pPr>
            <w:del w:id="357" w:author="Author">
              <w:r w:rsidRPr="000448EA" w:rsidDel="0076259D">
                <w:rPr>
                  <w:rStyle w:val="InstructionsTabelleberschrift"/>
                  <w:rFonts w:ascii="Times New Roman" w:hAnsi="Times New Roman"/>
                  <w:b w:val="0"/>
                  <w:sz w:val="24"/>
                  <w:u w:val="none"/>
                  <w:lang w:eastAsia="de-DE"/>
                </w:rPr>
                <w:delText>When the reporting entity, in spite of the default, has a clear calendar of expected repayments of the exposure, it shall allocate them into the respective buckets accordingly.</w:delText>
              </w:r>
            </w:del>
          </w:p>
          <w:p w14:paraId="12CC2759" w14:textId="32FDEDA7" w:rsidR="001D319A" w:rsidRPr="000448EA" w:rsidDel="0076259D" w:rsidRDefault="001D319A" w:rsidP="00A16C9C">
            <w:pPr>
              <w:pStyle w:val="Instructionsberschrift2"/>
              <w:numPr>
                <w:ilvl w:val="0"/>
                <w:numId w:val="22"/>
              </w:numPr>
              <w:rPr>
                <w:del w:id="358" w:author="Author"/>
                <w:rStyle w:val="InstructionsTabelleberschrift"/>
                <w:rFonts w:ascii="Times New Roman" w:hAnsi="Times New Roman"/>
                <w:b w:val="0"/>
                <w:sz w:val="24"/>
                <w:u w:val="none"/>
                <w:lang w:eastAsia="de-DE"/>
              </w:rPr>
            </w:pPr>
            <w:del w:id="359" w:author="Author">
              <w:r w:rsidRPr="000448EA" w:rsidDel="0076259D">
                <w:rPr>
                  <w:rStyle w:val="InstructionsTabelleberschrift"/>
                  <w:rFonts w:ascii="Times New Roman" w:hAnsi="Times New Roman"/>
                  <w:b w:val="0"/>
                  <w:sz w:val="24"/>
                  <w:u w:val="none"/>
                  <w:lang w:eastAsia="de-DE"/>
                </w:rPr>
                <w:delText>When the reporting entity does not have a reasoned view of when defaulted amounts will be repaid (if ever), it shall allocate them into the category “undefined maturity”.</w:delText>
              </w:r>
            </w:del>
          </w:p>
          <w:p w14:paraId="3D0E479E" w14:textId="5292EC9E" w:rsidR="00B0191A" w:rsidRPr="00384ADB" w:rsidDel="0076259D" w:rsidRDefault="00B0191A" w:rsidP="00A16C9C">
            <w:pPr>
              <w:pStyle w:val="Instructionsberschrift2"/>
              <w:numPr>
                <w:ilvl w:val="0"/>
                <w:numId w:val="22"/>
              </w:numPr>
              <w:rPr>
                <w:del w:id="360" w:author="Author"/>
                <w:rStyle w:val="InstructionsTabelleberschrift"/>
                <w:rFonts w:ascii="Times New Roman" w:hAnsi="Times New Roman"/>
                <w:sz w:val="24"/>
              </w:rPr>
            </w:pPr>
          </w:p>
        </w:tc>
      </w:tr>
    </w:tbl>
    <w:p w14:paraId="5373A8F5" w14:textId="481E48C0" w:rsidR="00915A9C" w:rsidRPr="00384ADB" w:rsidDel="0076259D" w:rsidRDefault="00915A9C" w:rsidP="00A16C9C">
      <w:pPr>
        <w:pStyle w:val="Instructionsberschrift2"/>
        <w:numPr>
          <w:ilvl w:val="0"/>
          <w:numId w:val="22"/>
        </w:numPr>
        <w:rPr>
          <w:del w:id="361" w:author="Author"/>
          <w:rFonts w:ascii="Times New Roman" w:hAnsi="Times New Roman"/>
          <w:b/>
          <w:sz w:val="24"/>
        </w:rPr>
      </w:pPr>
    </w:p>
    <w:p w14:paraId="17259E8A" w14:textId="17DDEEA7" w:rsidR="003D3140" w:rsidRPr="00384ADB" w:rsidDel="0076259D" w:rsidRDefault="00BD0674" w:rsidP="0076259D">
      <w:pPr>
        <w:pStyle w:val="Instructionsberschrift2"/>
        <w:numPr>
          <w:ilvl w:val="0"/>
          <w:numId w:val="22"/>
        </w:numPr>
        <w:rPr>
          <w:del w:id="362" w:author="Author"/>
          <w:rFonts w:ascii="Times New Roman" w:hAnsi="Times New Roman" w:cs="Times New Roman"/>
          <w:b/>
          <w:sz w:val="24"/>
          <w:u w:val="none"/>
        </w:rPr>
      </w:pPr>
      <w:del w:id="363" w:author="Author">
        <w:r w:rsidRPr="00384ADB" w:rsidDel="0076259D">
          <w:rPr>
            <w:rFonts w:ascii="Times New Roman" w:hAnsi="Times New Roman" w:cs="Times New Roman"/>
            <w:b/>
            <w:sz w:val="24"/>
            <w:u w:val="none"/>
          </w:rPr>
          <w:delText xml:space="preserve">C 31.00 - </w:delText>
        </w:r>
        <w:r w:rsidR="009E6A9F" w:rsidRPr="00384ADB" w:rsidDel="0076259D">
          <w:rPr>
            <w:rFonts w:ascii="Times New Roman" w:hAnsi="Times New Roman" w:cs="Times New Roman"/>
            <w:b/>
            <w:sz w:val="24"/>
            <w:u w:val="none"/>
          </w:rPr>
          <w:delText xml:space="preserve">Maturity buckets of the </w:delText>
        </w:r>
        <w:r w:rsidR="00D83979" w:rsidDel="0076259D">
          <w:rPr>
            <w:rFonts w:ascii="Times New Roman" w:hAnsi="Times New Roman" w:cs="Times New Roman"/>
            <w:b/>
            <w:sz w:val="24"/>
            <w:u w:val="none"/>
          </w:rPr>
          <w:delText>ten</w:delText>
        </w:r>
        <w:r w:rsidR="009E6A9F" w:rsidRPr="00384ADB" w:rsidDel="0076259D">
          <w:rPr>
            <w:rFonts w:ascii="Times New Roman" w:hAnsi="Times New Roman" w:cs="Times New Roman"/>
            <w:b/>
            <w:sz w:val="24"/>
            <w:u w:val="none"/>
          </w:rPr>
          <w:delText xml:space="preserve"> largest exposures to institutions and the </w:delText>
        </w:r>
        <w:r w:rsidR="00D83979" w:rsidDel="0076259D">
          <w:rPr>
            <w:rFonts w:ascii="Times New Roman" w:hAnsi="Times New Roman" w:cs="Times New Roman"/>
            <w:b/>
            <w:sz w:val="24"/>
            <w:u w:val="none"/>
          </w:rPr>
          <w:delText>ten</w:delText>
        </w:r>
        <w:r w:rsidR="009E6A9F" w:rsidRPr="00384ADB" w:rsidDel="0076259D">
          <w:rPr>
            <w:rFonts w:ascii="Times New Roman" w:hAnsi="Times New Roman" w:cs="Times New Roman"/>
            <w:b/>
            <w:sz w:val="24"/>
            <w:u w:val="none"/>
          </w:rPr>
          <w:delText xml:space="preserve"> largest exposures to unregulated financial </w:delText>
        </w:r>
        <w:r w:rsidR="00196DE8" w:rsidRPr="00384ADB" w:rsidDel="0076259D">
          <w:rPr>
            <w:rFonts w:ascii="Times New Roman" w:hAnsi="Times New Roman" w:cs="Times New Roman"/>
            <w:b/>
            <w:sz w:val="24"/>
            <w:u w:val="none"/>
          </w:rPr>
          <w:delText xml:space="preserve">sector </w:delText>
        </w:r>
        <w:r w:rsidR="009E6A9F" w:rsidRPr="00384ADB" w:rsidDel="0076259D">
          <w:rPr>
            <w:rFonts w:ascii="Times New Roman" w:hAnsi="Times New Roman" w:cs="Times New Roman"/>
            <w:b/>
            <w:sz w:val="24"/>
            <w:u w:val="none"/>
          </w:rPr>
          <w:delText>entities: detail of the exposures to individual clients within groups of connected clients</w:delText>
        </w:r>
        <w:r w:rsidRPr="00384ADB" w:rsidDel="0076259D">
          <w:rPr>
            <w:rFonts w:ascii="Times New Roman" w:hAnsi="Times New Roman" w:cs="Times New Roman"/>
            <w:b/>
            <w:sz w:val="24"/>
            <w:u w:val="none"/>
          </w:rPr>
          <w:delText xml:space="preserve"> (</w:delText>
        </w:r>
        <w:r w:rsidR="00AE34DF" w:rsidDel="0076259D">
          <w:rPr>
            <w:rFonts w:ascii="Times New Roman" w:hAnsi="Times New Roman" w:cs="Times New Roman"/>
            <w:b/>
            <w:sz w:val="24"/>
            <w:u w:val="none"/>
          </w:rPr>
          <w:delText xml:space="preserve">template </w:delText>
        </w:r>
        <w:r w:rsidRPr="00384ADB" w:rsidDel="0076259D">
          <w:rPr>
            <w:rFonts w:ascii="Times New Roman" w:hAnsi="Times New Roman" w:cs="Times New Roman"/>
            <w:b/>
            <w:sz w:val="24"/>
            <w:u w:val="none"/>
          </w:rPr>
          <w:delText>LE5)</w:delText>
        </w:r>
      </w:del>
    </w:p>
    <w:p w14:paraId="193FDE51" w14:textId="5114C3B7" w:rsidR="003D3140" w:rsidRPr="00384ADB" w:rsidDel="0076259D" w:rsidRDefault="003D3140" w:rsidP="00A16C9C">
      <w:pPr>
        <w:pStyle w:val="Instructionsberschrift2"/>
        <w:numPr>
          <w:ilvl w:val="0"/>
          <w:numId w:val="22"/>
        </w:numPr>
        <w:rPr>
          <w:del w:id="364" w:author="Author"/>
          <w:rFonts w:ascii="Times New Roman" w:hAnsi="Times New Roman" w:cs="Times New Roman"/>
          <w:sz w:val="24"/>
        </w:rPr>
      </w:pPr>
      <w:del w:id="365" w:author="Author">
        <w:r w:rsidRPr="00384ADB" w:rsidDel="0076259D">
          <w:rPr>
            <w:rFonts w:ascii="Times New Roman" w:hAnsi="Times New Roman" w:cs="Times New Roman"/>
            <w:sz w:val="24"/>
          </w:rPr>
          <w:delText>Instructions concerning specific columns</w:delText>
        </w:r>
      </w:del>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384ADB" w:rsidDel="0076259D" w14:paraId="6544EF15" w14:textId="18BA25C8" w:rsidTr="00AF0271">
        <w:trPr>
          <w:del w:id="366" w:author="Author"/>
        </w:trPr>
        <w:tc>
          <w:tcPr>
            <w:tcW w:w="1418" w:type="dxa"/>
            <w:shd w:val="clear" w:color="auto" w:fill="D9D9D9"/>
          </w:tcPr>
          <w:p w14:paraId="42407628" w14:textId="0024972E" w:rsidR="003D3140" w:rsidRPr="00384ADB" w:rsidDel="0076259D" w:rsidRDefault="003D3140" w:rsidP="000531A6">
            <w:pPr>
              <w:pStyle w:val="Instructionsberschrift2"/>
              <w:numPr>
                <w:ilvl w:val="0"/>
                <w:numId w:val="22"/>
              </w:numPr>
              <w:outlineLvl w:val="9"/>
              <w:rPr>
                <w:del w:id="367" w:author="Author"/>
                <w:rStyle w:val="InstructionsTabelleText"/>
                <w:rFonts w:ascii="Times New Roman" w:hAnsi="Times New Roman"/>
                <w:b/>
                <w:sz w:val="24"/>
              </w:rPr>
              <w:pPrChange w:id="368" w:author="Author">
                <w:pPr>
                  <w:pStyle w:val="InstructionsText"/>
                </w:pPr>
              </w:pPrChange>
            </w:pPr>
            <w:del w:id="369" w:author="Author">
              <w:r w:rsidRPr="00384ADB" w:rsidDel="0076259D">
                <w:rPr>
                  <w:rStyle w:val="InstructionsTabelleText"/>
                  <w:rFonts w:ascii="Times New Roman" w:hAnsi="Times New Roman"/>
                  <w:b/>
                  <w:sz w:val="24"/>
                </w:rPr>
                <w:delText>Column</w:delText>
              </w:r>
            </w:del>
          </w:p>
        </w:tc>
        <w:tc>
          <w:tcPr>
            <w:tcW w:w="7620" w:type="dxa"/>
            <w:shd w:val="clear" w:color="auto" w:fill="D9D9D9"/>
          </w:tcPr>
          <w:p w14:paraId="3E01C73B" w14:textId="24D4F4A5" w:rsidR="003D3140" w:rsidRPr="00384ADB" w:rsidDel="0076259D" w:rsidRDefault="003D3140" w:rsidP="000531A6">
            <w:pPr>
              <w:pStyle w:val="Instructionsberschrift2"/>
              <w:numPr>
                <w:ilvl w:val="0"/>
                <w:numId w:val="22"/>
              </w:numPr>
              <w:outlineLvl w:val="9"/>
              <w:rPr>
                <w:del w:id="370" w:author="Author"/>
                <w:rStyle w:val="InstructionsTabelleText"/>
                <w:rFonts w:ascii="Times New Roman" w:hAnsi="Times New Roman"/>
                <w:b/>
                <w:bCs/>
                <w:sz w:val="24"/>
              </w:rPr>
              <w:pPrChange w:id="371" w:author="Author">
                <w:pPr>
                  <w:pStyle w:val="InstructionsText"/>
                </w:pPr>
              </w:pPrChange>
            </w:pPr>
            <w:del w:id="372" w:author="Author">
              <w:r w:rsidRPr="00384ADB" w:rsidDel="0076259D">
                <w:rPr>
                  <w:rStyle w:val="InstructionsTabelleText"/>
                  <w:rFonts w:ascii="Times New Roman" w:hAnsi="Times New Roman"/>
                  <w:b/>
                  <w:sz w:val="24"/>
                </w:rPr>
                <w:delText>Legal references and instructions</w:delText>
              </w:r>
            </w:del>
          </w:p>
        </w:tc>
      </w:tr>
      <w:tr w:rsidR="00B80B0E" w:rsidRPr="00384ADB" w:rsidDel="0076259D" w14:paraId="3EC2EA47" w14:textId="2FDBB751" w:rsidTr="00AF0271">
        <w:trPr>
          <w:del w:id="373" w:author="Author"/>
        </w:trPr>
        <w:tc>
          <w:tcPr>
            <w:tcW w:w="1418" w:type="dxa"/>
          </w:tcPr>
          <w:p w14:paraId="2094F1DD" w14:textId="43DCD8A4" w:rsidR="00B80B0E" w:rsidRPr="00384ADB" w:rsidDel="0076259D" w:rsidRDefault="008A4511" w:rsidP="000531A6">
            <w:pPr>
              <w:pStyle w:val="Instructionsberschrift2"/>
              <w:numPr>
                <w:ilvl w:val="0"/>
                <w:numId w:val="22"/>
              </w:numPr>
              <w:outlineLvl w:val="9"/>
              <w:rPr>
                <w:del w:id="374" w:author="Author"/>
                <w:rStyle w:val="FormatvorlageInstructionsTabelleText"/>
                <w:rFonts w:ascii="Times New Roman" w:hAnsi="Times New Roman"/>
                <w:b/>
                <w:sz w:val="24"/>
              </w:rPr>
              <w:pPrChange w:id="375" w:author="Author">
                <w:pPr>
                  <w:pStyle w:val="InstructionsText"/>
                </w:pPr>
              </w:pPrChange>
            </w:pPr>
            <w:del w:id="376" w:author="Author">
              <w:r w:rsidRPr="00384ADB" w:rsidDel="0076259D">
                <w:rPr>
                  <w:rStyle w:val="FormatvorlageInstructionsTabelleText"/>
                  <w:rFonts w:ascii="Times New Roman" w:hAnsi="Times New Roman"/>
                  <w:b/>
                  <w:sz w:val="24"/>
                </w:rPr>
                <w:delText>010-260</w:delText>
              </w:r>
            </w:del>
          </w:p>
        </w:tc>
        <w:tc>
          <w:tcPr>
            <w:tcW w:w="7620" w:type="dxa"/>
          </w:tcPr>
          <w:p w14:paraId="0D0F8115" w14:textId="0A6FE845" w:rsidR="00B80B0E" w:rsidRPr="00384ADB" w:rsidDel="0076259D" w:rsidRDefault="00B80B0E" w:rsidP="000531A6">
            <w:pPr>
              <w:pStyle w:val="Instructionsberschrift2"/>
              <w:numPr>
                <w:ilvl w:val="0"/>
                <w:numId w:val="22"/>
              </w:numPr>
              <w:outlineLvl w:val="9"/>
              <w:rPr>
                <w:del w:id="377" w:author="Author"/>
              </w:rPr>
              <w:pPrChange w:id="378" w:author="Author">
                <w:pPr>
                  <w:pStyle w:val="InstructionsText"/>
                </w:pPr>
              </w:pPrChange>
            </w:pPr>
          </w:p>
          <w:p w14:paraId="26D7B548" w14:textId="1343E200" w:rsidR="00B80B0E" w:rsidRPr="00384ADB" w:rsidDel="0076259D" w:rsidRDefault="00186D4E" w:rsidP="000531A6">
            <w:pPr>
              <w:pStyle w:val="Instructionsberschrift2"/>
              <w:numPr>
                <w:ilvl w:val="0"/>
                <w:numId w:val="22"/>
              </w:numPr>
              <w:outlineLvl w:val="9"/>
              <w:rPr>
                <w:del w:id="379" w:author="Author"/>
              </w:rPr>
              <w:pPrChange w:id="380" w:author="Author">
                <w:pPr>
                  <w:pStyle w:val="InstructionsText"/>
                </w:pPr>
              </w:pPrChange>
            </w:pPr>
            <w:del w:id="381" w:author="Author">
              <w:r w:rsidRPr="00384ADB" w:rsidDel="0076259D">
                <w:delText>The institution</w:delText>
              </w:r>
              <w:r w:rsidR="00B80B0E" w:rsidRPr="00384ADB" w:rsidDel="0076259D">
                <w:delText xml:space="preserve"> shall report in  template </w:delText>
              </w:r>
              <w:r w:rsidR="00AE34DF" w:rsidRPr="001F6897" w:rsidDel="0076259D">
                <w:delText xml:space="preserve">LE5 </w:delText>
              </w:r>
              <w:r w:rsidR="00B80B0E" w:rsidRPr="00384ADB" w:rsidDel="0076259D">
                <w:delText>the data of the individual counterparties belonging to the groups of connected clients included in the rows of template</w:delText>
              </w:r>
              <w:r w:rsidR="00AE34DF" w:rsidRPr="00336BA0" w:rsidDel="0076259D">
                <w:delText xml:space="preserve"> LE4</w:delText>
              </w:r>
              <w:r w:rsidR="00B80B0E" w:rsidRPr="00384ADB" w:rsidDel="0076259D">
                <w:delText>.</w:delText>
              </w:r>
            </w:del>
          </w:p>
          <w:p w14:paraId="3C525CE7" w14:textId="2E41DD83" w:rsidR="00B80B0E" w:rsidRPr="00384ADB" w:rsidDel="0076259D" w:rsidRDefault="00B80B0E" w:rsidP="000531A6">
            <w:pPr>
              <w:pStyle w:val="Instructionsberschrift2"/>
              <w:numPr>
                <w:ilvl w:val="0"/>
                <w:numId w:val="22"/>
              </w:numPr>
              <w:outlineLvl w:val="9"/>
              <w:rPr>
                <w:del w:id="382" w:author="Author"/>
                <w:rStyle w:val="InstructionsTabelleberschrift"/>
                <w:rFonts w:ascii="Times New Roman" w:hAnsi="Times New Roman"/>
                <w:sz w:val="24"/>
              </w:rPr>
              <w:pPrChange w:id="383" w:author="Author">
                <w:pPr>
                  <w:pStyle w:val="InstructionsText"/>
                </w:pPr>
              </w:pPrChange>
            </w:pPr>
          </w:p>
        </w:tc>
      </w:tr>
      <w:tr w:rsidR="003D3140" w:rsidRPr="00384ADB" w:rsidDel="0076259D" w14:paraId="19897EA2" w14:textId="57A69726" w:rsidTr="00AF0271">
        <w:trPr>
          <w:del w:id="384" w:author="Author"/>
        </w:trPr>
        <w:tc>
          <w:tcPr>
            <w:tcW w:w="1418" w:type="dxa"/>
          </w:tcPr>
          <w:p w14:paraId="56A26FE5" w14:textId="7B569A5F" w:rsidR="003D3140" w:rsidRPr="00384ADB" w:rsidDel="0076259D" w:rsidRDefault="008A4511" w:rsidP="000531A6">
            <w:pPr>
              <w:pStyle w:val="Instructionsberschrift2"/>
              <w:numPr>
                <w:ilvl w:val="0"/>
                <w:numId w:val="22"/>
              </w:numPr>
              <w:outlineLvl w:val="9"/>
              <w:rPr>
                <w:del w:id="385" w:author="Author"/>
                <w:rStyle w:val="FormatvorlageInstructionsTabelleText"/>
                <w:rFonts w:ascii="Times New Roman" w:hAnsi="Times New Roman"/>
                <w:b/>
                <w:sz w:val="24"/>
              </w:rPr>
              <w:pPrChange w:id="386" w:author="Author">
                <w:pPr>
                  <w:pStyle w:val="InstructionsText"/>
                </w:pPr>
              </w:pPrChange>
            </w:pPr>
            <w:del w:id="387" w:author="Author">
              <w:r w:rsidRPr="00384ADB" w:rsidDel="0076259D">
                <w:rPr>
                  <w:rStyle w:val="FormatvorlageInstructionsTabelleText"/>
                  <w:rFonts w:ascii="Times New Roman" w:hAnsi="Times New Roman"/>
                  <w:b/>
                  <w:sz w:val="24"/>
                </w:rPr>
                <w:delText>010</w:delText>
              </w:r>
            </w:del>
          </w:p>
        </w:tc>
        <w:tc>
          <w:tcPr>
            <w:tcW w:w="7620" w:type="dxa"/>
          </w:tcPr>
          <w:p w14:paraId="30AB96AF" w14:textId="446D2E44" w:rsidR="003D3140" w:rsidRPr="00384ADB" w:rsidDel="0076259D" w:rsidRDefault="003D3140" w:rsidP="000531A6">
            <w:pPr>
              <w:pStyle w:val="Instructionsberschrift2"/>
              <w:numPr>
                <w:ilvl w:val="0"/>
                <w:numId w:val="22"/>
              </w:numPr>
              <w:outlineLvl w:val="9"/>
              <w:rPr>
                <w:del w:id="388" w:author="Author"/>
                <w:rStyle w:val="InstructionsTabelleberschrift"/>
                <w:rFonts w:ascii="Times New Roman" w:hAnsi="Times New Roman"/>
                <w:sz w:val="24"/>
              </w:rPr>
              <w:pPrChange w:id="389" w:author="Author">
                <w:pPr>
                  <w:pStyle w:val="InstructionsText"/>
                </w:pPr>
              </w:pPrChange>
            </w:pPr>
            <w:del w:id="390" w:author="Author">
              <w:r w:rsidRPr="00384ADB" w:rsidDel="0076259D">
                <w:rPr>
                  <w:rStyle w:val="InstructionsTabelleberschrift"/>
                  <w:rFonts w:ascii="Times New Roman" w:hAnsi="Times New Roman"/>
                  <w:sz w:val="24"/>
                </w:rPr>
                <w:delText>Code</w:delText>
              </w:r>
            </w:del>
          </w:p>
          <w:p w14:paraId="41C08008" w14:textId="2B94B501" w:rsidR="003D3140" w:rsidRPr="00384ADB" w:rsidDel="0076259D" w:rsidRDefault="003D3140" w:rsidP="000531A6">
            <w:pPr>
              <w:pStyle w:val="Instructionsberschrift2"/>
              <w:numPr>
                <w:ilvl w:val="0"/>
                <w:numId w:val="22"/>
              </w:numPr>
              <w:outlineLvl w:val="9"/>
              <w:rPr>
                <w:del w:id="391" w:author="Author"/>
                <w:rStyle w:val="FormatvorlageInstructionsTabelleText"/>
                <w:rFonts w:ascii="Times New Roman" w:hAnsi="Times New Roman"/>
                <w:sz w:val="24"/>
              </w:rPr>
              <w:pPrChange w:id="392" w:author="Author">
                <w:pPr>
                  <w:pStyle w:val="InstructionsText"/>
                </w:pPr>
              </w:pPrChange>
            </w:pPr>
          </w:p>
          <w:p w14:paraId="10FC7F30" w14:textId="681FA5D9" w:rsidR="00BD0674" w:rsidRPr="00384ADB" w:rsidDel="0076259D" w:rsidRDefault="00BD0674" w:rsidP="000531A6">
            <w:pPr>
              <w:pStyle w:val="Instructionsberschrift2"/>
              <w:numPr>
                <w:ilvl w:val="0"/>
                <w:numId w:val="22"/>
              </w:numPr>
              <w:outlineLvl w:val="9"/>
              <w:rPr>
                <w:del w:id="393" w:author="Author"/>
                <w:rStyle w:val="FormatvorlageInstructionsTabelleText"/>
                <w:rFonts w:ascii="Times New Roman" w:hAnsi="Times New Roman"/>
                <w:sz w:val="24"/>
              </w:rPr>
              <w:pPrChange w:id="394" w:author="Author">
                <w:pPr>
                  <w:pStyle w:val="InstructionsText"/>
                </w:pPr>
              </w:pPrChange>
            </w:pPr>
            <w:del w:id="395" w:author="Author">
              <w:r w:rsidRPr="00384ADB" w:rsidDel="0076259D">
                <w:rPr>
                  <w:rStyle w:val="FormatvorlageInstructionsTabelleText"/>
                  <w:rFonts w:ascii="Times New Roman" w:hAnsi="Times New Roman"/>
                  <w:sz w:val="24"/>
                </w:rPr>
                <w:delText>Columns 010 and 020 are a composite row identifier and together must be unique for each row in the table.</w:delText>
              </w:r>
            </w:del>
          </w:p>
          <w:p w14:paraId="41A80477" w14:textId="49F72A8B" w:rsidR="003D3140" w:rsidRPr="00384ADB" w:rsidDel="0076259D" w:rsidRDefault="003D3140" w:rsidP="000531A6">
            <w:pPr>
              <w:pStyle w:val="Instructionsberschrift2"/>
              <w:numPr>
                <w:ilvl w:val="0"/>
                <w:numId w:val="22"/>
              </w:numPr>
              <w:outlineLvl w:val="9"/>
              <w:rPr>
                <w:del w:id="396" w:author="Author"/>
                <w:rStyle w:val="FormatvorlageInstructionsTabelleText"/>
                <w:rFonts w:ascii="Times New Roman" w:hAnsi="Times New Roman"/>
                <w:sz w:val="24"/>
              </w:rPr>
              <w:pPrChange w:id="397" w:author="Author">
                <w:pPr>
                  <w:pStyle w:val="InstructionsText"/>
                </w:pPr>
              </w:pPrChange>
            </w:pPr>
            <w:del w:id="398" w:author="Author">
              <w:r w:rsidRPr="00384ADB" w:rsidDel="0076259D">
                <w:rPr>
                  <w:rStyle w:val="FormatvorlageInstructionsTabelleText"/>
                  <w:rFonts w:ascii="Times New Roman" w:hAnsi="Times New Roman"/>
                  <w:sz w:val="24"/>
                </w:rPr>
                <w:delText xml:space="preserve">See column </w:delText>
              </w:r>
              <w:r w:rsidR="008A4511" w:rsidRPr="00384ADB" w:rsidDel="0076259D">
                <w:rPr>
                  <w:rStyle w:val="FormatvorlageInstructionsTabelleText"/>
                  <w:rFonts w:ascii="Times New Roman" w:hAnsi="Times New Roman"/>
                  <w:sz w:val="24"/>
                </w:rPr>
                <w:delText>010 of template LE</w:delText>
              </w:r>
              <w:r w:rsidR="00C53963" w:rsidRPr="00384ADB" w:rsidDel="0076259D">
                <w:rPr>
                  <w:rStyle w:val="FormatvorlageInstructionsTabelleText"/>
                  <w:rFonts w:ascii="Times New Roman" w:hAnsi="Times New Roman"/>
                  <w:sz w:val="24"/>
                </w:rPr>
                <w:delText>3</w:delText>
              </w:r>
              <w:r w:rsidRPr="00384ADB" w:rsidDel="0076259D">
                <w:rPr>
                  <w:rStyle w:val="FormatvorlageInstructionsTabelleText"/>
                  <w:rFonts w:ascii="Times New Roman" w:hAnsi="Times New Roman"/>
                  <w:sz w:val="24"/>
                </w:rPr>
                <w:delText>.</w:delText>
              </w:r>
            </w:del>
          </w:p>
          <w:p w14:paraId="65C033A0" w14:textId="2A27E5C6" w:rsidR="00B0191A" w:rsidRPr="00384ADB" w:rsidDel="0076259D" w:rsidRDefault="00B0191A" w:rsidP="000531A6">
            <w:pPr>
              <w:pStyle w:val="Instructionsberschrift2"/>
              <w:numPr>
                <w:ilvl w:val="0"/>
                <w:numId w:val="22"/>
              </w:numPr>
              <w:outlineLvl w:val="9"/>
              <w:rPr>
                <w:del w:id="399" w:author="Author"/>
                <w:rStyle w:val="FormatvorlageInstructionsTabelleText"/>
                <w:rFonts w:ascii="Times New Roman" w:hAnsi="Times New Roman"/>
                <w:b/>
                <w:sz w:val="24"/>
              </w:rPr>
              <w:pPrChange w:id="400" w:author="Author">
                <w:pPr>
                  <w:pStyle w:val="InstructionsText"/>
                </w:pPr>
              </w:pPrChange>
            </w:pPr>
          </w:p>
        </w:tc>
      </w:tr>
      <w:tr w:rsidR="003D3140" w:rsidRPr="00384ADB" w:rsidDel="0076259D" w14:paraId="70EC6410" w14:textId="1C7400F0" w:rsidTr="00AF0271">
        <w:trPr>
          <w:del w:id="401" w:author="Author"/>
        </w:trPr>
        <w:tc>
          <w:tcPr>
            <w:tcW w:w="1418" w:type="dxa"/>
          </w:tcPr>
          <w:p w14:paraId="4ACBC9D8" w14:textId="2A91F0B1" w:rsidR="003D3140" w:rsidRPr="00384ADB" w:rsidDel="0076259D" w:rsidRDefault="008A4511" w:rsidP="000531A6">
            <w:pPr>
              <w:pStyle w:val="Instructionsberschrift2"/>
              <w:numPr>
                <w:ilvl w:val="0"/>
                <w:numId w:val="22"/>
              </w:numPr>
              <w:outlineLvl w:val="9"/>
              <w:rPr>
                <w:del w:id="402" w:author="Author"/>
                <w:rStyle w:val="FormatvorlageInstructionsTabelleText"/>
                <w:rFonts w:ascii="Times New Roman" w:hAnsi="Times New Roman"/>
                <w:b/>
                <w:sz w:val="24"/>
              </w:rPr>
              <w:pPrChange w:id="403" w:author="Author">
                <w:pPr>
                  <w:pStyle w:val="InstructionsText"/>
                </w:pPr>
              </w:pPrChange>
            </w:pPr>
            <w:del w:id="404" w:author="Author">
              <w:r w:rsidRPr="00384ADB" w:rsidDel="0076259D">
                <w:rPr>
                  <w:rStyle w:val="FormatvorlageInstructionsTabelleText"/>
                  <w:rFonts w:ascii="Times New Roman" w:hAnsi="Times New Roman"/>
                  <w:b/>
                  <w:sz w:val="24"/>
                </w:rPr>
                <w:delText>020</w:delText>
              </w:r>
            </w:del>
          </w:p>
        </w:tc>
        <w:tc>
          <w:tcPr>
            <w:tcW w:w="7620" w:type="dxa"/>
          </w:tcPr>
          <w:p w14:paraId="070B37C4" w14:textId="3BCB7FE2" w:rsidR="00B80B0E" w:rsidRPr="00384ADB" w:rsidDel="0076259D" w:rsidRDefault="00B80B0E" w:rsidP="000531A6">
            <w:pPr>
              <w:pStyle w:val="Instructionsberschrift2"/>
              <w:numPr>
                <w:ilvl w:val="0"/>
                <w:numId w:val="22"/>
              </w:numPr>
              <w:outlineLvl w:val="9"/>
              <w:rPr>
                <w:del w:id="405" w:author="Author"/>
                <w:rStyle w:val="InstructionsTabelleberschrift"/>
                <w:rFonts w:ascii="Times New Roman" w:hAnsi="Times New Roman"/>
                <w:sz w:val="24"/>
              </w:rPr>
              <w:pPrChange w:id="406" w:author="Author">
                <w:pPr>
                  <w:pStyle w:val="InstructionsText"/>
                </w:pPr>
              </w:pPrChange>
            </w:pPr>
            <w:del w:id="407" w:author="Author">
              <w:r w:rsidRPr="00384ADB" w:rsidDel="0076259D">
                <w:rPr>
                  <w:rStyle w:val="InstructionsTabelleberschrift"/>
                  <w:rFonts w:ascii="Times New Roman" w:hAnsi="Times New Roman"/>
                  <w:sz w:val="24"/>
                </w:rPr>
                <w:delText>Group code</w:delText>
              </w:r>
            </w:del>
          </w:p>
          <w:p w14:paraId="54671AF1" w14:textId="08F5C2D1" w:rsidR="00BD0674" w:rsidRPr="00384ADB" w:rsidDel="0076259D" w:rsidRDefault="00BD0674" w:rsidP="000531A6">
            <w:pPr>
              <w:pStyle w:val="Instructionsberschrift2"/>
              <w:numPr>
                <w:ilvl w:val="0"/>
                <w:numId w:val="22"/>
              </w:numPr>
              <w:outlineLvl w:val="9"/>
              <w:rPr>
                <w:del w:id="408" w:author="Author"/>
                <w:rStyle w:val="FormatvorlageInstructionsTabelleText"/>
                <w:rFonts w:ascii="Times New Roman" w:hAnsi="Times New Roman"/>
                <w:sz w:val="24"/>
              </w:rPr>
              <w:pPrChange w:id="409" w:author="Author">
                <w:pPr>
                  <w:pStyle w:val="InstructionsText"/>
                </w:pPr>
              </w:pPrChange>
            </w:pPr>
          </w:p>
          <w:p w14:paraId="128166FF" w14:textId="573F8ADD" w:rsidR="00BD0674" w:rsidRPr="00384ADB" w:rsidDel="0076259D" w:rsidRDefault="00BD0674" w:rsidP="000531A6">
            <w:pPr>
              <w:pStyle w:val="Instructionsberschrift2"/>
              <w:numPr>
                <w:ilvl w:val="0"/>
                <w:numId w:val="22"/>
              </w:numPr>
              <w:outlineLvl w:val="9"/>
              <w:rPr>
                <w:del w:id="410" w:author="Author"/>
                <w:rStyle w:val="FormatvorlageInstructionsTabelleText"/>
                <w:rFonts w:ascii="Times New Roman" w:hAnsi="Times New Roman"/>
                <w:sz w:val="24"/>
              </w:rPr>
              <w:pPrChange w:id="411" w:author="Author">
                <w:pPr>
                  <w:pStyle w:val="InstructionsText"/>
                </w:pPr>
              </w:pPrChange>
            </w:pPr>
            <w:del w:id="412" w:author="Author">
              <w:r w:rsidRPr="00384ADB" w:rsidDel="0076259D">
                <w:rPr>
                  <w:rStyle w:val="FormatvorlageInstructionsTabelleText"/>
                  <w:rFonts w:ascii="Times New Roman" w:hAnsi="Times New Roman"/>
                  <w:sz w:val="24"/>
                </w:rPr>
                <w:delText>Columns 010 and 020 are a composite row identifier and together must be unique for each row in the table.</w:delText>
              </w:r>
            </w:del>
          </w:p>
          <w:p w14:paraId="0958F724" w14:textId="25EE7A3F" w:rsidR="00B80B0E" w:rsidRPr="00384ADB" w:rsidDel="0076259D" w:rsidRDefault="00B80B0E" w:rsidP="000531A6">
            <w:pPr>
              <w:pStyle w:val="Instructionsberschrift2"/>
              <w:numPr>
                <w:ilvl w:val="0"/>
                <w:numId w:val="22"/>
              </w:numPr>
              <w:outlineLvl w:val="9"/>
              <w:rPr>
                <w:del w:id="413" w:author="Author"/>
                <w:rStyle w:val="InstructionsTabelleberschrift"/>
                <w:rFonts w:ascii="Times New Roman" w:hAnsi="Times New Roman"/>
                <w:sz w:val="24"/>
              </w:rPr>
              <w:pPrChange w:id="414" w:author="Author">
                <w:pPr>
                  <w:pStyle w:val="InstructionsText"/>
                </w:pPr>
              </w:pPrChange>
            </w:pPr>
            <w:del w:id="415" w:author="Author">
              <w:r w:rsidRPr="00384ADB" w:rsidDel="0076259D">
                <w:rPr>
                  <w:rStyle w:val="FormatvorlageInstructionsTabelleText"/>
                  <w:rFonts w:ascii="Times New Roman" w:hAnsi="Times New Roman"/>
                  <w:sz w:val="24"/>
                </w:rPr>
                <w:delText xml:space="preserve">See column </w:delText>
              </w:r>
              <w:r w:rsidR="008A4511" w:rsidRPr="00384ADB" w:rsidDel="0076259D">
                <w:rPr>
                  <w:rStyle w:val="FormatvorlageInstructionsTabelleText"/>
                  <w:rFonts w:ascii="Times New Roman" w:hAnsi="Times New Roman"/>
                  <w:sz w:val="24"/>
                </w:rPr>
                <w:delText>020 of template LE3</w:delText>
              </w:r>
              <w:r w:rsidRPr="00384ADB" w:rsidDel="0076259D">
                <w:rPr>
                  <w:rStyle w:val="FormatvorlageInstructionsTabelleText"/>
                  <w:rFonts w:ascii="Times New Roman" w:hAnsi="Times New Roman"/>
                  <w:sz w:val="24"/>
                </w:rPr>
                <w:delText>.</w:delText>
              </w:r>
            </w:del>
          </w:p>
          <w:p w14:paraId="350DE3E4" w14:textId="48D4880C" w:rsidR="00B0191A" w:rsidRPr="00384ADB" w:rsidDel="0076259D" w:rsidRDefault="00B0191A" w:rsidP="000531A6">
            <w:pPr>
              <w:pStyle w:val="Instructionsberschrift2"/>
              <w:numPr>
                <w:ilvl w:val="0"/>
                <w:numId w:val="22"/>
              </w:numPr>
              <w:outlineLvl w:val="9"/>
              <w:rPr>
                <w:del w:id="416" w:author="Author"/>
                <w:rStyle w:val="InstructionsTabelleberschrift"/>
                <w:rFonts w:ascii="Times New Roman" w:hAnsi="Times New Roman"/>
                <w:sz w:val="24"/>
              </w:rPr>
              <w:pPrChange w:id="417" w:author="Author">
                <w:pPr>
                  <w:pStyle w:val="InstructionsText"/>
                </w:pPr>
              </w:pPrChange>
            </w:pPr>
          </w:p>
        </w:tc>
      </w:tr>
      <w:tr w:rsidR="003D3140" w:rsidRPr="00384ADB" w:rsidDel="0076259D" w14:paraId="72C7EAF4" w14:textId="252EF0D8" w:rsidTr="00AF0271">
        <w:trPr>
          <w:del w:id="418" w:author="Author"/>
        </w:trPr>
        <w:tc>
          <w:tcPr>
            <w:tcW w:w="1418" w:type="dxa"/>
          </w:tcPr>
          <w:p w14:paraId="37C7A988" w14:textId="33CD2345" w:rsidR="003D3140" w:rsidRPr="00384ADB" w:rsidDel="0076259D" w:rsidRDefault="008A4511" w:rsidP="000531A6">
            <w:pPr>
              <w:pStyle w:val="Instructionsberschrift2"/>
              <w:numPr>
                <w:ilvl w:val="0"/>
                <w:numId w:val="22"/>
              </w:numPr>
              <w:outlineLvl w:val="9"/>
              <w:rPr>
                <w:del w:id="419" w:author="Author"/>
                <w:rStyle w:val="FormatvorlageInstructionsTabelleText"/>
                <w:rFonts w:ascii="Times New Roman" w:hAnsi="Times New Roman"/>
                <w:b/>
                <w:sz w:val="24"/>
              </w:rPr>
              <w:pPrChange w:id="420" w:author="Author">
                <w:pPr>
                  <w:pStyle w:val="InstructionsText"/>
                </w:pPr>
              </w:pPrChange>
            </w:pPr>
            <w:del w:id="421" w:author="Author">
              <w:r w:rsidRPr="00384ADB" w:rsidDel="0076259D">
                <w:rPr>
                  <w:rStyle w:val="FormatvorlageInstructionsTabelleText"/>
                  <w:rFonts w:ascii="Times New Roman" w:hAnsi="Times New Roman"/>
                  <w:b/>
                  <w:sz w:val="24"/>
                </w:rPr>
                <w:delText>030-260</w:delText>
              </w:r>
            </w:del>
          </w:p>
        </w:tc>
        <w:tc>
          <w:tcPr>
            <w:tcW w:w="7620" w:type="dxa"/>
          </w:tcPr>
          <w:p w14:paraId="01BF99A8" w14:textId="29D7FFE4" w:rsidR="003D3140" w:rsidRPr="00384ADB" w:rsidDel="0076259D" w:rsidRDefault="003D3140" w:rsidP="000531A6">
            <w:pPr>
              <w:pStyle w:val="Instructionsberschrift2"/>
              <w:numPr>
                <w:ilvl w:val="0"/>
                <w:numId w:val="22"/>
              </w:numPr>
              <w:outlineLvl w:val="9"/>
              <w:rPr>
                <w:del w:id="422" w:author="Author"/>
                <w:rStyle w:val="InstructionsTabelleberschrift"/>
                <w:rFonts w:ascii="Times New Roman" w:hAnsi="Times New Roman"/>
                <w:sz w:val="24"/>
              </w:rPr>
              <w:pPrChange w:id="423" w:author="Author">
                <w:pPr>
                  <w:pStyle w:val="InstructionsText"/>
                </w:pPr>
              </w:pPrChange>
            </w:pPr>
            <w:del w:id="424" w:author="Author">
              <w:r w:rsidRPr="00384ADB" w:rsidDel="0076259D">
                <w:rPr>
                  <w:rStyle w:val="InstructionsTabelleberschrift"/>
                  <w:rFonts w:ascii="Times New Roman" w:hAnsi="Times New Roman"/>
                  <w:sz w:val="24"/>
                </w:rPr>
                <w:delText xml:space="preserve">Maturity buckets of </w:delText>
              </w:r>
              <w:r w:rsidR="00B80B0E" w:rsidRPr="00384ADB" w:rsidDel="0076259D">
                <w:rPr>
                  <w:rStyle w:val="InstructionsTabelleberschrift"/>
                  <w:rFonts w:ascii="Times New Roman" w:hAnsi="Times New Roman"/>
                  <w:sz w:val="24"/>
                </w:rPr>
                <w:delText>the exposures</w:delText>
              </w:r>
            </w:del>
          </w:p>
          <w:p w14:paraId="2E766DF1" w14:textId="5E808533" w:rsidR="003D3140" w:rsidRPr="00384ADB" w:rsidDel="0076259D" w:rsidRDefault="003D3140" w:rsidP="000531A6">
            <w:pPr>
              <w:pStyle w:val="Instructionsberschrift2"/>
              <w:numPr>
                <w:ilvl w:val="0"/>
                <w:numId w:val="22"/>
              </w:numPr>
              <w:outlineLvl w:val="9"/>
              <w:rPr>
                <w:del w:id="425" w:author="Author"/>
                <w:rStyle w:val="InstructionsTabelleberschrift"/>
                <w:rFonts w:ascii="Times New Roman" w:hAnsi="Times New Roman"/>
                <w:sz w:val="24"/>
              </w:rPr>
              <w:pPrChange w:id="426" w:author="Author">
                <w:pPr>
                  <w:pStyle w:val="InstructionsText"/>
                </w:pPr>
              </w:pPrChange>
            </w:pPr>
          </w:p>
          <w:p w14:paraId="10647AF7" w14:textId="74B00090" w:rsidR="003D3140" w:rsidRPr="00384ADB" w:rsidDel="0076259D" w:rsidRDefault="00B80B0E" w:rsidP="000531A6">
            <w:pPr>
              <w:pStyle w:val="Instructionsberschrift2"/>
              <w:numPr>
                <w:ilvl w:val="0"/>
                <w:numId w:val="22"/>
              </w:numPr>
              <w:outlineLvl w:val="9"/>
              <w:rPr>
                <w:del w:id="427" w:author="Author"/>
                <w:rStyle w:val="InstructionsTabelleberschrift"/>
                <w:rFonts w:ascii="Times New Roman" w:hAnsi="Times New Roman"/>
                <w:b w:val="0"/>
                <w:sz w:val="24"/>
                <w:u w:val="none"/>
              </w:rPr>
              <w:pPrChange w:id="428" w:author="Author">
                <w:pPr>
                  <w:pStyle w:val="InstructionsText"/>
                </w:pPr>
              </w:pPrChange>
            </w:pPr>
            <w:del w:id="429" w:author="Author">
              <w:r w:rsidRPr="00384ADB" w:rsidDel="0076259D">
                <w:rPr>
                  <w:rStyle w:val="InstructionsTabelleberschrift"/>
                  <w:rFonts w:ascii="Times New Roman" w:hAnsi="Times New Roman"/>
                  <w:b w:val="0"/>
                  <w:sz w:val="24"/>
                  <w:u w:val="none"/>
                </w:rPr>
                <w:delText xml:space="preserve">See columns </w:delText>
              </w:r>
              <w:r w:rsidR="008A4511" w:rsidRPr="00384ADB" w:rsidDel="0076259D">
                <w:rPr>
                  <w:rStyle w:val="InstructionsTabelleberschrift"/>
                  <w:rFonts w:ascii="Times New Roman" w:hAnsi="Times New Roman"/>
                  <w:b w:val="0"/>
                  <w:sz w:val="24"/>
                  <w:u w:val="none"/>
                </w:rPr>
                <w:delText>020-250 of template LE4</w:delText>
              </w:r>
              <w:r w:rsidRPr="00384ADB" w:rsidDel="0076259D">
                <w:rPr>
                  <w:rStyle w:val="InstructionsTabelleberschrift"/>
                  <w:rFonts w:ascii="Times New Roman" w:hAnsi="Times New Roman"/>
                  <w:b w:val="0"/>
                  <w:sz w:val="24"/>
                  <w:u w:val="none"/>
                </w:rPr>
                <w:delText>.</w:delText>
              </w:r>
            </w:del>
          </w:p>
          <w:p w14:paraId="79CE19FD" w14:textId="1F12896E" w:rsidR="00264B52" w:rsidRPr="00384ADB" w:rsidDel="0076259D" w:rsidRDefault="00264B52" w:rsidP="000531A6">
            <w:pPr>
              <w:pStyle w:val="Instructionsberschrift2"/>
              <w:numPr>
                <w:ilvl w:val="0"/>
                <w:numId w:val="22"/>
              </w:numPr>
              <w:outlineLvl w:val="9"/>
              <w:rPr>
                <w:del w:id="430" w:author="Author"/>
                <w:rStyle w:val="InstructionsTabelleberschrift"/>
                <w:rFonts w:ascii="Times New Roman" w:hAnsi="Times New Roman"/>
                <w:sz w:val="24"/>
              </w:rPr>
              <w:pPrChange w:id="431" w:author="Author">
                <w:pPr>
                  <w:pStyle w:val="InstructionsText"/>
                </w:pPr>
              </w:pPrChange>
            </w:pPr>
          </w:p>
        </w:tc>
      </w:tr>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50AC9" w14:textId="77777777" w:rsidR="000730D7" w:rsidRDefault="000730D7" w:rsidP="00D946DB">
      <w:pPr>
        <w:spacing w:before="0" w:after="0"/>
      </w:pPr>
      <w:r>
        <w:separator/>
      </w:r>
    </w:p>
  </w:endnote>
  <w:endnote w:type="continuationSeparator" w:id="0">
    <w:p w14:paraId="35387301" w14:textId="77777777" w:rsidR="000730D7" w:rsidRDefault="000730D7"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0730D7" w:rsidRDefault="00073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23D486F2" w:rsidR="000730D7" w:rsidRPr="00A772B4" w:rsidRDefault="000730D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5D1684">
      <w:rPr>
        <w:rFonts w:ascii="Times New Roman" w:hAnsi="Times New Roman"/>
        <w:noProof/>
      </w:rPr>
      <w:t>2</w:t>
    </w:r>
    <w:r w:rsidRPr="00A772B4">
      <w:rPr>
        <w:rFonts w:ascii="Times New Roman" w:hAnsi="Times New Roman"/>
      </w:rPr>
      <w:fldChar w:fldCharType="end"/>
    </w:r>
  </w:p>
  <w:p w14:paraId="582A6469" w14:textId="77777777" w:rsidR="000730D7" w:rsidRDefault="000730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3B19C6F6" w:rsidR="000730D7" w:rsidRDefault="000730D7">
    <w:pPr>
      <w:pStyle w:val="Footer"/>
      <w:jc w:val="right"/>
    </w:pPr>
    <w:r>
      <w:fldChar w:fldCharType="begin"/>
    </w:r>
    <w:r>
      <w:instrText xml:space="preserve"> PAGE   \* MERGEFORMAT </w:instrText>
    </w:r>
    <w:r>
      <w:fldChar w:fldCharType="separate"/>
    </w:r>
    <w:r w:rsidR="005D1684">
      <w:rPr>
        <w:noProof/>
      </w:rPr>
      <w:t>1</w:t>
    </w:r>
    <w:r>
      <w:rPr>
        <w:noProof/>
      </w:rPr>
      <w:fldChar w:fldCharType="end"/>
    </w:r>
  </w:p>
  <w:p w14:paraId="16FEC55B" w14:textId="77777777" w:rsidR="000730D7" w:rsidRDefault="000730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0730D7" w:rsidRDefault="000730D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0730D7" w:rsidRDefault="000730D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2F0F41C8" w:rsidR="000730D7" w:rsidRPr="00A772B4" w:rsidRDefault="000730D7">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5D1684">
      <w:rPr>
        <w:rFonts w:ascii="Times New Roman" w:hAnsi="Times New Roman"/>
        <w:noProof/>
      </w:rPr>
      <w:t>5</w:t>
    </w:r>
    <w:r w:rsidRPr="00A772B4">
      <w:rPr>
        <w:rFonts w:ascii="Times New Roman" w:hAnsi="Times New Roman"/>
      </w:rPr>
      <w:fldChar w:fldCharType="end"/>
    </w:r>
  </w:p>
  <w:p w14:paraId="0CD82FF3" w14:textId="77777777" w:rsidR="000730D7" w:rsidRPr="00A772B4" w:rsidRDefault="000730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AFCD8" w14:textId="77777777" w:rsidR="000730D7" w:rsidRDefault="000730D7" w:rsidP="00D946DB">
      <w:pPr>
        <w:spacing w:before="0" w:after="0"/>
      </w:pPr>
      <w:r>
        <w:separator/>
      </w:r>
    </w:p>
  </w:footnote>
  <w:footnote w:type="continuationSeparator" w:id="0">
    <w:p w14:paraId="7CDBF11E" w14:textId="77777777" w:rsidR="000730D7" w:rsidRDefault="000730D7"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0730D7" w:rsidRDefault="000730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0730D7" w:rsidRDefault="000730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0730D7" w:rsidRDefault="000730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0730D7" w:rsidRDefault="000730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942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51BF"/>
    <w:rsid w:val="00037093"/>
    <w:rsid w:val="000417C3"/>
    <w:rsid w:val="000428BA"/>
    <w:rsid w:val="0004324E"/>
    <w:rsid w:val="000448EA"/>
    <w:rsid w:val="00047903"/>
    <w:rsid w:val="000531A6"/>
    <w:rsid w:val="0005400A"/>
    <w:rsid w:val="00054652"/>
    <w:rsid w:val="0005609F"/>
    <w:rsid w:val="00057362"/>
    <w:rsid w:val="00060493"/>
    <w:rsid w:val="00060C8F"/>
    <w:rsid w:val="00061E48"/>
    <w:rsid w:val="00062C41"/>
    <w:rsid w:val="00063085"/>
    <w:rsid w:val="0006621E"/>
    <w:rsid w:val="000730D7"/>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72D8"/>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1684"/>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44E6"/>
    <w:rsid w:val="00667F2D"/>
    <w:rsid w:val="00671EDF"/>
    <w:rsid w:val="006746DB"/>
    <w:rsid w:val="00675DA2"/>
    <w:rsid w:val="006771CE"/>
    <w:rsid w:val="006778A2"/>
    <w:rsid w:val="00677A1D"/>
    <w:rsid w:val="00682FDE"/>
    <w:rsid w:val="006834A9"/>
    <w:rsid w:val="00687932"/>
    <w:rsid w:val="006916CC"/>
    <w:rsid w:val="006916DC"/>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6F1C"/>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3A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FE"/>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C45"/>
    <w:rsid w:val="00C1644D"/>
    <w:rsid w:val="00C16AD7"/>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7CC0"/>
    <w:rsid w:val="00EB154B"/>
    <w:rsid w:val="00EB24B3"/>
    <w:rsid w:val="00EB2875"/>
    <w:rsid w:val="00EB354D"/>
    <w:rsid w:val="00EB3D2B"/>
    <w:rsid w:val="00EB5804"/>
    <w:rsid w:val="00EB6AF6"/>
    <w:rsid w:val="00EB6B66"/>
    <w:rsid w:val="00EB7B94"/>
    <w:rsid w:val="00EC0D9E"/>
    <w:rsid w:val="00EC43A5"/>
    <w:rsid w:val="00EC4F7C"/>
    <w:rsid w:val="00EC5046"/>
    <w:rsid w:val="00EC5298"/>
    <w:rsid w:val="00EC69A1"/>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B2D"/>
    <w:rsid w:val="00FE4AE0"/>
    <w:rsid w:val="00FE4D22"/>
    <w:rsid w:val="00FE7F3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171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E3E81"/>
    <w:pPr>
      <w:tabs>
        <w:tab w:val="left" w:pos="477"/>
      </w:tabs>
      <w:spacing w:before="0" w:after="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E3E81"/>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E6493-B73F-4C33-9C6A-F5C6C8381D27}">
  <ds:schemaRefs>
    <ds:schemaRef ds:uri="http://schemas.openxmlformats.org/officeDocument/2006/bibliography"/>
  </ds:schemaRefs>
</ds:datastoreItem>
</file>

<file path=customXml/itemProps2.xml><?xml version="1.0" encoding="utf-8"?>
<ds:datastoreItem xmlns:ds="http://schemas.openxmlformats.org/officeDocument/2006/customXml" ds:itemID="{429F5AFD-99F6-4E00-8D5A-BDC7BA73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6436</Words>
  <Characters>33340</Characters>
  <Application>Microsoft Office Word</Application>
  <DocSecurity>0</DocSecurity>
  <Lines>1041</Lines>
  <Paragraphs>516</Paragraphs>
  <ScaleCrop>false</ScaleCrop>
  <Company/>
  <LinksUpToDate>false</LinksUpToDate>
  <CharactersWithSpaces>39260</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2020-06-19T14:13:00Z</dcterms:created>
  <dcterms:modified xsi:type="dcterms:W3CDTF">2020-06-19T14:19:00Z</dcterms:modified>
</cp:coreProperties>
</file>