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EB6" w:rsidRDefault="00402EB6" w:rsidP="003265FE">
      <w:pPr>
        <w:jc w:val="center"/>
        <w:rPr>
          <w:rFonts w:ascii="Times New Roman" w:hAnsi="Times New Roman"/>
          <w:b/>
          <w:sz w:val="24"/>
          <w:szCs w:val="24"/>
          <w:lang w:val="en-US" w:eastAsia="de-DE"/>
        </w:rPr>
      </w:pPr>
      <w:bookmarkStart w:id="0" w:name="_Toc359315628"/>
      <w:bookmarkStart w:id="1" w:name="_Toc361844197"/>
      <w:bookmarkStart w:id="2" w:name="_GoBack"/>
      <w:bookmarkEnd w:id="2"/>
      <w:r>
        <w:rPr>
          <w:rFonts w:ascii="Times New Roman" w:hAnsi="Times New Roman"/>
          <w:b/>
          <w:sz w:val="24"/>
          <w:szCs w:val="24"/>
          <w:lang w:val="en-US" w:eastAsia="de-DE"/>
        </w:rPr>
        <w:t>EN</w:t>
      </w:r>
    </w:p>
    <w:p w:rsidR="00A30958" w:rsidRPr="00402EB6" w:rsidRDefault="00A30958" w:rsidP="003265FE">
      <w:pPr>
        <w:jc w:val="center"/>
        <w:rPr>
          <w:rFonts w:ascii="Times New Roman" w:hAnsi="Times New Roman"/>
          <w:b/>
          <w:sz w:val="24"/>
          <w:szCs w:val="24"/>
          <w:lang w:val="en-US" w:eastAsia="de-DE"/>
        </w:rPr>
      </w:pPr>
      <w:r w:rsidRPr="00402EB6">
        <w:rPr>
          <w:rFonts w:ascii="Times New Roman" w:hAnsi="Times New Roman"/>
          <w:b/>
          <w:sz w:val="24"/>
          <w:szCs w:val="24"/>
          <w:lang w:val="en-US" w:eastAsia="de-DE"/>
        </w:rPr>
        <w:t>ANNEX V</w:t>
      </w:r>
      <w:bookmarkEnd w:id="0"/>
      <w:bookmarkEnd w:id="1"/>
    </w:p>
    <w:p w:rsidR="00A30958" w:rsidRPr="004E7B07" w:rsidRDefault="00A30958" w:rsidP="00A30958">
      <w:pPr>
        <w:jc w:val="center"/>
        <w:rPr>
          <w:rFonts w:ascii="Times New Roman" w:hAnsi="Times New Roman"/>
          <w:b/>
          <w:sz w:val="24"/>
          <w:szCs w:val="24"/>
          <w:lang w:val="en-US" w:eastAsia="de-DE"/>
        </w:rPr>
      </w:pPr>
      <w:r w:rsidRPr="004E7B07">
        <w:rPr>
          <w:rFonts w:ascii="Times New Roman" w:hAnsi="Times New Roman"/>
          <w:b/>
          <w:sz w:val="24"/>
          <w:szCs w:val="24"/>
          <w:lang w:val="en-US" w:eastAsia="de-DE"/>
        </w:rPr>
        <w:t xml:space="preserve">REPORTING </w:t>
      </w:r>
      <w:r w:rsidR="000D3B52" w:rsidRPr="004E7B07">
        <w:rPr>
          <w:rFonts w:ascii="Times New Roman" w:hAnsi="Times New Roman"/>
          <w:b/>
          <w:sz w:val="24"/>
          <w:szCs w:val="24"/>
          <w:lang w:val="en-US" w:eastAsia="de-DE"/>
        </w:rPr>
        <w:t xml:space="preserve">ON </w:t>
      </w:r>
      <w:r w:rsidRPr="004E7B07">
        <w:rPr>
          <w:rFonts w:ascii="Times New Roman" w:hAnsi="Times New Roman"/>
          <w:b/>
          <w:sz w:val="24"/>
          <w:szCs w:val="24"/>
          <w:lang w:val="en-US" w:eastAsia="de-DE"/>
        </w:rPr>
        <w:t>FINANCIAL INFORMATION</w:t>
      </w:r>
    </w:p>
    <w:p w:rsidR="003265FE" w:rsidRDefault="003265FE">
      <w:pPr>
        <w:spacing w:after="0"/>
      </w:pPr>
      <w:r>
        <w:t>Table of contents</w:t>
      </w:r>
    </w:p>
    <w:p w:rsidR="00EF029C" w:rsidRPr="00333B72" w:rsidRDefault="00C34683">
      <w:pPr>
        <w:pStyle w:val="TOC1"/>
        <w:tabs>
          <w:tab w:val="right" w:leader="dot" w:pos="8296"/>
        </w:tabs>
        <w:rPr>
          <w:rFonts w:ascii="Calibri" w:hAnsi="Calibri"/>
          <w:b w:val="0"/>
          <w:noProof/>
          <w:sz w:val="22"/>
          <w:szCs w:val="22"/>
        </w:rPr>
      </w:pPr>
      <w:r>
        <w:fldChar w:fldCharType="begin"/>
      </w:r>
      <w:r w:rsidR="003265FE">
        <w:instrText xml:space="preserve"> TOC \o "1-3" \u </w:instrText>
      </w:r>
      <w:r>
        <w:fldChar w:fldCharType="separate"/>
      </w:r>
      <w:r w:rsidR="00EF029C">
        <w:rPr>
          <w:noProof/>
        </w:rPr>
        <w:t>GENERAL INSTRUCTIONS</w:t>
      </w:r>
      <w:r w:rsidR="00EF029C">
        <w:rPr>
          <w:noProof/>
        </w:rPr>
        <w:tab/>
      </w:r>
      <w:r w:rsidR="00EF029C">
        <w:rPr>
          <w:noProof/>
        </w:rPr>
        <w:fldChar w:fldCharType="begin"/>
      </w:r>
      <w:r w:rsidR="00EF029C">
        <w:rPr>
          <w:noProof/>
        </w:rPr>
        <w:instrText xml:space="preserve"> PAGEREF _Toc392674804 \h </w:instrText>
      </w:r>
      <w:r w:rsidR="00EF029C">
        <w:rPr>
          <w:noProof/>
        </w:rPr>
      </w:r>
      <w:r w:rsidR="00EF029C">
        <w:rPr>
          <w:noProof/>
        </w:rPr>
        <w:fldChar w:fldCharType="separate"/>
      </w:r>
      <w:r w:rsidR="00EF029C">
        <w:rPr>
          <w:noProof/>
        </w:rPr>
        <w:t>1</w:t>
      </w:r>
      <w:r w:rsidR="00EF029C">
        <w:rPr>
          <w:noProof/>
        </w:rPr>
        <w:fldChar w:fldCharType="end"/>
      </w:r>
    </w:p>
    <w:p w:rsidR="00EF029C" w:rsidRPr="00333B72" w:rsidRDefault="00EF029C">
      <w:pPr>
        <w:pStyle w:val="TOC2"/>
        <w:rPr>
          <w:rFonts w:ascii="Calibri" w:hAnsi="Calibri"/>
          <w:sz w:val="22"/>
          <w:szCs w:val="22"/>
        </w:rPr>
      </w:pPr>
      <w:r>
        <w:t>1.</w:t>
      </w:r>
      <w:r w:rsidRPr="00333B72">
        <w:rPr>
          <w:rFonts w:ascii="Calibri" w:hAnsi="Calibri"/>
          <w:sz w:val="22"/>
          <w:szCs w:val="22"/>
        </w:rPr>
        <w:tab/>
      </w:r>
      <w:r>
        <w:t>References</w:t>
      </w:r>
      <w:r>
        <w:tab/>
      </w:r>
      <w:r>
        <w:fldChar w:fldCharType="begin"/>
      </w:r>
      <w:r>
        <w:instrText xml:space="preserve"> PAGEREF _Toc392674805 \h </w:instrText>
      </w:r>
      <w:r>
        <w:fldChar w:fldCharType="separate"/>
      </w:r>
      <w:r>
        <w:t>1</w:t>
      </w:r>
      <w:r>
        <w:fldChar w:fldCharType="end"/>
      </w:r>
    </w:p>
    <w:p w:rsidR="00EF029C" w:rsidRPr="00333B72" w:rsidRDefault="00EF029C">
      <w:pPr>
        <w:pStyle w:val="TOC2"/>
        <w:rPr>
          <w:rFonts w:ascii="Calibri" w:hAnsi="Calibri"/>
          <w:sz w:val="22"/>
          <w:szCs w:val="22"/>
        </w:rPr>
      </w:pPr>
      <w:r>
        <w:t>2.</w:t>
      </w:r>
      <w:r w:rsidRPr="00333B72">
        <w:rPr>
          <w:rFonts w:ascii="Calibri" w:hAnsi="Calibri"/>
          <w:sz w:val="22"/>
          <w:szCs w:val="22"/>
        </w:rPr>
        <w:tab/>
      </w:r>
      <w:r>
        <w:t>Convention</w:t>
      </w:r>
      <w:r>
        <w:tab/>
      </w:r>
      <w:r>
        <w:fldChar w:fldCharType="begin"/>
      </w:r>
      <w:r>
        <w:instrText xml:space="preserve"> PAGEREF _Toc392674806 \h </w:instrText>
      </w:r>
      <w:r>
        <w:fldChar w:fldCharType="separate"/>
      </w:r>
      <w:r>
        <w:t>2</w:t>
      </w:r>
      <w:r>
        <w:fldChar w:fldCharType="end"/>
      </w:r>
    </w:p>
    <w:p w:rsidR="00EF029C" w:rsidRPr="00333B72" w:rsidRDefault="00EF029C">
      <w:pPr>
        <w:pStyle w:val="TOC2"/>
        <w:rPr>
          <w:rFonts w:ascii="Calibri" w:hAnsi="Calibri"/>
          <w:sz w:val="22"/>
          <w:szCs w:val="22"/>
        </w:rPr>
      </w:pPr>
      <w:r>
        <w:t>3.</w:t>
      </w:r>
      <w:r w:rsidRPr="00333B72">
        <w:rPr>
          <w:rFonts w:ascii="Calibri" w:hAnsi="Calibri"/>
          <w:sz w:val="22"/>
          <w:szCs w:val="22"/>
        </w:rPr>
        <w:tab/>
      </w:r>
      <w:r>
        <w:t>Consolidation</w:t>
      </w:r>
      <w:r>
        <w:tab/>
      </w:r>
      <w:r>
        <w:fldChar w:fldCharType="begin"/>
      </w:r>
      <w:r>
        <w:instrText xml:space="preserve"> PAGEREF _Toc392674807 \h </w:instrText>
      </w:r>
      <w:r>
        <w:fldChar w:fldCharType="separate"/>
      </w:r>
      <w:r>
        <w:t>3</w:t>
      </w:r>
      <w:r>
        <w:fldChar w:fldCharType="end"/>
      </w:r>
    </w:p>
    <w:p w:rsidR="00EF029C" w:rsidRPr="00333B72" w:rsidRDefault="00EF029C">
      <w:pPr>
        <w:pStyle w:val="TOC2"/>
        <w:rPr>
          <w:rFonts w:ascii="Calibri" w:hAnsi="Calibri"/>
          <w:sz w:val="22"/>
          <w:szCs w:val="22"/>
        </w:rPr>
      </w:pPr>
      <w:r>
        <w:t>4.</w:t>
      </w:r>
      <w:r w:rsidRPr="00333B72">
        <w:rPr>
          <w:rFonts w:ascii="Calibri" w:hAnsi="Calibri"/>
          <w:sz w:val="22"/>
          <w:szCs w:val="22"/>
        </w:rPr>
        <w:tab/>
      </w:r>
      <w:r>
        <w:t>Accounting portfolios</w:t>
      </w:r>
      <w:r>
        <w:tab/>
      </w:r>
      <w:r>
        <w:fldChar w:fldCharType="begin"/>
      </w:r>
      <w:r>
        <w:instrText xml:space="preserve"> PAGEREF _Toc392674808 \h </w:instrText>
      </w:r>
      <w:r>
        <w:fldChar w:fldCharType="separate"/>
      </w:r>
      <w:r>
        <w:t>4</w:t>
      </w:r>
      <w:r>
        <w:fldChar w:fldCharType="end"/>
      </w:r>
    </w:p>
    <w:p w:rsidR="00EF029C" w:rsidRPr="00333B72" w:rsidRDefault="00EF029C">
      <w:pPr>
        <w:pStyle w:val="TOC2"/>
        <w:rPr>
          <w:rFonts w:ascii="Calibri" w:hAnsi="Calibri"/>
          <w:sz w:val="22"/>
          <w:szCs w:val="22"/>
        </w:rPr>
      </w:pPr>
      <w:r>
        <w:t>4.1.</w:t>
      </w:r>
      <w:r w:rsidRPr="00333B72">
        <w:rPr>
          <w:rFonts w:ascii="Calibri" w:hAnsi="Calibri"/>
          <w:sz w:val="22"/>
          <w:szCs w:val="22"/>
        </w:rPr>
        <w:tab/>
      </w:r>
      <w:r>
        <w:t>Assets</w:t>
      </w:r>
      <w:r>
        <w:tab/>
      </w:r>
      <w:r>
        <w:fldChar w:fldCharType="begin"/>
      </w:r>
      <w:r>
        <w:instrText xml:space="preserve"> PAGEREF _Toc392674809 \h </w:instrText>
      </w:r>
      <w:r>
        <w:fldChar w:fldCharType="separate"/>
      </w:r>
      <w:r>
        <w:t>4</w:t>
      </w:r>
      <w:r>
        <w:fldChar w:fldCharType="end"/>
      </w:r>
    </w:p>
    <w:p w:rsidR="00EF029C" w:rsidRPr="00333B72" w:rsidRDefault="00EF029C">
      <w:pPr>
        <w:pStyle w:val="TOC2"/>
        <w:rPr>
          <w:rFonts w:ascii="Calibri" w:hAnsi="Calibri"/>
          <w:sz w:val="22"/>
          <w:szCs w:val="22"/>
        </w:rPr>
      </w:pPr>
      <w:r>
        <w:t>4.2.</w:t>
      </w:r>
      <w:r w:rsidRPr="00333B72">
        <w:rPr>
          <w:rFonts w:ascii="Calibri" w:hAnsi="Calibri"/>
          <w:sz w:val="22"/>
          <w:szCs w:val="22"/>
        </w:rPr>
        <w:tab/>
      </w:r>
      <w:r>
        <w:t>Liabilities</w:t>
      </w:r>
      <w:r>
        <w:tab/>
      </w:r>
      <w:r>
        <w:fldChar w:fldCharType="begin"/>
      </w:r>
      <w:r>
        <w:instrText xml:space="preserve"> PAGEREF _Toc392674810 \h </w:instrText>
      </w:r>
      <w:r>
        <w:fldChar w:fldCharType="separate"/>
      </w:r>
      <w:r>
        <w:t>5</w:t>
      </w:r>
      <w:r>
        <w:fldChar w:fldCharType="end"/>
      </w:r>
    </w:p>
    <w:p w:rsidR="00EF029C" w:rsidRPr="00333B72" w:rsidRDefault="00EF029C">
      <w:pPr>
        <w:pStyle w:val="TOC2"/>
        <w:rPr>
          <w:rFonts w:ascii="Calibri" w:hAnsi="Calibri"/>
          <w:sz w:val="22"/>
          <w:szCs w:val="22"/>
        </w:rPr>
      </w:pPr>
      <w:r>
        <w:t>5.</w:t>
      </w:r>
      <w:r w:rsidRPr="00333B72">
        <w:rPr>
          <w:rFonts w:ascii="Calibri" w:hAnsi="Calibri"/>
          <w:sz w:val="22"/>
          <w:szCs w:val="22"/>
        </w:rPr>
        <w:tab/>
      </w:r>
      <w:r>
        <w:t>Financial instruments</w:t>
      </w:r>
      <w:r>
        <w:tab/>
      </w:r>
      <w:r>
        <w:fldChar w:fldCharType="begin"/>
      </w:r>
      <w:r>
        <w:instrText xml:space="preserve"> PAGEREF _Toc392674811 \h </w:instrText>
      </w:r>
      <w:r>
        <w:fldChar w:fldCharType="separate"/>
      </w:r>
      <w:r>
        <w:t>6</w:t>
      </w:r>
      <w:r>
        <w:fldChar w:fldCharType="end"/>
      </w:r>
    </w:p>
    <w:p w:rsidR="00EF029C" w:rsidRPr="00333B72" w:rsidRDefault="00EF029C">
      <w:pPr>
        <w:pStyle w:val="TOC2"/>
        <w:rPr>
          <w:rFonts w:ascii="Calibri" w:hAnsi="Calibri"/>
          <w:sz w:val="22"/>
          <w:szCs w:val="22"/>
        </w:rPr>
      </w:pPr>
      <w:r>
        <w:t>5.1.</w:t>
      </w:r>
      <w:r w:rsidRPr="00333B72">
        <w:rPr>
          <w:rFonts w:ascii="Calibri" w:hAnsi="Calibri"/>
          <w:sz w:val="22"/>
          <w:szCs w:val="22"/>
        </w:rPr>
        <w:tab/>
      </w:r>
      <w:r>
        <w:t>Financial assets</w:t>
      </w:r>
      <w:r>
        <w:tab/>
      </w:r>
      <w:r>
        <w:fldChar w:fldCharType="begin"/>
      </w:r>
      <w:r>
        <w:instrText xml:space="preserve"> PAGEREF _Toc392674812 \h </w:instrText>
      </w:r>
      <w:r>
        <w:fldChar w:fldCharType="separate"/>
      </w:r>
      <w:r>
        <w:t>6</w:t>
      </w:r>
      <w:r>
        <w:fldChar w:fldCharType="end"/>
      </w:r>
    </w:p>
    <w:p w:rsidR="00EF029C" w:rsidRPr="00333B72" w:rsidRDefault="00EF029C">
      <w:pPr>
        <w:pStyle w:val="TOC2"/>
        <w:rPr>
          <w:rFonts w:ascii="Calibri" w:hAnsi="Calibri"/>
          <w:sz w:val="22"/>
          <w:szCs w:val="22"/>
        </w:rPr>
      </w:pPr>
      <w:r>
        <w:t>5.2.</w:t>
      </w:r>
      <w:r w:rsidRPr="00333B72">
        <w:rPr>
          <w:rFonts w:ascii="Calibri" w:hAnsi="Calibri"/>
          <w:sz w:val="22"/>
          <w:szCs w:val="22"/>
        </w:rPr>
        <w:tab/>
      </w:r>
      <w:r>
        <w:t>Financial liabilities</w:t>
      </w:r>
      <w:r>
        <w:tab/>
      </w:r>
      <w:r>
        <w:fldChar w:fldCharType="begin"/>
      </w:r>
      <w:r>
        <w:instrText xml:space="preserve"> PAGEREF _Toc392674813 \h </w:instrText>
      </w:r>
      <w:r>
        <w:fldChar w:fldCharType="separate"/>
      </w:r>
      <w:r>
        <w:t>6</w:t>
      </w:r>
      <w:r>
        <w:fldChar w:fldCharType="end"/>
      </w:r>
    </w:p>
    <w:p w:rsidR="00EF029C" w:rsidRPr="00333B72" w:rsidRDefault="00EF029C">
      <w:pPr>
        <w:pStyle w:val="TOC2"/>
        <w:rPr>
          <w:rFonts w:ascii="Calibri" w:hAnsi="Calibri"/>
          <w:sz w:val="22"/>
          <w:szCs w:val="22"/>
        </w:rPr>
      </w:pPr>
      <w:r>
        <w:t>6.</w:t>
      </w:r>
      <w:r w:rsidRPr="00333B72">
        <w:rPr>
          <w:rFonts w:ascii="Calibri" w:hAnsi="Calibri"/>
          <w:sz w:val="22"/>
          <w:szCs w:val="22"/>
        </w:rPr>
        <w:tab/>
      </w:r>
      <w:r>
        <w:t>Counterparty breakdown</w:t>
      </w:r>
      <w:r>
        <w:tab/>
      </w:r>
      <w:r>
        <w:fldChar w:fldCharType="begin"/>
      </w:r>
      <w:r>
        <w:instrText xml:space="preserve"> PAGEREF _Toc392674814 \h </w:instrText>
      </w:r>
      <w:r>
        <w:fldChar w:fldCharType="separate"/>
      </w:r>
      <w:r>
        <w:t>7</w:t>
      </w:r>
      <w:r>
        <w:fldChar w:fldCharType="end"/>
      </w:r>
    </w:p>
    <w:p w:rsidR="00EF029C" w:rsidRPr="00333B72" w:rsidRDefault="00EF029C">
      <w:pPr>
        <w:pStyle w:val="TOC1"/>
        <w:tabs>
          <w:tab w:val="right" w:leader="dot" w:pos="8296"/>
        </w:tabs>
        <w:rPr>
          <w:rFonts w:ascii="Calibri" w:hAnsi="Calibri"/>
          <w:b w:val="0"/>
          <w:noProof/>
          <w:sz w:val="22"/>
          <w:szCs w:val="22"/>
        </w:rPr>
      </w:pPr>
      <w:r>
        <w:rPr>
          <w:noProof/>
        </w:rPr>
        <w:t>TEMPLATE RELATED INSTRUCTIONS</w:t>
      </w:r>
      <w:r>
        <w:rPr>
          <w:noProof/>
        </w:rPr>
        <w:tab/>
      </w:r>
      <w:r>
        <w:rPr>
          <w:noProof/>
        </w:rPr>
        <w:fldChar w:fldCharType="begin"/>
      </w:r>
      <w:r>
        <w:rPr>
          <w:noProof/>
        </w:rPr>
        <w:instrText xml:space="preserve"> PAGEREF _Toc392674815 \h </w:instrText>
      </w:r>
      <w:r>
        <w:rPr>
          <w:noProof/>
        </w:rPr>
      </w:r>
      <w:r>
        <w:rPr>
          <w:noProof/>
        </w:rPr>
        <w:fldChar w:fldCharType="separate"/>
      </w:r>
      <w:r>
        <w:rPr>
          <w:noProof/>
        </w:rPr>
        <w:t>8</w:t>
      </w:r>
      <w:r>
        <w:rPr>
          <w:noProof/>
        </w:rPr>
        <w:fldChar w:fldCharType="end"/>
      </w:r>
    </w:p>
    <w:p w:rsidR="00EF029C" w:rsidRPr="00333B72" w:rsidRDefault="00EF029C">
      <w:pPr>
        <w:pStyle w:val="TOC2"/>
        <w:rPr>
          <w:rFonts w:ascii="Calibri" w:hAnsi="Calibri"/>
          <w:sz w:val="22"/>
          <w:szCs w:val="22"/>
        </w:rPr>
      </w:pPr>
      <w:r>
        <w:t>1.</w:t>
      </w:r>
      <w:r w:rsidRPr="00333B72">
        <w:rPr>
          <w:rFonts w:ascii="Calibri" w:hAnsi="Calibri"/>
          <w:sz w:val="22"/>
          <w:szCs w:val="22"/>
        </w:rPr>
        <w:tab/>
      </w:r>
      <w:r>
        <w:t>Balance sheet</w:t>
      </w:r>
      <w:r>
        <w:tab/>
      </w:r>
      <w:r>
        <w:fldChar w:fldCharType="begin"/>
      </w:r>
      <w:r>
        <w:instrText xml:space="preserve"> PAGEREF _Toc392674816 \h </w:instrText>
      </w:r>
      <w:r>
        <w:fldChar w:fldCharType="separate"/>
      </w:r>
      <w:r>
        <w:t>8</w:t>
      </w:r>
      <w:r>
        <w:fldChar w:fldCharType="end"/>
      </w:r>
    </w:p>
    <w:p w:rsidR="00EF029C" w:rsidRPr="00333B72" w:rsidRDefault="00EF029C">
      <w:pPr>
        <w:pStyle w:val="TOC2"/>
        <w:rPr>
          <w:rFonts w:ascii="Calibri" w:hAnsi="Calibri"/>
          <w:sz w:val="22"/>
          <w:szCs w:val="22"/>
        </w:rPr>
      </w:pPr>
      <w:r>
        <w:t>1.1.</w:t>
      </w:r>
      <w:r w:rsidRPr="00333B72">
        <w:rPr>
          <w:rFonts w:ascii="Calibri" w:hAnsi="Calibri"/>
          <w:sz w:val="22"/>
          <w:szCs w:val="22"/>
        </w:rPr>
        <w:tab/>
      </w:r>
      <w:r>
        <w:t>Assets (1.1)</w:t>
      </w:r>
      <w:r>
        <w:tab/>
      </w:r>
      <w:r>
        <w:fldChar w:fldCharType="begin"/>
      </w:r>
      <w:r>
        <w:instrText xml:space="preserve"> PAGEREF _Toc392674817 \h </w:instrText>
      </w:r>
      <w:r>
        <w:fldChar w:fldCharType="separate"/>
      </w:r>
      <w:r>
        <w:t>8</w:t>
      </w:r>
      <w:r>
        <w:fldChar w:fldCharType="end"/>
      </w:r>
    </w:p>
    <w:p w:rsidR="00EF029C" w:rsidRPr="00333B72" w:rsidRDefault="00EF029C">
      <w:pPr>
        <w:pStyle w:val="TOC2"/>
        <w:rPr>
          <w:rFonts w:ascii="Calibri" w:hAnsi="Calibri"/>
          <w:sz w:val="22"/>
          <w:szCs w:val="22"/>
        </w:rPr>
      </w:pPr>
      <w:r>
        <w:t>1.2.</w:t>
      </w:r>
      <w:r w:rsidRPr="00333B72">
        <w:rPr>
          <w:rFonts w:ascii="Calibri" w:hAnsi="Calibri"/>
          <w:sz w:val="22"/>
          <w:szCs w:val="22"/>
        </w:rPr>
        <w:tab/>
      </w:r>
      <w:r>
        <w:t>Liabilities (1.2)</w:t>
      </w:r>
      <w:r>
        <w:tab/>
      </w:r>
      <w:r>
        <w:fldChar w:fldCharType="begin"/>
      </w:r>
      <w:r>
        <w:instrText xml:space="preserve"> PAGEREF _Toc392674818 \h </w:instrText>
      </w:r>
      <w:r>
        <w:fldChar w:fldCharType="separate"/>
      </w:r>
      <w:r>
        <w:t>8</w:t>
      </w:r>
      <w:r>
        <w:fldChar w:fldCharType="end"/>
      </w:r>
    </w:p>
    <w:p w:rsidR="00EF029C" w:rsidRPr="00333B72" w:rsidRDefault="00EF029C">
      <w:pPr>
        <w:pStyle w:val="TOC2"/>
        <w:rPr>
          <w:rFonts w:ascii="Calibri" w:hAnsi="Calibri"/>
          <w:sz w:val="22"/>
          <w:szCs w:val="22"/>
        </w:rPr>
      </w:pPr>
      <w:r>
        <w:t>1.3.</w:t>
      </w:r>
      <w:r w:rsidRPr="00333B72">
        <w:rPr>
          <w:rFonts w:ascii="Calibri" w:hAnsi="Calibri"/>
          <w:sz w:val="22"/>
          <w:szCs w:val="22"/>
        </w:rPr>
        <w:tab/>
      </w:r>
      <w:r>
        <w:t>Equity (1.3)</w:t>
      </w:r>
      <w:r>
        <w:tab/>
      </w:r>
      <w:r>
        <w:fldChar w:fldCharType="begin"/>
      </w:r>
      <w:r>
        <w:instrText xml:space="preserve"> PAGEREF _Toc392674819 \h </w:instrText>
      </w:r>
      <w:r>
        <w:fldChar w:fldCharType="separate"/>
      </w:r>
      <w:r>
        <w:t>9</w:t>
      </w:r>
      <w:r>
        <w:fldChar w:fldCharType="end"/>
      </w:r>
    </w:p>
    <w:p w:rsidR="00EF029C" w:rsidRPr="00333B72" w:rsidRDefault="00EF029C">
      <w:pPr>
        <w:pStyle w:val="TOC2"/>
        <w:rPr>
          <w:rFonts w:ascii="Calibri" w:hAnsi="Calibri"/>
          <w:sz w:val="22"/>
          <w:szCs w:val="22"/>
        </w:rPr>
      </w:pPr>
      <w:r>
        <w:t>2.</w:t>
      </w:r>
      <w:r w:rsidRPr="00333B72">
        <w:rPr>
          <w:rFonts w:ascii="Calibri" w:hAnsi="Calibri"/>
          <w:sz w:val="22"/>
          <w:szCs w:val="22"/>
        </w:rPr>
        <w:tab/>
      </w:r>
      <w:r>
        <w:t>Statement of profit or loss (2)</w:t>
      </w:r>
      <w:r>
        <w:tab/>
      </w:r>
      <w:r>
        <w:fldChar w:fldCharType="begin"/>
      </w:r>
      <w:r>
        <w:instrText xml:space="preserve"> PAGEREF _Toc392674820 \h </w:instrText>
      </w:r>
      <w:r>
        <w:fldChar w:fldCharType="separate"/>
      </w:r>
      <w:r>
        <w:t>10</w:t>
      </w:r>
      <w:r>
        <w:fldChar w:fldCharType="end"/>
      </w:r>
    </w:p>
    <w:p w:rsidR="00EF029C" w:rsidRPr="00333B72" w:rsidRDefault="00EF029C">
      <w:pPr>
        <w:pStyle w:val="TOC2"/>
        <w:rPr>
          <w:rFonts w:ascii="Calibri" w:hAnsi="Calibri"/>
          <w:sz w:val="22"/>
          <w:szCs w:val="22"/>
        </w:rPr>
      </w:pPr>
      <w:r>
        <w:t>3.</w:t>
      </w:r>
      <w:r w:rsidRPr="00333B72">
        <w:rPr>
          <w:rFonts w:ascii="Calibri" w:hAnsi="Calibri"/>
          <w:sz w:val="22"/>
          <w:szCs w:val="22"/>
        </w:rPr>
        <w:tab/>
      </w:r>
      <w:r>
        <w:t>Statement of comprehensive income (3)</w:t>
      </w:r>
      <w:r>
        <w:tab/>
      </w:r>
      <w:r>
        <w:fldChar w:fldCharType="begin"/>
      </w:r>
      <w:r>
        <w:instrText xml:space="preserve"> PAGEREF _Toc392674821 \h </w:instrText>
      </w:r>
      <w:r>
        <w:fldChar w:fldCharType="separate"/>
      </w:r>
      <w:r>
        <w:t>11</w:t>
      </w:r>
      <w:r>
        <w:fldChar w:fldCharType="end"/>
      </w:r>
    </w:p>
    <w:p w:rsidR="00EF029C" w:rsidRPr="00333B72" w:rsidRDefault="00EF029C">
      <w:pPr>
        <w:pStyle w:val="TOC2"/>
        <w:rPr>
          <w:rFonts w:ascii="Calibri" w:hAnsi="Calibri"/>
          <w:sz w:val="22"/>
          <w:szCs w:val="22"/>
        </w:rPr>
      </w:pPr>
      <w:r>
        <w:t>4.</w:t>
      </w:r>
      <w:r w:rsidRPr="00333B72">
        <w:rPr>
          <w:rFonts w:ascii="Calibri" w:hAnsi="Calibri"/>
          <w:sz w:val="22"/>
          <w:szCs w:val="22"/>
        </w:rPr>
        <w:tab/>
      </w:r>
      <w:r>
        <w:t>Breakdown of financial assets by instrument and by counterparty sector (4)</w:t>
      </w:r>
      <w:r>
        <w:tab/>
      </w:r>
      <w:r>
        <w:fldChar w:fldCharType="begin"/>
      </w:r>
      <w:r>
        <w:instrText xml:space="preserve"> PAGEREF _Toc392674822 \h </w:instrText>
      </w:r>
      <w:r>
        <w:fldChar w:fldCharType="separate"/>
      </w:r>
      <w:r>
        <w:t>11</w:t>
      </w:r>
      <w:r>
        <w:fldChar w:fldCharType="end"/>
      </w:r>
    </w:p>
    <w:p w:rsidR="00EF029C" w:rsidRPr="00333B72" w:rsidRDefault="00EF029C">
      <w:pPr>
        <w:pStyle w:val="TOC2"/>
        <w:rPr>
          <w:rFonts w:ascii="Calibri" w:hAnsi="Calibri"/>
          <w:sz w:val="22"/>
          <w:szCs w:val="22"/>
        </w:rPr>
      </w:pPr>
      <w:r>
        <w:t>5.</w:t>
      </w:r>
      <w:r w:rsidRPr="00333B72">
        <w:rPr>
          <w:rFonts w:ascii="Calibri" w:hAnsi="Calibri"/>
          <w:sz w:val="22"/>
          <w:szCs w:val="22"/>
        </w:rPr>
        <w:tab/>
      </w:r>
      <w:r>
        <w:t>Breakdown of loans and advances by product (5)</w:t>
      </w:r>
      <w:r>
        <w:tab/>
      </w:r>
      <w:r>
        <w:fldChar w:fldCharType="begin"/>
      </w:r>
      <w:r>
        <w:instrText xml:space="preserve"> PAGEREF _Toc392674823 \h </w:instrText>
      </w:r>
      <w:r>
        <w:fldChar w:fldCharType="separate"/>
      </w:r>
      <w:r>
        <w:t>12</w:t>
      </w:r>
      <w:r>
        <w:fldChar w:fldCharType="end"/>
      </w:r>
    </w:p>
    <w:p w:rsidR="00EF029C" w:rsidRPr="00333B72" w:rsidRDefault="00EF029C">
      <w:pPr>
        <w:pStyle w:val="TOC2"/>
        <w:rPr>
          <w:rFonts w:ascii="Calibri" w:hAnsi="Calibri"/>
          <w:sz w:val="22"/>
          <w:szCs w:val="22"/>
        </w:rPr>
      </w:pPr>
      <w:r w:rsidRPr="00B710C8">
        <w:rPr>
          <w:kern w:val="32"/>
        </w:rPr>
        <w:t>6.</w:t>
      </w:r>
      <w:r w:rsidRPr="00333B72">
        <w:rPr>
          <w:rFonts w:ascii="Calibri" w:hAnsi="Calibri"/>
          <w:sz w:val="22"/>
          <w:szCs w:val="22"/>
        </w:rPr>
        <w:tab/>
      </w:r>
      <w:r w:rsidRPr="00B710C8">
        <w:rPr>
          <w:kern w:val="32"/>
        </w:rPr>
        <w:t xml:space="preserve">Breakdown of loans and advances to non-financial corporations by NACE codes </w:t>
      </w:r>
      <w:del w:id="3" w:author="Author">
        <w:r w:rsidR="005B2B75" w:rsidDel="005B2B75">
          <w:rPr>
            <w:kern w:val="32"/>
          </w:rPr>
          <w:delText xml:space="preserve">by residence of the counterparty </w:delText>
        </w:r>
      </w:del>
      <w:r w:rsidRPr="00B710C8">
        <w:rPr>
          <w:kern w:val="32"/>
        </w:rPr>
        <w:t>(6)</w:t>
      </w:r>
      <w:r>
        <w:tab/>
      </w:r>
      <w:r>
        <w:fldChar w:fldCharType="begin"/>
      </w:r>
      <w:r>
        <w:instrText xml:space="preserve"> PAGEREF _Toc392674824 \h </w:instrText>
      </w:r>
      <w:r>
        <w:fldChar w:fldCharType="separate"/>
      </w:r>
      <w:r>
        <w:t>14</w:t>
      </w:r>
      <w:r>
        <w:fldChar w:fldCharType="end"/>
      </w:r>
    </w:p>
    <w:p w:rsidR="00EF029C" w:rsidRPr="00333B72" w:rsidRDefault="00EF029C">
      <w:pPr>
        <w:pStyle w:val="TOC2"/>
        <w:rPr>
          <w:rFonts w:ascii="Calibri" w:hAnsi="Calibri"/>
          <w:sz w:val="22"/>
          <w:szCs w:val="22"/>
        </w:rPr>
      </w:pPr>
      <w:r>
        <w:t>7.</w:t>
      </w:r>
      <w:r w:rsidRPr="00333B72">
        <w:rPr>
          <w:rFonts w:ascii="Calibri" w:hAnsi="Calibri"/>
          <w:sz w:val="22"/>
          <w:szCs w:val="22"/>
        </w:rPr>
        <w:tab/>
      </w:r>
      <w:r>
        <w:t>Financial assets subject to impairment that are past due or impaired (7)</w:t>
      </w:r>
      <w:r>
        <w:tab/>
      </w:r>
      <w:r>
        <w:fldChar w:fldCharType="begin"/>
      </w:r>
      <w:r>
        <w:instrText xml:space="preserve"> PAGEREF _Toc392674825 \h </w:instrText>
      </w:r>
      <w:r>
        <w:fldChar w:fldCharType="separate"/>
      </w:r>
      <w:r>
        <w:t>14</w:t>
      </w:r>
      <w:r>
        <w:fldChar w:fldCharType="end"/>
      </w:r>
    </w:p>
    <w:p w:rsidR="00EF029C" w:rsidRPr="00333B72" w:rsidRDefault="00EF029C">
      <w:pPr>
        <w:pStyle w:val="TOC2"/>
        <w:rPr>
          <w:rFonts w:ascii="Calibri" w:hAnsi="Calibri"/>
          <w:sz w:val="22"/>
          <w:szCs w:val="22"/>
        </w:rPr>
      </w:pPr>
      <w:r>
        <w:t>8.</w:t>
      </w:r>
      <w:r w:rsidRPr="00333B72">
        <w:rPr>
          <w:rFonts w:ascii="Calibri" w:hAnsi="Calibri"/>
          <w:sz w:val="22"/>
          <w:szCs w:val="22"/>
        </w:rPr>
        <w:tab/>
      </w:r>
      <w:r>
        <w:t>Breakdown of financial liabilities (8)</w:t>
      </w:r>
      <w:r>
        <w:tab/>
      </w:r>
      <w:r>
        <w:fldChar w:fldCharType="begin"/>
      </w:r>
      <w:r>
        <w:instrText xml:space="preserve"> PAGEREF _Toc392674826 \h </w:instrText>
      </w:r>
      <w:r>
        <w:fldChar w:fldCharType="separate"/>
      </w:r>
      <w:r>
        <w:t>15</w:t>
      </w:r>
      <w:r>
        <w:fldChar w:fldCharType="end"/>
      </w:r>
    </w:p>
    <w:p w:rsidR="00EF029C" w:rsidRPr="00333B72" w:rsidRDefault="00EF029C">
      <w:pPr>
        <w:pStyle w:val="TOC2"/>
        <w:rPr>
          <w:rFonts w:ascii="Calibri" w:hAnsi="Calibri"/>
          <w:sz w:val="22"/>
          <w:szCs w:val="22"/>
        </w:rPr>
      </w:pPr>
      <w:r>
        <w:t>9.</w:t>
      </w:r>
      <w:r w:rsidRPr="00333B72">
        <w:rPr>
          <w:rFonts w:ascii="Calibri" w:hAnsi="Calibri"/>
          <w:sz w:val="22"/>
          <w:szCs w:val="22"/>
        </w:rPr>
        <w:tab/>
      </w:r>
      <w:r>
        <w:t>Loan commitments, financial guarantees and other commitments (9)</w:t>
      </w:r>
      <w:r>
        <w:tab/>
      </w:r>
      <w:r>
        <w:fldChar w:fldCharType="begin"/>
      </w:r>
      <w:r>
        <w:instrText xml:space="preserve"> PAGEREF _Toc392674827 \h </w:instrText>
      </w:r>
      <w:r>
        <w:fldChar w:fldCharType="separate"/>
      </w:r>
      <w:r>
        <w:t>15</w:t>
      </w:r>
      <w:r>
        <w:fldChar w:fldCharType="end"/>
      </w:r>
    </w:p>
    <w:p w:rsidR="00EF029C" w:rsidRPr="00333B72" w:rsidRDefault="00EF029C">
      <w:pPr>
        <w:pStyle w:val="TOC2"/>
        <w:rPr>
          <w:rFonts w:ascii="Calibri" w:hAnsi="Calibri"/>
          <w:sz w:val="22"/>
          <w:szCs w:val="22"/>
        </w:rPr>
      </w:pPr>
      <w:r>
        <w:t>10.</w:t>
      </w:r>
      <w:r w:rsidRPr="00333B72">
        <w:rPr>
          <w:rFonts w:ascii="Calibri" w:hAnsi="Calibri"/>
          <w:sz w:val="22"/>
          <w:szCs w:val="22"/>
        </w:rPr>
        <w:tab/>
      </w:r>
      <w:r>
        <w:t>Derivatives (10 and 11)</w:t>
      </w:r>
      <w:r>
        <w:tab/>
      </w:r>
      <w:r>
        <w:fldChar w:fldCharType="begin"/>
      </w:r>
      <w:r>
        <w:instrText xml:space="preserve"> PAGEREF _Toc392674828 \h </w:instrText>
      </w:r>
      <w:r>
        <w:fldChar w:fldCharType="separate"/>
      </w:r>
      <w:r>
        <w:t>18</w:t>
      </w:r>
      <w:r>
        <w:fldChar w:fldCharType="end"/>
      </w:r>
    </w:p>
    <w:p w:rsidR="00EF029C" w:rsidRPr="00333B72" w:rsidRDefault="00EF029C">
      <w:pPr>
        <w:pStyle w:val="TOC2"/>
        <w:rPr>
          <w:rFonts w:ascii="Calibri" w:hAnsi="Calibri"/>
          <w:sz w:val="22"/>
          <w:szCs w:val="22"/>
        </w:rPr>
      </w:pPr>
      <w:r>
        <w:t>10.1.</w:t>
      </w:r>
      <w:r w:rsidRPr="00333B72">
        <w:rPr>
          <w:rFonts w:ascii="Calibri" w:hAnsi="Calibri"/>
          <w:sz w:val="22"/>
          <w:szCs w:val="22"/>
        </w:rPr>
        <w:tab/>
      </w:r>
      <w:r>
        <w:t>Classification of derivatives by type of risk</w:t>
      </w:r>
      <w:r>
        <w:tab/>
      </w:r>
      <w:r>
        <w:fldChar w:fldCharType="begin"/>
      </w:r>
      <w:r>
        <w:instrText xml:space="preserve"> PAGEREF _Toc392674829 \h </w:instrText>
      </w:r>
      <w:r>
        <w:fldChar w:fldCharType="separate"/>
      </w:r>
      <w:r>
        <w:t>18</w:t>
      </w:r>
      <w:r>
        <w:fldChar w:fldCharType="end"/>
      </w:r>
    </w:p>
    <w:p w:rsidR="00EF029C" w:rsidRPr="00333B72" w:rsidRDefault="00EF029C">
      <w:pPr>
        <w:pStyle w:val="TOC2"/>
        <w:rPr>
          <w:rFonts w:ascii="Calibri" w:hAnsi="Calibri"/>
          <w:sz w:val="22"/>
          <w:szCs w:val="22"/>
        </w:rPr>
      </w:pPr>
      <w:r>
        <w:t>10.2.</w:t>
      </w:r>
      <w:r w:rsidRPr="00333B72">
        <w:rPr>
          <w:rFonts w:ascii="Calibri" w:hAnsi="Calibri"/>
          <w:sz w:val="22"/>
          <w:szCs w:val="22"/>
        </w:rPr>
        <w:tab/>
      </w:r>
      <w:r>
        <w:t>Amounts to be reported for derivatives</w:t>
      </w:r>
      <w:r>
        <w:tab/>
      </w:r>
      <w:r>
        <w:fldChar w:fldCharType="begin"/>
      </w:r>
      <w:r>
        <w:instrText xml:space="preserve"> PAGEREF _Toc392674830 \h </w:instrText>
      </w:r>
      <w:r>
        <w:fldChar w:fldCharType="separate"/>
      </w:r>
      <w:r>
        <w:t>20</w:t>
      </w:r>
      <w:r>
        <w:fldChar w:fldCharType="end"/>
      </w:r>
    </w:p>
    <w:p w:rsidR="00EF029C" w:rsidRPr="00333B72" w:rsidRDefault="00EF029C">
      <w:pPr>
        <w:pStyle w:val="TOC2"/>
        <w:rPr>
          <w:rFonts w:ascii="Calibri" w:hAnsi="Calibri"/>
          <w:sz w:val="22"/>
          <w:szCs w:val="22"/>
        </w:rPr>
      </w:pPr>
      <w:r>
        <w:t>10.3.</w:t>
      </w:r>
      <w:r w:rsidRPr="00333B72">
        <w:rPr>
          <w:rFonts w:ascii="Calibri" w:hAnsi="Calibri"/>
          <w:sz w:val="22"/>
          <w:szCs w:val="22"/>
        </w:rPr>
        <w:tab/>
      </w:r>
      <w:r>
        <w:t>Derivatives classified as “economic hedges”</w:t>
      </w:r>
      <w:r>
        <w:tab/>
      </w:r>
      <w:r>
        <w:fldChar w:fldCharType="begin"/>
      </w:r>
      <w:r>
        <w:instrText xml:space="preserve"> PAGEREF _Toc392674831 \h </w:instrText>
      </w:r>
      <w:r>
        <w:fldChar w:fldCharType="separate"/>
      </w:r>
      <w:r>
        <w:t>21</w:t>
      </w:r>
      <w:r>
        <w:fldChar w:fldCharType="end"/>
      </w:r>
    </w:p>
    <w:p w:rsidR="00EF029C" w:rsidRPr="00333B72" w:rsidRDefault="00EF029C">
      <w:pPr>
        <w:pStyle w:val="TOC2"/>
        <w:rPr>
          <w:rFonts w:ascii="Calibri" w:hAnsi="Calibri"/>
          <w:sz w:val="22"/>
          <w:szCs w:val="22"/>
        </w:rPr>
      </w:pPr>
      <w:r>
        <w:t>10.4.</w:t>
      </w:r>
      <w:r w:rsidRPr="00333B72">
        <w:rPr>
          <w:rFonts w:ascii="Calibri" w:hAnsi="Calibri"/>
          <w:sz w:val="22"/>
          <w:szCs w:val="22"/>
        </w:rPr>
        <w:tab/>
      </w:r>
      <w:r>
        <w:t>Breakdown of derivatives by counterparty sector</w:t>
      </w:r>
      <w:r>
        <w:tab/>
      </w:r>
      <w:r>
        <w:fldChar w:fldCharType="begin"/>
      </w:r>
      <w:r>
        <w:instrText xml:space="preserve"> PAGEREF _Toc392674832 \h </w:instrText>
      </w:r>
      <w:r>
        <w:fldChar w:fldCharType="separate"/>
      </w:r>
      <w:r>
        <w:t>21</w:t>
      </w:r>
      <w:r>
        <w:fldChar w:fldCharType="end"/>
      </w:r>
    </w:p>
    <w:p w:rsidR="00EF029C" w:rsidRPr="00333B72" w:rsidRDefault="00EF029C">
      <w:pPr>
        <w:pStyle w:val="TOC2"/>
        <w:rPr>
          <w:rFonts w:ascii="Calibri" w:hAnsi="Calibri"/>
          <w:sz w:val="22"/>
          <w:szCs w:val="22"/>
        </w:rPr>
      </w:pPr>
      <w:r w:rsidRPr="00B710C8">
        <w:rPr>
          <w:kern w:val="32"/>
        </w:rPr>
        <w:t>11.</w:t>
      </w:r>
      <w:r w:rsidRPr="00333B72">
        <w:rPr>
          <w:rFonts w:ascii="Calibri" w:hAnsi="Calibri"/>
          <w:sz w:val="22"/>
          <w:szCs w:val="22"/>
        </w:rPr>
        <w:tab/>
      </w:r>
      <w:r>
        <w:t>Movements in allowances for credit losses and impairment of equity instruments (12)</w:t>
      </w:r>
      <w:r>
        <w:tab/>
      </w:r>
      <w:r>
        <w:fldChar w:fldCharType="begin"/>
      </w:r>
      <w:r>
        <w:instrText xml:space="preserve"> PAGEREF _Toc392674833 \h </w:instrText>
      </w:r>
      <w:r>
        <w:fldChar w:fldCharType="separate"/>
      </w:r>
      <w:r>
        <w:t>21</w:t>
      </w:r>
      <w:r>
        <w:fldChar w:fldCharType="end"/>
      </w:r>
    </w:p>
    <w:p w:rsidR="00EF029C" w:rsidRPr="00333B72" w:rsidRDefault="00EF029C">
      <w:pPr>
        <w:pStyle w:val="TOC2"/>
        <w:rPr>
          <w:rFonts w:ascii="Calibri" w:hAnsi="Calibri"/>
          <w:sz w:val="22"/>
          <w:szCs w:val="22"/>
        </w:rPr>
      </w:pPr>
      <w:r>
        <w:t>12.</w:t>
      </w:r>
      <w:r w:rsidRPr="00333B72">
        <w:rPr>
          <w:rFonts w:ascii="Calibri" w:hAnsi="Calibri"/>
          <w:sz w:val="22"/>
          <w:szCs w:val="22"/>
        </w:rPr>
        <w:tab/>
      </w:r>
      <w:r>
        <w:t>Collateral and guarantees received (13)</w:t>
      </w:r>
      <w:r>
        <w:tab/>
      </w:r>
      <w:r>
        <w:fldChar w:fldCharType="begin"/>
      </w:r>
      <w:r>
        <w:instrText xml:space="preserve"> PAGEREF _Toc392674834 \h </w:instrText>
      </w:r>
      <w:r>
        <w:fldChar w:fldCharType="separate"/>
      </w:r>
      <w:r>
        <w:t>22</w:t>
      </w:r>
      <w:r>
        <w:fldChar w:fldCharType="end"/>
      </w:r>
    </w:p>
    <w:p w:rsidR="00EF029C" w:rsidRPr="00333B72" w:rsidRDefault="00EF029C">
      <w:pPr>
        <w:pStyle w:val="TOC2"/>
        <w:rPr>
          <w:rFonts w:ascii="Calibri" w:hAnsi="Calibri"/>
          <w:sz w:val="22"/>
          <w:szCs w:val="22"/>
        </w:rPr>
      </w:pPr>
      <w:r>
        <w:t>12.1.</w:t>
      </w:r>
      <w:r w:rsidRPr="00333B72">
        <w:rPr>
          <w:rFonts w:ascii="Calibri" w:hAnsi="Calibri"/>
          <w:sz w:val="22"/>
          <w:szCs w:val="22"/>
        </w:rPr>
        <w:tab/>
      </w:r>
      <w:r>
        <w:t>Breakdown of loans and advances by collateral and guarantees (13.1)</w:t>
      </w:r>
      <w:r>
        <w:tab/>
      </w:r>
      <w:r>
        <w:fldChar w:fldCharType="begin"/>
      </w:r>
      <w:r>
        <w:instrText xml:space="preserve"> PAGEREF _Toc392674835 \h </w:instrText>
      </w:r>
      <w:r>
        <w:fldChar w:fldCharType="separate"/>
      </w:r>
      <w:r>
        <w:t>22</w:t>
      </w:r>
      <w:r>
        <w:fldChar w:fldCharType="end"/>
      </w:r>
    </w:p>
    <w:p w:rsidR="00EF029C" w:rsidRPr="00333B72" w:rsidRDefault="00EF029C">
      <w:pPr>
        <w:pStyle w:val="TOC2"/>
        <w:rPr>
          <w:rFonts w:ascii="Calibri" w:hAnsi="Calibri"/>
          <w:sz w:val="22"/>
          <w:szCs w:val="22"/>
        </w:rPr>
      </w:pPr>
      <w:r>
        <w:t>12.2.</w:t>
      </w:r>
      <w:r w:rsidRPr="00333B72">
        <w:rPr>
          <w:rFonts w:ascii="Calibri" w:hAnsi="Calibri"/>
          <w:sz w:val="22"/>
          <w:szCs w:val="22"/>
        </w:rPr>
        <w:tab/>
      </w:r>
      <w:r>
        <w:t>Collateral obtained by taking possession during the period [held at the reporting date] (13.2)</w:t>
      </w:r>
      <w:r>
        <w:tab/>
      </w:r>
      <w:r>
        <w:fldChar w:fldCharType="begin"/>
      </w:r>
      <w:r>
        <w:instrText xml:space="preserve"> PAGEREF _Toc392674836 \h </w:instrText>
      </w:r>
      <w:r>
        <w:fldChar w:fldCharType="separate"/>
      </w:r>
      <w:r>
        <w:t>23</w:t>
      </w:r>
      <w:r>
        <w:fldChar w:fldCharType="end"/>
      </w:r>
    </w:p>
    <w:p w:rsidR="00EF029C" w:rsidRPr="00333B72" w:rsidRDefault="00EF029C">
      <w:pPr>
        <w:pStyle w:val="TOC2"/>
        <w:rPr>
          <w:rFonts w:ascii="Calibri" w:hAnsi="Calibri"/>
          <w:sz w:val="22"/>
          <w:szCs w:val="22"/>
        </w:rPr>
      </w:pPr>
      <w:r>
        <w:t>12.3.</w:t>
      </w:r>
      <w:r w:rsidRPr="00333B72">
        <w:rPr>
          <w:rFonts w:ascii="Calibri" w:hAnsi="Calibri"/>
          <w:sz w:val="22"/>
          <w:szCs w:val="22"/>
        </w:rPr>
        <w:tab/>
      </w:r>
      <w:r>
        <w:t>Collateral obtained by taking possession [tangible assets] accumulated (13.3)</w:t>
      </w:r>
      <w:r>
        <w:tab/>
      </w:r>
      <w:r>
        <w:fldChar w:fldCharType="begin"/>
      </w:r>
      <w:r>
        <w:instrText xml:space="preserve"> PAGEREF _Toc392674837 \h </w:instrText>
      </w:r>
      <w:r>
        <w:fldChar w:fldCharType="separate"/>
      </w:r>
      <w:r>
        <w:t>23</w:t>
      </w:r>
      <w:r>
        <w:fldChar w:fldCharType="end"/>
      </w:r>
    </w:p>
    <w:p w:rsidR="00EF029C" w:rsidRPr="00333B72" w:rsidRDefault="00EF029C">
      <w:pPr>
        <w:pStyle w:val="TOC2"/>
        <w:rPr>
          <w:rFonts w:ascii="Calibri" w:hAnsi="Calibri"/>
          <w:sz w:val="22"/>
          <w:szCs w:val="22"/>
        </w:rPr>
      </w:pPr>
      <w:r w:rsidRPr="00B710C8">
        <w:rPr>
          <w:kern w:val="32"/>
        </w:rPr>
        <w:lastRenderedPageBreak/>
        <w:t>13.</w:t>
      </w:r>
      <w:r w:rsidRPr="00333B72">
        <w:rPr>
          <w:rFonts w:ascii="Calibri" w:hAnsi="Calibri"/>
          <w:sz w:val="22"/>
          <w:szCs w:val="22"/>
        </w:rPr>
        <w:tab/>
      </w:r>
      <w:r w:rsidRPr="00B710C8">
        <w:rPr>
          <w:kern w:val="32"/>
        </w:rPr>
        <w:t>Fair value hierarchy: Financial instruments at fair value (14)</w:t>
      </w:r>
      <w:r>
        <w:tab/>
      </w:r>
      <w:r>
        <w:fldChar w:fldCharType="begin"/>
      </w:r>
      <w:r>
        <w:instrText xml:space="preserve"> PAGEREF _Toc392674838 \h </w:instrText>
      </w:r>
      <w:r>
        <w:fldChar w:fldCharType="separate"/>
      </w:r>
      <w:r>
        <w:t>23</w:t>
      </w:r>
      <w:r>
        <w:fldChar w:fldCharType="end"/>
      </w:r>
    </w:p>
    <w:p w:rsidR="00EF029C" w:rsidRPr="00333B72" w:rsidRDefault="00EF029C">
      <w:pPr>
        <w:pStyle w:val="TOC2"/>
        <w:rPr>
          <w:rFonts w:ascii="Calibri" w:hAnsi="Calibri"/>
          <w:sz w:val="22"/>
          <w:szCs w:val="22"/>
        </w:rPr>
      </w:pPr>
      <w:r w:rsidRPr="00B710C8">
        <w:rPr>
          <w:kern w:val="32"/>
        </w:rPr>
        <w:t>14.</w:t>
      </w:r>
      <w:r w:rsidRPr="00333B72">
        <w:rPr>
          <w:rFonts w:ascii="Calibri" w:hAnsi="Calibri"/>
          <w:sz w:val="22"/>
          <w:szCs w:val="22"/>
        </w:rPr>
        <w:tab/>
      </w:r>
      <w:r w:rsidRPr="00B710C8">
        <w:rPr>
          <w:kern w:val="32"/>
        </w:rPr>
        <w:t>Derecognition and financial liabilities associated with transferred financial assets (15)</w:t>
      </w:r>
      <w:r>
        <w:tab/>
      </w:r>
      <w:r>
        <w:fldChar w:fldCharType="begin"/>
      </w:r>
      <w:r>
        <w:instrText xml:space="preserve"> PAGEREF _Toc392674839 \h </w:instrText>
      </w:r>
      <w:r>
        <w:fldChar w:fldCharType="separate"/>
      </w:r>
      <w:r>
        <w:t>23</w:t>
      </w:r>
      <w:r>
        <w:fldChar w:fldCharType="end"/>
      </w:r>
    </w:p>
    <w:p w:rsidR="00EF029C" w:rsidRPr="00333B72" w:rsidRDefault="00EF029C">
      <w:pPr>
        <w:pStyle w:val="TOC2"/>
        <w:rPr>
          <w:rFonts w:ascii="Calibri" w:hAnsi="Calibri"/>
          <w:sz w:val="22"/>
          <w:szCs w:val="22"/>
        </w:rPr>
      </w:pPr>
      <w:r>
        <w:t>15.</w:t>
      </w:r>
      <w:r w:rsidRPr="00333B72">
        <w:rPr>
          <w:rFonts w:ascii="Calibri" w:hAnsi="Calibri"/>
          <w:sz w:val="22"/>
          <w:szCs w:val="22"/>
        </w:rPr>
        <w:tab/>
      </w:r>
      <w:r>
        <w:t>Breakdown of selected statement of profit or loss items (16)</w:t>
      </w:r>
      <w:r>
        <w:tab/>
      </w:r>
      <w:r>
        <w:fldChar w:fldCharType="begin"/>
      </w:r>
      <w:r>
        <w:instrText xml:space="preserve"> PAGEREF _Toc392674840 \h </w:instrText>
      </w:r>
      <w:r>
        <w:fldChar w:fldCharType="separate"/>
      </w:r>
      <w:r>
        <w:t>24</w:t>
      </w:r>
      <w:r>
        <w:fldChar w:fldCharType="end"/>
      </w:r>
    </w:p>
    <w:p w:rsidR="00EF029C" w:rsidRPr="00333B72" w:rsidRDefault="00EF029C">
      <w:pPr>
        <w:pStyle w:val="TOC2"/>
        <w:rPr>
          <w:rFonts w:ascii="Calibri" w:hAnsi="Calibri"/>
          <w:sz w:val="22"/>
          <w:szCs w:val="22"/>
        </w:rPr>
      </w:pPr>
      <w:r>
        <w:t>15.1.</w:t>
      </w:r>
      <w:r w:rsidRPr="00333B72">
        <w:rPr>
          <w:rFonts w:ascii="Calibri" w:hAnsi="Calibri"/>
          <w:sz w:val="22"/>
          <w:szCs w:val="22"/>
        </w:rPr>
        <w:tab/>
      </w:r>
      <w:r>
        <w:t>Interest income and expenses by instrument and counterparty sector (16.1)</w:t>
      </w:r>
      <w:r>
        <w:tab/>
      </w:r>
      <w:r>
        <w:fldChar w:fldCharType="begin"/>
      </w:r>
      <w:r>
        <w:instrText xml:space="preserve"> PAGEREF _Toc392674841 \h </w:instrText>
      </w:r>
      <w:r>
        <w:fldChar w:fldCharType="separate"/>
      </w:r>
      <w:r>
        <w:t>24</w:t>
      </w:r>
      <w:r>
        <w:fldChar w:fldCharType="end"/>
      </w:r>
    </w:p>
    <w:p w:rsidR="00EF029C" w:rsidRPr="00333B72" w:rsidRDefault="00EF029C">
      <w:pPr>
        <w:pStyle w:val="TOC2"/>
        <w:rPr>
          <w:rFonts w:ascii="Calibri" w:hAnsi="Calibri"/>
          <w:sz w:val="22"/>
          <w:szCs w:val="22"/>
        </w:rPr>
      </w:pPr>
      <w:r>
        <w:t>15.2.</w:t>
      </w:r>
      <w:r w:rsidRPr="00333B72">
        <w:rPr>
          <w:rFonts w:ascii="Calibri" w:hAnsi="Calibri"/>
          <w:sz w:val="22"/>
          <w:szCs w:val="22"/>
        </w:rPr>
        <w:tab/>
      </w:r>
      <w:r>
        <w:t>Gains or losses on derecognition of financial assets and liabilities not measured at fair value through profit or loss by instrument (16.2)</w:t>
      </w:r>
      <w:r>
        <w:tab/>
      </w:r>
      <w:r>
        <w:fldChar w:fldCharType="begin"/>
      </w:r>
      <w:r>
        <w:instrText xml:space="preserve"> PAGEREF _Toc392674842 \h </w:instrText>
      </w:r>
      <w:r>
        <w:fldChar w:fldCharType="separate"/>
      </w:r>
      <w:r>
        <w:t>24</w:t>
      </w:r>
      <w:r>
        <w:fldChar w:fldCharType="end"/>
      </w:r>
    </w:p>
    <w:p w:rsidR="00EF029C" w:rsidRPr="00333B72" w:rsidRDefault="00EF029C">
      <w:pPr>
        <w:pStyle w:val="TOC2"/>
        <w:rPr>
          <w:rFonts w:ascii="Calibri" w:hAnsi="Calibri"/>
          <w:sz w:val="22"/>
          <w:szCs w:val="22"/>
        </w:rPr>
      </w:pPr>
      <w:r>
        <w:t>15.3.</w:t>
      </w:r>
      <w:r w:rsidRPr="00333B72">
        <w:rPr>
          <w:rFonts w:ascii="Calibri" w:hAnsi="Calibri"/>
          <w:sz w:val="22"/>
          <w:szCs w:val="22"/>
        </w:rPr>
        <w:tab/>
      </w:r>
      <w:r>
        <w:t>Gains or losses on financial assets and liabilities held for trading by instrument (16.3)</w:t>
      </w:r>
      <w:r>
        <w:tab/>
      </w:r>
      <w:r>
        <w:fldChar w:fldCharType="begin"/>
      </w:r>
      <w:r>
        <w:instrText xml:space="preserve"> PAGEREF _Toc392674843 \h </w:instrText>
      </w:r>
      <w:r>
        <w:fldChar w:fldCharType="separate"/>
      </w:r>
      <w:r>
        <w:t>25</w:t>
      </w:r>
      <w:r>
        <w:fldChar w:fldCharType="end"/>
      </w:r>
    </w:p>
    <w:p w:rsidR="00EF029C" w:rsidRPr="00333B72" w:rsidRDefault="00EF029C">
      <w:pPr>
        <w:pStyle w:val="TOC2"/>
        <w:rPr>
          <w:rFonts w:ascii="Calibri" w:hAnsi="Calibri"/>
          <w:sz w:val="22"/>
          <w:szCs w:val="22"/>
        </w:rPr>
      </w:pPr>
      <w:r>
        <w:t>15.4.</w:t>
      </w:r>
      <w:r w:rsidRPr="00333B72">
        <w:rPr>
          <w:rFonts w:ascii="Calibri" w:hAnsi="Calibri"/>
          <w:sz w:val="22"/>
          <w:szCs w:val="22"/>
        </w:rPr>
        <w:tab/>
      </w:r>
      <w:r>
        <w:t>Gains or losses on financial assets and liabilities held for trading by risk (16.4)</w:t>
      </w:r>
      <w:r>
        <w:tab/>
      </w:r>
      <w:r>
        <w:fldChar w:fldCharType="begin"/>
      </w:r>
      <w:r>
        <w:instrText xml:space="preserve"> PAGEREF _Toc392674844 \h </w:instrText>
      </w:r>
      <w:r>
        <w:fldChar w:fldCharType="separate"/>
      </w:r>
      <w:r>
        <w:t>25</w:t>
      </w:r>
      <w:r>
        <w:fldChar w:fldCharType="end"/>
      </w:r>
    </w:p>
    <w:p w:rsidR="00EF029C" w:rsidRPr="00333B72" w:rsidRDefault="00EF029C">
      <w:pPr>
        <w:pStyle w:val="TOC2"/>
        <w:rPr>
          <w:rFonts w:ascii="Calibri" w:hAnsi="Calibri"/>
          <w:sz w:val="22"/>
          <w:szCs w:val="22"/>
        </w:rPr>
      </w:pPr>
      <w:r>
        <w:t>15.5.</w:t>
      </w:r>
      <w:r w:rsidRPr="00333B72">
        <w:rPr>
          <w:rFonts w:ascii="Calibri" w:hAnsi="Calibri"/>
          <w:sz w:val="22"/>
          <w:szCs w:val="22"/>
        </w:rPr>
        <w:tab/>
      </w:r>
      <w:r>
        <w:t>Gains or losses on financial assets and liabilities designated at fair value to profit or loss by instrument (16.5)</w:t>
      </w:r>
      <w:r>
        <w:tab/>
      </w:r>
      <w:r>
        <w:fldChar w:fldCharType="begin"/>
      </w:r>
      <w:r>
        <w:instrText xml:space="preserve"> PAGEREF _Toc392674845 \h </w:instrText>
      </w:r>
      <w:r>
        <w:fldChar w:fldCharType="separate"/>
      </w:r>
      <w:r>
        <w:t>25</w:t>
      </w:r>
      <w:r>
        <w:fldChar w:fldCharType="end"/>
      </w:r>
    </w:p>
    <w:p w:rsidR="00EF029C" w:rsidRPr="00333B72" w:rsidRDefault="00EF029C">
      <w:pPr>
        <w:pStyle w:val="TOC2"/>
        <w:rPr>
          <w:rFonts w:ascii="Calibri" w:hAnsi="Calibri"/>
          <w:sz w:val="22"/>
          <w:szCs w:val="22"/>
        </w:rPr>
      </w:pPr>
      <w:r>
        <w:t>15.6.</w:t>
      </w:r>
      <w:r w:rsidRPr="00333B72">
        <w:rPr>
          <w:rFonts w:ascii="Calibri" w:hAnsi="Calibri"/>
          <w:sz w:val="22"/>
          <w:szCs w:val="22"/>
        </w:rPr>
        <w:tab/>
      </w:r>
      <w:r>
        <w:t>Gains or losses from hedge accounting (16.6)</w:t>
      </w:r>
      <w:r>
        <w:tab/>
      </w:r>
      <w:r>
        <w:fldChar w:fldCharType="begin"/>
      </w:r>
      <w:r>
        <w:instrText xml:space="preserve"> PAGEREF _Toc392674846 \h </w:instrText>
      </w:r>
      <w:r>
        <w:fldChar w:fldCharType="separate"/>
      </w:r>
      <w:r>
        <w:t>26</w:t>
      </w:r>
      <w:r>
        <w:fldChar w:fldCharType="end"/>
      </w:r>
    </w:p>
    <w:p w:rsidR="00EF029C" w:rsidRPr="00333B72" w:rsidRDefault="00EF029C">
      <w:pPr>
        <w:pStyle w:val="TOC2"/>
        <w:rPr>
          <w:rFonts w:ascii="Calibri" w:hAnsi="Calibri"/>
          <w:sz w:val="22"/>
          <w:szCs w:val="22"/>
        </w:rPr>
      </w:pPr>
      <w:r>
        <w:t>15.7.</w:t>
      </w:r>
      <w:r w:rsidRPr="00333B72">
        <w:rPr>
          <w:rFonts w:ascii="Calibri" w:hAnsi="Calibri"/>
          <w:sz w:val="22"/>
          <w:szCs w:val="22"/>
        </w:rPr>
        <w:tab/>
      </w:r>
      <w:r w:rsidRPr="00B710C8">
        <w:rPr>
          <w:caps/>
        </w:rPr>
        <w:t>I</w:t>
      </w:r>
      <w:r>
        <w:t>mpairment on financial and non-financial assets (16.7)</w:t>
      </w:r>
      <w:r>
        <w:tab/>
      </w:r>
      <w:r>
        <w:fldChar w:fldCharType="begin"/>
      </w:r>
      <w:r>
        <w:instrText xml:space="preserve"> PAGEREF _Toc392674847 \h </w:instrText>
      </w:r>
      <w:r>
        <w:fldChar w:fldCharType="separate"/>
      </w:r>
      <w:r>
        <w:t>26</w:t>
      </w:r>
      <w:r>
        <w:fldChar w:fldCharType="end"/>
      </w:r>
    </w:p>
    <w:p w:rsidR="00EF029C" w:rsidRPr="00333B72" w:rsidRDefault="00EF029C">
      <w:pPr>
        <w:pStyle w:val="TOC2"/>
        <w:rPr>
          <w:rFonts w:ascii="Calibri" w:hAnsi="Calibri"/>
          <w:sz w:val="22"/>
          <w:szCs w:val="22"/>
        </w:rPr>
      </w:pPr>
      <w:r>
        <w:t>16.</w:t>
      </w:r>
      <w:r w:rsidRPr="00333B72">
        <w:rPr>
          <w:rFonts w:ascii="Calibri" w:hAnsi="Calibri"/>
          <w:sz w:val="22"/>
          <w:szCs w:val="22"/>
        </w:rPr>
        <w:tab/>
      </w:r>
      <w:r>
        <w:t>Reconciliation between accounting and CRR scope of consolidation (17)</w:t>
      </w:r>
      <w:r>
        <w:tab/>
      </w:r>
      <w:r>
        <w:fldChar w:fldCharType="begin"/>
      </w:r>
      <w:r>
        <w:instrText xml:space="preserve"> PAGEREF _Toc392674848 \h </w:instrText>
      </w:r>
      <w:r>
        <w:fldChar w:fldCharType="separate"/>
      </w:r>
      <w:r>
        <w:t>26</w:t>
      </w:r>
      <w:r>
        <w:fldChar w:fldCharType="end"/>
      </w:r>
    </w:p>
    <w:p w:rsidR="00EF029C" w:rsidRPr="00333B72" w:rsidRDefault="00EF029C">
      <w:pPr>
        <w:pStyle w:val="TOC2"/>
        <w:rPr>
          <w:rFonts w:ascii="Calibri" w:hAnsi="Calibri"/>
          <w:sz w:val="22"/>
          <w:szCs w:val="22"/>
        </w:rPr>
      </w:pPr>
      <w:r>
        <w:t>17.</w:t>
      </w:r>
      <w:r w:rsidRPr="00333B72">
        <w:rPr>
          <w:rFonts w:ascii="Calibri" w:hAnsi="Calibri"/>
          <w:sz w:val="22"/>
          <w:szCs w:val="22"/>
        </w:rPr>
        <w:tab/>
      </w:r>
      <w:r>
        <w:t>Geographical breakdown (20)</w:t>
      </w:r>
      <w:r>
        <w:tab/>
      </w:r>
      <w:r>
        <w:fldChar w:fldCharType="begin"/>
      </w:r>
      <w:r>
        <w:instrText xml:space="preserve"> PAGEREF _Toc392674849 \h </w:instrText>
      </w:r>
      <w:r>
        <w:fldChar w:fldCharType="separate"/>
      </w:r>
      <w:r>
        <w:t>26</w:t>
      </w:r>
      <w:r>
        <w:fldChar w:fldCharType="end"/>
      </w:r>
    </w:p>
    <w:p w:rsidR="00EF029C" w:rsidRPr="00333B72" w:rsidRDefault="00EF029C">
      <w:pPr>
        <w:pStyle w:val="TOC2"/>
        <w:rPr>
          <w:rFonts w:ascii="Calibri" w:hAnsi="Calibri"/>
          <w:sz w:val="22"/>
          <w:szCs w:val="22"/>
        </w:rPr>
      </w:pPr>
      <w:r>
        <w:t>18.</w:t>
      </w:r>
      <w:r w:rsidRPr="00333B72">
        <w:rPr>
          <w:rFonts w:ascii="Calibri" w:hAnsi="Calibri"/>
          <w:sz w:val="22"/>
          <w:szCs w:val="22"/>
        </w:rPr>
        <w:tab/>
      </w:r>
      <w:r>
        <w:t>Tangible and intangible assets: assets subject to operating lease (21)</w:t>
      </w:r>
      <w:r>
        <w:tab/>
      </w:r>
      <w:r>
        <w:fldChar w:fldCharType="begin"/>
      </w:r>
      <w:r>
        <w:instrText xml:space="preserve"> PAGEREF _Toc392674850 \h </w:instrText>
      </w:r>
      <w:r>
        <w:fldChar w:fldCharType="separate"/>
      </w:r>
      <w:r>
        <w:t>27</w:t>
      </w:r>
      <w:r>
        <w:fldChar w:fldCharType="end"/>
      </w:r>
    </w:p>
    <w:p w:rsidR="00EF029C" w:rsidRPr="00333B72" w:rsidRDefault="00EF029C">
      <w:pPr>
        <w:pStyle w:val="TOC2"/>
        <w:rPr>
          <w:rFonts w:ascii="Calibri" w:hAnsi="Calibri"/>
          <w:sz w:val="22"/>
          <w:szCs w:val="22"/>
        </w:rPr>
      </w:pPr>
      <w:r>
        <w:t>19.</w:t>
      </w:r>
      <w:r w:rsidRPr="00333B72">
        <w:rPr>
          <w:rFonts w:ascii="Calibri" w:hAnsi="Calibri"/>
          <w:sz w:val="22"/>
          <w:szCs w:val="22"/>
        </w:rPr>
        <w:tab/>
      </w:r>
      <w:r>
        <w:t>Asset management, custody and other service functions (22)</w:t>
      </w:r>
      <w:r>
        <w:tab/>
      </w:r>
      <w:r>
        <w:fldChar w:fldCharType="begin"/>
      </w:r>
      <w:r>
        <w:instrText xml:space="preserve"> PAGEREF _Toc392674851 \h </w:instrText>
      </w:r>
      <w:r>
        <w:fldChar w:fldCharType="separate"/>
      </w:r>
      <w:r>
        <w:t>27</w:t>
      </w:r>
      <w:r>
        <w:fldChar w:fldCharType="end"/>
      </w:r>
    </w:p>
    <w:p w:rsidR="00EF029C" w:rsidRPr="00333B72" w:rsidRDefault="00EF029C">
      <w:pPr>
        <w:pStyle w:val="TOC2"/>
        <w:rPr>
          <w:rFonts w:ascii="Calibri" w:hAnsi="Calibri"/>
          <w:sz w:val="22"/>
          <w:szCs w:val="22"/>
        </w:rPr>
      </w:pPr>
      <w:r>
        <w:t>19.1.</w:t>
      </w:r>
      <w:r w:rsidRPr="00333B72">
        <w:rPr>
          <w:rFonts w:ascii="Calibri" w:hAnsi="Calibri"/>
          <w:sz w:val="22"/>
          <w:szCs w:val="22"/>
        </w:rPr>
        <w:tab/>
      </w:r>
      <w:r>
        <w:t>Fee and commission income and expenses by activity (22.1)</w:t>
      </w:r>
      <w:r>
        <w:tab/>
      </w:r>
      <w:r>
        <w:fldChar w:fldCharType="begin"/>
      </w:r>
      <w:r>
        <w:instrText xml:space="preserve"> PAGEREF _Toc392674852 \h </w:instrText>
      </w:r>
      <w:r>
        <w:fldChar w:fldCharType="separate"/>
      </w:r>
      <w:r>
        <w:t>27</w:t>
      </w:r>
      <w:r>
        <w:fldChar w:fldCharType="end"/>
      </w:r>
    </w:p>
    <w:p w:rsidR="00EF029C" w:rsidRPr="00333B72" w:rsidRDefault="00EF029C">
      <w:pPr>
        <w:pStyle w:val="TOC2"/>
        <w:rPr>
          <w:rFonts w:ascii="Calibri" w:hAnsi="Calibri"/>
          <w:sz w:val="22"/>
          <w:szCs w:val="22"/>
        </w:rPr>
      </w:pPr>
      <w:r>
        <w:t>19.2.</w:t>
      </w:r>
      <w:r w:rsidRPr="00333B72">
        <w:rPr>
          <w:rFonts w:ascii="Calibri" w:hAnsi="Calibri"/>
          <w:sz w:val="22"/>
          <w:szCs w:val="22"/>
        </w:rPr>
        <w:tab/>
      </w:r>
      <w:r>
        <w:t>Assets involved in the services provided (22.2)</w:t>
      </w:r>
      <w:r>
        <w:tab/>
      </w:r>
      <w:r>
        <w:fldChar w:fldCharType="begin"/>
      </w:r>
      <w:r>
        <w:instrText xml:space="preserve"> PAGEREF _Toc392674853 \h </w:instrText>
      </w:r>
      <w:r>
        <w:fldChar w:fldCharType="separate"/>
      </w:r>
      <w:r>
        <w:t>29</w:t>
      </w:r>
      <w:r>
        <w:fldChar w:fldCharType="end"/>
      </w:r>
    </w:p>
    <w:p w:rsidR="00EF029C" w:rsidRPr="00333B72" w:rsidRDefault="00EF029C">
      <w:pPr>
        <w:pStyle w:val="TOC2"/>
        <w:rPr>
          <w:rFonts w:ascii="Calibri" w:hAnsi="Calibri"/>
          <w:sz w:val="22"/>
          <w:szCs w:val="22"/>
        </w:rPr>
      </w:pPr>
      <w:r>
        <w:t>20.</w:t>
      </w:r>
      <w:r w:rsidRPr="00333B72">
        <w:rPr>
          <w:rFonts w:ascii="Calibri" w:hAnsi="Calibri"/>
          <w:sz w:val="22"/>
          <w:szCs w:val="22"/>
        </w:rPr>
        <w:tab/>
      </w:r>
      <w:r>
        <w:t>Interests in unconsolidated structured entities (30)</w:t>
      </w:r>
      <w:r>
        <w:tab/>
      </w:r>
      <w:r>
        <w:fldChar w:fldCharType="begin"/>
      </w:r>
      <w:r>
        <w:instrText xml:space="preserve"> PAGEREF _Toc392674854 \h </w:instrText>
      </w:r>
      <w:r>
        <w:fldChar w:fldCharType="separate"/>
      </w:r>
      <w:r>
        <w:t>30</w:t>
      </w:r>
      <w:r>
        <w:fldChar w:fldCharType="end"/>
      </w:r>
    </w:p>
    <w:p w:rsidR="00EF029C" w:rsidRPr="00333B72" w:rsidRDefault="00EF029C">
      <w:pPr>
        <w:pStyle w:val="TOC2"/>
        <w:rPr>
          <w:rFonts w:ascii="Calibri" w:hAnsi="Calibri"/>
          <w:sz w:val="22"/>
          <w:szCs w:val="22"/>
        </w:rPr>
      </w:pPr>
      <w:r>
        <w:t>21.</w:t>
      </w:r>
      <w:r w:rsidRPr="00333B72">
        <w:rPr>
          <w:rFonts w:ascii="Calibri" w:hAnsi="Calibri"/>
          <w:sz w:val="22"/>
          <w:szCs w:val="22"/>
        </w:rPr>
        <w:tab/>
      </w:r>
      <w:r>
        <w:t>Related parties (31)</w:t>
      </w:r>
      <w:r>
        <w:tab/>
      </w:r>
      <w:r>
        <w:fldChar w:fldCharType="begin"/>
      </w:r>
      <w:r>
        <w:instrText xml:space="preserve"> PAGEREF _Toc392674855 \h </w:instrText>
      </w:r>
      <w:r>
        <w:fldChar w:fldCharType="separate"/>
      </w:r>
      <w:r>
        <w:t>30</w:t>
      </w:r>
      <w:r>
        <w:fldChar w:fldCharType="end"/>
      </w:r>
    </w:p>
    <w:p w:rsidR="00EF029C" w:rsidRPr="00333B72" w:rsidRDefault="00EF029C">
      <w:pPr>
        <w:pStyle w:val="TOC2"/>
        <w:rPr>
          <w:rFonts w:ascii="Calibri" w:hAnsi="Calibri"/>
          <w:sz w:val="22"/>
          <w:szCs w:val="22"/>
        </w:rPr>
      </w:pPr>
      <w:r>
        <w:t>21.1.</w:t>
      </w:r>
      <w:r w:rsidRPr="00333B72">
        <w:rPr>
          <w:rFonts w:ascii="Calibri" w:hAnsi="Calibri"/>
          <w:sz w:val="22"/>
          <w:szCs w:val="22"/>
        </w:rPr>
        <w:tab/>
      </w:r>
      <w:r>
        <w:t>Related parties: amounts payable to and amounts receivable from (31.1)</w:t>
      </w:r>
      <w:r>
        <w:tab/>
      </w:r>
      <w:r>
        <w:fldChar w:fldCharType="begin"/>
      </w:r>
      <w:r>
        <w:instrText xml:space="preserve"> PAGEREF _Toc392674856 \h </w:instrText>
      </w:r>
      <w:r>
        <w:fldChar w:fldCharType="separate"/>
      </w:r>
      <w:r>
        <w:t>30</w:t>
      </w:r>
      <w:r>
        <w:fldChar w:fldCharType="end"/>
      </w:r>
    </w:p>
    <w:p w:rsidR="00EF029C" w:rsidRPr="00333B72" w:rsidRDefault="00EF029C">
      <w:pPr>
        <w:pStyle w:val="TOC2"/>
        <w:rPr>
          <w:rFonts w:ascii="Calibri" w:hAnsi="Calibri"/>
          <w:sz w:val="22"/>
          <w:szCs w:val="22"/>
        </w:rPr>
      </w:pPr>
      <w:r>
        <w:t>21.2.</w:t>
      </w:r>
      <w:r w:rsidRPr="00333B72">
        <w:rPr>
          <w:rFonts w:ascii="Calibri" w:hAnsi="Calibri"/>
          <w:sz w:val="22"/>
          <w:szCs w:val="22"/>
        </w:rPr>
        <w:tab/>
      </w:r>
      <w:r>
        <w:t>Related parties: expenses and income generated by transactions with (31.2)</w:t>
      </w:r>
      <w:r>
        <w:tab/>
      </w:r>
      <w:r>
        <w:fldChar w:fldCharType="begin"/>
      </w:r>
      <w:r>
        <w:instrText xml:space="preserve"> PAGEREF _Toc392674857 \h </w:instrText>
      </w:r>
      <w:r>
        <w:fldChar w:fldCharType="separate"/>
      </w:r>
      <w:r>
        <w:t>30</w:t>
      </w:r>
      <w:r>
        <w:fldChar w:fldCharType="end"/>
      </w:r>
    </w:p>
    <w:p w:rsidR="00EF029C" w:rsidRPr="00333B72" w:rsidRDefault="00EF029C">
      <w:pPr>
        <w:pStyle w:val="TOC2"/>
        <w:rPr>
          <w:rFonts w:ascii="Calibri" w:hAnsi="Calibri"/>
          <w:sz w:val="22"/>
          <w:szCs w:val="22"/>
        </w:rPr>
      </w:pPr>
      <w:r>
        <w:t>22.</w:t>
      </w:r>
      <w:r w:rsidRPr="00333B72">
        <w:rPr>
          <w:rFonts w:ascii="Calibri" w:hAnsi="Calibri"/>
          <w:sz w:val="22"/>
          <w:szCs w:val="22"/>
        </w:rPr>
        <w:tab/>
      </w:r>
      <w:r>
        <w:t>Group structure (40)</w:t>
      </w:r>
      <w:r>
        <w:tab/>
      </w:r>
      <w:r>
        <w:fldChar w:fldCharType="begin"/>
      </w:r>
      <w:r>
        <w:instrText xml:space="preserve"> PAGEREF _Toc392674858 \h </w:instrText>
      </w:r>
      <w:r>
        <w:fldChar w:fldCharType="separate"/>
      </w:r>
      <w:r>
        <w:t>31</w:t>
      </w:r>
      <w:r>
        <w:fldChar w:fldCharType="end"/>
      </w:r>
    </w:p>
    <w:p w:rsidR="00EF029C" w:rsidRPr="00333B72" w:rsidRDefault="00EF029C">
      <w:pPr>
        <w:pStyle w:val="TOC2"/>
        <w:rPr>
          <w:rFonts w:ascii="Calibri" w:hAnsi="Calibri"/>
          <w:sz w:val="22"/>
          <w:szCs w:val="22"/>
        </w:rPr>
      </w:pPr>
      <w:r>
        <w:t>22.1.</w:t>
      </w:r>
      <w:r w:rsidRPr="00333B72">
        <w:rPr>
          <w:rFonts w:ascii="Calibri" w:hAnsi="Calibri"/>
          <w:sz w:val="22"/>
          <w:szCs w:val="22"/>
        </w:rPr>
        <w:tab/>
      </w:r>
      <w:r>
        <w:t>Group structure: “entity-by-entity” (40.1)</w:t>
      </w:r>
      <w:r>
        <w:tab/>
      </w:r>
      <w:r>
        <w:fldChar w:fldCharType="begin"/>
      </w:r>
      <w:r>
        <w:instrText xml:space="preserve"> PAGEREF _Toc392674859 \h </w:instrText>
      </w:r>
      <w:r>
        <w:fldChar w:fldCharType="separate"/>
      </w:r>
      <w:r>
        <w:t>31</w:t>
      </w:r>
      <w:r>
        <w:fldChar w:fldCharType="end"/>
      </w:r>
    </w:p>
    <w:p w:rsidR="00EF029C" w:rsidRPr="00333B72" w:rsidRDefault="00EF029C">
      <w:pPr>
        <w:pStyle w:val="TOC2"/>
        <w:rPr>
          <w:rFonts w:ascii="Calibri" w:hAnsi="Calibri"/>
          <w:sz w:val="22"/>
          <w:szCs w:val="22"/>
        </w:rPr>
      </w:pPr>
      <w:r>
        <w:t>22.2.</w:t>
      </w:r>
      <w:r w:rsidRPr="00333B72">
        <w:rPr>
          <w:rFonts w:ascii="Calibri" w:hAnsi="Calibri"/>
          <w:sz w:val="22"/>
          <w:szCs w:val="22"/>
        </w:rPr>
        <w:tab/>
      </w:r>
      <w:r>
        <w:t>Group structure: “instrument-by-instrument” (40.2)</w:t>
      </w:r>
      <w:r>
        <w:tab/>
      </w:r>
      <w:r>
        <w:fldChar w:fldCharType="begin"/>
      </w:r>
      <w:r>
        <w:instrText xml:space="preserve"> PAGEREF _Toc392674860 \h </w:instrText>
      </w:r>
      <w:r>
        <w:fldChar w:fldCharType="separate"/>
      </w:r>
      <w:r>
        <w:t>32</w:t>
      </w:r>
      <w:r>
        <w:fldChar w:fldCharType="end"/>
      </w:r>
    </w:p>
    <w:p w:rsidR="00EF029C" w:rsidRPr="00333B72" w:rsidRDefault="00EF029C">
      <w:pPr>
        <w:pStyle w:val="TOC2"/>
        <w:rPr>
          <w:rFonts w:ascii="Calibri" w:hAnsi="Calibri"/>
          <w:sz w:val="22"/>
          <w:szCs w:val="22"/>
        </w:rPr>
      </w:pPr>
      <w:r>
        <w:t>23.</w:t>
      </w:r>
      <w:r w:rsidRPr="00333B72">
        <w:rPr>
          <w:rFonts w:ascii="Calibri" w:hAnsi="Calibri"/>
          <w:sz w:val="22"/>
          <w:szCs w:val="22"/>
        </w:rPr>
        <w:tab/>
      </w:r>
      <w:r>
        <w:t>Fair value (41)</w:t>
      </w:r>
      <w:r>
        <w:tab/>
      </w:r>
      <w:r>
        <w:fldChar w:fldCharType="begin"/>
      </w:r>
      <w:r>
        <w:instrText xml:space="preserve"> PAGEREF _Toc392674861 \h </w:instrText>
      </w:r>
      <w:r>
        <w:fldChar w:fldCharType="separate"/>
      </w:r>
      <w:r>
        <w:t>32</w:t>
      </w:r>
      <w:r>
        <w:fldChar w:fldCharType="end"/>
      </w:r>
    </w:p>
    <w:p w:rsidR="00EF029C" w:rsidRPr="00333B72" w:rsidRDefault="00EF029C">
      <w:pPr>
        <w:pStyle w:val="TOC2"/>
        <w:rPr>
          <w:rFonts w:ascii="Calibri" w:hAnsi="Calibri"/>
          <w:sz w:val="22"/>
          <w:szCs w:val="22"/>
        </w:rPr>
      </w:pPr>
      <w:r>
        <w:t>23.1.</w:t>
      </w:r>
      <w:r w:rsidRPr="00333B72">
        <w:rPr>
          <w:rFonts w:ascii="Calibri" w:hAnsi="Calibri"/>
          <w:sz w:val="22"/>
          <w:szCs w:val="22"/>
        </w:rPr>
        <w:tab/>
      </w:r>
      <w:r>
        <w:t>Fair value hierarchy: financial instruments at amortised cost (41.1)</w:t>
      </w:r>
      <w:r>
        <w:tab/>
      </w:r>
      <w:r>
        <w:fldChar w:fldCharType="begin"/>
      </w:r>
      <w:r>
        <w:instrText xml:space="preserve"> PAGEREF _Toc392674862 \h </w:instrText>
      </w:r>
      <w:r>
        <w:fldChar w:fldCharType="separate"/>
      </w:r>
      <w:r>
        <w:t>32</w:t>
      </w:r>
      <w:r>
        <w:fldChar w:fldCharType="end"/>
      </w:r>
    </w:p>
    <w:p w:rsidR="00EF029C" w:rsidRPr="00333B72" w:rsidRDefault="00EF029C">
      <w:pPr>
        <w:pStyle w:val="TOC2"/>
        <w:rPr>
          <w:rFonts w:ascii="Calibri" w:hAnsi="Calibri"/>
          <w:sz w:val="22"/>
          <w:szCs w:val="22"/>
        </w:rPr>
      </w:pPr>
      <w:r>
        <w:t>23.2.</w:t>
      </w:r>
      <w:r w:rsidRPr="00333B72">
        <w:rPr>
          <w:rFonts w:ascii="Calibri" w:hAnsi="Calibri"/>
          <w:sz w:val="22"/>
          <w:szCs w:val="22"/>
        </w:rPr>
        <w:tab/>
      </w:r>
      <w:r>
        <w:t>Use of fair value option (41.2)</w:t>
      </w:r>
      <w:r>
        <w:tab/>
      </w:r>
      <w:r>
        <w:fldChar w:fldCharType="begin"/>
      </w:r>
      <w:r>
        <w:instrText xml:space="preserve"> PAGEREF _Toc392674863 \h </w:instrText>
      </w:r>
      <w:r>
        <w:fldChar w:fldCharType="separate"/>
      </w:r>
      <w:r>
        <w:t>32</w:t>
      </w:r>
      <w:r>
        <w:fldChar w:fldCharType="end"/>
      </w:r>
    </w:p>
    <w:p w:rsidR="00EF029C" w:rsidRPr="00333B72" w:rsidRDefault="00EF029C">
      <w:pPr>
        <w:pStyle w:val="TOC2"/>
        <w:rPr>
          <w:rFonts w:ascii="Calibri" w:hAnsi="Calibri"/>
          <w:sz w:val="22"/>
          <w:szCs w:val="22"/>
        </w:rPr>
      </w:pPr>
      <w:r>
        <w:t>23.3.</w:t>
      </w:r>
      <w:r w:rsidRPr="00333B72">
        <w:rPr>
          <w:rFonts w:ascii="Calibri" w:hAnsi="Calibri"/>
          <w:sz w:val="22"/>
          <w:szCs w:val="22"/>
        </w:rPr>
        <w:tab/>
      </w:r>
      <w:r>
        <w:t>Hybrid financial instruments not designated at fair value through profit or loss (41.3)</w:t>
      </w:r>
      <w:r>
        <w:tab/>
      </w:r>
      <w:r>
        <w:fldChar w:fldCharType="begin"/>
      </w:r>
      <w:r>
        <w:instrText xml:space="preserve"> PAGEREF _Toc392674864 \h </w:instrText>
      </w:r>
      <w:r>
        <w:fldChar w:fldCharType="separate"/>
      </w:r>
      <w:r>
        <w:t>33</w:t>
      </w:r>
      <w:r>
        <w:fldChar w:fldCharType="end"/>
      </w:r>
    </w:p>
    <w:p w:rsidR="00EF029C" w:rsidRPr="00333B72" w:rsidRDefault="00EF029C">
      <w:pPr>
        <w:pStyle w:val="TOC2"/>
        <w:rPr>
          <w:rFonts w:ascii="Calibri" w:hAnsi="Calibri"/>
          <w:sz w:val="22"/>
          <w:szCs w:val="22"/>
        </w:rPr>
      </w:pPr>
      <w:r>
        <w:t>24.</w:t>
      </w:r>
      <w:r w:rsidRPr="00333B72">
        <w:rPr>
          <w:rFonts w:ascii="Calibri" w:hAnsi="Calibri"/>
          <w:sz w:val="22"/>
          <w:szCs w:val="22"/>
        </w:rPr>
        <w:tab/>
      </w:r>
      <w:r>
        <w:t>Tangible and intangible assets: carrying amount by measurement method (42)</w:t>
      </w:r>
      <w:r>
        <w:tab/>
      </w:r>
      <w:r>
        <w:fldChar w:fldCharType="begin"/>
      </w:r>
      <w:r>
        <w:instrText xml:space="preserve"> PAGEREF _Toc392674865 \h </w:instrText>
      </w:r>
      <w:r>
        <w:fldChar w:fldCharType="separate"/>
      </w:r>
      <w:r>
        <w:t>33</w:t>
      </w:r>
      <w:r>
        <w:fldChar w:fldCharType="end"/>
      </w:r>
    </w:p>
    <w:p w:rsidR="00EF029C" w:rsidRPr="00333B72" w:rsidRDefault="00EF029C">
      <w:pPr>
        <w:pStyle w:val="TOC2"/>
        <w:rPr>
          <w:rFonts w:ascii="Calibri" w:hAnsi="Calibri"/>
          <w:sz w:val="22"/>
          <w:szCs w:val="22"/>
        </w:rPr>
      </w:pPr>
      <w:r>
        <w:t>25.</w:t>
      </w:r>
      <w:r w:rsidRPr="00333B72">
        <w:rPr>
          <w:rFonts w:ascii="Calibri" w:hAnsi="Calibri"/>
          <w:sz w:val="22"/>
          <w:szCs w:val="22"/>
        </w:rPr>
        <w:tab/>
      </w:r>
      <w:r>
        <w:t>Provisions (43)</w:t>
      </w:r>
      <w:r>
        <w:tab/>
      </w:r>
      <w:r>
        <w:fldChar w:fldCharType="begin"/>
      </w:r>
      <w:r>
        <w:instrText xml:space="preserve"> PAGEREF _Toc392674866 \h </w:instrText>
      </w:r>
      <w:r>
        <w:fldChar w:fldCharType="separate"/>
      </w:r>
      <w:r>
        <w:t>33</w:t>
      </w:r>
      <w:r>
        <w:fldChar w:fldCharType="end"/>
      </w:r>
    </w:p>
    <w:p w:rsidR="00EF029C" w:rsidRPr="00333B72" w:rsidRDefault="00EF029C">
      <w:pPr>
        <w:pStyle w:val="TOC2"/>
        <w:rPr>
          <w:rFonts w:ascii="Calibri" w:hAnsi="Calibri"/>
          <w:sz w:val="22"/>
          <w:szCs w:val="22"/>
        </w:rPr>
      </w:pPr>
      <w:r>
        <w:t>26.</w:t>
      </w:r>
      <w:r w:rsidRPr="00333B72">
        <w:rPr>
          <w:rFonts w:ascii="Calibri" w:hAnsi="Calibri"/>
          <w:sz w:val="22"/>
          <w:szCs w:val="22"/>
        </w:rPr>
        <w:tab/>
      </w:r>
      <w:r>
        <w:t>Defined benefit plans and employee benefits (44)</w:t>
      </w:r>
      <w:r>
        <w:tab/>
      </w:r>
      <w:r>
        <w:fldChar w:fldCharType="begin"/>
      </w:r>
      <w:r>
        <w:instrText xml:space="preserve"> PAGEREF _Toc392674867 \h </w:instrText>
      </w:r>
      <w:r>
        <w:fldChar w:fldCharType="separate"/>
      </w:r>
      <w:r>
        <w:t>33</w:t>
      </w:r>
      <w:r>
        <w:fldChar w:fldCharType="end"/>
      </w:r>
    </w:p>
    <w:p w:rsidR="00EF029C" w:rsidRPr="00333B72" w:rsidRDefault="00EF029C">
      <w:pPr>
        <w:pStyle w:val="TOC2"/>
        <w:rPr>
          <w:rFonts w:ascii="Calibri" w:hAnsi="Calibri"/>
          <w:sz w:val="22"/>
          <w:szCs w:val="22"/>
        </w:rPr>
      </w:pPr>
      <w:r>
        <w:t>26.1.</w:t>
      </w:r>
      <w:r w:rsidRPr="00333B72">
        <w:rPr>
          <w:rFonts w:ascii="Calibri" w:hAnsi="Calibri"/>
          <w:sz w:val="22"/>
          <w:szCs w:val="22"/>
        </w:rPr>
        <w:tab/>
      </w:r>
      <w:r>
        <w:t>Components of net defined benefit plan assets and liabilities (44.1)</w:t>
      </w:r>
      <w:r>
        <w:tab/>
      </w:r>
      <w:r>
        <w:fldChar w:fldCharType="begin"/>
      </w:r>
      <w:r>
        <w:instrText xml:space="preserve"> PAGEREF _Toc392674868 \h </w:instrText>
      </w:r>
      <w:r>
        <w:fldChar w:fldCharType="separate"/>
      </w:r>
      <w:r>
        <w:t>33</w:t>
      </w:r>
      <w:r>
        <w:fldChar w:fldCharType="end"/>
      </w:r>
    </w:p>
    <w:p w:rsidR="00EF029C" w:rsidRPr="00333B72" w:rsidRDefault="00EF029C">
      <w:pPr>
        <w:pStyle w:val="TOC2"/>
        <w:rPr>
          <w:rFonts w:ascii="Calibri" w:hAnsi="Calibri"/>
          <w:sz w:val="22"/>
          <w:szCs w:val="22"/>
        </w:rPr>
      </w:pPr>
      <w:r>
        <w:t>26.2.</w:t>
      </w:r>
      <w:r w:rsidRPr="00333B72">
        <w:rPr>
          <w:rFonts w:ascii="Calibri" w:hAnsi="Calibri"/>
          <w:sz w:val="22"/>
          <w:szCs w:val="22"/>
        </w:rPr>
        <w:tab/>
      </w:r>
      <w:r>
        <w:t>Movements in defined benefit obligations (44.2)</w:t>
      </w:r>
      <w:r>
        <w:tab/>
      </w:r>
      <w:r>
        <w:fldChar w:fldCharType="begin"/>
      </w:r>
      <w:r>
        <w:instrText xml:space="preserve"> PAGEREF _Toc392674869 \h </w:instrText>
      </w:r>
      <w:r>
        <w:fldChar w:fldCharType="separate"/>
      </w:r>
      <w:r>
        <w:t>34</w:t>
      </w:r>
      <w:r>
        <w:fldChar w:fldCharType="end"/>
      </w:r>
    </w:p>
    <w:p w:rsidR="00EF029C" w:rsidRPr="00333B72" w:rsidRDefault="00EF029C">
      <w:pPr>
        <w:pStyle w:val="TOC2"/>
        <w:rPr>
          <w:rFonts w:ascii="Calibri" w:hAnsi="Calibri"/>
          <w:sz w:val="22"/>
          <w:szCs w:val="22"/>
        </w:rPr>
      </w:pPr>
      <w:r>
        <w:t>26.3.</w:t>
      </w:r>
      <w:r w:rsidRPr="00333B72">
        <w:rPr>
          <w:rFonts w:ascii="Calibri" w:hAnsi="Calibri"/>
          <w:sz w:val="22"/>
          <w:szCs w:val="22"/>
        </w:rPr>
        <w:tab/>
      </w:r>
      <w:r>
        <w:t>Memo items [related to staff expenses] (44.3)</w:t>
      </w:r>
      <w:r>
        <w:tab/>
      </w:r>
      <w:r>
        <w:fldChar w:fldCharType="begin"/>
      </w:r>
      <w:r>
        <w:instrText xml:space="preserve"> PAGEREF _Toc392674870 \h </w:instrText>
      </w:r>
      <w:r>
        <w:fldChar w:fldCharType="separate"/>
      </w:r>
      <w:r>
        <w:t>34</w:t>
      </w:r>
      <w:r>
        <w:fldChar w:fldCharType="end"/>
      </w:r>
    </w:p>
    <w:p w:rsidR="00EF029C" w:rsidRPr="00333B72" w:rsidRDefault="00EF029C">
      <w:pPr>
        <w:pStyle w:val="TOC2"/>
        <w:rPr>
          <w:rFonts w:ascii="Calibri" w:hAnsi="Calibri"/>
          <w:sz w:val="22"/>
          <w:szCs w:val="22"/>
        </w:rPr>
      </w:pPr>
      <w:r>
        <w:t>27.</w:t>
      </w:r>
      <w:r w:rsidRPr="00333B72">
        <w:rPr>
          <w:rFonts w:ascii="Calibri" w:hAnsi="Calibri"/>
          <w:sz w:val="22"/>
          <w:szCs w:val="22"/>
        </w:rPr>
        <w:tab/>
      </w:r>
      <w:r>
        <w:t>Breakdown of selected items of statement of profit or loss (45)</w:t>
      </w:r>
      <w:r>
        <w:tab/>
      </w:r>
      <w:r>
        <w:fldChar w:fldCharType="begin"/>
      </w:r>
      <w:r>
        <w:instrText xml:space="preserve"> PAGEREF _Toc392674871 \h </w:instrText>
      </w:r>
      <w:r>
        <w:fldChar w:fldCharType="separate"/>
      </w:r>
      <w:r>
        <w:t>34</w:t>
      </w:r>
      <w:r>
        <w:fldChar w:fldCharType="end"/>
      </w:r>
    </w:p>
    <w:p w:rsidR="00EF029C" w:rsidRPr="00333B72" w:rsidRDefault="00EF029C">
      <w:pPr>
        <w:pStyle w:val="TOC2"/>
        <w:rPr>
          <w:rFonts w:ascii="Calibri" w:hAnsi="Calibri"/>
          <w:sz w:val="22"/>
          <w:szCs w:val="22"/>
        </w:rPr>
      </w:pPr>
      <w:r>
        <w:t>27.1.</w:t>
      </w:r>
      <w:r w:rsidRPr="00333B72">
        <w:rPr>
          <w:rFonts w:ascii="Calibri" w:hAnsi="Calibri"/>
          <w:sz w:val="22"/>
          <w:szCs w:val="22"/>
        </w:rPr>
        <w:tab/>
      </w:r>
      <w:r>
        <w:t>Gains or losses on derecognition of non-financial assets other than held-for-sale (45.2)</w:t>
      </w:r>
      <w:r>
        <w:tab/>
      </w:r>
      <w:r>
        <w:fldChar w:fldCharType="begin"/>
      </w:r>
      <w:r>
        <w:instrText xml:space="preserve"> PAGEREF _Toc392674872 \h </w:instrText>
      </w:r>
      <w:r>
        <w:fldChar w:fldCharType="separate"/>
      </w:r>
      <w:r>
        <w:t>34</w:t>
      </w:r>
      <w:r>
        <w:fldChar w:fldCharType="end"/>
      </w:r>
    </w:p>
    <w:p w:rsidR="00EF029C" w:rsidRPr="00333B72" w:rsidRDefault="00EF029C">
      <w:pPr>
        <w:pStyle w:val="TOC2"/>
        <w:rPr>
          <w:rFonts w:ascii="Calibri" w:hAnsi="Calibri"/>
          <w:sz w:val="22"/>
          <w:szCs w:val="22"/>
        </w:rPr>
      </w:pPr>
      <w:r>
        <w:t>27.2.</w:t>
      </w:r>
      <w:r w:rsidRPr="00333B72">
        <w:rPr>
          <w:rFonts w:ascii="Calibri" w:hAnsi="Calibri"/>
          <w:sz w:val="22"/>
          <w:szCs w:val="22"/>
        </w:rPr>
        <w:tab/>
      </w:r>
      <w:r>
        <w:t>Other operating income and expenses (45.3)</w:t>
      </w:r>
      <w:r>
        <w:tab/>
      </w:r>
      <w:r>
        <w:fldChar w:fldCharType="begin"/>
      </w:r>
      <w:r>
        <w:instrText xml:space="preserve"> PAGEREF _Toc392674873 \h </w:instrText>
      </w:r>
      <w:r>
        <w:fldChar w:fldCharType="separate"/>
      </w:r>
      <w:r>
        <w:t>34</w:t>
      </w:r>
      <w:r>
        <w:fldChar w:fldCharType="end"/>
      </w:r>
    </w:p>
    <w:p w:rsidR="00EF029C" w:rsidRPr="00333B72" w:rsidRDefault="00EF029C">
      <w:pPr>
        <w:pStyle w:val="TOC2"/>
        <w:rPr>
          <w:rFonts w:ascii="Calibri" w:hAnsi="Calibri"/>
          <w:sz w:val="22"/>
          <w:szCs w:val="22"/>
        </w:rPr>
      </w:pPr>
      <w:r>
        <w:t>28.</w:t>
      </w:r>
      <w:r w:rsidRPr="00333B72">
        <w:rPr>
          <w:rFonts w:ascii="Calibri" w:hAnsi="Calibri"/>
          <w:sz w:val="22"/>
          <w:szCs w:val="22"/>
        </w:rPr>
        <w:tab/>
      </w:r>
      <w:r>
        <w:t>Statement of changes in equity (46)</w:t>
      </w:r>
      <w:r>
        <w:tab/>
      </w:r>
      <w:r>
        <w:fldChar w:fldCharType="begin"/>
      </w:r>
      <w:r>
        <w:instrText xml:space="preserve"> PAGEREF _Toc392674874 \h </w:instrText>
      </w:r>
      <w:r>
        <w:fldChar w:fldCharType="separate"/>
      </w:r>
      <w:r>
        <w:t>35</w:t>
      </w:r>
      <w:r>
        <w:fldChar w:fldCharType="end"/>
      </w:r>
    </w:p>
    <w:p w:rsidR="00EF029C" w:rsidRPr="00333B72" w:rsidRDefault="00EF029C">
      <w:pPr>
        <w:pStyle w:val="TOC2"/>
        <w:rPr>
          <w:rFonts w:ascii="Calibri" w:hAnsi="Calibri"/>
          <w:sz w:val="22"/>
          <w:szCs w:val="22"/>
        </w:rPr>
      </w:pPr>
      <w:r>
        <w:t>29.</w:t>
      </w:r>
      <w:r w:rsidRPr="00333B72">
        <w:rPr>
          <w:rFonts w:ascii="Calibri" w:hAnsi="Calibri"/>
          <w:sz w:val="22"/>
          <w:szCs w:val="22"/>
        </w:rPr>
        <w:tab/>
      </w:r>
      <w:r>
        <w:t>NON-PERFORMING EXPOSURES (18)</w:t>
      </w:r>
      <w:r>
        <w:tab/>
      </w:r>
      <w:r>
        <w:fldChar w:fldCharType="begin"/>
      </w:r>
      <w:r>
        <w:instrText xml:space="preserve"> PAGEREF _Toc392674875 \h </w:instrText>
      </w:r>
      <w:r>
        <w:fldChar w:fldCharType="separate"/>
      </w:r>
      <w:r>
        <w:t>35</w:t>
      </w:r>
      <w:r>
        <w:fldChar w:fldCharType="end"/>
      </w:r>
    </w:p>
    <w:p w:rsidR="00EF029C" w:rsidRPr="00333B72" w:rsidRDefault="00EF029C">
      <w:pPr>
        <w:pStyle w:val="TOC2"/>
        <w:rPr>
          <w:rFonts w:ascii="Calibri" w:hAnsi="Calibri"/>
          <w:sz w:val="22"/>
          <w:szCs w:val="22"/>
        </w:rPr>
      </w:pPr>
      <w:r>
        <w:lastRenderedPageBreak/>
        <w:t>30.</w:t>
      </w:r>
      <w:r w:rsidRPr="00333B72">
        <w:rPr>
          <w:rFonts w:ascii="Calibri" w:hAnsi="Calibri"/>
          <w:sz w:val="22"/>
          <w:szCs w:val="22"/>
        </w:rPr>
        <w:tab/>
      </w:r>
      <w:r>
        <w:t>FORBORNE EXPOSURES (19)</w:t>
      </w:r>
      <w:r>
        <w:tab/>
      </w:r>
      <w:r>
        <w:fldChar w:fldCharType="begin"/>
      </w:r>
      <w:r>
        <w:instrText xml:space="preserve"> PAGEREF _Toc392674876 \h </w:instrText>
      </w:r>
      <w:r>
        <w:fldChar w:fldCharType="separate"/>
      </w:r>
      <w:r>
        <w:t>38</w:t>
      </w:r>
      <w:r>
        <w:fldChar w:fldCharType="end"/>
      </w:r>
    </w:p>
    <w:p w:rsidR="00EF029C" w:rsidRPr="00333B72" w:rsidRDefault="00EF029C">
      <w:pPr>
        <w:pStyle w:val="TOC1"/>
        <w:tabs>
          <w:tab w:val="right" w:leader="dot" w:pos="8296"/>
        </w:tabs>
        <w:rPr>
          <w:rFonts w:ascii="Calibri" w:hAnsi="Calibri"/>
          <w:b w:val="0"/>
          <w:noProof/>
          <w:sz w:val="22"/>
          <w:szCs w:val="22"/>
        </w:rPr>
      </w:pPr>
      <w:r>
        <w:rPr>
          <w:noProof/>
        </w:rPr>
        <w:t>Mapping of exposure classes and counterparty sectors</w:t>
      </w:r>
      <w:r>
        <w:rPr>
          <w:noProof/>
        </w:rPr>
        <w:tab/>
      </w:r>
      <w:r>
        <w:rPr>
          <w:noProof/>
        </w:rPr>
        <w:fldChar w:fldCharType="begin"/>
      </w:r>
      <w:r>
        <w:rPr>
          <w:noProof/>
        </w:rPr>
        <w:instrText xml:space="preserve"> PAGEREF _Toc392674877 \h </w:instrText>
      </w:r>
      <w:r>
        <w:rPr>
          <w:noProof/>
        </w:rPr>
      </w:r>
      <w:r>
        <w:rPr>
          <w:noProof/>
        </w:rPr>
        <w:fldChar w:fldCharType="separate"/>
      </w:r>
      <w:r>
        <w:rPr>
          <w:noProof/>
        </w:rPr>
        <w:t>41</w:t>
      </w:r>
      <w:r>
        <w:rPr>
          <w:noProof/>
        </w:rPr>
        <w:fldChar w:fldCharType="end"/>
      </w:r>
    </w:p>
    <w:p w:rsidR="00404549" w:rsidRDefault="00C34683">
      <w:pPr>
        <w:spacing w:after="0"/>
        <w:sectPr w:rsidR="00404549" w:rsidSect="00402EB6">
          <w:headerReference w:type="default" r:id="rId9"/>
          <w:footerReference w:type="default" r:id="rId10"/>
          <w:pgSz w:w="11906" w:h="16838"/>
          <w:pgMar w:top="1440" w:right="1800" w:bottom="1440" w:left="1800" w:header="708" w:footer="708" w:gutter="0"/>
          <w:cols w:space="708"/>
          <w:titlePg/>
          <w:docGrid w:linePitch="360"/>
        </w:sectPr>
      </w:pPr>
      <w:r>
        <w:fldChar w:fldCharType="end"/>
      </w:r>
    </w:p>
    <w:p w:rsidR="00404549" w:rsidRDefault="00404549">
      <w:pPr>
        <w:spacing w:after="0"/>
      </w:pPr>
    </w:p>
    <w:p w:rsidR="00FB32C4" w:rsidRPr="000D3B52" w:rsidRDefault="00FB32C4" w:rsidP="000D3B52">
      <w:pPr>
        <w:jc w:val="center"/>
        <w:rPr>
          <w:rFonts w:ascii="Times New Roman" w:hAnsi="Times New Roman"/>
          <w:b/>
          <w:sz w:val="24"/>
          <w:szCs w:val="24"/>
          <w:lang w:val="en-US" w:eastAsia="de-DE"/>
        </w:rPr>
      </w:pPr>
      <w:bookmarkStart w:id="4" w:name="_Toc361844198"/>
      <w:r w:rsidRPr="000D3B52">
        <w:rPr>
          <w:rFonts w:ascii="Times New Roman" w:hAnsi="Times New Roman"/>
          <w:b/>
          <w:sz w:val="24"/>
          <w:szCs w:val="24"/>
          <w:lang w:val="en-US" w:eastAsia="de-DE"/>
        </w:rPr>
        <w:t>PART 1</w:t>
      </w:r>
      <w:bookmarkEnd w:id="4"/>
    </w:p>
    <w:p w:rsidR="00FB32C4" w:rsidRPr="000D3B52" w:rsidRDefault="00D01484" w:rsidP="000D3B52">
      <w:pPr>
        <w:pStyle w:val="Heading1"/>
      </w:pPr>
      <w:bookmarkStart w:id="5" w:name="_Toc392674804"/>
      <w:r w:rsidRPr="000D3B52">
        <w:t>GENERAL INSTRUCTIONS</w:t>
      </w:r>
      <w:bookmarkEnd w:id="5"/>
    </w:p>
    <w:p w:rsidR="003265FE" w:rsidRPr="00014814" w:rsidRDefault="003265FE" w:rsidP="003265FE">
      <w:pPr>
        <w:pStyle w:val="subtitlenumbered"/>
        <w:numPr>
          <w:ilvl w:val="0"/>
          <w:numId w:val="18"/>
        </w:numPr>
      </w:pPr>
      <w:bookmarkStart w:id="6" w:name="_Toc392674805"/>
      <w:bookmarkStart w:id="7" w:name="_Toc361844199"/>
      <w:r>
        <w:t>References</w:t>
      </w:r>
      <w:bookmarkEnd w:id="6"/>
    </w:p>
    <w:bookmarkEnd w:id="7"/>
    <w:p w:rsidR="00304AFC" w:rsidRPr="00014814" w:rsidRDefault="00304AFC" w:rsidP="00607122">
      <w:pPr>
        <w:pStyle w:val="Baseparagraphnumbered"/>
      </w:pPr>
      <w:r w:rsidRPr="00014814">
        <w:t>This Annex</w:t>
      </w:r>
      <w:r w:rsidR="00CC3C42">
        <w:t xml:space="preserve"> </w:t>
      </w:r>
      <w:r w:rsidRPr="00014814">
        <w:t xml:space="preserve">contains </w:t>
      </w:r>
      <w:r w:rsidR="00A30958" w:rsidRPr="00C26070">
        <w:t>additional</w:t>
      </w:r>
      <w:r w:rsidR="00A30958" w:rsidRPr="00014814">
        <w:t xml:space="preserve"> </w:t>
      </w:r>
      <w:r w:rsidRPr="00014814">
        <w:t>instructions</w:t>
      </w:r>
      <w:r w:rsidR="00A30958">
        <w:t xml:space="preserve"> </w:t>
      </w:r>
      <w:r w:rsidR="00A30958" w:rsidRPr="00C26070">
        <w:t xml:space="preserve">for the financial information </w:t>
      </w:r>
      <w:r w:rsidR="009E5E20">
        <w:t>template</w:t>
      </w:r>
      <w:r w:rsidR="00A30958" w:rsidRPr="00C26070">
        <w:t>s (hereinafter “FINREP”) included in Annex III and Annex IV of this Regulation. This Annex comple</w:t>
      </w:r>
      <w:r w:rsidR="00A30958">
        <w:t xml:space="preserve">ments the instructions </w:t>
      </w:r>
      <w:r w:rsidR="00D01484" w:rsidRPr="00C26070">
        <w:t>included</w:t>
      </w:r>
      <w:r w:rsidR="00D01484">
        <w:t xml:space="preserve"> </w:t>
      </w:r>
      <w:r w:rsidR="00A30958">
        <w:t>in form</w:t>
      </w:r>
      <w:r w:rsidR="00A30958" w:rsidRPr="00C26070">
        <w:t xml:space="preserve"> of references in the </w:t>
      </w:r>
      <w:r w:rsidR="009E5E20">
        <w:t>template</w:t>
      </w:r>
      <w:r w:rsidR="00A30958" w:rsidRPr="00C26070">
        <w:t>s in Anne</w:t>
      </w:r>
      <w:r w:rsidR="00A30958">
        <w:t>x III and Annex IV</w:t>
      </w:r>
      <w:r w:rsidR="00B910D9">
        <w:t>.</w:t>
      </w:r>
    </w:p>
    <w:p w:rsidR="00304AFC" w:rsidRPr="00E43252" w:rsidRDefault="00304AFC" w:rsidP="00607122">
      <w:pPr>
        <w:pStyle w:val="Baseparagraphnumbered"/>
      </w:pPr>
      <w:r w:rsidRPr="00014814">
        <w:t>The data points identified in the templates shall be draw</w:t>
      </w:r>
      <w:r w:rsidR="008A35A8">
        <w:t>n</w:t>
      </w:r>
      <w:r w:rsidRPr="00014814">
        <w:t xml:space="preserve"> up in accordance with the recognition</w:t>
      </w:r>
      <w:r w:rsidR="00587117">
        <w:t>, offsetting</w:t>
      </w:r>
      <w:r w:rsidRPr="00014814">
        <w:t xml:space="preserve"> and valuation rules of </w:t>
      </w:r>
      <w:r w:rsidR="003648EA">
        <w:t xml:space="preserve">the relevant accounting framework, as defined </w:t>
      </w:r>
      <w:r w:rsidR="003648EA" w:rsidRPr="00E43252">
        <w:t>in Article 4</w:t>
      </w:r>
      <w:r w:rsidR="0027406E">
        <w:t>(1)</w:t>
      </w:r>
      <w:r w:rsidR="003648EA" w:rsidRPr="00E43252">
        <w:t>(</w:t>
      </w:r>
      <w:r w:rsidR="00C62735" w:rsidRPr="00E43252">
        <w:t>77</w:t>
      </w:r>
      <w:r w:rsidR="003648EA" w:rsidRPr="00E43252">
        <w:t>) of the CRR</w:t>
      </w:r>
      <w:r w:rsidR="004A540E" w:rsidRPr="00E43252">
        <w:t>.</w:t>
      </w:r>
    </w:p>
    <w:p w:rsidR="00304AFC" w:rsidRPr="00014814" w:rsidRDefault="009E5E20" w:rsidP="00607122">
      <w:pPr>
        <w:pStyle w:val="Baseparagraphnumbered"/>
      </w:pPr>
      <w:r>
        <w:t>Institutions</w:t>
      </w:r>
      <w:r w:rsidR="00304AFC" w:rsidRPr="00014814">
        <w:t xml:space="preserve"> shall only submit those parts of the templates related to:</w:t>
      </w:r>
    </w:p>
    <w:p w:rsidR="00304AFC" w:rsidRPr="00014814" w:rsidRDefault="00304AFC" w:rsidP="00CE3BD1">
      <w:pPr>
        <w:pStyle w:val="Baseparagraphnumbered"/>
        <w:numPr>
          <w:ilvl w:val="0"/>
          <w:numId w:val="34"/>
        </w:numPr>
        <w:ind w:left="993" w:hanging="426"/>
      </w:pPr>
      <w:r w:rsidRPr="00014814">
        <w:t>Assets, liabilities, equity, income and expenses that are recognised by the institution.</w:t>
      </w:r>
    </w:p>
    <w:p w:rsidR="00983587" w:rsidRDefault="00304AFC" w:rsidP="00CE3BD1">
      <w:pPr>
        <w:pStyle w:val="Baseparagraphnumbered"/>
        <w:numPr>
          <w:ilvl w:val="0"/>
          <w:numId w:val="34"/>
        </w:numPr>
        <w:ind w:left="993" w:hanging="426"/>
      </w:pPr>
      <w:r w:rsidRPr="00014814">
        <w:t xml:space="preserve">Off-balance sheet </w:t>
      </w:r>
      <w:r w:rsidR="009B1415">
        <w:t xml:space="preserve">exposures and </w:t>
      </w:r>
      <w:r w:rsidRPr="00014814">
        <w:t>activities in which the institution is involved.</w:t>
      </w:r>
    </w:p>
    <w:p w:rsidR="00983587" w:rsidRDefault="00304AFC" w:rsidP="00CE3BD1">
      <w:pPr>
        <w:pStyle w:val="Baseparagraphnumbered"/>
        <w:numPr>
          <w:ilvl w:val="0"/>
          <w:numId w:val="34"/>
        </w:numPr>
        <w:ind w:left="993" w:hanging="426"/>
      </w:pPr>
      <w:r w:rsidRPr="00014814">
        <w:t>Transactions performed by the institution.</w:t>
      </w:r>
    </w:p>
    <w:p w:rsidR="007B33D8" w:rsidRPr="00014814" w:rsidRDefault="00983587" w:rsidP="007B33D8">
      <w:pPr>
        <w:pStyle w:val="Baseparagraphnumbered"/>
        <w:numPr>
          <w:ilvl w:val="0"/>
          <w:numId w:val="0"/>
        </w:numPr>
        <w:ind w:left="993" w:hanging="426"/>
      </w:pPr>
      <w:r>
        <w:t xml:space="preserve">(d) </w:t>
      </w:r>
      <w:r w:rsidR="00304AFC" w:rsidRPr="00014814">
        <w:t>Valuation rules, including methods for the estimation of allowances for credit risk, applied by the institution.</w:t>
      </w:r>
    </w:p>
    <w:p w:rsidR="00304AFC" w:rsidRPr="00014814" w:rsidRDefault="00304AFC" w:rsidP="00607122">
      <w:pPr>
        <w:pStyle w:val="Baseparagraphnumbered"/>
      </w:pPr>
      <w:r w:rsidRPr="00014814">
        <w:t xml:space="preserve">For the purposes of </w:t>
      </w:r>
      <w:r w:rsidR="00FB32C4" w:rsidRPr="00014814">
        <w:t>Annex</w:t>
      </w:r>
      <w:r w:rsidR="00FB32C4">
        <w:t xml:space="preserve"> III and Annex IV as well as</w:t>
      </w:r>
      <w:r w:rsidR="00FB32C4" w:rsidRPr="00014814">
        <w:t xml:space="preserve"> </w:t>
      </w:r>
      <w:r w:rsidRPr="00014814">
        <w:t xml:space="preserve">this Annex, the following notation shall apply: </w:t>
      </w:r>
    </w:p>
    <w:p w:rsidR="00F4784B" w:rsidRPr="009B75D7" w:rsidRDefault="004937E1"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“IAS</w:t>
      </w:r>
      <w:r w:rsidR="00F4784B" w:rsidRPr="009B75D7">
        <w:rPr>
          <w:rFonts w:ascii="Times New Roman" w:hAnsi="Times New Roman"/>
          <w:sz w:val="24"/>
          <w:szCs w:val="24"/>
          <w:lang w:eastAsia="en-GB"/>
        </w:rPr>
        <w:t xml:space="preserve"> regulation</w:t>
      </w:r>
      <w:r w:rsidRPr="009B75D7">
        <w:rPr>
          <w:rFonts w:ascii="Times New Roman" w:hAnsi="Times New Roman"/>
          <w:sz w:val="24"/>
          <w:szCs w:val="24"/>
          <w:lang w:eastAsia="en-GB"/>
        </w:rPr>
        <w:t>”</w:t>
      </w:r>
      <w:r w:rsidR="00F4784B" w:rsidRPr="009B75D7">
        <w:rPr>
          <w:rFonts w:ascii="Times New Roman" w:hAnsi="Times New Roman"/>
          <w:sz w:val="24"/>
          <w:szCs w:val="24"/>
          <w:lang w:eastAsia="en-GB"/>
        </w:rPr>
        <w:t xml:space="preserve"> refers to Regulation (EC) No 1606/2002 of the European Parliament and of the Council of 19 July 2002 on the application of international accounting standards.</w:t>
      </w:r>
    </w:p>
    <w:p w:rsidR="008A35A8" w:rsidRPr="009B75D7" w:rsidRDefault="00F840C4"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 xml:space="preserve"> </w:t>
      </w:r>
      <w:r w:rsidR="00F4784B" w:rsidRPr="009B75D7">
        <w:rPr>
          <w:rFonts w:ascii="Times New Roman" w:hAnsi="Times New Roman"/>
          <w:sz w:val="24"/>
          <w:szCs w:val="24"/>
          <w:lang w:eastAsia="en-GB"/>
        </w:rPr>
        <w:t xml:space="preserve">“IAS” or </w:t>
      </w:r>
      <w:r w:rsidR="004937E1" w:rsidRPr="009B75D7">
        <w:rPr>
          <w:rFonts w:ascii="Times New Roman" w:hAnsi="Times New Roman"/>
          <w:sz w:val="24"/>
          <w:szCs w:val="24"/>
          <w:lang w:eastAsia="en-GB"/>
        </w:rPr>
        <w:t xml:space="preserve">“IFRS” </w:t>
      </w:r>
      <w:r w:rsidR="00F4784B" w:rsidRPr="009B75D7">
        <w:rPr>
          <w:rFonts w:ascii="Times New Roman" w:hAnsi="Times New Roman"/>
          <w:sz w:val="24"/>
          <w:szCs w:val="24"/>
          <w:lang w:eastAsia="en-GB"/>
        </w:rPr>
        <w:t>refers to the “International Accounting Standards”, as defined in Article 2 of the “IAS regulation” that has been adopted by the Commission in accordance with the aforementioned “IAS regulation”.</w:t>
      </w:r>
    </w:p>
    <w:p w:rsidR="00495F71" w:rsidRPr="009B75D7" w:rsidRDefault="00F840C4"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 xml:space="preserve"> </w:t>
      </w:r>
      <w:r w:rsidR="00304AFC" w:rsidRPr="009B75D7">
        <w:rPr>
          <w:rFonts w:ascii="Times New Roman" w:hAnsi="Times New Roman"/>
          <w:sz w:val="24"/>
          <w:szCs w:val="24"/>
          <w:lang w:eastAsia="en-GB"/>
        </w:rPr>
        <w:t xml:space="preserve">“ECB BSI Regulation” or “ECB/2008/32” refers to </w:t>
      </w:r>
      <w:bookmarkStart w:id="8" w:name="OLE_LINK2"/>
      <w:r w:rsidR="00304AFC" w:rsidRPr="009B75D7">
        <w:rPr>
          <w:rFonts w:ascii="Times New Roman" w:hAnsi="Times New Roman"/>
          <w:sz w:val="24"/>
          <w:szCs w:val="24"/>
          <w:lang w:eastAsia="en-GB"/>
        </w:rPr>
        <w:t>Regulation of the European Central Bank of 19 December 2008 concerning the balance sheet of monetary financial institutions sector (recast)</w:t>
      </w:r>
      <w:bookmarkEnd w:id="8"/>
      <w:r w:rsidR="00304AFC" w:rsidRPr="009B75D7">
        <w:rPr>
          <w:rFonts w:ascii="Times New Roman" w:hAnsi="Times New Roman"/>
          <w:sz w:val="24"/>
          <w:szCs w:val="24"/>
          <w:lang w:eastAsia="en-GB"/>
        </w:rPr>
        <w:t>.</w:t>
      </w:r>
    </w:p>
    <w:p w:rsidR="00F840C4" w:rsidRPr="009B75D7" w:rsidRDefault="00304AFC"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“NACE Regulation” refers to REGULATION (EC) No 1893/2006 of the European Parliament and of the Council of 20 December 2006 establishing the statistical classification of economic activities NACE Revision 2 and amending Council Regulation (EEC) No 3037/90 as well as certain EC Regulations on specific statistical domains.</w:t>
      </w:r>
    </w:p>
    <w:p w:rsidR="000D7425" w:rsidRPr="009B75D7" w:rsidRDefault="000D7425"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lastRenderedPageBreak/>
        <w:t>“BAD” refers to COUNCIL DIRECTIVE of 8 December 1986 on the annual accounts and consolidated accounts of banks and other financial inst</w:t>
      </w:r>
      <w:r w:rsidR="00854ED3" w:rsidRPr="009B75D7">
        <w:rPr>
          <w:rFonts w:ascii="Times New Roman" w:hAnsi="Times New Roman"/>
          <w:sz w:val="24"/>
          <w:szCs w:val="24"/>
          <w:lang w:eastAsia="en-GB"/>
        </w:rPr>
        <w:t>it</w:t>
      </w:r>
      <w:r w:rsidRPr="009B75D7">
        <w:rPr>
          <w:rFonts w:ascii="Times New Roman" w:hAnsi="Times New Roman"/>
          <w:sz w:val="24"/>
          <w:szCs w:val="24"/>
          <w:lang w:eastAsia="en-GB"/>
        </w:rPr>
        <w:t>utions</w:t>
      </w:r>
      <w:r w:rsidR="00E80478" w:rsidRPr="009B75D7">
        <w:rPr>
          <w:rFonts w:ascii="Times New Roman" w:hAnsi="Times New Roman"/>
          <w:sz w:val="24"/>
          <w:szCs w:val="24"/>
          <w:lang w:eastAsia="en-GB"/>
        </w:rPr>
        <w:t xml:space="preserve"> (86/635/EEC)</w:t>
      </w:r>
      <w:r w:rsidR="00F522C1">
        <w:rPr>
          <w:rFonts w:ascii="Times New Roman" w:hAnsi="Times New Roman"/>
          <w:sz w:val="24"/>
          <w:szCs w:val="24"/>
          <w:lang w:eastAsia="en-GB"/>
        </w:rPr>
        <w:t>.</w:t>
      </w:r>
    </w:p>
    <w:p w:rsidR="001F34E3" w:rsidRPr="009B75D7" w:rsidRDefault="001F34E3"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 xml:space="preserve">“4th Directive” refers to </w:t>
      </w:r>
      <w:r w:rsidR="00265559" w:rsidRPr="009B75D7">
        <w:rPr>
          <w:rFonts w:ascii="Times New Roman" w:hAnsi="Times New Roman"/>
          <w:sz w:val="24"/>
          <w:szCs w:val="24"/>
          <w:lang w:eastAsia="en-GB"/>
        </w:rPr>
        <w:t>FOURTH COUNCIL DIRECTIVE of 25 July 1978 based in Article 54(3)(g) of the Treaty on the annual accounts of certain types of companies</w:t>
      </w:r>
      <w:r w:rsidR="00E80478" w:rsidRPr="009B75D7">
        <w:rPr>
          <w:rFonts w:ascii="Times New Roman" w:hAnsi="Times New Roman"/>
          <w:sz w:val="24"/>
          <w:szCs w:val="24"/>
          <w:lang w:eastAsia="en-GB"/>
        </w:rPr>
        <w:t xml:space="preserve"> (78/660/EEC)</w:t>
      </w:r>
      <w:r w:rsidR="00F522C1">
        <w:rPr>
          <w:rFonts w:ascii="Times New Roman" w:hAnsi="Times New Roman"/>
          <w:sz w:val="24"/>
          <w:szCs w:val="24"/>
          <w:lang w:eastAsia="en-GB"/>
        </w:rPr>
        <w:t>.</w:t>
      </w:r>
    </w:p>
    <w:p w:rsidR="007D25A8" w:rsidRPr="009B75D7" w:rsidRDefault="007D25A8"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“National GAAP” means national accounting frameworks developed under BAD.</w:t>
      </w:r>
    </w:p>
    <w:p w:rsidR="009B75D7" w:rsidRPr="009B75D7" w:rsidRDefault="009B75D7"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Pr>
          <w:rFonts w:ascii="Times New Roman" w:hAnsi="Times New Roman"/>
          <w:sz w:val="24"/>
          <w:szCs w:val="24"/>
          <w:lang w:eastAsia="en-GB"/>
        </w:rPr>
        <w:t>“SME” refers to COMMISSION RECOMMENDATION of 6 May 2003 concerning definition of micro, small and medium-sized enterprises (2003/361/EC).</w:t>
      </w:r>
    </w:p>
    <w:p w:rsidR="00403CC1" w:rsidRPr="009B75D7" w:rsidRDefault="00F840C4"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“ISIN code” means the International Securities Identification Number assigned to securities, composed of 12 alphanumeric characters, which uniquely identifies a securities issue.</w:t>
      </w:r>
    </w:p>
    <w:p w:rsidR="00F840C4" w:rsidRPr="009B75D7" w:rsidRDefault="00F840C4"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“LEI code” means the global Legal Entity Identifier assigned to entities, which uniquely identifies a party to a financial transaction.</w:t>
      </w:r>
    </w:p>
    <w:p w:rsidR="00495F71" w:rsidRPr="009B75D7" w:rsidRDefault="00304AFC" w:rsidP="009B75D7">
      <w:pPr>
        <w:pStyle w:val="ListParagraph"/>
        <w:numPr>
          <w:ilvl w:val="0"/>
          <w:numId w:val="31"/>
        </w:numPr>
        <w:spacing w:after="240" w:line="240" w:lineRule="auto"/>
        <w:ind w:left="993" w:hanging="426"/>
        <w:contextualSpacing w:val="0"/>
        <w:jc w:val="both"/>
        <w:rPr>
          <w:rFonts w:ascii="Times New Roman" w:hAnsi="Times New Roman"/>
          <w:sz w:val="24"/>
          <w:szCs w:val="24"/>
          <w:lang w:eastAsia="en-GB"/>
        </w:rPr>
      </w:pPr>
      <w:r w:rsidRPr="009B75D7">
        <w:rPr>
          <w:rFonts w:ascii="Times New Roman" w:hAnsi="Times New Roman"/>
          <w:sz w:val="24"/>
          <w:szCs w:val="24"/>
          <w:lang w:eastAsia="en-GB"/>
        </w:rPr>
        <w:t>“</w:t>
      </w:r>
      <w:r w:rsidR="00B910D9">
        <w:rPr>
          <w:rFonts w:ascii="Times New Roman" w:hAnsi="Times New Roman"/>
          <w:sz w:val="24"/>
          <w:szCs w:val="24"/>
          <w:lang w:eastAsia="en-GB"/>
        </w:rPr>
        <w:t>Annex</w:t>
      </w:r>
      <w:r w:rsidR="00B910D9" w:rsidRPr="009B75D7">
        <w:rPr>
          <w:rFonts w:ascii="Times New Roman" w:hAnsi="Times New Roman"/>
          <w:sz w:val="24"/>
          <w:szCs w:val="24"/>
          <w:lang w:eastAsia="en-GB"/>
        </w:rPr>
        <w:t xml:space="preserve"> </w:t>
      </w:r>
      <w:r w:rsidR="00182417" w:rsidRPr="009B75D7">
        <w:rPr>
          <w:rFonts w:ascii="Times New Roman" w:hAnsi="Times New Roman"/>
          <w:sz w:val="24"/>
          <w:szCs w:val="24"/>
          <w:lang w:eastAsia="en-GB"/>
        </w:rPr>
        <w:t>V</w:t>
      </w:r>
      <w:r w:rsidRPr="009B75D7">
        <w:rPr>
          <w:rFonts w:ascii="Times New Roman" w:hAnsi="Times New Roman"/>
          <w:sz w:val="24"/>
          <w:szCs w:val="24"/>
          <w:lang w:eastAsia="en-GB"/>
        </w:rPr>
        <w:t xml:space="preserve">” refers </w:t>
      </w:r>
      <w:hyperlink w:anchor="_Hlk309372440" w:history="1" w:docLocation="1,352,403,4094,Base paragraph numbered,to Annex IV which includes addit">
        <w:r w:rsidRPr="009B75D7">
          <w:rPr>
            <w:rFonts w:ascii="Times New Roman" w:hAnsi="Times New Roman"/>
            <w:sz w:val="24"/>
            <w:szCs w:val="24"/>
            <w:lang w:eastAsia="en-GB"/>
          </w:rPr>
          <w:t>to the cited Part of Annex V of this Regulation.</w:t>
        </w:r>
      </w:hyperlink>
    </w:p>
    <w:p w:rsidR="003265FE" w:rsidRPr="00014814" w:rsidRDefault="003265FE" w:rsidP="003265FE">
      <w:pPr>
        <w:pStyle w:val="subtitlenumbered"/>
        <w:numPr>
          <w:ilvl w:val="0"/>
          <w:numId w:val="18"/>
        </w:numPr>
      </w:pPr>
      <w:bookmarkStart w:id="9" w:name="_Toc392674806"/>
      <w:bookmarkStart w:id="10" w:name="_Toc361844200"/>
      <w:r>
        <w:t>Convention</w:t>
      </w:r>
      <w:bookmarkEnd w:id="9"/>
    </w:p>
    <w:bookmarkEnd w:id="10"/>
    <w:p w:rsidR="006F68C2" w:rsidRDefault="006F68C2" w:rsidP="006F68C2">
      <w:pPr>
        <w:pStyle w:val="Baseparagraphnumbered"/>
      </w:pPr>
      <w:r w:rsidRPr="00014814">
        <w:t xml:space="preserve">For the purposes of Annex </w:t>
      </w:r>
      <w:r>
        <w:t xml:space="preserve">III and Annex IV </w:t>
      </w:r>
      <w:r w:rsidRPr="00014814">
        <w:t>a data point shadowed in grey shall mean that this data point is not requested or that it is not possible to report it.</w:t>
      </w:r>
      <w:r w:rsidRPr="00403CC1">
        <w:t xml:space="preserve"> </w:t>
      </w:r>
      <w:r w:rsidR="00B910D9">
        <w:t>In Annex IV a</w:t>
      </w:r>
      <w:r w:rsidRPr="00403CC1">
        <w:t xml:space="preserve"> row or a column with references </w:t>
      </w:r>
      <w:r>
        <w:t xml:space="preserve">shadowed in black </w:t>
      </w:r>
      <w:r w:rsidRPr="00403CC1">
        <w:t xml:space="preserve">means that the related data points should not be submitted by those </w:t>
      </w:r>
      <w:r w:rsidR="009E5E20">
        <w:t>institutions</w:t>
      </w:r>
      <w:r w:rsidRPr="00403CC1">
        <w:t xml:space="preserve"> that follow th</w:t>
      </w:r>
      <w:r w:rsidR="00B910D9">
        <w:t>ose</w:t>
      </w:r>
      <w:r w:rsidRPr="00403CC1">
        <w:t xml:space="preserve"> references in th</w:t>
      </w:r>
      <w:r>
        <w:t>at</w:t>
      </w:r>
      <w:r w:rsidRPr="00403CC1">
        <w:t xml:space="preserve"> row or column</w:t>
      </w:r>
      <w:r>
        <w:t>.</w:t>
      </w:r>
    </w:p>
    <w:p w:rsidR="00224FDA" w:rsidRDefault="00224FDA" w:rsidP="006F68C2">
      <w:pPr>
        <w:pStyle w:val="Baseparagraphnumbered"/>
      </w:pPr>
      <w:r>
        <w:t>T</w:t>
      </w:r>
      <w:r w:rsidRPr="00014814">
        <w:t xml:space="preserve">emplates in Annex III </w:t>
      </w:r>
      <w:r>
        <w:t>and Annex IV</w:t>
      </w:r>
      <w:r w:rsidR="006F68C2">
        <w:t xml:space="preserve"> </w:t>
      </w:r>
      <w:r w:rsidRPr="00014814">
        <w:t>include implicit validation rules which are defined in the templates themselves through the use of conventions.</w:t>
      </w:r>
    </w:p>
    <w:p w:rsidR="00224FDA" w:rsidRPr="00014814" w:rsidRDefault="00224FDA" w:rsidP="00224FDA">
      <w:pPr>
        <w:pStyle w:val="Baseparagraphnumbered"/>
      </w:pPr>
      <w:r w:rsidRPr="00014814">
        <w:t>The use of brackets in the label of an item in a template means that this item is to be subtracted to obtain a total</w:t>
      </w:r>
      <w:r w:rsidR="00B910D9">
        <w:t>, but</w:t>
      </w:r>
      <w:r w:rsidRPr="00014814">
        <w:t xml:space="preserve"> it does not mean that it shall be reported as negative.</w:t>
      </w:r>
    </w:p>
    <w:p w:rsidR="00224FDA" w:rsidRPr="00014814" w:rsidRDefault="00224FDA" w:rsidP="00224FDA">
      <w:pPr>
        <w:pStyle w:val="Baseparagraphnumbered"/>
      </w:pPr>
      <w:r w:rsidRPr="00014814">
        <w:t>Items that shall be reported in negative are identified in the compiling templates by including “(-)” at the beginning of their label such as in “(-) Treasury shares”.</w:t>
      </w:r>
    </w:p>
    <w:p w:rsidR="00224FDA" w:rsidRPr="00014814" w:rsidRDefault="00224FDA" w:rsidP="00224FDA">
      <w:pPr>
        <w:pStyle w:val="Baseparagraphnumbered"/>
      </w:pPr>
      <w:r w:rsidRPr="00014814">
        <w:t>In the “Data Point Model” (hereinafter DPM) for financial information reporting templates described in Annex III</w:t>
      </w:r>
      <w:r>
        <w:t xml:space="preserve"> and IV</w:t>
      </w:r>
      <w:r w:rsidRPr="00014814">
        <w:t>, every data point (cell) has a “base</w:t>
      </w:r>
      <w:r>
        <w:t xml:space="preserve"> item</w:t>
      </w:r>
      <w:r w:rsidRPr="00014814">
        <w:t xml:space="preserve">” to which the “credit/debit” attribute is allocated. This allocation ensures that all entities </w:t>
      </w:r>
      <w:r w:rsidR="00914A4C">
        <w:t xml:space="preserve">who </w:t>
      </w:r>
      <w:r w:rsidRPr="00014814">
        <w:t xml:space="preserve">report data points follow the “sign convention” and allows to know the “credit/debit” attribute that corresponds to each data point. </w:t>
      </w:r>
    </w:p>
    <w:p w:rsidR="00224FDA" w:rsidRPr="00014814" w:rsidRDefault="00224FDA" w:rsidP="00224FDA">
      <w:pPr>
        <w:pStyle w:val="Baseparagraphnumbered"/>
      </w:pPr>
      <w:r w:rsidRPr="00014814">
        <w:t xml:space="preserve">Schematically, this convention works as in Table </w:t>
      </w:r>
      <w:r w:rsidR="00D37A3D">
        <w:t>1</w:t>
      </w:r>
      <w:r w:rsidRPr="00014814">
        <w:t>.</w:t>
      </w:r>
    </w:p>
    <w:p w:rsidR="00224FDA" w:rsidRPr="00014814" w:rsidRDefault="00224FDA" w:rsidP="00224FDA">
      <w:pPr>
        <w:keepNext/>
        <w:jc w:val="center"/>
        <w:rPr>
          <w:rFonts w:ascii="Times New Roman" w:hAnsi="Times New Roman"/>
          <w:bCs/>
          <w:i/>
          <w:sz w:val="24"/>
          <w:szCs w:val="24"/>
        </w:rPr>
      </w:pPr>
      <w:r w:rsidRPr="00014814">
        <w:rPr>
          <w:rFonts w:ascii="Times New Roman" w:hAnsi="Times New Roman"/>
          <w:bCs/>
          <w:i/>
          <w:sz w:val="24"/>
          <w:szCs w:val="24"/>
        </w:rPr>
        <w:lastRenderedPageBreak/>
        <w:t xml:space="preserve">Table </w:t>
      </w:r>
      <w:r>
        <w:rPr>
          <w:rFonts w:ascii="Times New Roman" w:hAnsi="Times New Roman"/>
          <w:bCs/>
          <w:i/>
          <w:sz w:val="24"/>
          <w:szCs w:val="24"/>
        </w:rPr>
        <w:t>1</w:t>
      </w:r>
      <w:r w:rsidRPr="00014814">
        <w:rPr>
          <w:rFonts w:ascii="Times New Roman" w:hAnsi="Times New Roman"/>
          <w:bCs/>
          <w:i/>
          <w:sz w:val="24"/>
          <w:szCs w:val="24"/>
        </w:rPr>
        <w:t xml:space="preserve"> Credit/debit convention, positive and negative signs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224FDA" w:rsidRPr="00014814" w:rsidTr="00D37A3D">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224FDA" w:rsidRPr="00014814" w:rsidRDefault="00224FDA" w:rsidP="00D37A3D">
            <w:pPr>
              <w:autoSpaceDE w:val="0"/>
              <w:autoSpaceDN w:val="0"/>
              <w:adjustRightInd w:val="0"/>
              <w:spacing w:after="0"/>
              <w:jc w:val="center"/>
              <w:rPr>
                <w:rFonts w:ascii="Times New Roman" w:hAnsi="Times New Roman"/>
                <w:b/>
                <w:bCs/>
                <w:szCs w:val="22"/>
                <w:lang w:val="es-ES_tradnl" w:eastAsia="es-ES_tradnl"/>
              </w:rPr>
            </w:pPr>
            <w:r w:rsidRPr="00014814">
              <w:rPr>
                <w:rFonts w:ascii="Times New Roman" w:hAnsi="Times New Roman"/>
                <w:b/>
                <w:bCs/>
                <w:szCs w:val="22"/>
                <w:lang w:val="es-ES_tradnl" w:eastAsia="es-ES_tradnl"/>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224FDA" w:rsidRPr="00014814" w:rsidRDefault="00224FDA" w:rsidP="00D37A3D">
            <w:pPr>
              <w:autoSpaceDE w:val="0"/>
              <w:autoSpaceDN w:val="0"/>
              <w:adjustRightInd w:val="0"/>
              <w:spacing w:after="0"/>
              <w:jc w:val="center"/>
              <w:rPr>
                <w:rFonts w:ascii="Times New Roman" w:hAnsi="Times New Roman"/>
                <w:b/>
                <w:bCs/>
                <w:szCs w:val="22"/>
                <w:lang w:val="es-ES_tradnl" w:eastAsia="es-ES_tradnl"/>
              </w:rPr>
            </w:pPr>
            <w:r w:rsidRPr="00014814">
              <w:rPr>
                <w:rFonts w:ascii="Times New Roman" w:hAnsi="Times New Roman"/>
                <w:b/>
                <w:bCs/>
                <w:szCs w:val="22"/>
                <w:lang w:val="es-ES_tradnl" w:eastAsia="es-ES_tradnl"/>
              </w:rPr>
              <w:t>Credit</w:t>
            </w:r>
          </w:p>
          <w:p w:rsidR="00224FDA" w:rsidRPr="00014814" w:rsidRDefault="00224FDA" w:rsidP="00D37A3D">
            <w:pPr>
              <w:autoSpaceDE w:val="0"/>
              <w:autoSpaceDN w:val="0"/>
              <w:adjustRightInd w:val="0"/>
              <w:spacing w:after="0"/>
              <w:jc w:val="center"/>
              <w:rPr>
                <w:rFonts w:ascii="Times New Roman" w:hAnsi="Times New Roman"/>
                <w:b/>
                <w:bCs/>
                <w:szCs w:val="22"/>
                <w:lang w:val="es-ES_tradnl" w:eastAsia="es-ES_tradnl"/>
              </w:rPr>
            </w:pPr>
            <w:r w:rsidRPr="00014814">
              <w:rPr>
                <w:rFonts w:ascii="Times New Roman" w:hAnsi="Times New Roman"/>
                <w:b/>
                <w:bCs/>
                <w:szCs w:val="22"/>
                <w:lang w:val="es-ES_tradnl" w:eastAsia="es-ES_tradnl"/>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224FDA" w:rsidRPr="00014814" w:rsidRDefault="00224FDA" w:rsidP="00D37A3D">
            <w:pPr>
              <w:autoSpaceDE w:val="0"/>
              <w:autoSpaceDN w:val="0"/>
              <w:adjustRightInd w:val="0"/>
              <w:spacing w:after="0"/>
              <w:jc w:val="center"/>
              <w:rPr>
                <w:rFonts w:ascii="Times New Roman" w:hAnsi="Times New Roman"/>
                <w:b/>
                <w:bCs/>
                <w:szCs w:val="22"/>
                <w:lang w:val="es-ES_tradnl" w:eastAsia="es-ES_tradnl"/>
              </w:rPr>
            </w:pPr>
            <w:r w:rsidRPr="00014814">
              <w:rPr>
                <w:rFonts w:ascii="Times New Roman" w:hAnsi="Times New Roman"/>
                <w:b/>
                <w:bCs/>
                <w:szCs w:val="22"/>
                <w:lang w:val="es-ES_tradnl" w:eastAsia="es-ES_tradnl"/>
              </w:rPr>
              <w:t>Balance</w:t>
            </w:r>
          </w:p>
          <w:p w:rsidR="00224FDA" w:rsidRPr="00014814" w:rsidRDefault="00224FDA" w:rsidP="00D37A3D">
            <w:pPr>
              <w:autoSpaceDE w:val="0"/>
              <w:autoSpaceDN w:val="0"/>
              <w:adjustRightInd w:val="0"/>
              <w:spacing w:after="0"/>
              <w:jc w:val="center"/>
              <w:rPr>
                <w:rFonts w:ascii="Times New Roman" w:hAnsi="Times New Roman"/>
                <w:b/>
                <w:bCs/>
                <w:szCs w:val="22"/>
                <w:lang w:val="es-ES_tradnl" w:eastAsia="es-ES_tradnl"/>
              </w:rPr>
            </w:pPr>
            <w:r w:rsidRPr="00014814">
              <w:rPr>
                <w:rFonts w:ascii="Times New Roman" w:hAnsi="Times New Roman"/>
                <w:b/>
                <w:bCs/>
                <w:szCs w:val="22"/>
                <w:lang w:val="es-ES_tradnl" w:eastAsia="es-ES_tradnl"/>
              </w:rPr>
              <w:t>/Movement</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224FDA" w:rsidRPr="00014814" w:rsidRDefault="00224FDA" w:rsidP="00D37A3D">
            <w:pPr>
              <w:autoSpaceDE w:val="0"/>
              <w:autoSpaceDN w:val="0"/>
              <w:adjustRightInd w:val="0"/>
              <w:spacing w:after="0"/>
              <w:jc w:val="center"/>
              <w:rPr>
                <w:rFonts w:ascii="Times New Roman" w:hAnsi="Times New Roman"/>
                <w:b/>
                <w:bCs/>
                <w:szCs w:val="22"/>
                <w:lang w:val="es-ES_tradnl" w:eastAsia="es-ES_tradnl"/>
              </w:rPr>
            </w:pPr>
            <w:r w:rsidRPr="00014814">
              <w:rPr>
                <w:rFonts w:ascii="Times New Roman" w:hAnsi="Times New Roman"/>
                <w:b/>
                <w:bCs/>
                <w:szCs w:val="22"/>
                <w:lang w:val="es-ES_tradnl" w:eastAsia="es-ES_tradnl"/>
              </w:rPr>
              <w:t>Figure reported</w:t>
            </w:r>
          </w:p>
        </w:tc>
      </w:tr>
      <w:tr w:rsidR="00224FDA" w:rsidRPr="00014814" w:rsidTr="00D37A3D">
        <w:trPr>
          <w:trHeight w:val="557"/>
        </w:trPr>
        <w:tc>
          <w:tcPr>
            <w:tcW w:w="1134" w:type="dxa"/>
            <w:vMerge w:val="restart"/>
            <w:tcBorders>
              <w:top w:val="single" w:sz="12" w:space="0" w:color="auto"/>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Assets</w:t>
            </w:r>
          </w:p>
        </w:tc>
        <w:tc>
          <w:tcPr>
            <w:tcW w:w="992" w:type="dxa"/>
            <w:vMerge w:val="restart"/>
            <w:tcBorders>
              <w:top w:val="single" w:sz="12" w:space="0" w:color="auto"/>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Debit</w:t>
            </w:r>
          </w:p>
        </w:tc>
        <w:tc>
          <w:tcPr>
            <w:tcW w:w="2977" w:type="dxa"/>
            <w:tcBorders>
              <w:top w:val="single" w:sz="1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Balance on assets</w:t>
            </w:r>
          </w:p>
        </w:tc>
        <w:tc>
          <w:tcPr>
            <w:tcW w:w="3261" w:type="dxa"/>
            <w:tcBorders>
              <w:top w:val="single" w:sz="1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ind w:left="-360" w:firstLine="36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Increase on assets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Negative balance  on assets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224FDA" w:rsidRPr="00014814" w:rsidTr="00D37A3D">
        <w:trPr>
          <w:trHeight w:val="557"/>
        </w:trPr>
        <w:tc>
          <w:tcPr>
            <w:tcW w:w="1134" w:type="dxa"/>
            <w:vMerge/>
            <w:tcBorders>
              <w:left w:val="single" w:sz="12" w:space="0" w:color="auto"/>
              <w:bottom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Decrease on assets</w:t>
            </w:r>
          </w:p>
        </w:tc>
        <w:tc>
          <w:tcPr>
            <w:tcW w:w="3261" w:type="dxa"/>
            <w:tcBorders>
              <w:top w:val="single" w:sz="2" w:space="0" w:color="auto"/>
              <w:left w:val="single" w:sz="6" w:space="0" w:color="auto"/>
              <w:bottom w:val="single" w:sz="6"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224FDA" w:rsidRPr="00014814" w:rsidTr="00D37A3D">
        <w:trPr>
          <w:trHeight w:val="557"/>
        </w:trPr>
        <w:tc>
          <w:tcPr>
            <w:tcW w:w="1134" w:type="dxa"/>
            <w:vMerge w:val="restart"/>
            <w:tcBorders>
              <w:top w:val="single" w:sz="6" w:space="0" w:color="auto"/>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Expenses</w:t>
            </w: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Balance on expenses</w:t>
            </w:r>
          </w:p>
        </w:tc>
        <w:tc>
          <w:tcPr>
            <w:tcW w:w="3261" w:type="dxa"/>
            <w:tcBorders>
              <w:top w:val="single" w:sz="6"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Increase on expenses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Negative balance (including reversals) on expenses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224FDA" w:rsidRPr="00014814" w:rsidTr="00D37A3D">
        <w:trPr>
          <w:trHeight w:val="569"/>
        </w:trPr>
        <w:tc>
          <w:tcPr>
            <w:tcW w:w="1134" w:type="dxa"/>
            <w:vMerge/>
            <w:tcBorders>
              <w:left w:val="single" w:sz="12" w:space="0" w:color="auto"/>
              <w:bottom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992" w:type="dxa"/>
            <w:vMerge/>
            <w:tcBorders>
              <w:left w:val="single" w:sz="6" w:space="0" w:color="auto"/>
              <w:bottom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Decrease on expenses</w:t>
            </w:r>
          </w:p>
        </w:tc>
        <w:tc>
          <w:tcPr>
            <w:tcW w:w="3261" w:type="dxa"/>
            <w:tcBorders>
              <w:top w:val="single" w:sz="2" w:space="0" w:color="auto"/>
              <w:left w:val="single" w:sz="6" w:space="0" w:color="auto"/>
              <w:bottom w:val="single" w:sz="1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224FDA" w:rsidRPr="00014814" w:rsidTr="00D37A3D">
        <w:trPr>
          <w:trHeight w:val="557"/>
        </w:trPr>
        <w:tc>
          <w:tcPr>
            <w:tcW w:w="1134" w:type="dxa"/>
            <w:vMerge w:val="restart"/>
            <w:tcBorders>
              <w:top w:val="single" w:sz="12" w:space="0" w:color="auto"/>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Liabilities</w:t>
            </w:r>
          </w:p>
        </w:tc>
        <w:tc>
          <w:tcPr>
            <w:tcW w:w="992" w:type="dxa"/>
            <w:vMerge w:val="restart"/>
            <w:tcBorders>
              <w:top w:val="single" w:sz="12" w:space="0" w:color="auto"/>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Credit</w:t>
            </w:r>
          </w:p>
        </w:tc>
        <w:tc>
          <w:tcPr>
            <w:tcW w:w="2977" w:type="dxa"/>
            <w:tcBorders>
              <w:top w:val="single" w:sz="1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Balance on liabilities</w:t>
            </w:r>
          </w:p>
        </w:tc>
        <w:tc>
          <w:tcPr>
            <w:tcW w:w="3261" w:type="dxa"/>
            <w:tcBorders>
              <w:top w:val="single" w:sz="1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Increase on liabilities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rPr>
                <w:rFonts w:ascii="Times New Roman" w:hAnsi="Times New Roman"/>
                <w:szCs w:val="22"/>
                <w:lang w:eastAsia="es-ES_tradnl"/>
              </w:rPr>
            </w:pPr>
            <w:r w:rsidRPr="00014814">
              <w:rPr>
                <w:rFonts w:ascii="Times New Roman" w:hAnsi="Times New Roman"/>
                <w:szCs w:val="22"/>
                <w:lang w:eastAsia="es-ES_tradnl"/>
              </w:rPr>
              <w:t>Negative balance on liabilities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224FDA" w:rsidRPr="00014814" w:rsidTr="00D37A3D">
        <w:trPr>
          <w:trHeight w:val="557"/>
        </w:trPr>
        <w:tc>
          <w:tcPr>
            <w:tcW w:w="1134" w:type="dxa"/>
            <w:vMerge/>
            <w:tcBorders>
              <w:left w:val="single" w:sz="12" w:space="0" w:color="auto"/>
              <w:bottom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Decrease on liabilities</w:t>
            </w:r>
          </w:p>
        </w:tc>
        <w:tc>
          <w:tcPr>
            <w:tcW w:w="3261" w:type="dxa"/>
            <w:tcBorders>
              <w:top w:val="single" w:sz="2" w:space="0" w:color="auto"/>
              <w:left w:val="single" w:sz="6" w:space="0" w:color="auto"/>
              <w:bottom w:val="single" w:sz="6"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224FDA" w:rsidRPr="00014814" w:rsidTr="00D37A3D">
        <w:trPr>
          <w:trHeight w:val="557"/>
        </w:trPr>
        <w:tc>
          <w:tcPr>
            <w:tcW w:w="1134" w:type="dxa"/>
            <w:vMerge w:val="restart"/>
            <w:tcBorders>
              <w:top w:val="single" w:sz="6" w:space="0" w:color="auto"/>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Equity</w:t>
            </w: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Balance on equity</w:t>
            </w:r>
          </w:p>
        </w:tc>
        <w:tc>
          <w:tcPr>
            <w:tcW w:w="3261" w:type="dxa"/>
            <w:tcBorders>
              <w:top w:val="single" w:sz="6"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Increase on equity</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rPr>
                <w:rFonts w:ascii="Times New Roman" w:hAnsi="Times New Roman"/>
                <w:szCs w:val="22"/>
                <w:lang w:eastAsia="es-ES_tradnl"/>
              </w:rPr>
            </w:pPr>
            <w:r w:rsidRPr="00014814">
              <w:rPr>
                <w:rFonts w:ascii="Times New Roman" w:hAnsi="Times New Roman"/>
                <w:szCs w:val="22"/>
                <w:lang w:eastAsia="es-ES_tradnl"/>
              </w:rPr>
              <w:t>Negative balance  on equity</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224FDA" w:rsidRPr="00014814" w:rsidTr="00D37A3D">
        <w:trPr>
          <w:trHeight w:val="557"/>
        </w:trPr>
        <w:tc>
          <w:tcPr>
            <w:tcW w:w="1134" w:type="dxa"/>
            <w:vMerge/>
            <w:tcBorders>
              <w:left w:val="single" w:sz="12" w:space="0" w:color="auto"/>
              <w:bottom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Decrease on equity</w:t>
            </w:r>
          </w:p>
        </w:tc>
        <w:tc>
          <w:tcPr>
            <w:tcW w:w="3261" w:type="dxa"/>
            <w:tcBorders>
              <w:top w:val="single" w:sz="2" w:space="0" w:color="auto"/>
              <w:left w:val="single" w:sz="6" w:space="0" w:color="auto"/>
              <w:bottom w:val="single" w:sz="6"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224FDA" w:rsidRPr="00014814" w:rsidTr="00D37A3D">
        <w:trPr>
          <w:trHeight w:val="557"/>
        </w:trPr>
        <w:tc>
          <w:tcPr>
            <w:tcW w:w="1134" w:type="dxa"/>
            <w:vMerge w:val="restart"/>
            <w:tcBorders>
              <w:top w:val="single" w:sz="6" w:space="0" w:color="auto"/>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Income</w:t>
            </w: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Balance on income</w:t>
            </w:r>
          </w:p>
        </w:tc>
        <w:tc>
          <w:tcPr>
            <w:tcW w:w="3261" w:type="dxa"/>
            <w:tcBorders>
              <w:top w:val="single" w:sz="6"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Increase  on income</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Positive                                            ("Normal", no sign needed)</w:t>
            </w:r>
          </w:p>
        </w:tc>
      </w:tr>
      <w:tr w:rsidR="00224FDA" w:rsidRPr="00014814" w:rsidTr="00D37A3D">
        <w:trPr>
          <w:trHeight w:val="557"/>
        </w:trPr>
        <w:tc>
          <w:tcPr>
            <w:tcW w:w="1134" w:type="dxa"/>
            <w:vMerge/>
            <w:tcBorders>
              <w:left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eastAsia="es-ES_tradnl"/>
              </w:rPr>
            </w:pPr>
            <w:r w:rsidRPr="00014814">
              <w:rPr>
                <w:rFonts w:ascii="Times New Roman" w:hAnsi="Times New Roman"/>
                <w:szCs w:val="22"/>
                <w:lang w:eastAsia="es-ES_tradnl"/>
              </w:rPr>
              <w:t>Negative balance (including reversals) on income</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r w:rsidR="00224FDA" w:rsidRPr="00014814" w:rsidTr="00D37A3D">
        <w:trPr>
          <w:trHeight w:val="569"/>
        </w:trPr>
        <w:tc>
          <w:tcPr>
            <w:tcW w:w="1134" w:type="dxa"/>
            <w:vMerge/>
            <w:tcBorders>
              <w:left w:val="single" w:sz="12" w:space="0" w:color="auto"/>
              <w:bottom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992" w:type="dxa"/>
            <w:vMerge/>
            <w:tcBorders>
              <w:left w:val="single" w:sz="6" w:space="0" w:color="auto"/>
              <w:bottom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Decrease on income</w:t>
            </w:r>
          </w:p>
        </w:tc>
        <w:tc>
          <w:tcPr>
            <w:tcW w:w="3261" w:type="dxa"/>
            <w:tcBorders>
              <w:top w:val="single" w:sz="2" w:space="0" w:color="auto"/>
              <w:left w:val="single" w:sz="6" w:space="0" w:color="auto"/>
              <w:bottom w:val="single" w:sz="12" w:space="0" w:color="auto"/>
              <w:right w:val="single" w:sz="12" w:space="0" w:color="auto"/>
            </w:tcBorders>
            <w:vAlign w:val="center"/>
          </w:tcPr>
          <w:p w:rsidR="00224FDA" w:rsidRPr="00014814" w:rsidRDefault="00224FDA" w:rsidP="00D37A3D">
            <w:pPr>
              <w:autoSpaceDE w:val="0"/>
              <w:autoSpaceDN w:val="0"/>
              <w:adjustRightInd w:val="0"/>
              <w:spacing w:after="0"/>
              <w:jc w:val="center"/>
              <w:rPr>
                <w:rFonts w:ascii="Times New Roman" w:hAnsi="Times New Roman"/>
                <w:szCs w:val="22"/>
                <w:lang w:val="es-ES_tradnl" w:eastAsia="es-ES_tradnl"/>
              </w:rPr>
            </w:pPr>
            <w:r w:rsidRPr="00014814">
              <w:rPr>
                <w:rFonts w:ascii="Times New Roman" w:hAnsi="Times New Roman"/>
                <w:szCs w:val="22"/>
                <w:lang w:val="es-ES_tradnl" w:eastAsia="es-ES_tradnl"/>
              </w:rPr>
              <w:t>Negative                                        (Minus  "-" sign needed)</w:t>
            </w:r>
          </w:p>
        </w:tc>
      </w:tr>
    </w:tbl>
    <w:p w:rsidR="00224FDA" w:rsidRPr="003848AF" w:rsidRDefault="00224FDA" w:rsidP="006F68C2">
      <w:pPr>
        <w:pStyle w:val="Baseparagraphnumbered"/>
        <w:numPr>
          <w:ilvl w:val="0"/>
          <w:numId w:val="0"/>
        </w:numPr>
        <w:ind w:left="633"/>
      </w:pPr>
    </w:p>
    <w:p w:rsidR="006F68C2" w:rsidRDefault="003265FE" w:rsidP="006F68C2">
      <w:pPr>
        <w:pStyle w:val="subtitlenumbered"/>
        <w:numPr>
          <w:ilvl w:val="0"/>
          <w:numId w:val="18"/>
        </w:numPr>
      </w:pPr>
      <w:bookmarkStart w:id="11" w:name="_Toc392674807"/>
      <w:r>
        <w:t>Consolidation</w:t>
      </w:r>
      <w:bookmarkEnd w:id="11"/>
    </w:p>
    <w:p w:rsidR="006F68C2" w:rsidRDefault="006F68C2" w:rsidP="006F68C2">
      <w:pPr>
        <w:pStyle w:val="Baseparagraphnumbered"/>
      </w:pPr>
      <w:r>
        <w:lastRenderedPageBreak/>
        <w:t xml:space="preserve">Unless specified otherwise in this Annex, FINREP </w:t>
      </w:r>
      <w:r w:rsidR="009E5E20">
        <w:t>template</w:t>
      </w:r>
      <w:r>
        <w:t xml:space="preserve">s shall be prepared using the prudential scope of consolidation in accordance with </w:t>
      </w:r>
      <w:r w:rsidR="00DE1B23">
        <w:t>Part 1</w:t>
      </w:r>
      <w:r w:rsidR="00E43252">
        <w:t>,</w:t>
      </w:r>
      <w:r w:rsidR="00DE1B23">
        <w:t xml:space="preserve"> Title II, Chapter 2, Section </w:t>
      </w:r>
      <w:r w:rsidR="00DE1B23" w:rsidRPr="00E43252">
        <w:t>2</w:t>
      </w:r>
      <w:r w:rsidR="00113AC8">
        <w:t xml:space="preserve"> </w:t>
      </w:r>
      <w:r w:rsidRPr="00E43252">
        <w:t xml:space="preserve">of the CRR. </w:t>
      </w:r>
      <w:r w:rsidR="009E5E20" w:rsidRPr="00E43252">
        <w:t>Instituti</w:t>
      </w:r>
      <w:r w:rsidR="009E5E20">
        <w:t>ons</w:t>
      </w:r>
      <w:r>
        <w:t xml:space="preserve"> shall account for </w:t>
      </w:r>
      <w:r w:rsidRPr="00166CAB">
        <w:t xml:space="preserve">their subsidiaries and joint ventures using the </w:t>
      </w:r>
      <w:r>
        <w:t xml:space="preserve">same methods than for prudential consolidation: </w:t>
      </w:r>
    </w:p>
    <w:p w:rsidR="006F68C2" w:rsidRPr="00E43252" w:rsidRDefault="006F68C2" w:rsidP="006F68C2">
      <w:pPr>
        <w:pStyle w:val="Baseparagraphnumbered"/>
        <w:numPr>
          <w:ilvl w:val="1"/>
          <w:numId w:val="30"/>
        </w:numPr>
        <w:ind w:left="993"/>
      </w:pPr>
      <w:r w:rsidRPr="003848AF">
        <w:t xml:space="preserve">Institutions may be permitted or required to apply the equity method to investments in insurance and non-financial subsidiaries in accordance with </w:t>
      </w:r>
      <w:r w:rsidRPr="00E43252">
        <w:t>article 1</w:t>
      </w:r>
      <w:r w:rsidR="00DE1B23" w:rsidRPr="00E43252">
        <w:t>8</w:t>
      </w:r>
      <w:r w:rsidRPr="00E43252">
        <w:t xml:space="preserve">.5 of the CRR.  </w:t>
      </w:r>
    </w:p>
    <w:p w:rsidR="006F68C2" w:rsidRPr="00E43252" w:rsidRDefault="006F68C2" w:rsidP="006F68C2">
      <w:pPr>
        <w:pStyle w:val="Baseparagraphnumbered"/>
        <w:numPr>
          <w:ilvl w:val="1"/>
          <w:numId w:val="30"/>
        </w:numPr>
        <w:ind w:left="993"/>
      </w:pPr>
      <w:r w:rsidRPr="00E43252">
        <w:t xml:space="preserve">Institutions may be permitted to use the proportional consolidation method for financial </w:t>
      </w:r>
      <w:r w:rsidR="00642BA4">
        <w:t xml:space="preserve">subsidiaries in accordance with </w:t>
      </w:r>
      <w:r w:rsidRPr="00E43252">
        <w:t>article 1</w:t>
      </w:r>
      <w:r w:rsidR="00DE1B23" w:rsidRPr="00E43252">
        <w:t>8</w:t>
      </w:r>
      <w:r w:rsidRPr="00E43252">
        <w:t>.2 of the CRR.</w:t>
      </w:r>
    </w:p>
    <w:p w:rsidR="006F68C2" w:rsidRPr="00E43252" w:rsidRDefault="006F68C2" w:rsidP="006F68C2">
      <w:pPr>
        <w:pStyle w:val="Baseparagraphnumbered"/>
        <w:numPr>
          <w:ilvl w:val="1"/>
          <w:numId w:val="30"/>
        </w:numPr>
        <w:ind w:left="993"/>
      </w:pPr>
      <w:r w:rsidRPr="00E43252">
        <w:t>Institutions may be required to use the proportional consolidation method for investment in joint ventures in accordance with article 1</w:t>
      </w:r>
      <w:r w:rsidR="00DE1B23" w:rsidRPr="00E43252">
        <w:t>8</w:t>
      </w:r>
      <w:r w:rsidRPr="00E43252">
        <w:t>.4 of the CRR.</w:t>
      </w:r>
    </w:p>
    <w:p w:rsidR="00495F71" w:rsidRPr="00014814" w:rsidRDefault="005100D0" w:rsidP="00DF61CD">
      <w:pPr>
        <w:pStyle w:val="subtitlenumbered"/>
        <w:numPr>
          <w:ilvl w:val="0"/>
          <w:numId w:val="18"/>
        </w:numPr>
      </w:pPr>
      <w:bookmarkStart w:id="12" w:name="_Toc361844202"/>
      <w:bookmarkStart w:id="13" w:name="_Toc392674808"/>
      <w:r w:rsidRPr="00014814">
        <w:t>Accounting portfolios</w:t>
      </w:r>
      <w:bookmarkEnd w:id="12"/>
      <w:bookmarkEnd w:id="13"/>
    </w:p>
    <w:p w:rsidR="00495F71" w:rsidRPr="00014814" w:rsidRDefault="005100D0" w:rsidP="00EC2A65">
      <w:pPr>
        <w:pStyle w:val="sub-subtitlenumbered"/>
      </w:pPr>
      <w:bookmarkStart w:id="14" w:name="_Toc361844203"/>
      <w:bookmarkStart w:id="15" w:name="_Toc392674809"/>
      <w:r w:rsidRPr="00014814">
        <w:t>Assets</w:t>
      </w:r>
      <w:bookmarkEnd w:id="14"/>
      <w:bookmarkEnd w:id="15"/>
    </w:p>
    <w:p w:rsidR="005100D0" w:rsidRPr="00014814" w:rsidRDefault="005100D0" w:rsidP="00607122">
      <w:pPr>
        <w:pStyle w:val="Baseparagraphnumbered"/>
      </w:pPr>
      <w:r w:rsidRPr="00014814">
        <w:t>“Accounting portfolios” shall mean financial instruments aggregated by valuation rules.</w:t>
      </w:r>
      <w:r w:rsidR="00EE4C48" w:rsidRPr="00014814">
        <w:t xml:space="preserve"> These aggregations do not include investments in subsidiaries, joint ventures and associates</w:t>
      </w:r>
      <w:r w:rsidR="00BE2D1F">
        <w:t>, balances receivable on demand classified as “Cash</w:t>
      </w:r>
      <w:ins w:id="16" w:author="Author">
        <w:r w:rsidR="00CD6C63">
          <w:t>,</w:t>
        </w:r>
      </w:ins>
      <w:del w:id="17" w:author="Author">
        <w:r w:rsidR="00BE2D1F" w:rsidDel="00CD6C63">
          <w:delText xml:space="preserve"> and</w:delText>
        </w:r>
      </w:del>
      <w:r w:rsidR="00BE2D1F">
        <w:t xml:space="preserve"> cash balances at central banks</w:t>
      </w:r>
      <w:ins w:id="18" w:author="Author">
        <w:r w:rsidR="00CD6C63">
          <w:t xml:space="preserve"> and other demand deposits</w:t>
        </w:r>
      </w:ins>
      <w:r w:rsidR="00BE2D1F">
        <w:t>”</w:t>
      </w:r>
      <w:r w:rsidR="00EE4C48" w:rsidRPr="00014814">
        <w:t xml:space="preserve"> as well as those financial instruments classified as “</w:t>
      </w:r>
      <w:r w:rsidR="00F522C1">
        <w:t>H</w:t>
      </w:r>
      <w:r w:rsidR="00F522C1" w:rsidRPr="00014814">
        <w:t xml:space="preserve">eld </w:t>
      </w:r>
      <w:r w:rsidR="00EE4C48" w:rsidRPr="00014814">
        <w:t>for sale” presented in the items “Non-current assets and disposal groups classified as held for sale” and “Liabilities included in disposal groups classified as held for sale“.</w:t>
      </w:r>
    </w:p>
    <w:p w:rsidR="005100D0" w:rsidRPr="00014814" w:rsidRDefault="005100D0" w:rsidP="00607122">
      <w:pPr>
        <w:pStyle w:val="Baseparagraphnumbered"/>
      </w:pPr>
      <w:r w:rsidRPr="00014814">
        <w:rPr>
          <w:lang w:val="en-US"/>
        </w:rPr>
        <w:t>T</w:t>
      </w:r>
      <w:r w:rsidRPr="00014814">
        <w:t xml:space="preserve">he following accounting portfolios based on IFRS </w:t>
      </w:r>
      <w:r w:rsidRPr="00014814">
        <w:rPr>
          <w:lang w:val="en-US"/>
        </w:rPr>
        <w:t>shall be</w:t>
      </w:r>
      <w:r w:rsidRPr="00014814">
        <w:t xml:space="preserve"> used</w:t>
      </w:r>
      <w:r w:rsidRPr="00014814">
        <w:rPr>
          <w:lang w:val="en-US"/>
        </w:rPr>
        <w:t xml:space="preserve"> for financial assets</w:t>
      </w:r>
      <w:r w:rsidRPr="00014814">
        <w:t>:</w:t>
      </w:r>
    </w:p>
    <w:p w:rsidR="00495F71" w:rsidRPr="00014814" w:rsidRDefault="005100D0" w:rsidP="00DF61CD">
      <w:pPr>
        <w:pStyle w:val="ListParagraph"/>
        <w:numPr>
          <w:ilvl w:val="0"/>
          <w:numId w:val="17"/>
        </w:numPr>
        <w:spacing w:after="240" w:line="240" w:lineRule="auto"/>
        <w:ind w:left="993" w:hanging="426"/>
        <w:contextualSpacing w:val="0"/>
        <w:jc w:val="both"/>
        <w:rPr>
          <w:rFonts w:ascii="Times New Roman" w:hAnsi="Times New Roman"/>
          <w:sz w:val="24"/>
          <w:szCs w:val="24"/>
          <w:lang w:eastAsia="en-GB"/>
        </w:rPr>
      </w:pPr>
      <w:r w:rsidRPr="00014814">
        <w:rPr>
          <w:rFonts w:ascii="Times New Roman" w:hAnsi="Times New Roman"/>
          <w:sz w:val="24"/>
          <w:szCs w:val="24"/>
          <w:lang w:eastAsia="en-GB"/>
        </w:rPr>
        <w:t>“Financial assets held for trading”,</w:t>
      </w:r>
    </w:p>
    <w:p w:rsidR="00495F71" w:rsidRPr="00014814" w:rsidRDefault="005100D0" w:rsidP="00DF61CD">
      <w:pPr>
        <w:pStyle w:val="ListParagraph"/>
        <w:numPr>
          <w:ilvl w:val="0"/>
          <w:numId w:val="17"/>
        </w:numPr>
        <w:spacing w:after="240" w:line="240" w:lineRule="auto"/>
        <w:ind w:left="851" w:hanging="284"/>
        <w:contextualSpacing w:val="0"/>
        <w:jc w:val="both"/>
        <w:rPr>
          <w:rFonts w:ascii="Times New Roman" w:hAnsi="Times New Roman"/>
          <w:sz w:val="24"/>
          <w:szCs w:val="24"/>
          <w:lang w:eastAsia="en-GB"/>
        </w:rPr>
      </w:pPr>
      <w:r w:rsidRPr="00014814">
        <w:rPr>
          <w:rFonts w:ascii="Times New Roman" w:hAnsi="Times New Roman"/>
          <w:sz w:val="24"/>
          <w:szCs w:val="24"/>
          <w:lang w:eastAsia="en-GB"/>
        </w:rPr>
        <w:t xml:space="preserve"> “Financial assets designated at fair value through profit or loss”, </w:t>
      </w:r>
    </w:p>
    <w:p w:rsidR="00495F71" w:rsidRPr="00014814" w:rsidRDefault="00B63B6C" w:rsidP="00DF61CD">
      <w:pPr>
        <w:pStyle w:val="ListParagraph"/>
        <w:numPr>
          <w:ilvl w:val="0"/>
          <w:numId w:val="17"/>
        </w:numPr>
        <w:spacing w:after="240" w:line="240" w:lineRule="auto"/>
        <w:ind w:left="851" w:hanging="284"/>
        <w:contextualSpacing w:val="0"/>
        <w:jc w:val="both"/>
        <w:rPr>
          <w:rFonts w:ascii="Times New Roman" w:hAnsi="Times New Roman"/>
          <w:sz w:val="24"/>
          <w:szCs w:val="24"/>
          <w:lang w:eastAsia="en-GB"/>
        </w:rPr>
      </w:pPr>
      <w:r>
        <w:rPr>
          <w:rFonts w:ascii="Times New Roman" w:hAnsi="Times New Roman"/>
          <w:sz w:val="24"/>
          <w:szCs w:val="24"/>
          <w:lang w:eastAsia="en-GB"/>
        </w:rPr>
        <w:t xml:space="preserve"> </w:t>
      </w:r>
      <w:r w:rsidR="005100D0" w:rsidRPr="00014814">
        <w:rPr>
          <w:rFonts w:ascii="Times New Roman" w:hAnsi="Times New Roman"/>
          <w:sz w:val="24"/>
          <w:szCs w:val="24"/>
          <w:lang w:eastAsia="en-GB"/>
        </w:rPr>
        <w:t>“Available-for-sale financial assets”,</w:t>
      </w:r>
    </w:p>
    <w:p w:rsidR="00495F71" w:rsidRPr="00014814" w:rsidRDefault="00B63B6C" w:rsidP="00DF61CD">
      <w:pPr>
        <w:pStyle w:val="ListParagraph"/>
        <w:numPr>
          <w:ilvl w:val="0"/>
          <w:numId w:val="17"/>
        </w:numPr>
        <w:spacing w:after="240" w:line="240" w:lineRule="auto"/>
        <w:ind w:left="851" w:hanging="284"/>
        <w:contextualSpacing w:val="0"/>
        <w:jc w:val="both"/>
        <w:rPr>
          <w:rFonts w:ascii="Times New Roman" w:hAnsi="Times New Roman"/>
          <w:sz w:val="24"/>
          <w:szCs w:val="24"/>
          <w:lang w:eastAsia="en-GB"/>
        </w:rPr>
      </w:pPr>
      <w:r>
        <w:rPr>
          <w:rFonts w:ascii="Times New Roman" w:hAnsi="Times New Roman"/>
          <w:sz w:val="24"/>
          <w:szCs w:val="24"/>
          <w:lang w:eastAsia="en-GB"/>
        </w:rPr>
        <w:t xml:space="preserve"> </w:t>
      </w:r>
      <w:r w:rsidR="005100D0" w:rsidRPr="00014814">
        <w:rPr>
          <w:rFonts w:ascii="Times New Roman" w:hAnsi="Times New Roman"/>
          <w:sz w:val="24"/>
          <w:szCs w:val="24"/>
          <w:lang w:eastAsia="en-GB"/>
        </w:rPr>
        <w:t xml:space="preserve">“Loans and Receivables”, </w:t>
      </w:r>
    </w:p>
    <w:p w:rsidR="00BE2D1F" w:rsidRDefault="00B63B6C" w:rsidP="00DF61CD">
      <w:pPr>
        <w:pStyle w:val="ListParagraph"/>
        <w:numPr>
          <w:ilvl w:val="0"/>
          <w:numId w:val="17"/>
        </w:numPr>
        <w:spacing w:after="240" w:line="240" w:lineRule="auto"/>
        <w:ind w:left="851" w:hanging="284"/>
        <w:contextualSpacing w:val="0"/>
        <w:jc w:val="both"/>
        <w:rPr>
          <w:rFonts w:ascii="Times New Roman" w:hAnsi="Times New Roman"/>
          <w:sz w:val="24"/>
          <w:szCs w:val="24"/>
          <w:lang w:eastAsia="en-GB"/>
        </w:rPr>
      </w:pPr>
      <w:r>
        <w:rPr>
          <w:rFonts w:ascii="Times New Roman" w:hAnsi="Times New Roman"/>
          <w:sz w:val="24"/>
          <w:szCs w:val="24"/>
          <w:lang w:eastAsia="en-GB"/>
        </w:rPr>
        <w:t xml:space="preserve"> </w:t>
      </w:r>
      <w:r w:rsidR="005100D0" w:rsidRPr="00014814">
        <w:rPr>
          <w:rFonts w:ascii="Times New Roman" w:hAnsi="Times New Roman"/>
          <w:sz w:val="24"/>
          <w:szCs w:val="24"/>
          <w:lang w:eastAsia="en-GB"/>
        </w:rPr>
        <w:t>“Held-to-maturity investments”</w:t>
      </w:r>
      <w:r w:rsidR="00914A4C">
        <w:rPr>
          <w:rFonts w:ascii="Times New Roman" w:hAnsi="Times New Roman"/>
          <w:sz w:val="24"/>
          <w:szCs w:val="24"/>
          <w:lang w:eastAsia="en-GB"/>
        </w:rPr>
        <w:t>.</w:t>
      </w:r>
    </w:p>
    <w:p w:rsidR="00D14538" w:rsidRDefault="00D14538" w:rsidP="00D14538">
      <w:pPr>
        <w:pStyle w:val="Baseparagraphnumbered"/>
      </w:pPr>
      <w:r>
        <w:t xml:space="preserve">The following accounting portfolios based on </w:t>
      </w:r>
      <w:r w:rsidR="00182417">
        <w:t>National GAAP</w:t>
      </w:r>
      <w:r>
        <w:t xml:space="preserve"> shall be used for financial assets:</w:t>
      </w:r>
    </w:p>
    <w:p w:rsidR="00D14538" w:rsidRDefault="00D14538" w:rsidP="00DC7F44">
      <w:pPr>
        <w:pStyle w:val="Baseparagraphnumbered"/>
        <w:numPr>
          <w:ilvl w:val="0"/>
          <w:numId w:val="46"/>
        </w:numPr>
        <w:ind w:left="1080"/>
      </w:pPr>
      <w:r>
        <w:t xml:space="preserve">“Trading financial assets”, </w:t>
      </w:r>
    </w:p>
    <w:p w:rsidR="00D14538" w:rsidRDefault="00D14538" w:rsidP="00DC7F44">
      <w:pPr>
        <w:pStyle w:val="Baseparagraphnumbered"/>
        <w:numPr>
          <w:ilvl w:val="0"/>
          <w:numId w:val="46"/>
        </w:numPr>
        <w:ind w:left="1080"/>
      </w:pPr>
      <w:r>
        <w:t xml:space="preserve">“Non-trading non-derivative financial assets measured at fair value through profit or loss”, </w:t>
      </w:r>
    </w:p>
    <w:p w:rsidR="00D14538" w:rsidRDefault="00D14538" w:rsidP="00D14538">
      <w:pPr>
        <w:pStyle w:val="Baseparagraphnumbered"/>
        <w:numPr>
          <w:ilvl w:val="0"/>
          <w:numId w:val="0"/>
        </w:numPr>
        <w:ind w:left="720"/>
      </w:pPr>
      <w:r>
        <w:t>(c) “Non-trading non-derivative financial assets measured at fair value to equity,</w:t>
      </w:r>
    </w:p>
    <w:p w:rsidR="00D14538" w:rsidRDefault="00D14538" w:rsidP="00D14538">
      <w:pPr>
        <w:pStyle w:val="Baseparagraphnumbered"/>
        <w:numPr>
          <w:ilvl w:val="0"/>
          <w:numId w:val="0"/>
        </w:numPr>
        <w:ind w:left="720"/>
      </w:pPr>
      <w:r>
        <w:lastRenderedPageBreak/>
        <w:t xml:space="preserve">(d)  “Non-trading debt instruments measured at a cost-based method”, and </w:t>
      </w:r>
    </w:p>
    <w:p w:rsidR="00D14538" w:rsidRPr="000B6761" w:rsidRDefault="00D14538" w:rsidP="00D14538">
      <w:pPr>
        <w:pStyle w:val="Baseparagraphnumbered"/>
        <w:numPr>
          <w:ilvl w:val="0"/>
          <w:numId w:val="0"/>
        </w:numPr>
        <w:ind w:left="720"/>
        <w:rPr>
          <w:lang w:val="it-IT"/>
        </w:rPr>
      </w:pPr>
      <w:r w:rsidRPr="000B6761">
        <w:rPr>
          <w:lang w:val="it-IT"/>
        </w:rPr>
        <w:t>(e) “Other non-trading non-derivative financial assets”.</w:t>
      </w:r>
    </w:p>
    <w:p w:rsidR="001F34E3" w:rsidRDefault="000D7425" w:rsidP="00D14538">
      <w:pPr>
        <w:pStyle w:val="Baseparagraphnumbered"/>
      </w:pPr>
      <w:r w:rsidRPr="000D7425">
        <w:t xml:space="preserve">“Trading financial assets” has the same meaning as under the relevant </w:t>
      </w:r>
      <w:r w:rsidR="00353F58">
        <w:t>National GAAP based on</w:t>
      </w:r>
      <w:r w:rsidRPr="000D7425">
        <w:t xml:space="preserve"> BAD</w:t>
      </w:r>
      <w:r w:rsidR="00D14538" w:rsidRPr="00353F58">
        <w:t>.</w:t>
      </w:r>
      <w:r w:rsidR="00842B71" w:rsidRPr="00353F58">
        <w:t xml:space="preserve"> Under National GAAP </w:t>
      </w:r>
      <w:r w:rsidR="00353F58" w:rsidRPr="00353F58">
        <w:t>based on BAD,</w:t>
      </w:r>
      <w:r w:rsidR="007B33D8" w:rsidRPr="00353F58">
        <w:t xml:space="preserve"> </w:t>
      </w:r>
      <w:r w:rsidR="00353F58" w:rsidRPr="00353F58">
        <w:t>d</w:t>
      </w:r>
      <w:r w:rsidR="007B33D8" w:rsidRPr="00353F58">
        <w:t>erivatives</w:t>
      </w:r>
      <w:r w:rsidR="00353F58">
        <w:t xml:space="preserve"> that are not held for hedge accounting</w:t>
      </w:r>
      <w:r w:rsidR="00BA55E6" w:rsidRPr="00353F58">
        <w:t xml:space="preserve"> </w:t>
      </w:r>
      <w:r w:rsidR="00353F58" w:rsidRPr="00353F58">
        <w:t>shall be reported in this item</w:t>
      </w:r>
      <w:r w:rsidR="00BA55E6" w:rsidRPr="00353F58">
        <w:t xml:space="preserve"> w</w:t>
      </w:r>
      <w:r w:rsidR="00842B71" w:rsidRPr="00353F58">
        <w:t xml:space="preserve">ithout regarding </w:t>
      </w:r>
      <w:r w:rsidR="00353F58">
        <w:t>the method applied to</w:t>
      </w:r>
      <w:r w:rsidR="00353F58" w:rsidRPr="00353F58">
        <w:t xml:space="preserve"> measure these contracts.</w:t>
      </w:r>
      <w:r w:rsidR="00D57C82">
        <w:t xml:space="preserve"> </w:t>
      </w:r>
      <w:r w:rsidR="009E5E20">
        <w:t>Institutions</w:t>
      </w:r>
      <w:r w:rsidR="00D57C82" w:rsidRPr="00D57C82">
        <w:t xml:space="preserve"> shall include derivatives contracts</w:t>
      </w:r>
      <w:r w:rsidR="00D57C82">
        <w:t xml:space="preserve"> in the balance sheet</w:t>
      </w:r>
      <w:r w:rsidR="00D57C82" w:rsidRPr="00D57C82">
        <w:t xml:space="preserve"> only when these contracts ar</w:t>
      </w:r>
      <w:r w:rsidR="00D57C82">
        <w:t xml:space="preserve">e recognised in accordance with </w:t>
      </w:r>
      <w:r w:rsidR="00D57C82" w:rsidRPr="00D57C82">
        <w:t>the relevant accounting framework</w:t>
      </w:r>
      <w:r w:rsidR="00D57C82">
        <w:t>.</w:t>
      </w:r>
    </w:p>
    <w:p w:rsidR="001F34E3" w:rsidRPr="007B33D8" w:rsidRDefault="001F34E3" w:rsidP="00D14538">
      <w:pPr>
        <w:pStyle w:val="Baseparagraphnumbered"/>
      </w:pPr>
      <w:r w:rsidRPr="001F34E3">
        <w:rPr>
          <w:lang w:val="en-US"/>
        </w:rPr>
        <w:t xml:space="preserve">For financial assets, “cost-based methods” include those valuation rules by which the financial asset is measured at cost plus interest accrued less impairment losses. </w:t>
      </w:r>
    </w:p>
    <w:p w:rsidR="007B33D8" w:rsidRPr="00AB7233" w:rsidRDefault="00AB7233" w:rsidP="00AB7233">
      <w:pPr>
        <w:pStyle w:val="Baseparagraphnumbered"/>
      </w:pPr>
      <w:r w:rsidRPr="00AB7233">
        <w:t xml:space="preserve">Under National GAAP based on BAD, </w:t>
      </w:r>
      <w:r w:rsidR="007B33D8" w:rsidRPr="00AB7233">
        <w:t>“Other non-trading n</w:t>
      </w:r>
      <w:r w:rsidRPr="00AB7233">
        <w:t xml:space="preserve">on-derivative financial assets” shall include </w:t>
      </w:r>
      <w:r w:rsidR="00BC72D8">
        <w:t xml:space="preserve">financial </w:t>
      </w:r>
      <w:r w:rsidR="00BC72D8" w:rsidRPr="00AB7233">
        <w:t>assets</w:t>
      </w:r>
      <w:r w:rsidR="00BC72D8">
        <w:t xml:space="preserve"> </w:t>
      </w:r>
      <w:r w:rsidR="00BC72D8" w:rsidRPr="00AB7233">
        <w:t>that do</w:t>
      </w:r>
      <w:r w:rsidRPr="00AB7233">
        <w:t xml:space="preserve"> not qualify for inclusion in other accounting portfolios</w:t>
      </w:r>
      <w:r w:rsidR="006E5870">
        <w:t xml:space="preserve">. </w:t>
      </w:r>
      <w:r w:rsidRPr="00AB7233">
        <w:t xml:space="preserve">This </w:t>
      </w:r>
      <w:r w:rsidR="00297F49">
        <w:t>accounting portfolio includes, among others, financial assets that are</w:t>
      </w:r>
      <w:r w:rsidRPr="00AB7233">
        <w:t xml:space="preserve"> </w:t>
      </w:r>
      <w:r w:rsidR="00BA55E6" w:rsidRPr="00AB7233">
        <w:t>measured at the lower of their</w:t>
      </w:r>
      <w:r w:rsidR="00297F49">
        <w:t xml:space="preserve"> amount at initial recognition</w:t>
      </w:r>
      <w:r w:rsidR="00BA55E6" w:rsidRPr="00AB7233">
        <w:t xml:space="preserve"> or their fair value</w:t>
      </w:r>
      <w:r w:rsidR="006E5870" w:rsidRPr="006E5870">
        <w:t xml:space="preserve"> </w:t>
      </w:r>
      <w:r w:rsidR="006E5870">
        <w:t>(so-called “</w:t>
      </w:r>
      <w:r w:rsidR="006E5870" w:rsidRPr="006E5870">
        <w:t>Lower Of Cost Or Market</w:t>
      </w:r>
      <w:r w:rsidR="006E5870">
        <w:t>” or “LOCOM”</w:t>
      </w:r>
      <w:r w:rsidR="006E5870" w:rsidRPr="006E5870">
        <w:t xml:space="preserve">).  </w:t>
      </w:r>
    </w:p>
    <w:p w:rsidR="00892CB3" w:rsidRPr="00892CB3" w:rsidRDefault="00182417" w:rsidP="00D14538">
      <w:pPr>
        <w:pStyle w:val="Baseparagraphnumbered"/>
      </w:pPr>
      <w:r>
        <w:t>Under National GAAP</w:t>
      </w:r>
      <w:r w:rsidR="00353F58">
        <w:t xml:space="preserve"> based on BAD</w:t>
      </w:r>
      <w:r>
        <w:t xml:space="preserve">, </w:t>
      </w:r>
      <w:r w:rsidR="009E5E20">
        <w:t>institutions</w:t>
      </w:r>
      <w:r w:rsidR="001F34E3" w:rsidRPr="001F34E3">
        <w:rPr>
          <w:lang w:val="en-US"/>
        </w:rPr>
        <w:t xml:space="preserve"> that are permitted or required to apply</w:t>
      </w:r>
      <w:r>
        <w:rPr>
          <w:lang w:val="en-US"/>
        </w:rPr>
        <w:t xml:space="preserve"> </w:t>
      </w:r>
      <w:r w:rsidR="001F34E3" w:rsidRPr="001F34E3">
        <w:rPr>
          <w:lang w:val="en-US"/>
        </w:rPr>
        <w:t>certain valuation rules for financial instruments in IFRS shall submit, to the extent that they are applied, the relevant accounting</w:t>
      </w:r>
      <w:r w:rsidR="001F34E3">
        <w:rPr>
          <w:lang w:val="en-US"/>
        </w:rPr>
        <w:t xml:space="preserve"> portfolios.</w:t>
      </w:r>
    </w:p>
    <w:p w:rsidR="00D14538" w:rsidRPr="00353F58" w:rsidRDefault="00353F58" w:rsidP="00D14538">
      <w:pPr>
        <w:pStyle w:val="Baseparagraphnumbered"/>
      </w:pPr>
      <w:r w:rsidRPr="00353F58">
        <w:rPr>
          <w:lang w:val="en-US"/>
        </w:rPr>
        <w:t xml:space="preserve">“Derivatives - </w:t>
      </w:r>
      <w:r w:rsidR="00892CB3" w:rsidRPr="00353F58">
        <w:rPr>
          <w:lang w:val="en-US"/>
        </w:rPr>
        <w:t>Hedge accounting</w:t>
      </w:r>
      <w:r w:rsidRPr="00353F58">
        <w:rPr>
          <w:lang w:val="en-US"/>
        </w:rPr>
        <w:t>”</w:t>
      </w:r>
      <w:r w:rsidR="00D14538" w:rsidRPr="00353F58">
        <w:rPr>
          <w:lang w:val="en-US"/>
        </w:rPr>
        <w:t xml:space="preserve"> </w:t>
      </w:r>
      <w:r>
        <w:rPr>
          <w:lang w:val="en-US"/>
        </w:rPr>
        <w:t>shall include derivatives held for hedge accounting under the relevant accounting framework</w:t>
      </w:r>
      <w:r w:rsidR="00F522C1">
        <w:rPr>
          <w:lang w:val="en-US"/>
        </w:rPr>
        <w:t>.</w:t>
      </w:r>
    </w:p>
    <w:p w:rsidR="00495F71" w:rsidRPr="00014814" w:rsidRDefault="00FB1902" w:rsidP="003A5367">
      <w:pPr>
        <w:pStyle w:val="sub-subtitlenumbered"/>
        <w:keepNext/>
        <w:ind w:left="788" w:hanging="431"/>
      </w:pPr>
      <w:r w:rsidRPr="00014814" w:rsidDel="00FB1902">
        <w:t xml:space="preserve"> </w:t>
      </w:r>
      <w:bookmarkStart w:id="19" w:name="_Toc361844204"/>
      <w:bookmarkStart w:id="20" w:name="_Toc392674810"/>
      <w:r w:rsidR="005100D0" w:rsidRPr="00014814">
        <w:t>Liabilities</w:t>
      </w:r>
      <w:bookmarkEnd w:id="19"/>
      <w:bookmarkEnd w:id="20"/>
    </w:p>
    <w:p w:rsidR="005100D0" w:rsidRPr="00014814" w:rsidRDefault="005100D0" w:rsidP="00607122">
      <w:pPr>
        <w:pStyle w:val="Baseparagraphnumbered"/>
      </w:pPr>
      <w:r w:rsidRPr="00014814">
        <w:t xml:space="preserve">The following accounting portfolios based on IFRS shall be used for financial </w:t>
      </w:r>
      <w:r w:rsidRPr="00014814">
        <w:rPr>
          <w:lang w:val="en-US"/>
        </w:rPr>
        <w:t>liabilities</w:t>
      </w:r>
      <w:r w:rsidRPr="00014814">
        <w:t>:</w:t>
      </w:r>
      <w:r w:rsidRPr="00014814">
        <w:rPr>
          <w:lang w:val="en-US"/>
        </w:rPr>
        <w:t xml:space="preserve"> </w:t>
      </w:r>
    </w:p>
    <w:p w:rsidR="00495F71" w:rsidRPr="00014814" w:rsidRDefault="005100D0" w:rsidP="00DF61CD">
      <w:pPr>
        <w:pStyle w:val="ListParagraph"/>
        <w:numPr>
          <w:ilvl w:val="0"/>
          <w:numId w:val="24"/>
        </w:numPr>
        <w:spacing w:after="240" w:line="240" w:lineRule="auto"/>
        <w:ind w:left="993" w:hanging="426"/>
        <w:contextualSpacing w:val="0"/>
        <w:jc w:val="both"/>
        <w:rPr>
          <w:rFonts w:ascii="Times New Roman" w:hAnsi="Times New Roman"/>
          <w:sz w:val="24"/>
          <w:szCs w:val="24"/>
          <w:lang w:eastAsia="en-GB"/>
        </w:rPr>
      </w:pPr>
      <w:r w:rsidRPr="00014814">
        <w:rPr>
          <w:rFonts w:ascii="Times New Roman" w:hAnsi="Times New Roman"/>
          <w:sz w:val="24"/>
          <w:szCs w:val="24"/>
          <w:lang w:eastAsia="en-GB"/>
        </w:rPr>
        <w:t xml:space="preserve">“Financial liabilities held for trading”, </w:t>
      </w:r>
    </w:p>
    <w:p w:rsidR="00495F71" w:rsidRPr="00014814" w:rsidRDefault="005100D0" w:rsidP="00DF61CD">
      <w:pPr>
        <w:pStyle w:val="ListParagraph"/>
        <w:numPr>
          <w:ilvl w:val="0"/>
          <w:numId w:val="24"/>
        </w:numPr>
        <w:spacing w:after="240" w:line="240" w:lineRule="auto"/>
        <w:ind w:left="993" w:hanging="426"/>
        <w:contextualSpacing w:val="0"/>
        <w:jc w:val="both"/>
        <w:rPr>
          <w:rFonts w:ascii="Times New Roman" w:hAnsi="Times New Roman"/>
          <w:sz w:val="24"/>
          <w:szCs w:val="24"/>
          <w:lang w:eastAsia="en-GB"/>
        </w:rPr>
      </w:pPr>
      <w:r w:rsidRPr="00014814">
        <w:rPr>
          <w:rFonts w:ascii="Times New Roman" w:hAnsi="Times New Roman"/>
          <w:sz w:val="24"/>
          <w:szCs w:val="24"/>
          <w:lang w:eastAsia="en-GB"/>
        </w:rPr>
        <w:t xml:space="preserve">“Financial liabilities designated at fair value through profit or loss”,  </w:t>
      </w:r>
    </w:p>
    <w:p w:rsidR="00C50D47" w:rsidRDefault="005100D0" w:rsidP="00DF61CD">
      <w:pPr>
        <w:pStyle w:val="ListParagraph"/>
        <w:numPr>
          <w:ilvl w:val="0"/>
          <w:numId w:val="24"/>
        </w:numPr>
        <w:spacing w:after="240" w:line="240" w:lineRule="auto"/>
        <w:ind w:left="993" w:hanging="426"/>
        <w:contextualSpacing w:val="0"/>
        <w:jc w:val="both"/>
        <w:rPr>
          <w:rFonts w:ascii="Times New Roman" w:hAnsi="Times New Roman"/>
          <w:sz w:val="24"/>
          <w:szCs w:val="24"/>
          <w:lang w:eastAsia="en-GB"/>
        </w:rPr>
      </w:pPr>
      <w:r w:rsidRPr="00014814">
        <w:rPr>
          <w:rFonts w:ascii="Times New Roman" w:hAnsi="Times New Roman"/>
          <w:sz w:val="24"/>
          <w:szCs w:val="24"/>
          <w:lang w:eastAsia="en-GB"/>
        </w:rPr>
        <w:t>“Financial liabilities measured at amortised cost”</w:t>
      </w:r>
      <w:r w:rsidR="005F1CA1">
        <w:rPr>
          <w:rFonts w:ascii="Times New Roman" w:hAnsi="Times New Roman"/>
          <w:sz w:val="24"/>
          <w:szCs w:val="24"/>
          <w:lang w:eastAsia="en-GB"/>
        </w:rPr>
        <w:t>.</w:t>
      </w:r>
    </w:p>
    <w:p w:rsidR="00495F71" w:rsidRDefault="00495F71" w:rsidP="005F1CA1">
      <w:pPr>
        <w:pStyle w:val="ListParagraph"/>
        <w:spacing w:after="240" w:line="240" w:lineRule="auto"/>
        <w:ind w:left="993"/>
        <w:contextualSpacing w:val="0"/>
        <w:jc w:val="both"/>
        <w:rPr>
          <w:rFonts w:ascii="Times New Roman" w:hAnsi="Times New Roman"/>
          <w:sz w:val="24"/>
          <w:szCs w:val="24"/>
          <w:lang w:eastAsia="en-GB"/>
        </w:rPr>
      </w:pPr>
    </w:p>
    <w:p w:rsidR="00E80478" w:rsidRDefault="00E80478" w:rsidP="00E80478">
      <w:pPr>
        <w:pStyle w:val="Baseparagraphnumbered"/>
      </w:pPr>
      <w:r>
        <w:t xml:space="preserve">The following accounting portfolios based on </w:t>
      </w:r>
      <w:r w:rsidR="00182417">
        <w:t>National GAAP</w:t>
      </w:r>
      <w:r>
        <w:t xml:space="preserve"> shall be used for financial liabilities: </w:t>
      </w:r>
    </w:p>
    <w:p w:rsidR="00E80478" w:rsidRDefault="00E80478" w:rsidP="00E80478">
      <w:pPr>
        <w:pStyle w:val="Baseparagraphnumbered"/>
        <w:numPr>
          <w:ilvl w:val="0"/>
          <w:numId w:val="0"/>
        </w:numPr>
        <w:ind w:left="785"/>
      </w:pPr>
      <w:r>
        <w:t xml:space="preserve">(a) “Trading financial liabilities”, and </w:t>
      </w:r>
    </w:p>
    <w:p w:rsidR="00E80478" w:rsidRDefault="00E80478" w:rsidP="00E80478">
      <w:pPr>
        <w:pStyle w:val="Baseparagraphnumbered"/>
        <w:numPr>
          <w:ilvl w:val="0"/>
          <w:numId w:val="0"/>
        </w:numPr>
        <w:ind w:left="785"/>
      </w:pPr>
      <w:r>
        <w:t>(b) “Non-trading non-derivative financial liabilities measured at a cost-based method”.</w:t>
      </w:r>
    </w:p>
    <w:p w:rsidR="00E80478" w:rsidRDefault="00E80478" w:rsidP="00E80478">
      <w:pPr>
        <w:pStyle w:val="Baseparagraphnumbered"/>
      </w:pPr>
      <w:r>
        <w:lastRenderedPageBreak/>
        <w:t xml:space="preserve"> </w:t>
      </w:r>
      <w:r w:rsidR="00182417">
        <w:t xml:space="preserve">Under National GAAP, </w:t>
      </w:r>
      <w:r w:rsidR="009E5E20">
        <w:t>institutions</w:t>
      </w:r>
      <w:r w:rsidRPr="00E80478">
        <w:t xml:space="preserve"> that are permi</w:t>
      </w:r>
      <w:r w:rsidR="00182417">
        <w:t xml:space="preserve">tted or required to apply </w:t>
      </w:r>
      <w:r w:rsidRPr="00E80478">
        <w:t>certain valuation rules for financial instruments in IFRS shall submit, to the extent that they are applied, the relevant accounting portfolios.</w:t>
      </w:r>
    </w:p>
    <w:p w:rsidR="005F1CA1" w:rsidRPr="00E80478" w:rsidRDefault="005F1CA1" w:rsidP="00E80478">
      <w:pPr>
        <w:pStyle w:val="Baseparagraphnumbered"/>
      </w:pPr>
      <w:r>
        <w:t xml:space="preserve">Both under IFRS and National GAAP, </w:t>
      </w:r>
      <w:r w:rsidRPr="00BD49D8">
        <w:t>“Derivatives - Hedge accounting” shall include derivatives held for hedge accounting under the relevant accounting framework.</w:t>
      </w:r>
    </w:p>
    <w:p w:rsidR="00495F71" w:rsidRPr="00014814" w:rsidRDefault="003265FE" w:rsidP="00DF61CD">
      <w:pPr>
        <w:pStyle w:val="subtitlenumbered"/>
        <w:numPr>
          <w:ilvl w:val="0"/>
          <w:numId w:val="18"/>
        </w:numPr>
      </w:pPr>
      <w:bookmarkStart w:id="21" w:name="_Toc392674811"/>
      <w:r>
        <w:t>Financial instruments</w:t>
      </w:r>
      <w:bookmarkEnd w:id="21"/>
    </w:p>
    <w:p w:rsidR="00495F71" w:rsidRPr="00014814" w:rsidRDefault="005100D0" w:rsidP="00EC2A65">
      <w:pPr>
        <w:pStyle w:val="sub-subtitlenumbered"/>
      </w:pPr>
      <w:bookmarkStart w:id="22" w:name="_Toc361844206"/>
      <w:bookmarkStart w:id="23" w:name="_Toc392674812"/>
      <w:bookmarkStart w:id="24" w:name="_Toc246770617"/>
      <w:r w:rsidRPr="00014814">
        <w:t>Financial assets</w:t>
      </w:r>
      <w:bookmarkEnd w:id="22"/>
      <w:bookmarkEnd w:id="23"/>
      <w:r w:rsidRPr="00014814">
        <w:t xml:space="preserve"> </w:t>
      </w:r>
      <w:bookmarkEnd w:id="24"/>
    </w:p>
    <w:p w:rsidR="005100D0" w:rsidRDefault="005100D0" w:rsidP="00E80478">
      <w:pPr>
        <w:pStyle w:val="Baseparagraphnumbered"/>
      </w:pPr>
      <w:r w:rsidRPr="00014814">
        <w:t xml:space="preserve">The carrying amount </w:t>
      </w:r>
      <w:r w:rsidR="00631C50">
        <w:t xml:space="preserve">shall </w:t>
      </w:r>
      <w:r w:rsidR="008A35A8">
        <w:t>mean</w:t>
      </w:r>
      <w:r w:rsidRPr="00014814">
        <w:t xml:space="preserve"> the amount to be reported in the asset side of the balance sheet. </w:t>
      </w:r>
      <w:r w:rsidR="008A35A8">
        <w:t>T</w:t>
      </w:r>
      <w:r w:rsidRPr="00014814">
        <w:t xml:space="preserve">he carrying amount of financial assets </w:t>
      </w:r>
      <w:r w:rsidR="008A35A8">
        <w:t xml:space="preserve">shall include </w:t>
      </w:r>
      <w:r w:rsidRPr="00014814">
        <w:t>accrued interest</w:t>
      </w:r>
      <w:r w:rsidR="008A35A8">
        <w:t>.</w:t>
      </w:r>
    </w:p>
    <w:p w:rsidR="00C50D47" w:rsidRPr="00014814" w:rsidRDefault="00C50D47" w:rsidP="00607122">
      <w:pPr>
        <w:pStyle w:val="Baseparagraphnumbered"/>
      </w:pPr>
      <w:r>
        <w:t xml:space="preserve">Financial assets shall be distributed among the following classes of instruments: </w:t>
      </w:r>
      <w:r w:rsidR="005F1CA1">
        <w:t xml:space="preserve">“Cash on hand”, </w:t>
      </w:r>
      <w:r w:rsidR="00130CB5">
        <w:t>“Derivatives”, “Equity instruments”, “Debt securities”, and “Loan and advances”.</w:t>
      </w:r>
    </w:p>
    <w:p w:rsidR="005100D0" w:rsidRPr="00014814" w:rsidRDefault="005100D0" w:rsidP="00607122">
      <w:pPr>
        <w:pStyle w:val="Baseparagraphnumbered"/>
      </w:pPr>
      <w:r w:rsidRPr="00014814">
        <w:t>“Debt securities” are debt instruments held by the institution issued as securities that are not loans in accordance with the ECB BSI Regulation.</w:t>
      </w:r>
    </w:p>
    <w:p w:rsidR="005100D0" w:rsidRPr="00014814" w:rsidRDefault="00631C50" w:rsidP="00607122">
      <w:pPr>
        <w:pStyle w:val="Baseparagraphnumbered"/>
      </w:pPr>
      <w:r w:rsidRPr="00631C50">
        <w:t xml:space="preserve">“Loans and advances” are debt instruments held by the </w:t>
      </w:r>
      <w:r w:rsidR="009E5E20">
        <w:t>institutions</w:t>
      </w:r>
      <w:r w:rsidRPr="00631C50">
        <w:t xml:space="preserve"> that are not securities; this item includes “loans” in accordance with the ECB BSI Regulation as well as advances that cannot be classified as “loans” according to </w:t>
      </w:r>
      <w:r w:rsidR="0032678F">
        <w:t>the ECB BSI</w:t>
      </w:r>
      <w:r w:rsidR="0032678F" w:rsidRPr="00631C50">
        <w:t xml:space="preserve"> </w:t>
      </w:r>
      <w:r w:rsidRPr="00631C50">
        <w:t xml:space="preserve">Regulation. “Advances that are not loans” are further characterized </w:t>
      </w:r>
      <w:r w:rsidRPr="00113AC8">
        <w:t xml:space="preserve">in </w:t>
      </w:r>
      <w:r w:rsidR="00182417" w:rsidRPr="00113AC8">
        <w:t xml:space="preserve">paragraph </w:t>
      </w:r>
      <w:r w:rsidR="00113AC8" w:rsidRPr="00113AC8">
        <w:t>41</w:t>
      </w:r>
      <w:r w:rsidRPr="00113AC8">
        <w:t>(g) of</w:t>
      </w:r>
      <w:r w:rsidR="00182417" w:rsidRPr="00113AC8">
        <w:t xml:space="preserve"> this Part</w:t>
      </w:r>
      <w:r w:rsidRPr="00113AC8">
        <w:t>.</w:t>
      </w:r>
      <w:r w:rsidRPr="00631C50">
        <w:t xml:space="preserve"> </w:t>
      </w:r>
      <w:r w:rsidR="007C0952">
        <w:t>Consequently, “debt instruments” shall include “loans and advances” and “debt securities”</w:t>
      </w:r>
      <w:r w:rsidR="00F522C1">
        <w:t>.</w:t>
      </w:r>
    </w:p>
    <w:p w:rsidR="00495F71" w:rsidRPr="00014814" w:rsidRDefault="005100D0" w:rsidP="00EC2A65">
      <w:pPr>
        <w:pStyle w:val="sub-subtitlenumbered"/>
      </w:pPr>
      <w:bookmarkStart w:id="25" w:name="_Toc361844207"/>
      <w:bookmarkStart w:id="26" w:name="_Toc392674813"/>
      <w:r w:rsidRPr="00014814">
        <w:t>Financial liabilities</w:t>
      </w:r>
      <w:bookmarkEnd w:id="25"/>
      <w:bookmarkEnd w:id="26"/>
    </w:p>
    <w:p w:rsidR="005100D0" w:rsidRDefault="00631C50" w:rsidP="00607122">
      <w:pPr>
        <w:pStyle w:val="Baseparagraphnumbered"/>
      </w:pPr>
      <w:r w:rsidRPr="00014814">
        <w:t xml:space="preserve">The carrying amount </w:t>
      </w:r>
      <w:r>
        <w:t>shall mean</w:t>
      </w:r>
      <w:r w:rsidRPr="00014814">
        <w:t xml:space="preserve"> the amount to be reported in the </w:t>
      </w:r>
      <w:r>
        <w:t>liability</w:t>
      </w:r>
      <w:r w:rsidRPr="00014814">
        <w:t xml:space="preserve"> side of the balance sheet. </w:t>
      </w:r>
      <w:r w:rsidR="002E0176">
        <w:t xml:space="preserve">The </w:t>
      </w:r>
      <w:r w:rsidR="005100D0" w:rsidRPr="00014814">
        <w:t xml:space="preserve">carrying amount of financial liabilities </w:t>
      </w:r>
      <w:r w:rsidR="002E0176">
        <w:t xml:space="preserve">shall include </w:t>
      </w:r>
      <w:r w:rsidR="005100D0" w:rsidRPr="00014814">
        <w:t>accrued interest.</w:t>
      </w:r>
    </w:p>
    <w:p w:rsidR="00130CB5" w:rsidRPr="00014814" w:rsidRDefault="00130CB5" w:rsidP="00607122">
      <w:pPr>
        <w:pStyle w:val="Baseparagraphnumbered"/>
      </w:pPr>
      <w:r>
        <w:t>Financial liabilities</w:t>
      </w:r>
      <w:r w:rsidRPr="00130CB5">
        <w:t xml:space="preserve"> shall be distributed among the following classes</w:t>
      </w:r>
      <w:r>
        <w:t xml:space="preserve"> of instruments: “Derivatives”, “Short positions</w:t>
      </w:r>
      <w:r w:rsidRPr="00130CB5">
        <w:t>”,</w:t>
      </w:r>
      <w:r>
        <w:t xml:space="preserve"> “Deposits”,</w:t>
      </w:r>
      <w:r w:rsidRPr="00130CB5">
        <w:t xml:space="preserve"> “Debt securities</w:t>
      </w:r>
      <w:r>
        <w:t xml:space="preserve"> issued” and “Other financial liabilities</w:t>
      </w:r>
      <w:r w:rsidRPr="00130CB5">
        <w:t>”.</w:t>
      </w:r>
    </w:p>
    <w:p w:rsidR="00331481" w:rsidRDefault="005100D0" w:rsidP="00607122">
      <w:pPr>
        <w:pStyle w:val="Baseparagraphnumbered"/>
      </w:pPr>
      <w:r w:rsidRPr="00014814">
        <w:t xml:space="preserve">“Deposits” </w:t>
      </w:r>
      <w:r w:rsidR="00F522C1">
        <w:t>are</w:t>
      </w:r>
      <w:r w:rsidR="00F522C1" w:rsidRPr="00014814">
        <w:t xml:space="preserve"> </w:t>
      </w:r>
      <w:r w:rsidRPr="00014814">
        <w:t>defined in the same way as in the ECB BSI Regulation.</w:t>
      </w:r>
    </w:p>
    <w:p w:rsidR="005100D0" w:rsidRPr="00014814" w:rsidRDefault="005100D0" w:rsidP="00607122">
      <w:pPr>
        <w:pStyle w:val="Baseparagraphnumbered"/>
      </w:pPr>
      <w:r w:rsidRPr="00014814">
        <w:t xml:space="preserve"> </w:t>
      </w:r>
      <w:r w:rsidR="00331481" w:rsidRPr="00331481">
        <w:t>“Debt securities issued” are debt instruments issued as securities by the institution that are not deposits in accordance with the ECB BSI Regulation.</w:t>
      </w:r>
    </w:p>
    <w:p w:rsidR="00BB238C" w:rsidRDefault="005100D0" w:rsidP="00607122">
      <w:pPr>
        <w:pStyle w:val="Baseparagraphnumbered"/>
      </w:pPr>
      <w:r w:rsidRPr="00014814">
        <w:t>“Other financial liabilities” include all financial liabil</w:t>
      </w:r>
      <w:r w:rsidR="00331481">
        <w:t xml:space="preserve">ities </w:t>
      </w:r>
      <w:r w:rsidRPr="00014814">
        <w:t xml:space="preserve">other than derivatives, short positions, deposits and debt securities issued. </w:t>
      </w:r>
    </w:p>
    <w:p w:rsidR="005100D0" w:rsidRDefault="00DC57FF" w:rsidP="00607122">
      <w:pPr>
        <w:pStyle w:val="Baseparagraphnumbered"/>
      </w:pPr>
      <w:r>
        <w:t xml:space="preserve">Under IFRS or compatible National GAAP, </w:t>
      </w:r>
      <w:r w:rsidR="00BB238C">
        <w:t xml:space="preserve">“Other financial </w:t>
      </w:r>
      <w:r w:rsidR="005100D0" w:rsidRPr="00014814">
        <w:t>liabilities</w:t>
      </w:r>
      <w:r w:rsidR="00BB238C">
        <w:t>”</w:t>
      </w:r>
      <w:r w:rsidR="005100D0" w:rsidRPr="00014814">
        <w:t xml:space="preserve"> may include financial guarantees</w:t>
      </w:r>
      <w:r w:rsidR="00EE4C48" w:rsidRPr="00014814">
        <w:t xml:space="preserve"> when they are measured either at fair value through profit or loss [IAS 39.47(a)] or at the amount initially recognised less cumulative amortization [IAS 39.47(c)(ii)]. </w:t>
      </w:r>
      <w:r w:rsidR="002E0176">
        <w:t xml:space="preserve">Loan commitments shall be </w:t>
      </w:r>
      <w:r w:rsidR="002E0176">
        <w:lastRenderedPageBreak/>
        <w:t xml:space="preserve">reported as “Other financial liabilities” when they are designated as financial liabilities at fair value through profit or loss [IAS 39.4(a)] or they are commitments to provide a loan at a below-market interest rate [IAS 39.4(b), 47(d)]. </w:t>
      </w:r>
      <w:r w:rsidR="00BB238C">
        <w:t>Provisions arising from these contracts [IAS 39.47(c)(i</w:t>
      </w:r>
      <w:r w:rsidR="00BB238C" w:rsidRPr="00014814">
        <w:t>)</w:t>
      </w:r>
      <w:r w:rsidR="00BB238C">
        <w:t>, (d)(i)</w:t>
      </w:r>
      <w:r w:rsidR="00BB238C" w:rsidRPr="00014814">
        <w:t>]</w:t>
      </w:r>
      <w:r w:rsidR="00BB238C">
        <w:t xml:space="preserve"> are reported as provisions for “Commitments and guarantees given”. </w:t>
      </w:r>
    </w:p>
    <w:p w:rsidR="00BB238C" w:rsidRPr="00014814" w:rsidRDefault="00BB238C" w:rsidP="00607122">
      <w:pPr>
        <w:pStyle w:val="Baseparagraphnumbered"/>
      </w:pPr>
      <w:r>
        <w:t xml:space="preserve">“Other financial liabilities” </w:t>
      </w:r>
      <w:r w:rsidRPr="00014814">
        <w:t xml:space="preserve">may </w:t>
      </w:r>
      <w:r>
        <w:t xml:space="preserve">also </w:t>
      </w:r>
      <w:r w:rsidRPr="00014814">
        <w:t>include dividends to be paid</w:t>
      </w:r>
      <w:r>
        <w:t>,</w:t>
      </w:r>
      <w:r w:rsidRPr="00014814">
        <w:t xml:space="preserve"> amounts payable in respect of suspense </w:t>
      </w:r>
      <w:r>
        <w:t xml:space="preserve">and transit </w:t>
      </w:r>
      <w:r w:rsidRPr="00014814">
        <w:t xml:space="preserve">items, and </w:t>
      </w:r>
      <w:r>
        <w:t xml:space="preserve">amounts payable in respect of </w:t>
      </w:r>
      <w:r w:rsidRPr="00014814">
        <w:t>future settlements of transactions in securities or foreign exchange transactions</w:t>
      </w:r>
      <w:r>
        <w:t xml:space="preserve"> (payables for transactions recognised before the payment date)</w:t>
      </w:r>
      <w:r w:rsidRPr="00014814">
        <w:t>.</w:t>
      </w:r>
    </w:p>
    <w:p w:rsidR="00495F71" w:rsidRPr="00014814" w:rsidRDefault="005100D0" w:rsidP="00DF61CD">
      <w:pPr>
        <w:pStyle w:val="subtitlenumbered"/>
        <w:numPr>
          <w:ilvl w:val="0"/>
          <w:numId w:val="18"/>
        </w:numPr>
      </w:pPr>
      <w:bookmarkStart w:id="27" w:name="_Toc361844208"/>
      <w:bookmarkStart w:id="28" w:name="_Toc392674814"/>
      <w:r w:rsidRPr="00014814">
        <w:t>Counterparty breakdown</w:t>
      </w:r>
      <w:bookmarkEnd w:id="27"/>
      <w:bookmarkEnd w:id="28"/>
    </w:p>
    <w:p w:rsidR="005100D0" w:rsidRPr="00014814" w:rsidRDefault="005100D0" w:rsidP="00607122">
      <w:pPr>
        <w:pStyle w:val="Baseparagraphnumbered"/>
      </w:pPr>
      <w:r w:rsidRPr="00014814">
        <w:t xml:space="preserve">Where a breakdown by </w:t>
      </w:r>
      <w:r w:rsidR="002A5AD2">
        <w:t>counterparty</w:t>
      </w:r>
      <w:r w:rsidRPr="00014814">
        <w:t xml:space="preserve"> is required the following </w:t>
      </w:r>
      <w:r w:rsidR="00587117">
        <w:t>counterparty</w:t>
      </w:r>
      <w:r w:rsidRPr="00014814">
        <w:t xml:space="preserve"> sector</w:t>
      </w:r>
      <w:r w:rsidR="002A5AD2">
        <w:t>s</w:t>
      </w:r>
      <w:r w:rsidRPr="00014814">
        <w:t xml:space="preserve"> shall be used:</w:t>
      </w:r>
    </w:p>
    <w:p w:rsidR="00495F71" w:rsidRPr="00014814" w:rsidRDefault="00DC57FF" w:rsidP="00DF61CD">
      <w:pPr>
        <w:numPr>
          <w:ilvl w:val="0"/>
          <w:numId w:val="10"/>
        </w:numPr>
        <w:tabs>
          <w:tab w:val="clear" w:pos="360"/>
        </w:tabs>
        <w:spacing w:after="0"/>
        <w:ind w:left="993" w:hanging="426"/>
        <w:jc w:val="both"/>
        <w:rPr>
          <w:rFonts w:ascii="Times New Roman" w:hAnsi="Times New Roman"/>
          <w:sz w:val="24"/>
          <w:szCs w:val="24"/>
        </w:rPr>
      </w:pPr>
      <w:r>
        <w:rPr>
          <w:rFonts w:ascii="Times New Roman" w:hAnsi="Times New Roman"/>
          <w:sz w:val="24"/>
          <w:szCs w:val="24"/>
        </w:rPr>
        <w:t>Central banks.</w:t>
      </w:r>
    </w:p>
    <w:p w:rsidR="005100D0" w:rsidRPr="00014814" w:rsidRDefault="005100D0" w:rsidP="005100D0">
      <w:pPr>
        <w:spacing w:after="0"/>
        <w:ind w:left="1701"/>
        <w:rPr>
          <w:rFonts w:ascii="Times New Roman" w:hAnsi="Times New Roman"/>
          <w:sz w:val="24"/>
          <w:szCs w:val="24"/>
        </w:rPr>
      </w:pPr>
    </w:p>
    <w:p w:rsidR="00495F71" w:rsidRPr="00014814" w:rsidRDefault="005100D0" w:rsidP="00DF61CD">
      <w:pPr>
        <w:numPr>
          <w:ilvl w:val="0"/>
          <w:numId w:val="10"/>
        </w:numPr>
        <w:tabs>
          <w:tab w:val="clear" w:pos="360"/>
        </w:tabs>
        <w:spacing w:after="0"/>
        <w:ind w:left="993" w:hanging="426"/>
        <w:jc w:val="both"/>
        <w:rPr>
          <w:rFonts w:ascii="Times New Roman" w:hAnsi="Times New Roman"/>
          <w:sz w:val="24"/>
          <w:szCs w:val="24"/>
        </w:rPr>
      </w:pPr>
      <w:r w:rsidRPr="00014814">
        <w:rPr>
          <w:rFonts w:ascii="Times New Roman" w:hAnsi="Times New Roman"/>
          <w:sz w:val="24"/>
          <w:szCs w:val="24"/>
        </w:rPr>
        <w:t>General governments: central governments, state or regional governments, and local governments, including administrative bodies and non-commercial undertakings, but excluding public companies and private companies held by these administrations that have a commercial activity (which shall be reported under “non-financial corporations”); social security funds; and international organisations, such as the European Community, the International Monetary Fund and the Ban</w:t>
      </w:r>
      <w:r w:rsidR="00DC57FF">
        <w:rPr>
          <w:rFonts w:ascii="Times New Roman" w:hAnsi="Times New Roman"/>
          <w:sz w:val="24"/>
          <w:szCs w:val="24"/>
        </w:rPr>
        <w:t>k for International Settlements.</w:t>
      </w:r>
    </w:p>
    <w:p w:rsidR="005100D0" w:rsidRPr="00014814" w:rsidRDefault="005100D0" w:rsidP="005100D0">
      <w:pPr>
        <w:spacing w:after="0"/>
        <w:ind w:left="1701"/>
        <w:rPr>
          <w:rFonts w:ascii="Times New Roman" w:hAnsi="Times New Roman"/>
          <w:sz w:val="24"/>
          <w:szCs w:val="24"/>
        </w:rPr>
      </w:pPr>
    </w:p>
    <w:p w:rsidR="00495F71" w:rsidRPr="00014814" w:rsidRDefault="005100D0" w:rsidP="0060645C">
      <w:pPr>
        <w:numPr>
          <w:ilvl w:val="0"/>
          <w:numId w:val="10"/>
        </w:numPr>
        <w:tabs>
          <w:tab w:val="clear" w:pos="360"/>
        </w:tabs>
        <w:spacing w:after="0"/>
        <w:ind w:left="993" w:hanging="426"/>
        <w:jc w:val="both"/>
        <w:rPr>
          <w:rFonts w:ascii="Times New Roman" w:hAnsi="Times New Roman"/>
          <w:sz w:val="24"/>
          <w:szCs w:val="24"/>
        </w:rPr>
      </w:pPr>
      <w:r w:rsidRPr="00014814">
        <w:rPr>
          <w:rFonts w:ascii="Times New Roman" w:hAnsi="Times New Roman"/>
          <w:sz w:val="24"/>
          <w:szCs w:val="24"/>
        </w:rPr>
        <w:t>Credit institution</w:t>
      </w:r>
      <w:r w:rsidR="00DC57FF">
        <w:rPr>
          <w:rFonts w:ascii="Times New Roman" w:hAnsi="Times New Roman"/>
          <w:sz w:val="24"/>
          <w:szCs w:val="24"/>
        </w:rPr>
        <w:t xml:space="preserve">s: </w:t>
      </w:r>
      <w:ins w:id="29" w:author="Author">
        <w:r w:rsidR="00794CC2">
          <w:rPr>
            <w:rFonts w:ascii="Times New Roman" w:hAnsi="Times New Roman"/>
            <w:sz w:val="24"/>
            <w:szCs w:val="24"/>
          </w:rPr>
          <w:t>a</w:t>
        </w:r>
        <w:r w:rsidR="00794CC2" w:rsidRPr="00794CC2">
          <w:rPr>
            <w:rFonts w:ascii="Times New Roman" w:hAnsi="Times New Roman"/>
            <w:sz w:val="24"/>
            <w:szCs w:val="24"/>
          </w:rPr>
          <w:t>ny institution covered by the definition contained in Article 4(1) of Regulation No 575/2013 (“undertaking whose business is to receive deposits or other repayable funds from the public and to grant credits for its own account”) and multilateral banks.</w:t>
        </w:r>
      </w:ins>
      <w:del w:id="30" w:author="Author">
        <w:r w:rsidR="00DC57FF" w:rsidDel="00794CC2">
          <w:rPr>
            <w:rFonts w:ascii="Times New Roman" w:hAnsi="Times New Roman"/>
            <w:sz w:val="24"/>
            <w:szCs w:val="24"/>
          </w:rPr>
          <w:delText>banks and multilateral banks</w:delText>
        </w:r>
        <w:r w:rsidR="00DC57FF" w:rsidDel="0072232E">
          <w:rPr>
            <w:rFonts w:ascii="Times New Roman" w:hAnsi="Times New Roman"/>
            <w:sz w:val="24"/>
            <w:szCs w:val="24"/>
          </w:rPr>
          <w:delText>.</w:delText>
        </w:r>
      </w:del>
    </w:p>
    <w:p w:rsidR="005100D0" w:rsidRPr="00014814" w:rsidRDefault="005100D0" w:rsidP="005100D0">
      <w:pPr>
        <w:spacing w:after="0"/>
        <w:ind w:left="1701"/>
        <w:rPr>
          <w:rFonts w:ascii="Times New Roman" w:hAnsi="Times New Roman"/>
          <w:sz w:val="24"/>
          <w:szCs w:val="24"/>
        </w:rPr>
      </w:pPr>
    </w:p>
    <w:p w:rsidR="00495F71" w:rsidRPr="00014814" w:rsidRDefault="005100D0" w:rsidP="00DF61CD">
      <w:pPr>
        <w:numPr>
          <w:ilvl w:val="0"/>
          <w:numId w:val="10"/>
        </w:numPr>
        <w:tabs>
          <w:tab w:val="clear" w:pos="360"/>
        </w:tabs>
        <w:spacing w:after="0"/>
        <w:ind w:left="993" w:hanging="426"/>
        <w:jc w:val="both"/>
        <w:rPr>
          <w:rFonts w:ascii="Times New Roman" w:hAnsi="Times New Roman"/>
          <w:sz w:val="24"/>
          <w:szCs w:val="24"/>
        </w:rPr>
      </w:pPr>
      <w:r w:rsidRPr="00014814">
        <w:rPr>
          <w:rFonts w:ascii="Times New Roman" w:hAnsi="Times New Roman"/>
          <w:sz w:val="24"/>
          <w:szCs w:val="24"/>
        </w:rPr>
        <w:t>Other financial corporations: all financial corporations and quasi-corporations other than credit institutions such as investment firms, investment funds, insurance companies, pension funds, collective investment undertakings, and clearing houses</w:t>
      </w:r>
      <w:r w:rsidR="000F4A0F" w:rsidRPr="00014814">
        <w:rPr>
          <w:rFonts w:ascii="Times New Roman" w:hAnsi="Times New Roman"/>
          <w:sz w:val="24"/>
          <w:szCs w:val="24"/>
        </w:rPr>
        <w:t xml:space="preserve"> as well as remaining financial intermediaries and financial auxiliaries</w:t>
      </w:r>
      <w:r w:rsidR="00DC57FF">
        <w:rPr>
          <w:rFonts w:ascii="Times New Roman" w:hAnsi="Times New Roman"/>
          <w:sz w:val="24"/>
          <w:szCs w:val="24"/>
        </w:rPr>
        <w:t>.</w:t>
      </w:r>
    </w:p>
    <w:p w:rsidR="005100D0" w:rsidRPr="00014814" w:rsidRDefault="005100D0" w:rsidP="005100D0">
      <w:pPr>
        <w:spacing w:after="0"/>
        <w:ind w:left="1701"/>
        <w:rPr>
          <w:rFonts w:ascii="Times New Roman" w:hAnsi="Times New Roman"/>
          <w:sz w:val="24"/>
          <w:szCs w:val="24"/>
        </w:rPr>
      </w:pPr>
    </w:p>
    <w:p w:rsidR="00495F71" w:rsidRPr="00014814" w:rsidRDefault="005100D0" w:rsidP="00DF61CD">
      <w:pPr>
        <w:numPr>
          <w:ilvl w:val="0"/>
          <w:numId w:val="10"/>
        </w:numPr>
        <w:tabs>
          <w:tab w:val="clear" w:pos="360"/>
        </w:tabs>
        <w:spacing w:after="0"/>
        <w:ind w:left="993" w:hanging="426"/>
        <w:jc w:val="both"/>
        <w:rPr>
          <w:rFonts w:ascii="Times New Roman" w:hAnsi="Times New Roman"/>
          <w:sz w:val="24"/>
          <w:szCs w:val="24"/>
        </w:rPr>
      </w:pPr>
      <w:r w:rsidRPr="00014814">
        <w:rPr>
          <w:rFonts w:ascii="Times New Roman" w:hAnsi="Times New Roman"/>
          <w:sz w:val="24"/>
          <w:szCs w:val="24"/>
        </w:rPr>
        <w:t>Non-financial corporations: corporations and quasi-corporations not engaged in financial intermediation but principally in the production of market goods and non-financial services acco</w:t>
      </w:r>
      <w:r w:rsidR="00DC57FF">
        <w:rPr>
          <w:rFonts w:ascii="Times New Roman" w:hAnsi="Times New Roman"/>
          <w:sz w:val="24"/>
          <w:szCs w:val="24"/>
        </w:rPr>
        <w:t>rding to the ECB BSI Regulation.</w:t>
      </w:r>
      <w:r w:rsidRPr="00014814">
        <w:rPr>
          <w:rFonts w:ascii="Times New Roman" w:hAnsi="Times New Roman"/>
          <w:sz w:val="24"/>
          <w:szCs w:val="24"/>
        </w:rPr>
        <w:t xml:space="preserve"> </w:t>
      </w:r>
    </w:p>
    <w:p w:rsidR="005100D0" w:rsidRPr="00014814" w:rsidRDefault="005100D0" w:rsidP="005100D0">
      <w:pPr>
        <w:spacing w:after="0"/>
        <w:ind w:left="1701"/>
        <w:rPr>
          <w:rFonts w:ascii="Times New Roman" w:hAnsi="Times New Roman"/>
          <w:sz w:val="24"/>
          <w:szCs w:val="24"/>
        </w:rPr>
      </w:pPr>
    </w:p>
    <w:p w:rsidR="00495F71" w:rsidRDefault="005100D0" w:rsidP="00DF61CD">
      <w:pPr>
        <w:numPr>
          <w:ilvl w:val="0"/>
          <w:numId w:val="10"/>
        </w:numPr>
        <w:tabs>
          <w:tab w:val="clear" w:pos="360"/>
        </w:tabs>
        <w:spacing w:after="0"/>
        <w:ind w:left="993" w:hanging="426"/>
        <w:jc w:val="both"/>
        <w:rPr>
          <w:rFonts w:ascii="Times New Roman" w:hAnsi="Times New Roman"/>
          <w:sz w:val="24"/>
          <w:szCs w:val="24"/>
        </w:rPr>
      </w:pPr>
      <w:r w:rsidRPr="00014814">
        <w:rPr>
          <w:rFonts w:ascii="Times New Roman" w:hAnsi="Times New Roman"/>
          <w:sz w:val="24"/>
          <w:szCs w:val="24"/>
        </w:rPr>
        <w:t xml:space="preserve">Households: individuals or groups of individuals as consumers, and producers of goods and non financial services exclusively for their own final consumption, and as producers of market goods and non financial and financial services provided that their activities are not those of quasi-corporations. Non-profit institutions which serve households and which are </w:t>
      </w:r>
      <w:r w:rsidRPr="00014814">
        <w:rPr>
          <w:rFonts w:ascii="Times New Roman" w:hAnsi="Times New Roman"/>
          <w:sz w:val="24"/>
          <w:szCs w:val="24"/>
        </w:rPr>
        <w:lastRenderedPageBreak/>
        <w:t xml:space="preserve">principally engaged in the production of non-market goods and services intended for particular groups of households are included. </w:t>
      </w:r>
    </w:p>
    <w:p w:rsidR="00B2725B" w:rsidRDefault="00B2725B" w:rsidP="00B2725B">
      <w:pPr>
        <w:spacing w:after="0"/>
        <w:ind w:left="567"/>
        <w:jc w:val="both"/>
        <w:rPr>
          <w:rFonts w:ascii="Times New Roman" w:hAnsi="Times New Roman"/>
          <w:sz w:val="24"/>
          <w:szCs w:val="24"/>
        </w:rPr>
      </w:pPr>
    </w:p>
    <w:p w:rsidR="005100D0" w:rsidRPr="00014814" w:rsidRDefault="005100D0" w:rsidP="005100D0">
      <w:pPr>
        <w:spacing w:after="0"/>
        <w:ind w:left="1701"/>
        <w:rPr>
          <w:rFonts w:ascii="Times New Roman" w:hAnsi="Times New Roman"/>
          <w:sz w:val="24"/>
          <w:szCs w:val="24"/>
        </w:rPr>
      </w:pPr>
    </w:p>
    <w:p w:rsidR="005100D0" w:rsidRPr="00014814" w:rsidRDefault="005100D0" w:rsidP="00607122">
      <w:pPr>
        <w:pStyle w:val="Baseparagraphnumbered"/>
      </w:pPr>
      <w:r w:rsidRPr="00014814">
        <w:t xml:space="preserve">The </w:t>
      </w:r>
      <w:r w:rsidR="00587117">
        <w:t xml:space="preserve">counterparty </w:t>
      </w:r>
      <w:r w:rsidRPr="00014814">
        <w:t xml:space="preserve">sector allocation is based exclusively on the nature of the </w:t>
      </w:r>
      <w:r w:rsidR="007C0952">
        <w:t>immediate</w:t>
      </w:r>
      <w:r w:rsidRPr="00014814">
        <w:t xml:space="preserve"> counterparty.</w:t>
      </w:r>
      <w:r w:rsidR="007C0952">
        <w:t xml:space="preserve"> </w:t>
      </w:r>
      <w:r w:rsidR="007C0952" w:rsidRPr="007564B8">
        <w:t>The classification of the exposures incurred jointly by more than one obligor shall be done on the basis of the characteristics of the obligor that was the more relevant, or determinant, for the institution to grant the exposure. Among other classifications, the distribution of jointly incurred exposures by counterparty sector, country of residence and NACE codes should be driven by the characteristics of the more relevant or determinant obligor.</w:t>
      </w:r>
    </w:p>
    <w:p w:rsidR="005100D0" w:rsidRPr="000D3B52" w:rsidRDefault="00BB67C3" w:rsidP="000D3B52">
      <w:pPr>
        <w:jc w:val="center"/>
        <w:rPr>
          <w:rFonts w:ascii="Times New Roman" w:hAnsi="Times New Roman"/>
          <w:b/>
          <w:sz w:val="24"/>
          <w:szCs w:val="24"/>
          <w:lang w:val="en-US" w:eastAsia="de-DE"/>
        </w:rPr>
      </w:pPr>
      <w:bookmarkStart w:id="31" w:name="_Toc361844209"/>
      <w:r w:rsidRPr="000D3B52">
        <w:rPr>
          <w:rFonts w:ascii="Times New Roman" w:hAnsi="Times New Roman"/>
          <w:b/>
          <w:sz w:val="24"/>
          <w:szCs w:val="24"/>
          <w:lang w:val="en-US" w:eastAsia="de-DE"/>
        </w:rPr>
        <w:t>PART 2</w:t>
      </w:r>
      <w:bookmarkEnd w:id="31"/>
    </w:p>
    <w:p w:rsidR="008A79D6" w:rsidRPr="000D3B52" w:rsidRDefault="00F71A00" w:rsidP="000D3B52">
      <w:pPr>
        <w:pStyle w:val="Heading1"/>
      </w:pPr>
      <w:bookmarkStart w:id="32" w:name="_Toc392674815"/>
      <w:r w:rsidRPr="000D3B52">
        <w:t>TEMPLATE RELATED INSTRUCTIONS</w:t>
      </w:r>
      <w:bookmarkEnd w:id="32"/>
    </w:p>
    <w:p w:rsidR="008A79D6" w:rsidRDefault="003265FE" w:rsidP="008A79D6">
      <w:pPr>
        <w:pStyle w:val="subtitlenumbered"/>
        <w:keepNext/>
        <w:numPr>
          <w:ilvl w:val="0"/>
          <w:numId w:val="55"/>
        </w:numPr>
      </w:pPr>
      <w:bookmarkStart w:id="33" w:name="_Toc361844211"/>
      <w:bookmarkStart w:id="34" w:name="_Toc392674816"/>
      <w:r>
        <w:t>B</w:t>
      </w:r>
      <w:r w:rsidR="008A79D6">
        <w:t>alance sheet</w:t>
      </w:r>
      <w:bookmarkEnd w:id="33"/>
      <w:bookmarkEnd w:id="34"/>
    </w:p>
    <w:p w:rsidR="005100D0" w:rsidRPr="00014814" w:rsidRDefault="008A79D6" w:rsidP="008A79D6">
      <w:pPr>
        <w:pStyle w:val="sub-subtitlenumbered"/>
      </w:pPr>
      <w:bookmarkStart w:id="35" w:name="_Toc361844212"/>
      <w:bookmarkStart w:id="36" w:name="_Toc392674817"/>
      <w:r>
        <w:t>Assets</w:t>
      </w:r>
      <w:r w:rsidR="00B67A2E">
        <w:t xml:space="preserve"> (</w:t>
      </w:r>
      <w:r w:rsidR="005100D0" w:rsidRPr="00014814">
        <w:t>1.1)</w:t>
      </w:r>
      <w:bookmarkEnd w:id="35"/>
      <w:bookmarkEnd w:id="36"/>
    </w:p>
    <w:p w:rsidR="004E20DF" w:rsidRDefault="005100D0" w:rsidP="004E20DF">
      <w:pPr>
        <w:pStyle w:val="Baseparagraphnumbered"/>
        <w:numPr>
          <w:ilvl w:val="0"/>
          <w:numId w:val="53"/>
        </w:numPr>
      </w:pPr>
      <w:bookmarkStart w:id="37" w:name="_Toc246513943"/>
      <w:bookmarkStart w:id="38" w:name="_Toc246730615"/>
      <w:bookmarkStart w:id="39" w:name="_Toc246730706"/>
      <w:bookmarkEnd w:id="37"/>
      <w:bookmarkEnd w:id="38"/>
      <w:bookmarkEnd w:id="39"/>
      <w:r w:rsidRPr="00014814">
        <w:t>“Cash on hand” includes holdings of national and foreign banknotes and coins in circulation that are commonly used to make payments.</w:t>
      </w:r>
    </w:p>
    <w:p w:rsidR="005100D0" w:rsidRPr="00014814" w:rsidRDefault="005100D0" w:rsidP="00607122">
      <w:pPr>
        <w:pStyle w:val="Baseparagraphnumbered"/>
      </w:pPr>
      <w:r w:rsidRPr="00014814">
        <w:t xml:space="preserve">“Cash balances </w:t>
      </w:r>
      <w:r w:rsidR="006A1302">
        <w:t>at</w:t>
      </w:r>
      <w:r w:rsidR="006A1302" w:rsidRPr="00014814">
        <w:t xml:space="preserve"> </w:t>
      </w:r>
      <w:r w:rsidRPr="00014814">
        <w:t xml:space="preserve">central banks” </w:t>
      </w:r>
      <w:r w:rsidR="008A35A8">
        <w:t>include</w:t>
      </w:r>
      <w:r w:rsidR="008A35A8" w:rsidRPr="00014814">
        <w:t xml:space="preserve"> </w:t>
      </w:r>
      <w:r w:rsidR="000F4A0F" w:rsidRPr="00014814">
        <w:t xml:space="preserve">balances receivable on demand </w:t>
      </w:r>
      <w:r w:rsidR="006A1302">
        <w:t>at</w:t>
      </w:r>
      <w:r w:rsidR="006A1302" w:rsidRPr="00014814">
        <w:t xml:space="preserve"> </w:t>
      </w:r>
      <w:r w:rsidRPr="00014814">
        <w:t>central banks.</w:t>
      </w:r>
    </w:p>
    <w:p w:rsidR="005100D0" w:rsidRPr="00014814" w:rsidRDefault="005100D0" w:rsidP="00607122">
      <w:pPr>
        <w:pStyle w:val="Baseparagraphnumbered"/>
      </w:pPr>
      <w:r w:rsidRPr="00014814">
        <w:t xml:space="preserve">“Other demand deposits” include </w:t>
      </w:r>
      <w:r w:rsidR="000F4A0F" w:rsidRPr="00014814">
        <w:t xml:space="preserve">balances receivable on </w:t>
      </w:r>
      <w:r w:rsidRPr="00014814">
        <w:t xml:space="preserve">demand </w:t>
      </w:r>
      <w:r w:rsidR="000F4A0F" w:rsidRPr="00014814">
        <w:t xml:space="preserve">with credit institutions. </w:t>
      </w:r>
    </w:p>
    <w:p w:rsidR="00284E34" w:rsidRPr="00014814" w:rsidRDefault="00284E34" w:rsidP="00607122">
      <w:pPr>
        <w:pStyle w:val="Baseparagraphnumbered"/>
      </w:pPr>
      <w:r w:rsidRPr="00014814">
        <w:t xml:space="preserve">“Investments in subsidiaries, joint ventures and associates” include the investments in associates, joint ventures and subsidiaries </w:t>
      </w:r>
      <w:r w:rsidR="00F94B21">
        <w:t>which are not fully or proportionally consolidated</w:t>
      </w:r>
      <w:r w:rsidRPr="00014814">
        <w:t xml:space="preserve">. The carrying amount </w:t>
      </w:r>
      <w:r w:rsidR="00F94B21" w:rsidRPr="00014814">
        <w:t>of</w:t>
      </w:r>
      <w:r w:rsidR="00F94B21" w:rsidRPr="00F94B21">
        <w:t xml:space="preserve"> investments accounted for using the equity method </w:t>
      </w:r>
      <w:r w:rsidRPr="00014814">
        <w:t xml:space="preserve">includes related goodwill. </w:t>
      </w:r>
    </w:p>
    <w:p w:rsidR="005100D0" w:rsidRPr="00014814" w:rsidRDefault="005100D0" w:rsidP="00607122">
      <w:pPr>
        <w:pStyle w:val="Baseparagraphnumbered"/>
      </w:pPr>
      <w:r w:rsidRPr="00014814">
        <w:t xml:space="preserve">Assets </w:t>
      </w:r>
      <w:r w:rsidR="002A246F">
        <w:t xml:space="preserve">that </w:t>
      </w:r>
      <w:r w:rsidR="00366796">
        <w:t>are not financial assets</w:t>
      </w:r>
      <w:r w:rsidR="002E623F">
        <w:t xml:space="preserve"> </w:t>
      </w:r>
      <w:r w:rsidR="00F94B21">
        <w:t xml:space="preserve">and </w:t>
      </w:r>
      <w:r w:rsidRPr="00014814">
        <w:t>that due to their nature could not be classified in specific balance sheet items shall be reported in “Other assets”. Other assets may include</w:t>
      </w:r>
      <w:r w:rsidR="002A246F">
        <w:t xml:space="preserve"> gold, silver and other</w:t>
      </w:r>
      <w:r w:rsidRPr="00014814">
        <w:t xml:space="preserve"> </w:t>
      </w:r>
      <w:r w:rsidR="007C0952">
        <w:t>commodities</w:t>
      </w:r>
      <w:r w:rsidR="002A246F">
        <w:t>;</w:t>
      </w:r>
      <w:r w:rsidRPr="00014814">
        <w:t xml:space="preserve"> </w:t>
      </w:r>
      <w:r w:rsidR="007C0952">
        <w:t xml:space="preserve">even when they are </w:t>
      </w:r>
      <w:r w:rsidR="002A246F">
        <w:t xml:space="preserve"> held with trading intent</w:t>
      </w:r>
      <w:r w:rsidR="007C0952">
        <w:t>.</w:t>
      </w:r>
      <w:r w:rsidR="000B5D5A">
        <w:t xml:space="preserve"> </w:t>
      </w:r>
    </w:p>
    <w:p w:rsidR="005100D0" w:rsidRPr="00014814" w:rsidRDefault="005100D0" w:rsidP="00607122">
      <w:pPr>
        <w:pStyle w:val="Baseparagraphnumbered"/>
      </w:pPr>
      <w:r w:rsidRPr="00014814">
        <w:t xml:space="preserve">“Non-current assets and disposal groups classified as held for sale” has the same meaning as under IFRS 5. </w:t>
      </w:r>
    </w:p>
    <w:p w:rsidR="00495F71" w:rsidRPr="00014814" w:rsidRDefault="008A79D6" w:rsidP="008A79D6">
      <w:pPr>
        <w:pStyle w:val="sub-subtitlenumbered"/>
      </w:pPr>
      <w:bookmarkStart w:id="40" w:name="_Toc361844213"/>
      <w:bookmarkStart w:id="41" w:name="_Toc392674818"/>
      <w:r>
        <w:t>Liabilities</w:t>
      </w:r>
      <w:r w:rsidR="00B67A2E">
        <w:t xml:space="preserve"> (</w:t>
      </w:r>
      <w:r w:rsidR="005100D0" w:rsidRPr="00014814">
        <w:t>1.2)</w:t>
      </w:r>
      <w:bookmarkEnd w:id="40"/>
      <w:bookmarkEnd w:id="41"/>
    </w:p>
    <w:p w:rsidR="00530BED" w:rsidRDefault="005100D0" w:rsidP="00607122">
      <w:pPr>
        <w:pStyle w:val="Baseparagraphnumbered"/>
      </w:pPr>
      <w:bookmarkStart w:id="42" w:name="_Toc246513946"/>
      <w:bookmarkStart w:id="43" w:name="_Toc246730618"/>
      <w:bookmarkStart w:id="44" w:name="_Toc246730709"/>
      <w:bookmarkEnd w:id="42"/>
      <w:bookmarkEnd w:id="43"/>
      <w:bookmarkEnd w:id="44"/>
      <w:r w:rsidRPr="00014814">
        <w:t xml:space="preserve"> </w:t>
      </w:r>
      <w:r w:rsidR="00440E53" w:rsidRPr="00014814">
        <w:t xml:space="preserve">Provisions for “Pensions and other post employment </w:t>
      </w:r>
      <w:r w:rsidR="00A778BF">
        <w:t xml:space="preserve">defined </w:t>
      </w:r>
      <w:r w:rsidR="00440E53" w:rsidRPr="00014814">
        <w:t xml:space="preserve">benefit obligations” include the amount of net defined benefit liabilities. </w:t>
      </w:r>
    </w:p>
    <w:p w:rsidR="00440E53" w:rsidRPr="00014814" w:rsidRDefault="00530BED" w:rsidP="00607122">
      <w:pPr>
        <w:pStyle w:val="Baseparagraphnumbered"/>
      </w:pPr>
      <w:r w:rsidRPr="00530BED">
        <w:t xml:space="preserve">Under IFRS or compatible National GAAP, </w:t>
      </w:r>
      <w:r>
        <w:t>p</w:t>
      </w:r>
      <w:r w:rsidR="00440E53" w:rsidRPr="00014814">
        <w:t xml:space="preserve">rovisions for “Other long-term employee benefits” include the amount of the deficits in the long-term employment benefit plans listed in IAS 19.153. The accrued expense from short term employee benefits [IAS 19.11(a)], defined contribution plans [IAS </w:t>
      </w:r>
      <w:r w:rsidR="00440E53" w:rsidRPr="00014814">
        <w:lastRenderedPageBreak/>
        <w:t>19.51(a)] and termination benefits [IAS 19.169(a)] shall be included in “Other liabilities”.</w:t>
      </w:r>
    </w:p>
    <w:p w:rsidR="006A1302" w:rsidRDefault="006A1302" w:rsidP="00607122">
      <w:pPr>
        <w:pStyle w:val="Baseparagraphnumbered"/>
      </w:pPr>
      <w:r w:rsidRPr="00014814">
        <w:t xml:space="preserve">“Share capital repayable on demand” includes the capital instruments issued by the institution that do not meet the criteria to be classified in equity. </w:t>
      </w:r>
      <w:r w:rsidR="009E5E20">
        <w:t>Institutions</w:t>
      </w:r>
      <w:r w:rsidRPr="00014814">
        <w:t xml:space="preserve"> shall include in this item the cooperative shares that do not meet the criteria to be classified in equity.</w:t>
      </w:r>
    </w:p>
    <w:p w:rsidR="005100D0" w:rsidRPr="00014814" w:rsidRDefault="005100D0" w:rsidP="00607122">
      <w:pPr>
        <w:pStyle w:val="Baseparagraphnumbered"/>
      </w:pPr>
      <w:r w:rsidRPr="00014814">
        <w:t xml:space="preserve">Liabilities </w:t>
      </w:r>
      <w:r w:rsidR="00366796">
        <w:t>that are not financial liabilities</w:t>
      </w:r>
      <w:r w:rsidR="002E623F">
        <w:t xml:space="preserve"> </w:t>
      </w:r>
      <w:r w:rsidR="00366796">
        <w:t xml:space="preserve">and </w:t>
      </w:r>
      <w:r w:rsidRPr="00014814">
        <w:t xml:space="preserve">that due to their nature could not be classified in specific balance sheet items shall be reported in “Other liabilities”. </w:t>
      </w:r>
    </w:p>
    <w:p w:rsidR="005100D0" w:rsidRDefault="005100D0" w:rsidP="00607122">
      <w:pPr>
        <w:pStyle w:val="Baseparagraphnumbered"/>
      </w:pPr>
      <w:r w:rsidRPr="00014814">
        <w:t xml:space="preserve">“Liabilities included in disposal groups classified as held for sale“ has the same meaning as under IFRS 5. </w:t>
      </w:r>
    </w:p>
    <w:p w:rsidR="00D04DAC" w:rsidRPr="00014814" w:rsidRDefault="00647CF7" w:rsidP="00607122">
      <w:pPr>
        <w:pStyle w:val="Baseparagraphnumbered"/>
      </w:pPr>
      <w:r w:rsidRPr="00014814">
        <w:t>“</w:t>
      </w:r>
      <w:r w:rsidR="00D04DAC" w:rsidRPr="00D04DAC">
        <w:t xml:space="preserve">Funds for general banking risks” are amounts that have been assigned in accordance with article 38 of the BAD. </w:t>
      </w:r>
      <w:r w:rsidR="00D04DAC">
        <w:t>When recognised, t</w:t>
      </w:r>
      <w:r w:rsidR="00D04DAC" w:rsidRPr="00D04DAC">
        <w:t>hey shall appear separately either as liabilities under “provisions” or within equity under “other reserves”.</w:t>
      </w:r>
    </w:p>
    <w:p w:rsidR="00495F71" w:rsidRPr="00014814" w:rsidRDefault="00A778BF" w:rsidP="008A79D6">
      <w:pPr>
        <w:pStyle w:val="sub-subtitlenumbered"/>
      </w:pPr>
      <w:bookmarkStart w:id="45" w:name="_Toc361844214"/>
      <w:bookmarkStart w:id="46" w:name="_Toc392674819"/>
      <w:r>
        <w:t xml:space="preserve">Equity </w:t>
      </w:r>
      <w:r w:rsidR="00B67A2E">
        <w:t>(</w:t>
      </w:r>
      <w:r w:rsidR="005100D0" w:rsidRPr="00014814">
        <w:t>1.3)</w:t>
      </w:r>
      <w:bookmarkEnd w:id="45"/>
      <w:bookmarkEnd w:id="46"/>
    </w:p>
    <w:p w:rsidR="00530BED" w:rsidRDefault="00530BED" w:rsidP="00607122">
      <w:pPr>
        <w:pStyle w:val="Baseparagraphnumbered"/>
      </w:pPr>
      <w:r w:rsidRPr="00530BED">
        <w:t>Under IFRS</w:t>
      </w:r>
      <w:r>
        <w:t xml:space="preserve"> or compatible National GAAP, equity instruments that ar</w:t>
      </w:r>
      <w:r w:rsidR="00F1481E">
        <w:t>e financial instruments include</w:t>
      </w:r>
      <w:r>
        <w:t xml:space="preserve"> those contracts under the scope of IAS 32. </w:t>
      </w:r>
    </w:p>
    <w:p w:rsidR="00440E53" w:rsidRPr="00014814" w:rsidRDefault="00440E53" w:rsidP="00607122">
      <w:pPr>
        <w:pStyle w:val="Baseparagraphnumbered"/>
      </w:pPr>
      <w:r w:rsidRPr="00014814">
        <w:t>“Unpaid capital which has been called up” includes the carrying</w:t>
      </w:r>
      <w:r w:rsidR="00187CBB">
        <w:t xml:space="preserve"> </w:t>
      </w:r>
      <w:r w:rsidRPr="00014814">
        <w:t xml:space="preserve">amount of </w:t>
      </w:r>
      <w:r w:rsidR="00907647" w:rsidRPr="00014814">
        <w:t>capital issued by the institution that has been called-up to the subscribers but not paid at the reference date.</w:t>
      </w:r>
    </w:p>
    <w:p w:rsidR="0033479F" w:rsidRDefault="0033479F" w:rsidP="008171FD">
      <w:pPr>
        <w:pStyle w:val="Baseparagraphnumbered"/>
      </w:pPr>
      <w:r w:rsidRPr="008171FD">
        <w:t>“Equity component of compound financial instruments” includes the equity component of compound financial instruments (</w:t>
      </w:r>
      <w:r w:rsidR="008171FD">
        <w:t xml:space="preserve">that is, </w:t>
      </w:r>
      <w:r w:rsidRPr="008171FD">
        <w:t>financial instruments</w:t>
      </w:r>
      <w:r w:rsidR="008171FD">
        <w:t xml:space="preserve"> that contain both a liability and a equity component </w:t>
      </w:r>
      <w:r w:rsidRPr="008171FD">
        <w:t>) issued by the institution, when segregated in accordance with</w:t>
      </w:r>
      <w:r w:rsidR="00530BED">
        <w:t xml:space="preserve"> the relevant accounting framework</w:t>
      </w:r>
      <w:r w:rsidRPr="008171FD">
        <w:t xml:space="preserve"> (including</w:t>
      </w:r>
      <w:r w:rsidR="004937E1" w:rsidRPr="008171FD">
        <w:t xml:space="preserve"> </w:t>
      </w:r>
      <w:r w:rsidR="008171FD">
        <w:t>compound financial instruments with multiple embedded derivatives whose values</w:t>
      </w:r>
      <w:r w:rsidR="00245541">
        <w:t xml:space="preserve"> are interdependent</w:t>
      </w:r>
      <w:r w:rsidRPr="008171FD">
        <w:t>);</w:t>
      </w:r>
    </w:p>
    <w:p w:rsidR="00245541" w:rsidRDefault="0033479F" w:rsidP="00245541">
      <w:pPr>
        <w:pStyle w:val="Baseparagraphnumbered"/>
      </w:pPr>
      <w:r w:rsidRPr="00245541">
        <w:t>“Other</w:t>
      </w:r>
      <w:r w:rsidR="00245541">
        <w:t xml:space="preserve"> equity instruments issued</w:t>
      </w:r>
      <w:r w:rsidRPr="00245541">
        <w:t>” include</w:t>
      </w:r>
      <w:r w:rsidR="004937E1" w:rsidRPr="00245541">
        <w:t>s</w:t>
      </w:r>
      <w:r w:rsidR="00530BED">
        <w:t xml:space="preserve"> </w:t>
      </w:r>
      <w:r w:rsidRPr="00245541">
        <w:t>equity instruments</w:t>
      </w:r>
      <w:r w:rsidR="00530BED">
        <w:t xml:space="preserve"> that are financial instruments </w:t>
      </w:r>
      <w:r w:rsidRPr="00245541">
        <w:t>other than “Capital” and “Equity component of compound financial instruments”</w:t>
      </w:r>
      <w:r w:rsidR="00245541">
        <w:t>.</w:t>
      </w:r>
      <w:r w:rsidRPr="00245541">
        <w:t xml:space="preserve"> </w:t>
      </w:r>
    </w:p>
    <w:p w:rsidR="0033479F" w:rsidRPr="00245541" w:rsidRDefault="00234E7E" w:rsidP="00245541">
      <w:pPr>
        <w:pStyle w:val="Baseparagraphnumbered"/>
      </w:pPr>
      <w:r>
        <w:t>“Other equity” shall comprise</w:t>
      </w:r>
      <w:r w:rsidR="0033479F" w:rsidRPr="00245541">
        <w:t xml:space="preserve"> all equity instruments</w:t>
      </w:r>
      <w:r w:rsidR="00530BED">
        <w:t xml:space="preserve"> that are not financial instruments </w:t>
      </w:r>
      <w:r w:rsidR="0033479F" w:rsidRPr="00245541">
        <w:t xml:space="preserve">including, among others, equity-settled share-based payment transactions </w:t>
      </w:r>
      <w:r w:rsidR="004937E1" w:rsidRPr="00245541">
        <w:t>[</w:t>
      </w:r>
      <w:r w:rsidR="0033479F" w:rsidRPr="00245541">
        <w:t>IFRS 2.10</w:t>
      </w:r>
      <w:r w:rsidR="004937E1" w:rsidRPr="00245541">
        <w:t>]</w:t>
      </w:r>
      <w:r w:rsidR="0033479F" w:rsidRPr="00245541">
        <w:t xml:space="preserve">. </w:t>
      </w:r>
    </w:p>
    <w:p w:rsidR="007D25A8" w:rsidRDefault="007D25A8" w:rsidP="00607122">
      <w:pPr>
        <w:pStyle w:val="Baseparagraphnumbered"/>
      </w:pPr>
      <w:r>
        <w:t xml:space="preserve">Under IFRS or compatible National GAAP, </w:t>
      </w:r>
      <w:r w:rsidRPr="007D25A8">
        <w:t>“Revaluation reserves” includes the amount of reserves resulting from first-time adoption to IAS</w:t>
      </w:r>
      <w:r w:rsidR="00E4500E">
        <w:t>, or compatible National GAAP,</w:t>
      </w:r>
      <w:r w:rsidRPr="007D25A8">
        <w:t xml:space="preserve"> that have not been released to other type of reserves.</w:t>
      </w:r>
      <w:r>
        <w:t xml:space="preserve"> </w:t>
      </w:r>
    </w:p>
    <w:p w:rsidR="005100D0" w:rsidRPr="00014814" w:rsidRDefault="005100D0" w:rsidP="00607122">
      <w:pPr>
        <w:pStyle w:val="Baseparagraphnumbered"/>
      </w:pPr>
      <w:r w:rsidRPr="00014814">
        <w:t>“Other reserves</w:t>
      </w:r>
      <w:r w:rsidR="002F10DC">
        <w:t>” are split between “Re</w:t>
      </w:r>
      <w:r w:rsidR="002F10DC" w:rsidRPr="00910F0B">
        <w:t>serves or accumulated losses</w:t>
      </w:r>
      <w:r w:rsidR="002F10DC">
        <w:t xml:space="preserve"> </w:t>
      </w:r>
      <w:r w:rsidR="002F10DC" w:rsidRPr="00910F0B">
        <w:t>of investments in subsidiaries, joint ventures and associates</w:t>
      </w:r>
      <w:r w:rsidR="002F10DC">
        <w:t>” and “Other”</w:t>
      </w:r>
      <w:r w:rsidR="002F10DC" w:rsidRPr="00014814">
        <w:t xml:space="preserve">. </w:t>
      </w:r>
      <w:r w:rsidR="002F10DC">
        <w:lastRenderedPageBreak/>
        <w:t xml:space="preserve">“Reserves or accumulated losses of investments </w:t>
      </w:r>
      <w:r w:rsidR="002F10DC" w:rsidRPr="00910F0B">
        <w:t>in subsidiaries, joint ventures and associates</w:t>
      </w:r>
      <w:r w:rsidR="002F10DC">
        <w:t>” include the accumulated amount of income and expenses generated</w:t>
      </w:r>
      <w:r w:rsidR="002F10DC" w:rsidRPr="000A6E98">
        <w:t xml:space="preserve"> </w:t>
      </w:r>
      <w:r w:rsidR="002F10DC">
        <w:t>by the aforementioned investments through profit or loss</w:t>
      </w:r>
      <w:r w:rsidR="002F10DC" w:rsidRPr="00BF5707">
        <w:t xml:space="preserve"> </w:t>
      </w:r>
      <w:r w:rsidR="002F10DC">
        <w:t>in past years. “</w:t>
      </w:r>
      <w:r w:rsidRPr="00014814">
        <w:t xml:space="preserve">Other” includes reserves different from those separately disclosed in other items </w:t>
      </w:r>
      <w:r w:rsidR="002F10DC">
        <w:t xml:space="preserve">and </w:t>
      </w:r>
      <w:r w:rsidRPr="00014814">
        <w:t>may include legal reserve and statutory reserve.</w:t>
      </w:r>
    </w:p>
    <w:p w:rsidR="005100D0" w:rsidRPr="00014814" w:rsidRDefault="005100D0" w:rsidP="00607122">
      <w:pPr>
        <w:pStyle w:val="Baseparagraphnumbered"/>
      </w:pPr>
      <w:r w:rsidRPr="00014814">
        <w:t>“Treasury shares</w:t>
      </w:r>
      <w:r w:rsidR="004937E1">
        <w:t>”</w:t>
      </w:r>
      <w:r w:rsidR="00002D70" w:rsidRPr="00014814">
        <w:t xml:space="preserve"> </w:t>
      </w:r>
      <w:r w:rsidRPr="00014814">
        <w:t xml:space="preserve">cover all financial instruments that have the characteristics of own equity instruments which have been reacquired by the institution. </w:t>
      </w:r>
    </w:p>
    <w:p w:rsidR="00495F71" w:rsidRPr="00014814" w:rsidRDefault="00F71A00" w:rsidP="007F383B">
      <w:pPr>
        <w:pStyle w:val="subtitlenumbered"/>
      </w:pPr>
      <w:bookmarkStart w:id="47" w:name="_Toc246513955"/>
      <w:bookmarkStart w:id="48" w:name="_Toc246730627"/>
      <w:bookmarkStart w:id="49" w:name="_Toc246730718"/>
      <w:bookmarkStart w:id="50" w:name="_Toc361844215"/>
      <w:bookmarkStart w:id="51" w:name="_Toc392674820"/>
      <w:bookmarkEnd w:id="47"/>
      <w:bookmarkEnd w:id="48"/>
      <w:bookmarkEnd w:id="49"/>
      <w:r>
        <w:t>Statement</w:t>
      </w:r>
      <w:r w:rsidR="005100D0" w:rsidRPr="00014814">
        <w:t xml:space="preserve"> </w:t>
      </w:r>
      <w:r w:rsidR="00A121D2" w:rsidRPr="00014814">
        <w:t xml:space="preserve">of profit or loss </w:t>
      </w:r>
      <w:r w:rsidR="00B67A2E">
        <w:t>(</w:t>
      </w:r>
      <w:r w:rsidR="005100D0" w:rsidRPr="00014814">
        <w:t>2)</w:t>
      </w:r>
      <w:bookmarkEnd w:id="50"/>
      <w:bookmarkEnd w:id="51"/>
    </w:p>
    <w:p w:rsidR="005100D0" w:rsidRPr="00014814" w:rsidRDefault="00530BED" w:rsidP="00607122">
      <w:pPr>
        <w:pStyle w:val="Baseparagraphnumbered"/>
      </w:pPr>
      <w:r>
        <w:t>I</w:t>
      </w:r>
      <w:r w:rsidR="005100D0" w:rsidRPr="00014814">
        <w:t xml:space="preserve">nterest income and interest expense from financial instruments held for trading, and from financial instruments </w:t>
      </w:r>
      <w:r w:rsidR="009C1BA4">
        <w:t>designated</w:t>
      </w:r>
      <w:r w:rsidR="005100D0" w:rsidRPr="00014814">
        <w:t xml:space="preserve"> at fair value through profit or loss, shall be reported </w:t>
      </w:r>
      <w:r w:rsidR="008326F8">
        <w:t xml:space="preserve">either </w:t>
      </w:r>
      <w:r w:rsidR="005100D0" w:rsidRPr="00014814">
        <w:t>separately from other gains and losses under items “interest income” and “interest expense”</w:t>
      </w:r>
      <w:r w:rsidR="008326F8">
        <w:t xml:space="preserve"> (</w:t>
      </w:r>
      <w:r w:rsidR="009C1BA4">
        <w:t>so-called “</w:t>
      </w:r>
      <w:r w:rsidR="008326F8">
        <w:t>clean price</w:t>
      </w:r>
      <w:r w:rsidR="009C1BA4">
        <w:t>”</w:t>
      </w:r>
      <w:r w:rsidR="008326F8">
        <w:t xml:space="preserve">) or as part of gains </w:t>
      </w:r>
      <w:r w:rsidR="009C1BA4">
        <w:t>or</w:t>
      </w:r>
      <w:r w:rsidR="008326F8">
        <w:t xml:space="preserve"> losses from these categories of instruments (</w:t>
      </w:r>
      <w:r w:rsidR="009C1BA4">
        <w:t>“</w:t>
      </w:r>
      <w:r w:rsidR="008326F8">
        <w:t>dirty price</w:t>
      </w:r>
      <w:r w:rsidR="009C1BA4">
        <w:t>”</w:t>
      </w:r>
      <w:r w:rsidR="008326F8">
        <w:t>)</w:t>
      </w:r>
      <w:r w:rsidR="005100D0" w:rsidRPr="00014814">
        <w:t>.</w:t>
      </w:r>
      <w:r w:rsidR="009C1BA4">
        <w:t xml:space="preserve"> </w:t>
      </w:r>
    </w:p>
    <w:p w:rsidR="005100D0" w:rsidRPr="00014814" w:rsidRDefault="009E5E20" w:rsidP="00607122">
      <w:pPr>
        <w:pStyle w:val="Baseparagraphnumbered"/>
      </w:pPr>
      <w:r>
        <w:t>Institutions</w:t>
      </w:r>
      <w:r w:rsidR="005100D0" w:rsidRPr="00014814">
        <w:t xml:space="preserve"> shall report the following items broken-down by accounting portfolios:</w:t>
      </w:r>
    </w:p>
    <w:p w:rsidR="00560E3B" w:rsidRDefault="005100D0" w:rsidP="00560E3B">
      <w:pPr>
        <w:pStyle w:val="ListParagraph"/>
        <w:numPr>
          <w:ilvl w:val="0"/>
          <w:numId w:val="57"/>
        </w:numPr>
        <w:spacing w:after="240" w:line="240" w:lineRule="auto"/>
        <w:contextualSpacing w:val="0"/>
        <w:jc w:val="both"/>
        <w:rPr>
          <w:rFonts w:ascii="Times New Roman" w:hAnsi="Times New Roman"/>
          <w:sz w:val="24"/>
          <w:szCs w:val="24"/>
          <w:lang w:eastAsia="en-GB"/>
        </w:rPr>
      </w:pPr>
      <w:r w:rsidRPr="001D7226">
        <w:rPr>
          <w:rFonts w:ascii="Times New Roman" w:hAnsi="Times New Roman"/>
          <w:sz w:val="24"/>
          <w:szCs w:val="24"/>
          <w:lang w:eastAsia="en-GB"/>
        </w:rPr>
        <w:t>“Interest income”</w:t>
      </w:r>
      <w:r w:rsidR="00070183" w:rsidRPr="001D7226">
        <w:rPr>
          <w:rFonts w:ascii="Times New Roman" w:hAnsi="Times New Roman"/>
          <w:sz w:val="24"/>
          <w:szCs w:val="24"/>
          <w:lang w:eastAsia="en-GB"/>
        </w:rPr>
        <w:t>;</w:t>
      </w:r>
    </w:p>
    <w:p w:rsidR="00560E3B" w:rsidRDefault="005100D0" w:rsidP="00560E3B">
      <w:pPr>
        <w:pStyle w:val="Baseparagraphnumbered"/>
        <w:numPr>
          <w:ilvl w:val="0"/>
          <w:numId w:val="57"/>
        </w:numPr>
        <w:ind w:left="993" w:hanging="426"/>
      </w:pPr>
      <w:r w:rsidRPr="00014814">
        <w:t>“Interest expense”</w:t>
      </w:r>
      <w:r w:rsidR="00070183" w:rsidRPr="00014814">
        <w:t>;</w:t>
      </w:r>
    </w:p>
    <w:p w:rsidR="00214232" w:rsidRPr="00014814" w:rsidRDefault="001D7226" w:rsidP="001D7226">
      <w:pPr>
        <w:pStyle w:val="Baseparagraphnumbered"/>
        <w:numPr>
          <w:ilvl w:val="0"/>
          <w:numId w:val="0"/>
        </w:numPr>
        <w:ind w:left="993" w:hanging="426"/>
      </w:pPr>
      <w:r>
        <w:t>(c)</w:t>
      </w:r>
      <w:r>
        <w:tab/>
      </w:r>
      <w:r w:rsidR="005100D0" w:rsidRPr="00014814">
        <w:t>“Dividend income”</w:t>
      </w:r>
      <w:r w:rsidR="00070183" w:rsidRPr="00014814">
        <w:t>;</w:t>
      </w:r>
    </w:p>
    <w:p w:rsidR="00214232" w:rsidRPr="00014814" w:rsidRDefault="001D7226" w:rsidP="001D7226">
      <w:pPr>
        <w:pStyle w:val="Baseparagraphnumbered"/>
        <w:numPr>
          <w:ilvl w:val="0"/>
          <w:numId w:val="0"/>
        </w:numPr>
        <w:ind w:left="993" w:hanging="426"/>
      </w:pPr>
      <w:r>
        <w:t xml:space="preserve">(d) </w:t>
      </w:r>
      <w:r w:rsidR="005100D0" w:rsidRPr="00014814">
        <w:t>“</w:t>
      </w:r>
      <w:r w:rsidR="00234E7E">
        <w:t>G</w:t>
      </w:r>
      <w:r w:rsidR="005100D0" w:rsidRPr="00014814">
        <w:t>ains</w:t>
      </w:r>
      <w:r w:rsidR="00234E7E">
        <w:t xml:space="preserve"> or </w:t>
      </w:r>
      <w:r w:rsidR="005100D0" w:rsidRPr="00014814">
        <w:t>losses on</w:t>
      </w:r>
      <w:r w:rsidR="00234E7E">
        <w:t xml:space="preserve"> derecognition of</w:t>
      </w:r>
      <w:r w:rsidR="005100D0" w:rsidRPr="00014814">
        <w:t xml:space="preserve"> financial assets</w:t>
      </w:r>
      <w:r w:rsidR="00A959A6" w:rsidRPr="00014814">
        <w:t xml:space="preserve"> and</w:t>
      </w:r>
      <w:r w:rsidR="005100D0" w:rsidRPr="00014814">
        <w:t xml:space="preserve"> liabilities not measured at fair value through profit or loss, net”</w:t>
      </w:r>
      <w:r w:rsidR="00070183" w:rsidRPr="00014814">
        <w:t>;</w:t>
      </w:r>
    </w:p>
    <w:p w:rsidR="00214232" w:rsidRPr="00014814" w:rsidRDefault="001D7226" w:rsidP="001D7226">
      <w:pPr>
        <w:pStyle w:val="Baseparagraphnumbered"/>
        <w:numPr>
          <w:ilvl w:val="0"/>
          <w:numId w:val="0"/>
        </w:numPr>
        <w:ind w:left="993" w:hanging="426"/>
      </w:pPr>
      <w:r>
        <w:t xml:space="preserve">(e) </w:t>
      </w:r>
      <w:r w:rsidR="005100D0" w:rsidRPr="00014814">
        <w:t xml:space="preserve">“Impairment </w:t>
      </w:r>
      <w:r w:rsidR="002137A2" w:rsidRPr="00014814">
        <w:t>or (-) reversal of impairment</w:t>
      </w:r>
      <w:r w:rsidR="00A959A6" w:rsidRPr="00014814">
        <w:t xml:space="preserve"> </w:t>
      </w:r>
      <w:r w:rsidR="005100D0" w:rsidRPr="00014814">
        <w:t>on financial assets not measured at fair value through profit or loss”.</w:t>
      </w:r>
    </w:p>
    <w:p w:rsidR="005100D0" w:rsidRPr="00014814" w:rsidRDefault="005100D0" w:rsidP="00607122">
      <w:pPr>
        <w:pStyle w:val="Baseparagraphnumbered"/>
      </w:pPr>
      <w:r w:rsidRPr="00014814">
        <w:t>“Interest income. Derivatives – Hedge accounting, interest rate risk” and “Interest expenses. Derivatives – Hedge accounting, interest rate risk” include the amounts related to those derivatives classified in the category “hedge accounting” which cover interest rate risk. They shall be reported as interest income and expenses</w:t>
      </w:r>
      <w:r w:rsidR="00070183" w:rsidRPr="00014814">
        <w:t xml:space="preserve"> on a gross basis</w:t>
      </w:r>
      <w:r w:rsidRPr="00014814">
        <w:t>, to present correct interest income and expenses from the hedged items to which they are linked.</w:t>
      </w:r>
    </w:p>
    <w:p w:rsidR="005100D0" w:rsidRPr="00014814" w:rsidRDefault="005100D0" w:rsidP="00607122">
      <w:pPr>
        <w:pStyle w:val="Baseparagraphnumbered"/>
      </w:pPr>
      <w:r w:rsidRPr="00014814">
        <w:t xml:space="preserve">The amounts related to those derivatives classified in the category “held for trading” which are hedging instruments from an economic but not accounting point of view may be reported as interest income and expenses, to present correct interest income and expenses from the financial instruments that are hedged. These amounts </w:t>
      </w:r>
      <w:r w:rsidR="002C0664">
        <w:t>shall be</w:t>
      </w:r>
      <w:r w:rsidR="002C0664" w:rsidRPr="00014814">
        <w:t xml:space="preserve"> </w:t>
      </w:r>
      <w:r w:rsidR="00D37CCA">
        <w:t xml:space="preserve">included </w:t>
      </w:r>
      <w:r w:rsidRPr="00014814">
        <w:t xml:space="preserve">as a part of the items “Interest income. Financial assets held for trading” and “Interest expenses. Financial liabilities held for trading”. </w:t>
      </w:r>
    </w:p>
    <w:p w:rsidR="005100D0" w:rsidRPr="00014814" w:rsidRDefault="005100D0" w:rsidP="00607122">
      <w:pPr>
        <w:pStyle w:val="Baseparagraphnumbered"/>
      </w:pPr>
      <w:r w:rsidRPr="00014814">
        <w:t>“Interest income - other assets” includes amounts of interest income not included in the other items. This item may include interest income related to cash</w:t>
      </w:r>
      <w:ins w:id="52" w:author="Author">
        <w:r w:rsidR="00CD6C63">
          <w:t xml:space="preserve">, </w:t>
        </w:r>
      </w:ins>
      <w:del w:id="53" w:author="Author">
        <w:r w:rsidRPr="00014814" w:rsidDel="00CD6C63">
          <w:delText xml:space="preserve"> and </w:delText>
        </w:r>
      </w:del>
      <w:r w:rsidRPr="00014814">
        <w:t xml:space="preserve">cash </w:t>
      </w:r>
      <w:r w:rsidR="002137A2" w:rsidRPr="00014814">
        <w:t xml:space="preserve">balances at central banks </w:t>
      </w:r>
      <w:ins w:id="54" w:author="Author">
        <w:r w:rsidR="00CD6C63">
          <w:t xml:space="preserve">and other demand deposits </w:t>
        </w:r>
      </w:ins>
      <w:r w:rsidRPr="00014814">
        <w:t xml:space="preserve">and </w:t>
      </w:r>
      <w:ins w:id="55" w:author="Author">
        <w:r w:rsidR="00CD6C63">
          <w:t xml:space="preserve">to </w:t>
        </w:r>
      </w:ins>
      <w:r w:rsidRPr="00014814">
        <w:lastRenderedPageBreak/>
        <w:t>non-current assets and disposal groups classified as held for sale</w:t>
      </w:r>
      <w:r w:rsidR="00390957" w:rsidRPr="00014814">
        <w:t xml:space="preserve"> as well as net interest income from </w:t>
      </w:r>
      <w:r w:rsidR="00D37CCA">
        <w:t>net defined benefit asset</w:t>
      </w:r>
      <w:r w:rsidR="00390957" w:rsidRPr="00014814">
        <w:t>.</w:t>
      </w:r>
    </w:p>
    <w:p w:rsidR="005100D0" w:rsidRPr="00014814" w:rsidRDefault="005100D0" w:rsidP="00607122">
      <w:pPr>
        <w:pStyle w:val="Baseparagraphnumbered"/>
      </w:pPr>
      <w:r w:rsidRPr="00014814">
        <w:t>“Interest expenses - other liabilities” includes amounts of interest expenses not included in the other items. This item may include interest expenses related to liabilities included in disposal groups classified as held for sale</w:t>
      </w:r>
      <w:r w:rsidR="0076313C">
        <w:t>, expenses derived from</w:t>
      </w:r>
      <w:r w:rsidRPr="00014814">
        <w:t xml:space="preserve"> increase</w:t>
      </w:r>
      <w:r w:rsidR="0076313C">
        <w:t>s</w:t>
      </w:r>
      <w:r w:rsidRPr="00014814">
        <w:t xml:space="preserve"> in the carrying amount of a provision reflecting the passage of time</w:t>
      </w:r>
      <w:r w:rsidR="00390957" w:rsidRPr="00014814">
        <w:t xml:space="preserve"> or net interest expenses from n</w:t>
      </w:r>
      <w:r w:rsidR="00D37CCA">
        <w:t>et defined benefit liabilities</w:t>
      </w:r>
      <w:r w:rsidR="00390957" w:rsidRPr="00014814">
        <w:t>.</w:t>
      </w:r>
    </w:p>
    <w:p w:rsidR="005100D0" w:rsidRPr="00014814" w:rsidRDefault="005100D0" w:rsidP="00607122">
      <w:pPr>
        <w:pStyle w:val="Baseparagraphnumbered"/>
      </w:pPr>
      <w:r w:rsidRPr="00014814">
        <w:t xml:space="preserve">"Profit or loss from non-current assets and disposal groups classified as held for sale not qualifying as discontinued operations" includes </w:t>
      </w:r>
      <w:r w:rsidR="00D0146F" w:rsidRPr="00014814">
        <w:t>profit or loss</w:t>
      </w:r>
      <w:r w:rsidRPr="00014814">
        <w:t xml:space="preserve"> generated by non-current assets </w:t>
      </w:r>
      <w:r w:rsidR="00E4500E">
        <w:t xml:space="preserve">and disposal groups </w:t>
      </w:r>
      <w:r w:rsidRPr="00014814">
        <w:t>classified as held for sale not qualifying as discontinued operations</w:t>
      </w:r>
      <w:r w:rsidR="00D0146F" w:rsidRPr="00014814">
        <w:t>.</w:t>
      </w:r>
    </w:p>
    <w:p w:rsidR="005100D0" w:rsidRPr="00014814" w:rsidRDefault="005100D0" w:rsidP="0001247A">
      <w:pPr>
        <w:pStyle w:val="Baseparagraphnumbered"/>
      </w:pPr>
      <w:bookmarkStart w:id="56" w:name="_Toc246513959"/>
      <w:bookmarkStart w:id="57" w:name="_Toc246730631"/>
      <w:bookmarkStart w:id="58" w:name="_Toc246730722"/>
      <w:bookmarkEnd w:id="56"/>
      <w:bookmarkEnd w:id="57"/>
      <w:bookmarkEnd w:id="58"/>
      <w:r w:rsidRPr="00014814">
        <w:t xml:space="preserve">Dividend income from financial assets held for trading and from financial assets </w:t>
      </w:r>
      <w:r w:rsidR="009C1BA4">
        <w:t>designated</w:t>
      </w:r>
      <w:r w:rsidRPr="00014814">
        <w:t xml:space="preserve"> at fair value through profit or lo</w:t>
      </w:r>
      <w:r w:rsidR="00D37CCA">
        <w:t xml:space="preserve">ss shall be reported </w:t>
      </w:r>
      <w:r w:rsidR="008326F8">
        <w:t xml:space="preserve">either </w:t>
      </w:r>
      <w:r w:rsidRPr="00014814">
        <w:t>as “dividend income” separately from other gains and losses from these categories</w:t>
      </w:r>
      <w:r w:rsidR="008326F8">
        <w:t xml:space="preserve"> or as part of gains </w:t>
      </w:r>
      <w:r w:rsidR="009C1BA4">
        <w:t>or</w:t>
      </w:r>
      <w:r w:rsidR="008326F8">
        <w:t xml:space="preserve"> losses from th</w:t>
      </w:r>
      <w:r w:rsidR="008446A9">
        <w:t>e</w:t>
      </w:r>
      <w:r w:rsidR="008326F8">
        <w:t>se categories of instruments</w:t>
      </w:r>
      <w:r w:rsidRPr="00014814">
        <w:t xml:space="preserve">. </w:t>
      </w:r>
      <w:r w:rsidR="007F7E15">
        <w:t>Dividend income from subsidiaries, associates and joint ventures which are outside the scope of consolidation shall be reported within “Share of the profit or (-) loss of investments in subsidiaries, joint ventures and associates”</w:t>
      </w:r>
      <w:del w:id="59" w:author="Author">
        <w:r w:rsidR="007F7E15" w:rsidDel="0001247A">
          <w:delText>.</w:delText>
        </w:r>
      </w:del>
      <w:ins w:id="60" w:author="Author">
        <w:r w:rsidR="0001247A">
          <w:t xml:space="preserve"> </w:t>
        </w:r>
      </w:ins>
      <w:del w:id="61" w:author="Author">
        <w:r w:rsidR="009C1BA4" w:rsidRPr="009C1BA4" w:rsidDel="0001247A">
          <w:delText xml:space="preserve"> </w:delText>
        </w:r>
      </w:del>
      <w:ins w:id="62" w:author="Author">
        <w:r w:rsidR="0001247A" w:rsidRPr="0001247A">
          <w:t>and, according to IAS 28.10, the carrying amount of the investment shall be reduced for those accounted for under the equity method</w:t>
        </w:r>
        <w:r w:rsidR="0001247A">
          <w:t>.</w:t>
        </w:r>
        <w:r w:rsidR="00CA5A3B">
          <w:t xml:space="preserve"> Under IFRS, the gains or losses on derecognition of investments in subsidiaries, joint ventures and associates shall be reported within “Share of the profit or (-) loss of investments in subsidiaries, joint ventures and associates”.</w:t>
        </w:r>
      </w:ins>
    </w:p>
    <w:p w:rsidR="005100D0" w:rsidRPr="00014814" w:rsidRDefault="005100D0" w:rsidP="00607122">
      <w:pPr>
        <w:pStyle w:val="Baseparagraphnumbered"/>
      </w:pPr>
      <w:bookmarkStart w:id="63" w:name="_Toc246513961"/>
      <w:bookmarkStart w:id="64" w:name="_Toc246730633"/>
      <w:bookmarkStart w:id="65" w:name="_Toc246730724"/>
      <w:bookmarkEnd w:id="63"/>
      <w:bookmarkEnd w:id="64"/>
      <w:bookmarkEnd w:id="65"/>
      <w:r w:rsidRPr="00014814">
        <w:t xml:space="preserve"> </w:t>
      </w:r>
      <w:r w:rsidR="00D37CCA">
        <w:t xml:space="preserve">Under IFRS or compatible National GAAP, </w:t>
      </w:r>
      <w:r w:rsidRPr="00014814">
        <w:t xml:space="preserve">Impairment on </w:t>
      </w:r>
      <w:r w:rsidR="00A35586">
        <w:t>“F</w:t>
      </w:r>
      <w:r w:rsidRPr="00014814">
        <w:t>inancial assets at cost” includes impairment losses arising from the application of the impairment rules in IAS 39.66.</w:t>
      </w:r>
    </w:p>
    <w:p w:rsidR="00C862A4" w:rsidRPr="00014814" w:rsidRDefault="00C862A4" w:rsidP="00607122">
      <w:pPr>
        <w:pStyle w:val="Baseparagraphnumbered"/>
      </w:pPr>
      <w:r w:rsidRPr="00014814">
        <w:t xml:space="preserve">For “Gains or (-) losses from hedge accounting, net” </w:t>
      </w:r>
      <w:r w:rsidR="009E5E20">
        <w:t>institutions</w:t>
      </w:r>
      <w:r w:rsidRPr="00014814">
        <w:t xml:space="preserve"> shall report fair value changes on hedging instruments and hedged items, including the result of ineffectiveness from cash flow hedges and from hedges of net investment in foreign operations.</w:t>
      </w:r>
    </w:p>
    <w:p w:rsidR="007F383B" w:rsidRPr="00014814" w:rsidRDefault="00F71A00" w:rsidP="007F383B">
      <w:pPr>
        <w:pStyle w:val="subtitlenumbered"/>
      </w:pPr>
      <w:bookmarkStart w:id="66" w:name="_Toc246513968"/>
      <w:bookmarkStart w:id="67" w:name="_Toc246730640"/>
      <w:bookmarkStart w:id="68" w:name="_Toc246730731"/>
      <w:bookmarkStart w:id="69" w:name="_Toc246513969"/>
      <w:bookmarkStart w:id="70" w:name="_Toc246730641"/>
      <w:bookmarkStart w:id="71" w:name="_Toc246730732"/>
      <w:bookmarkStart w:id="72" w:name="_Toc246513971"/>
      <w:bookmarkStart w:id="73" w:name="_Toc246730643"/>
      <w:bookmarkStart w:id="74" w:name="_Toc246730734"/>
      <w:bookmarkStart w:id="75" w:name="_Toc246513972"/>
      <w:bookmarkStart w:id="76" w:name="_Toc246730644"/>
      <w:bookmarkStart w:id="77" w:name="_Toc246730735"/>
      <w:bookmarkStart w:id="78" w:name="_Toc361844216"/>
      <w:bookmarkStart w:id="79" w:name="_Toc392674821"/>
      <w:bookmarkStart w:id="80" w:name="_Toc246770619"/>
      <w:bookmarkEnd w:id="66"/>
      <w:bookmarkEnd w:id="67"/>
      <w:bookmarkEnd w:id="68"/>
      <w:bookmarkEnd w:id="69"/>
      <w:bookmarkEnd w:id="70"/>
      <w:bookmarkEnd w:id="71"/>
      <w:bookmarkEnd w:id="72"/>
      <w:bookmarkEnd w:id="73"/>
      <w:bookmarkEnd w:id="74"/>
      <w:bookmarkEnd w:id="75"/>
      <w:bookmarkEnd w:id="76"/>
      <w:bookmarkEnd w:id="77"/>
      <w:r>
        <w:t>Statement</w:t>
      </w:r>
      <w:r w:rsidR="007F383B" w:rsidRPr="00014814">
        <w:t xml:space="preserve"> o</w:t>
      </w:r>
      <w:r w:rsidR="00B67A2E">
        <w:t>f comprehensive income (</w:t>
      </w:r>
      <w:r w:rsidR="00E71E45">
        <w:t>3</w:t>
      </w:r>
      <w:r w:rsidR="007F383B" w:rsidRPr="00014814">
        <w:t>)</w:t>
      </w:r>
      <w:bookmarkEnd w:id="78"/>
      <w:bookmarkEnd w:id="79"/>
    </w:p>
    <w:p w:rsidR="007F383B" w:rsidRDefault="00D37CCA" w:rsidP="007F383B">
      <w:pPr>
        <w:pStyle w:val="Baseparagraphnumbered"/>
      </w:pPr>
      <w:r>
        <w:t xml:space="preserve">Under IFRS or compatible National GAAP, </w:t>
      </w:r>
      <w:r w:rsidR="007F383B" w:rsidRPr="00014814">
        <w:t>“Income tax relating to items that will not be reclassified” and “Income tax relating to items that may be reclassified to profit or (-) loss” [IAS 1.91 (b), IG6]</w:t>
      </w:r>
      <w:r w:rsidR="007F383B">
        <w:t xml:space="preserve"> shall be reported as </w:t>
      </w:r>
      <w:r w:rsidR="007F383B" w:rsidRPr="00014814">
        <w:t>separate line item</w:t>
      </w:r>
      <w:r w:rsidR="007F383B">
        <w:t>s</w:t>
      </w:r>
      <w:r w:rsidR="007F383B" w:rsidRPr="00014814">
        <w:t>.</w:t>
      </w:r>
    </w:p>
    <w:p w:rsidR="005100D0" w:rsidRPr="00014814" w:rsidRDefault="003265FE" w:rsidP="005100D0">
      <w:pPr>
        <w:pStyle w:val="subtitlenumbered"/>
      </w:pPr>
      <w:bookmarkStart w:id="81" w:name="_Toc361844217"/>
      <w:bookmarkStart w:id="82" w:name="_Toc392674822"/>
      <w:r>
        <w:t>B</w:t>
      </w:r>
      <w:r w:rsidR="005100D0" w:rsidRPr="00014814">
        <w:t>reakdown of financial assets</w:t>
      </w:r>
      <w:r w:rsidR="00AA1276">
        <w:t xml:space="preserve"> by instrument and by counterparty sector</w:t>
      </w:r>
      <w:r w:rsidR="00B67A2E">
        <w:t xml:space="preserve"> (</w:t>
      </w:r>
      <w:r w:rsidR="00E71E45">
        <w:t>4</w:t>
      </w:r>
      <w:r w:rsidR="005100D0" w:rsidRPr="00014814">
        <w:t>)</w:t>
      </w:r>
      <w:bookmarkEnd w:id="81"/>
      <w:bookmarkEnd w:id="82"/>
    </w:p>
    <w:p w:rsidR="00495F71" w:rsidRPr="00014814" w:rsidRDefault="005100D0" w:rsidP="007F383B">
      <w:pPr>
        <w:pStyle w:val="Baseparagraphnumbered"/>
      </w:pPr>
      <w:r w:rsidRPr="00014814">
        <w:t xml:space="preserve">Financial </w:t>
      </w:r>
      <w:r w:rsidR="00686426">
        <w:t xml:space="preserve">assets </w:t>
      </w:r>
      <w:r w:rsidRPr="00014814">
        <w:t xml:space="preserve">shall be broken down by instrument and – when </w:t>
      </w:r>
      <w:r w:rsidR="00A959A6" w:rsidRPr="00014814">
        <w:t>required</w:t>
      </w:r>
      <w:r w:rsidRPr="00014814">
        <w:t xml:space="preserve"> – by </w:t>
      </w:r>
      <w:r w:rsidR="00A959A6" w:rsidRPr="00014814">
        <w:t>counterparty</w:t>
      </w:r>
      <w:r w:rsidRPr="00014814">
        <w:t>.</w:t>
      </w:r>
    </w:p>
    <w:p w:rsidR="005100D0" w:rsidRPr="00014814" w:rsidRDefault="00753F5C" w:rsidP="00607122">
      <w:pPr>
        <w:pStyle w:val="Baseparagraphnumbered"/>
      </w:pPr>
      <w:r>
        <w:lastRenderedPageBreak/>
        <w:t>Under IFRS or compatible National GAAP, e</w:t>
      </w:r>
      <w:r w:rsidR="005100D0" w:rsidRPr="00014814">
        <w:t xml:space="preserve">quity instruments </w:t>
      </w:r>
      <w:r w:rsidR="0032756E">
        <w:t xml:space="preserve">shall be reported </w:t>
      </w:r>
      <w:r>
        <w:t>with</w:t>
      </w:r>
      <w:del w:id="83" w:author="Author">
        <w:r w:rsidDel="00A77F1B">
          <w:delText xml:space="preserve"> </w:delText>
        </w:r>
      </w:del>
      <w:r w:rsidR="0032756E" w:rsidRPr="00014814">
        <w:t xml:space="preserve"> </w:t>
      </w:r>
      <w:r w:rsidR="005100D0" w:rsidRPr="00014814">
        <w:t xml:space="preserve">a specific breakdown (“of which”) to identify instruments measured at cost and specific </w:t>
      </w:r>
      <w:r w:rsidR="00587117">
        <w:t>counterparty</w:t>
      </w:r>
      <w:r w:rsidR="005100D0" w:rsidRPr="00014814">
        <w:t xml:space="preserve"> sectors only.</w:t>
      </w:r>
      <w:r w:rsidR="00EE5170" w:rsidRPr="00EE5170">
        <w:t xml:space="preserve"> </w:t>
      </w:r>
      <w:r w:rsidR="00EE5170">
        <w:t xml:space="preserve">Under National GAAP based on BAD, </w:t>
      </w:r>
      <w:r w:rsidR="00EE5170" w:rsidRPr="00543E57">
        <w:t>equity in</w:t>
      </w:r>
      <w:r w:rsidR="00EE5170">
        <w:t>struments shall be reported with</w:t>
      </w:r>
      <w:r w:rsidR="00EE5170" w:rsidRPr="00543E57">
        <w:t xml:space="preserve"> a specific breakdown (“of which”) to identify</w:t>
      </w:r>
      <w:r w:rsidR="00EE5170">
        <w:t xml:space="preserve"> unquoted</w:t>
      </w:r>
      <w:r w:rsidR="00EE5170" w:rsidRPr="00543E57">
        <w:t xml:space="preserve"> and specific counterparty sectors only</w:t>
      </w:r>
      <w:r w:rsidR="00EE5170">
        <w:t>.</w:t>
      </w:r>
    </w:p>
    <w:p w:rsidR="005100D0" w:rsidRPr="00014814" w:rsidRDefault="005100D0" w:rsidP="00607122">
      <w:pPr>
        <w:pStyle w:val="Baseparagraphnumbered"/>
      </w:pPr>
      <w:r w:rsidRPr="00014814">
        <w:t>For available</w:t>
      </w:r>
      <w:r w:rsidR="00AB2BA2">
        <w:t>-</w:t>
      </w:r>
      <w:r w:rsidRPr="00014814">
        <w:t>for</w:t>
      </w:r>
      <w:r w:rsidR="00AB2BA2">
        <w:t>-</w:t>
      </w:r>
      <w:r w:rsidRPr="00014814">
        <w:t xml:space="preserve">sale financial assets </w:t>
      </w:r>
      <w:r w:rsidR="009E5E20">
        <w:t>institutions</w:t>
      </w:r>
      <w:r w:rsidRPr="00014814">
        <w:t xml:space="preserve"> shall report the fair value of impaired assets and unimpaired assets respectively, and the cumulative amount of impairment losses recognised in profit or loss as at the reporting date. The sum of fair value of unimpaired assets and fair value of impaired assets shall be the carrying amount</w:t>
      </w:r>
      <w:r w:rsidR="00A959A6" w:rsidRPr="00014814">
        <w:t xml:space="preserve"> of these assets</w:t>
      </w:r>
      <w:r w:rsidRPr="00014814">
        <w:t>.</w:t>
      </w:r>
    </w:p>
    <w:p w:rsidR="005100D0" w:rsidRPr="00014814" w:rsidRDefault="00EE5170" w:rsidP="00607122">
      <w:pPr>
        <w:pStyle w:val="Baseparagraphnumbered"/>
      </w:pPr>
      <w:r>
        <w:t>Under IFRS or compatible National GAAP, f</w:t>
      </w:r>
      <w:r w:rsidR="005100D0" w:rsidRPr="00014814">
        <w:t xml:space="preserve">or financial assets classified as </w:t>
      </w:r>
      <w:r>
        <w:t>“</w:t>
      </w:r>
      <w:r w:rsidR="00A778BF">
        <w:t>L</w:t>
      </w:r>
      <w:r w:rsidR="00A778BF" w:rsidRPr="00014814">
        <w:t xml:space="preserve">oans </w:t>
      </w:r>
      <w:r w:rsidR="005100D0" w:rsidRPr="00014814">
        <w:t>and receivables</w:t>
      </w:r>
      <w:r>
        <w:t>”</w:t>
      </w:r>
      <w:r w:rsidR="005100D0" w:rsidRPr="00014814">
        <w:t xml:space="preserve"> or as </w:t>
      </w:r>
      <w:r>
        <w:t>“</w:t>
      </w:r>
      <w:r w:rsidR="00A778BF">
        <w:t>H</w:t>
      </w:r>
      <w:r w:rsidR="00A778BF" w:rsidRPr="00014814">
        <w:t>eld</w:t>
      </w:r>
      <w:r w:rsidR="00AB2BA2">
        <w:t>-</w:t>
      </w:r>
      <w:r w:rsidR="005100D0" w:rsidRPr="00014814">
        <w:t>to</w:t>
      </w:r>
      <w:r w:rsidR="00AB2BA2">
        <w:t>-</w:t>
      </w:r>
      <w:r w:rsidR="005100D0" w:rsidRPr="00014814">
        <w:t>maturity</w:t>
      </w:r>
      <w:r>
        <w:t>”</w:t>
      </w:r>
      <w:r w:rsidR="000B219B" w:rsidRPr="00014814">
        <w:t>,</w:t>
      </w:r>
      <w:r w:rsidR="005100D0" w:rsidRPr="00014814">
        <w:t xml:space="preserve"> the</w:t>
      </w:r>
      <w:r w:rsidR="003A5367">
        <w:t xml:space="preserve"> gross carrying</w:t>
      </w:r>
      <w:r w:rsidR="005100D0" w:rsidRPr="00014814">
        <w:t xml:space="preserve"> amount of unimpaired assets and of impaired assets shall be reported. The allowances shall be broken down </w:t>
      </w:r>
      <w:r w:rsidR="00295EE7" w:rsidRPr="00014814">
        <w:t>to ”</w:t>
      </w:r>
      <w:r w:rsidR="00A778BF">
        <w:t>S</w:t>
      </w:r>
      <w:r w:rsidR="00A778BF" w:rsidRPr="00014814">
        <w:t xml:space="preserve">pecific </w:t>
      </w:r>
      <w:r w:rsidR="00295EE7" w:rsidRPr="00014814">
        <w:t xml:space="preserve">allowances for </w:t>
      </w:r>
      <w:del w:id="84" w:author="Author">
        <w:r w:rsidR="005100D0" w:rsidRPr="00014814" w:rsidDel="009D571C">
          <w:delText>individual</w:delText>
        </w:r>
        <w:r w:rsidR="00295EE7" w:rsidRPr="00014814" w:rsidDel="009D571C">
          <w:delText xml:space="preserve">ly assessed </w:delText>
        </w:r>
      </w:del>
      <w:r w:rsidR="00295EE7" w:rsidRPr="00014814">
        <w:t>financial assets</w:t>
      </w:r>
      <w:ins w:id="85" w:author="Author">
        <w:r w:rsidR="009D571C">
          <w:t>, individually estimated</w:t>
        </w:r>
      </w:ins>
      <w:r w:rsidR="00295EE7" w:rsidRPr="00014814">
        <w:t>”</w:t>
      </w:r>
      <w:r w:rsidR="000B219B" w:rsidRPr="00014814">
        <w:t>,</w:t>
      </w:r>
      <w:r w:rsidR="005100D0" w:rsidRPr="00014814">
        <w:t xml:space="preserve"> </w:t>
      </w:r>
      <w:r w:rsidR="00295EE7" w:rsidRPr="00014814">
        <w:t>“</w:t>
      </w:r>
      <w:r w:rsidR="00A778BF">
        <w:t>S</w:t>
      </w:r>
      <w:r w:rsidR="00A778BF" w:rsidRPr="00014814">
        <w:t xml:space="preserve">pecific </w:t>
      </w:r>
      <w:r w:rsidR="00295EE7" w:rsidRPr="00014814">
        <w:t xml:space="preserve">allowances for </w:t>
      </w:r>
      <w:del w:id="86" w:author="Author">
        <w:r w:rsidR="005100D0" w:rsidRPr="00014814" w:rsidDel="009D571C">
          <w:delText>collective</w:delText>
        </w:r>
        <w:r w:rsidR="00295EE7" w:rsidRPr="00014814" w:rsidDel="009D571C">
          <w:delText xml:space="preserve">ly </w:delText>
        </w:r>
        <w:r w:rsidR="005100D0" w:rsidRPr="00014814" w:rsidDel="009D571C">
          <w:delText>assess</w:delText>
        </w:r>
        <w:r w:rsidR="00295EE7" w:rsidRPr="00014814" w:rsidDel="009D571C">
          <w:delText xml:space="preserve">ed </w:delText>
        </w:r>
      </w:del>
      <w:r w:rsidR="00295EE7" w:rsidRPr="00014814">
        <w:t>financial assets</w:t>
      </w:r>
      <w:ins w:id="87" w:author="Author">
        <w:r w:rsidR="009D571C">
          <w:t>, collectively estimated</w:t>
        </w:r>
      </w:ins>
      <w:r w:rsidR="00295EE7" w:rsidRPr="00014814">
        <w:t>”</w:t>
      </w:r>
      <w:r w:rsidR="005100D0" w:rsidRPr="00014814">
        <w:t xml:space="preserve"> and </w:t>
      </w:r>
      <w:r w:rsidR="00295EE7" w:rsidRPr="00014814">
        <w:t>“</w:t>
      </w:r>
      <w:r w:rsidR="00A778BF">
        <w:t>C</w:t>
      </w:r>
      <w:r w:rsidR="00A778BF" w:rsidRPr="00014814">
        <w:t xml:space="preserve">ollective </w:t>
      </w:r>
      <w:r w:rsidR="005100D0" w:rsidRPr="00014814">
        <w:t>allowances for incurred but not reported losses</w:t>
      </w:r>
      <w:r w:rsidR="00295EE7" w:rsidRPr="00014814">
        <w:t>”</w:t>
      </w:r>
      <w:r w:rsidR="005100D0" w:rsidRPr="00014814">
        <w:t>.</w:t>
      </w:r>
      <w:r w:rsidRPr="00EE5170">
        <w:t xml:space="preserve"> </w:t>
      </w:r>
      <w:r>
        <w:t>Under National GAAP based on BAD, f</w:t>
      </w:r>
      <w:r w:rsidRPr="00014814">
        <w:t>or</w:t>
      </w:r>
      <w:r>
        <w:t xml:space="preserve"> financial assets classified as “non-trading non-derivative financial asset measured at a cost-based method”</w:t>
      </w:r>
      <w:r w:rsidRPr="00014814">
        <w:t>, the</w:t>
      </w:r>
      <w:r>
        <w:t xml:space="preserve"> gross carrying</w:t>
      </w:r>
      <w:r w:rsidRPr="00014814">
        <w:t xml:space="preserve"> amount of unimpaired assets and of impaired assets shall be reported</w:t>
      </w:r>
      <w:r>
        <w:t>.</w:t>
      </w:r>
    </w:p>
    <w:p w:rsidR="005100D0" w:rsidRPr="00014814" w:rsidRDefault="000B219B" w:rsidP="00607122">
      <w:pPr>
        <w:pStyle w:val="Baseparagraphnumbered"/>
      </w:pPr>
      <w:r w:rsidRPr="00014814">
        <w:t>“</w:t>
      </w:r>
      <w:r w:rsidR="005100D0" w:rsidRPr="00014814">
        <w:t xml:space="preserve">Specific allowances for </w:t>
      </w:r>
      <w:del w:id="88" w:author="Author">
        <w:r w:rsidR="005100D0" w:rsidRPr="00014814" w:rsidDel="009D571C">
          <w:delText xml:space="preserve">individually assessed </w:delText>
        </w:r>
      </w:del>
      <w:r w:rsidR="005100D0" w:rsidRPr="00014814">
        <w:t>financial assets</w:t>
      </w:r>
      <w:ins w:id="89" w:author="Author">
        <w:r w:rsidR="009D571C">
          <w:t>, individually estimated</w:t>
        </w:r>
      </w:ins>
      <w:r w:rsidRPr="00014814">
        <w:t>”</w:t>
      </w:r>
      <w:r w:rsidR="005100D0" w:rsidRPr="00014814">
        <w:t xml:space="preserve"> shall include cumulative amount of impairment related to financial assets which have been assessed individually.</w:t>
      </w:r>
    </w:p>
    <w:p w:rsidR="005100D0" w:rsidRPr="00014814" w:rsidRDefault="000B219B" w:rsidP="00607122">
      <w:pPr>
        <w:pStyle w:val="Baseparagraphnumbered"/>
      </w:pPr>
      <w:r w:rsidRPr="00014814">
        <w:t>“</w:t>
      </w:r>
      <w:r w:rsidR="005100D0" w:rsidRPr="00014814">
        <w:t xml:space="preserve">Specific allowances for </w:t>
      </w:r>
      <w:del w:id="90" w:author="Author">
        <w:r w:rsidR="005100D0" w:rsidRPr="00014814" w:rsidDel="009D571C">
          <w:delText xml:space="preserve">collectively assessed </w:delText>
        </w:r>
      </w:del>
      <w:r w:rsidR="005100D0" w:rsidRPr="00014814">
        <w:t>financial assets</w:t>
      </w:r>
      <w:ins w:id="91" w:author="Author">
        <w:r w:rsidR="009D571C">
          <w:t>, collectively estimated</w:t>
        </w:r>
      </w:ins>
      <w:r w:rsidRPr="00014814">
        <w:t>”</w:t>
      </w:r>
      <w:r w:rsidR="005100D0" w:rsidRPr="00014814">
        <w:t xml:space="preserve"> shall include the cumulative amount of collective impairment calculated on insignificant loans which are impaired on individual basis and for which the institution decides to use a statistical approach (portfolio basis). This approach does not preclude performing individual impairment evaluation of loans that are individually insignificant and thus to report them as specific allowances for </w:t>
      </w:r>
      <w:del w:id="92" w:author="Author">
        <w:r w:rsidR="005100D0" w:rsidRPr="00014814" w:rsidDel="009D571C">
          <w:delText xml:space="preserve">individually assessed </w:delText>
        </w:r>
      </w:del>
      <w:r w:rsidR="005100D0" w:rsidRPr="00014814">
        <w:t>financial assets</w:t>
      </w:r>
      <w:ins w:id="93" w:author="Author">
        <w:r w:rsidR="009D571C">
          <w:t>, individually estimated</w:t>
        </w:r>
      </w:ins>
      <w:r w:rsidR="005100D0" w:rsidRPr="00014814">
        <w:t>.</w:t>
      </w:r>
    </w:p>
    <w:p w:rsidR="005100D0" w:rsidRPr="00014814" w:rsidRDefault="000B219B" w:rsidP="00607122">
      <w:pPr>
        <w:pStyle w:val="Baseparagraphnumbered"/>
      </w:pPr>
      <w:r w:rsidRPr="00014814">
        <w:t>“</w:t>
      </w:r>
      <w:r w:rsidR="005100D0" w:rsidRPr="00014814">
        <w:t>Collective allowances for incurred but not reported losses</w:t>
      </w:r>
      <w:r w:rsidRPr="00014814">
        <w:t>”</w:t>
      </w:r>
      <w:r w:rsidR="005100D0" w:rsidRPr="00014814">
        <w:t xml:space="preserve"> shall include the cumulative amount of collective impairment determined on financial assets which are not impaired on individual basis. For “allowances for incurred but not reported losses”, IAS 39.59(f), AG87 and AG90 may be followed. </w:t>
      </w:r>
    </w:p>
    <w:p w:rsidR="005100D0" w:rsidRDefault="005100D0" w:rsidP="00607122">
      <w:pPr>
        <w:pStyle w:val="Baseparagraphnumbered"/>
      </w:pPr>
      <w:r w:rsidRPr="00014814">
        <w:t>The sum of unimpaired assets and impaired assets net of all the allowances shall be equal to the carrying amount.</w:t>
      </w:r>
    </w:p>
    <w:p w:rsidR="00574EAA" w:rsidRPr="00014814" w:rsidRDefault="009E5E20" w:rsidP="00607122">
      <w:pPr>
        <w:pStyle w:val="Baseparagraphnumbered"/>
      </w:pPr>
      <w:r>
        <w:t>Template</w:t>
      </w:r>
      <w:r w:rsidR="00F33C29">
        <w:t xml:space="preserve"> </w:t>
      </w:r>
      <w:r w:rsidR="002C3EE2">
        <w:t>4.5</w:t>
      </w:r>
      <w:r w:rsidR="00F33C29" w:rsidRPr="00F33C29">
        <w:t xml:space="preserve"> includes the carrying amount of “</w:t>
      </w:r>
      <w:r w:rsidR="002C3EE2">
        <w:t>L</w:t>
      </w:r>
      <w:r w:rsidR="002C3EE2" w:rsidRPr="00F33C29">
        <w:t xml:space="preserve">oans </w:t>
      </w:r>
      <w:r w:rsidR="00F33C29" w:rsidRPr="00F33C29">
        <w:t>and advances” and “</w:t>
      </w:r>
      <w:r w:rsidR="002C3EE2">
        <w:t>D</w:t>
      </w:r>
      <w:r w:rsidR="002C3EE2" w:rsidRPr="00F33C29">
        <w:t xml:space="preserve">ebt </w:t>
      </w:r>
      <w:r w:rsidR="00F33C29" w:rsidRPr="00F33C29">
        <w:t xml:space="preserve">securities” that meet the definition of “subordinated debt” in </w:t>
      </w:r>
      <w:r w:rsidR="00062592" w:rsidRPr="00D746D4">
        <w:t xml:space="preserve">paragraph </w:t>
      </w:r>
      <w:r w:rsidR="002C3EE2">
        <w:t>54</w:t>
      </w:r>
      <w:r w:rsidR="002C3EE2" w:rsidRPr="00D746D4">
        <w:t xml:space="preserve"> </w:t>
      </w:r>
      <w:r w:rsidR="00F33C29" w:rsidRPr="00D746D4">
        <w:t xml:space="preserve">of </w:t>
      </w:r>
      <w:r w:rsidR="00872928" w:rsidRPr="00D746D4">
        <w:t>this Part</w:t>
      </w:r>
      <w:r w:rsidR="00F33C29" w:rsidRPr="00F33C29">
        <w:t>.</w:t>
      </w:r>
    </w:p>
    <w:p w:rsidR="003265FE" w:rsidRDefault="003265FE" w:rsidP="00DF61CD">
      <w:pPr>
        <w:pStyle w:val="subtitlenumbered"/>
        <w:numPr>
          <w:ilvl w:val="0"/>
          <w:numId w:val="18"/>
        </w:numPr>
      </w:pPr>
      <w:bookmarkStart w:id="94" w:name="_Toc392674823"/>
      <w:bookmarkStart w:id="95" w:name="_Toc361844218"/>
      <w:bookmarkEnd w:id="80"/>
      <w:r>
        <w:t>Breakdown of loans and advances by product (5)</w:t>
      </w:r>
      <w:bookmarkEnd w:id="94"/>
    </w:p>
    <w:bookmarkEnd w:id="95"/>
    <w:p w:rsidR="00F33C29" w:rsidRPr="00014814" w:rsidRDefault="00F33C29" w:rsidP="00F33C29">
      <w:pPr>
        <w:pStyle w:val="Baseparagraphnumbered"/>
      </w:pPr>
      <w:r w:rsidRPr="00014814">
        <w:lastRenderedPageBreak/>
        <w:t>The “carrying amount” of loans and advances shall be reported by type of product net of allowances due to impairment</w:t>
      </w:r>
      <w:r w:rsidRPr="005B3B9E">
        <w:t xml:space="preserve">. </w:t>
      </w:r>
      <w:r w:rsidR="005B3B9E" w:rsidRPr="005B3B9E">
        <w:t>Balances receivable on demand classified as “Cash</w:t>
      </w:r>
      <w:ins w:id="96" w:author="Author">
        <w:r w:rsidR="00CD6C63">
          <w:t xml:space="preserve">, </w:t>
        </w:r>
      </w:ins>
      <w:del w:id="97" w:author="Author">
        <w:r w:rsidR="005B3B9E" w:rsidRPr="005B3B9E" w:rsidDel="00CD6C63">
          <w:delText xml:space="preserve"> and </w:delText>
        </w:r>
      </w:del>
      <w:r w:rsidR="005B3B9E" w:rsidRPr="005B3B9E">
        <w:t>cash balances at central banks</w:t>
      </w:r>
      <w:ins w:id="98" w:author="Author">
        <w:r w:rsidR="00CD6C63">
          <w:t xml:space="preserve"> and other demand deposits</w:t>
        </w:r>
      </w:ins>
      <w:r w:rsidR="005B3B9E" w:rsidRPr="005B3B9E">
        <w:t xml:space="preserve">” shall also be reported in this template </w:t>
      </w:r>
      <w:r w:rsidRPr="00014814">
        <w:t>independently of the “accounting portfolio” in which they are included shall be allocated to the following products:</w:t>
      </w:r>
    </w:p>
    <w:p w:rsidR="00F33C29" w:rsidRPr="00014814"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“On demand (call) and short notice (current account)” include balances receivable on demand</w:t>
      </w:r>
      <w:r w:rsidR="00692399">
        <w:rPr>
          <w:rFonts w:ascii="Times New Roman" w:hAnsi="Times New Roman"/>
          <w:sz w:val="24"/>
          <w:szCs w:val="24"/>
        </w:rPr>
        <w:t xml:space="preserve"> (call)</w:t>
      </w:r>
      <w:r w:rsidRPr="00014814">
        <w:rPr>
          <w:rFonts w:ascii="Times New Roman" w:hAnsi="Times New Roman"/>
          <w:sz w:val="24"/>
          <w:szCs w:val="24"/>
        </w:rPr>
        <w:t xml:space="preserve">, at short notice, </w:t>
      </w:r>
      <w:r w:rsidR="00692399">
        <w:rPr>
          <w:rFonts w:ascii="Times New Roman" w:hAnsi="Times New Roman"/>
          <w:sz w:val="24"/>
          <w:szCs w:val="24"/>
        </w:rPr>
        <w:t xml:space="preserve">current accounts </w:t>
      </w:r>
      <w:r w:rsidRPr="00014814">
        <w:rPr>
          <w:rFonts w:ascii="Times New Roman" w:hAnsi="Times New Roman"/>
          <w:sz w:val="24"/>
          <w:szCs w:val="24"/>
        </w:rPr>
        <w:t>and similar balances which may include loans that are overnight deposits for the borrower, regardless of their legal form. It also includes “overdrafts” that are debit balances on current account balances.</w:t>
      </w:r>
    </w:p>
    <w:p w:rsidR="00F33C29" w:rsidRPr="00014814"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"Credit card debt" </w:t>
      </w:r>
      <w:r>
        <w:rPr>
          <w:rFonts w:ascii="Times New Roman" w:hAnsi="Times New Roman"/>
          <w:sz w:val="24"/>
          <w:szCs w:val="24"/>
        </w:rPr>
        <w:t>includes</w:t>
      </w:r>
      <w:r w:rsidRPr="00014814">
        <w:rPr>
          <w:rFonts w:ascii="Times New Roman" w:hAnsi="Times New Roman"/>
          <w:sz w:val="24"/>
          <w:szCs w:val="24"/>
        </w:rPr>
        <w:t xml:space="preserve"> credit granted either via delayed debit cards or via credit cards [ECB BSI Regulation]. </w:t>
      </w:r>
    </w:p>
    <w:p w:rsidR="00F33C29" w:rsidRPr="00014814"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“Trade receivables” include loans to other debtors granted on the basis of bills or other documents that give the right to receive the proceeds of transactions for the sale of goods or provision of services. This item includes all factoring transactions (both with and without recourse). </w:t>
      </w:r>
    </w:p>
    <w:p w:rsidR="00F33C29" w:rsidRPr="00014814"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“Finance leases” include the carrying amount of finance lease receivables</w:t>
      </w:r>
      <w:r w:rsidR="00062592">
        <w:rPr>
          <w:rFonts w:ascii="Times New Roman" w:hAnsi="Times New Roman"/>
          <w:sz w:val="24"/>
          <w:szCs w:val="24"/>
        </w:rPr>
        <w:t xml:space="preserve">. </w:t>
      </w:r>
      <w:r w:rsidR="00062592" w:rsidRPr="00062592">
        <w:rPr>
          <w:rFonts w:ascii="Times New Roman" w:hAnsi="Times New Roman"/>
          <w:sz w:val="24"/>
          <w:szCs w:val="24"/>
        </w:rPr>
        <w:t>Under IFRS or compatible National GAAP,</w:t>
      </w:r>
      <w:r w:rsidR="00062592">
        <w:rPr>
          <w:rFonts w:ascii="Times New Roman" w:hAnsi="Times New Roman"/>
          <w:sz w:val="24"/>
          <w:szCs w:val="24"/>
        </w:rPr>
        <w:t xml:space="preserve"> “finance lease receivables” are</w:t>
      </w:r>
      <w:r w:rsidR="00062592" w:rsidRPr="00062592">
        <w:rPr>
          <w:rFonts w:ascii="Times New Roman" w:hAnsi="Times New Roman"/>
          <w:sz w:val="24"/>
          <w:szCs w:val="24"/>
        </w:rPr>
        <w:t xml:space="preserve"> </w:t>
      </w:r>
      <w:r w:rsidRPr="00014814">
        <w:rPr>
          <w:rFonts w:ascii="Times New Roman" w:hAnsi="Times New Roman"/>
          <w:sz w:val="24"/>
          <w:szCs w:val="24"/>
        </w:rPr>
        <w:t>as defined in IAS 17.</w:t>
      </w:r>
    </w:p>
    <w:p w:rsidR="00F33C29" w:rsidRPr="00014814"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“Reverse repurchase loans” include finance granted in exchange for securities bought under repurchase agreements or borrowed under securities lending agreements.</w:t>
      </w:r>
    </w:p>
    <w:p w:rsidR="00F33C29" w:rsidRPr="00014814" w:rsidRDefault="00F33C29" w:rsidP="00F33C29">
      <w:pPr>
        <w:numPr>
          <w:ilvl w:val="0"/>
          <w:numId w:val="9"/>
        </w:numPr>
        <w:tabs>
          <w:tab w:val="left" w:pos="284"/>
          <w:tab w:val="left" w:pos="851"/>
        </w:tabs>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“Other term loans” include debit balances with contractually fixed maturities or terms that are not included in other items. </w:t>
      </w:r>
    </w:p>
    <w:p w:rsidR="00F33C29" w:rsidRPr="00014814" w:rsidRDefault="00F33C29" w:rsidP="00F33C29">
      <w:pPr>
        <w:numPr>
          <w:ilvl w:val="0"/>
          <w:numId w:val="9"/>
        </w:numPr>
        <w:tabs>
          <w:tab w:val="left" w:pos="284"/>
          <w:tab w:val="left" w:pos="851"/>
        </w:tabs>
        <w:spacing w:before="120" w:after="120"/>
        <w:ind w:left="993" w:hanging="426"/>
        <w:jc w:val="both"/>
        <w:rPr>
          <w:rFonts w:ascii="Times New Roman" w:hAnsi="Times New Roman"/>
          <w:sz w:val="24"/>
          <w:szCs w:val="24"/>
        </w:rPr>
      </w:pPr>
      <w:r w:rsidRPr="00014814">
        <w:rPr>
          <w:rFonts w:ascii="Times New Roman" w:hAnsi="Times New Roman"/>
          <w:sz w:val="24"/>
          <w:szCs w:val="24"/>
        </w:rPr>
        <w:t>“Advances that are not loans” include advances that cannot be classified as “loans” according to the ECB BSI Regulation. This item includes, among others, gross amounts receivable in respect of suspense items (such as funds that are awaiting investment, transfer, or settlement) and transit items (such as cheques and other forms of payment that have been sent for collection).</w:t>
      </w:r>
    </w:p>
    <w:p w:rsidR="00F33C29" w:rsidRPr="00014814" w:rsidRDefault="007E2838" w:rsidP="00F33C29">
      <w:pPr>
        <w:numPr>
          <w:ilvl w:val="0"/>
          <w:numId w:val="9"/>
        </w:numPr>
        <w:spacing w:before="120" w:after="120"/>
        <w:ind w:left="993" w:hanging="426"/>
        <w:jc w:val="both"/>
        <w:rPr>
          <w:rFonts w:ascii="Times New Roman" w:hAnsi="Times New Roman"/>
          <w:sz w:val="24"/>
          <w:szCs w:val="24"/>
        </w:rPr>
      </w:pPr>
      <w:r>
        <w:rPr>
          <w:rFonts w:ascii="Times New Roman" w:hAnsi="Times New Roman"/>
          <w:sz w:val="24"/>
          <w:szCs w:val="24"/>
        </w:rPr>
        <w:t xml:space="preserve"> “Mortgage loans [Loans collateralized by immovable property]</w:t>
      </w:r>
      <w:r w:rsidR="00F33C29" w:rsidRPr="00014814">
        <w:rPr>
          <w:rFonts w:ascii="Times New Roman" w:hAnsi="Times New Roman"/>
          <w:sz w:val="24"/>
          <w:szCs w:val="24"/>
        </w:rPr>
        <w:t xml:space="preserve">” include loans formally </w:t>
      </w:r>
      <w:r>
        <w:rPr>
          <w:rFonts w:ascii="Times New Roman" w:hAnsi="Times New Roman"/>
          <w:sz w:val="24"/>
          <w:szCs w:val="24"/>
        </w:rPr>
        <w:t>secur</w:t>
      </w:r>
      <w:r w:rsidR="00F33C29" w:rsidRPr="00014814">
        <w:rPr>
          <w:rFonts w:ascii="Times New Roman" w:hAnsi="Times New Roman"/>
          <w:sz w:val="24"/>
          <w:szCs w:val="24"/>
        </w:rPr>
        <w:t xml:space="preserve">ed by </w:t>
      </w:r>
      <w:r>
        <w:rPr>
          <w:rFonts w:ascii="Times New Roman" w:hAnsi="Times New Roman"/>
          <w:sz w:val="24"/>
          <w:szCs w:val="24"/>
        </w:rPr>
        <w:t>immovable property</w:t>
      </w:r>
      <w:r w:rsidR="00F33C29" w:rsidRPr="00014814">
        <w:rPr>
          <w:rFonts w:ascii="Times New Roman" w:hAnsi="Times New Roman"/>
          <w:sz w:val="24"/>
          <w:szCs w:val="24"/>
        </w:rPr>
        <w:t xml:space="preserve"> collateral independently of their loan/collateral ratio</w:t>
      </w:r>
      <w:r w:rsidR="00F33C29">
        <w:rPr>
          <w:rFonts w:ascii="Times New Roman" w:hAnsi="Times New Roman"/>
          <w:sz w:val="24"/>
          <w:szCs w:val="24"/>
        </w:rPr>
        <w:t xml:space="preserve"> (commonly referred as “loan-to-value”)</w:t>
      </w:r>
      <w:r w:rsidR="00F33C29" w:rsidRPr="00014814">
        <w:rPr>
          <w:rFonts w:ascii="Times New Roman" w:hAnsi="Times New Roman"/>
          <w:sz w:val="24"/>
          <w:szCs w:val="24"/>
        </w:rPr>
        <w:t>.</w:t>
      </w:r>
    </w:p>
    <w:p w:rsidR="00F33C29" w:rsidRPr="00014814"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“Other collateralized loans” include loans formally backed by collateral, independently of their loan/collateral ratio</w:t>
      </w:r>
      <w:r w:rsidRPr="00A35586">
        <w:rPr>
          <w:rFonts w:ascii="Times New Roman" w:hAnsi="Times New Roman"/>
          <w:sz w:val="24"/>
          <w:szCs w:val="24"/>
        </w:rPr>
        <w:t xml:space="preserve"> </w:t>
      </w:r>
      <w:r>
        <w:rPr>
          <w:rFonts w:ascii="Times New Roman" w:hAnsi="Times New Roman"/>
          <w:sz w:val="24"/>
          <w:szCs w:val="24"/>
        </w:rPr>
        <w:t>(</w:t>
      </w:r>
      <w:r w:rsidR="00494DD0">
        <w:rPr>
          <w:rFonts w:ascii="Times New Roman" w:hAnsi="Times New Roman"/>
          <w:sz w:val="24"/>
          <w:szCs w:val="24"/>
        </w:rPr>
        <w:t>so-called</w:t>
      </w:r>
      <w:r>
        <w:rPr>
          <w:rFonts w:ascii="Times New Roman" w:hAnsi="Times New Roman"/>
          <w:sz w:val="24"/>
          <w:szCs w:val="24"/>
        </w:rPr>
        <w:t xml:space="preserve"> “loan-to-value”)</w:t>
      </w:r>
      <w:r w:rsidRPr="00014814">
        <w:rPr>
          <w:rFonts w:ascii="Times New Roman" w:hAnsi="Times New Roman"/>
          <w:sz w:val="24"/>
          <w:szCs w:val="24"/>
        </w:rPr>
        <w:t>, other than “</w:t>
      </w:r>
      <w:r w:rsidR="002C3EE2">
        <w:rPr>
          <w:rFonts w:ascii="Times New Roman" w:hAnsi="Times New Roman"/>
          <w:sz w:val="24"/>
          <w:szCs w:val="24"/>
        </w:rPr>
        <w:t xml:space="preserve">Loans </w:t>
      </w:r>
      <w:r w:rsidRPr="00014814">
        <w:rPr>
          <w:rFonts w:ascii="Times New Roman" w:hAnsi="Times New Roman"/>
          <w:sz w:val="24"/>
          <w:szCs w:val="24"/>
        </w:rPr>
        <w:t>collateralised</w:t>
      </w:r>
      <w:r w:rsidR="00AF0A37">
        <w:rPr>
          <w:rFonts w:ascii="Times New Roman" w:hAnsi="Times New Roman"/>
          <w:sz w:val="24"/>
          <w:szCs w:val="24"/>
        </w:rPr>
        <w:t xml:space="preserve"> by immovable property</w:t>
      </w:r>
      <w:r w:rsidRPr="00014814">
        <w:rPr>
          <w:rFonts w:ascii="Times New Roman" w:hAnsi="Times New Roman"/>
          <w:sz w:val="24"/>
          <w:szCs w:val="24"/>
        </w:rPr>
        <w:t>”, “</w:t>
      </w:r>
      <w:r w:rsidR="002C3EE2">
        <w:rPr>
          <w:rFonts w:ascii="Times New Roman" w:hAnsi="Times New Roman"/>
          <w:sz w:val="24"/>
          <w:szCs w:val="24"/>
        </w:rPr>
        <w:t>F</w:t>
      </w:r>
      <w:r w:rsidR="002C3EE2" w:rsidRPr="00014814">
        <w:rPr>
          <w:rFonts w:ascii="Times New Roman" w:hAnsi="Times New Roman"/>
          <w:sz w:val="24"/>
          <w:szCs w:val="24"/>
        </w:rPr>
        <w:t xml:space="preserve">inance </w:t>
      </w:r>
      <w:r w:rsidRPr="00014814">
        <w:rPr>
          <w:rFonts w:ascii="Times New Roman" w:hAnsi="Times New Roman"/>
          <w:sz w:val="24"/>
          <w:szCs w:val="24"/>
        </w:rPr>
        <w:t>leases” and “</w:t>
      </w:r>
      <w:r w:rsidR="002C3EE2">
        <w:rPr>
          <w:rFonts w:ascii="Times New Roman" w:hAnsi="Times New Roman"/>
          <w:sz w:val="24"/>
          <w:szCs w:val="24"/>
        </w:rPr>
        <w:t>R</w:t>
      </w:r>
      <w:r w:rsidR="002C3EE2" w:rsidRPr="00014814">
        <w:rPr>
          <w:rFonts w:ascii="Times New Roman" w:hAnsi="Times New Roman"/>
          <w:sz w:val="24"/>
          <w:szCs w:val="24"/>
        </w:rPr>
        <w:t xml:space="preserve">everse </w:t>
      </w:r>
      <w:r w:rsidRPr="00014814">
        <w:rPr>
          <w:rFonts w:ascii="Times New Roman" w:hAnsi="Times New Roman"/>
          <w:sz w:val="24"/>
          <w:szCs w:val="24"/>
        </w:rPr>
        <w:t>repurchase loans”. This collateral include</w:t>
      </w:r>
      <w:r w:rsidR="00494DD0">
        <w:rPr>
          <w:rFonts w:ascii="Times New Roman" w:hAnsi="Times New Roman"/>
          <w:sz w:val="24"/>
          <w:szCs w:val="24"/>
        </w:rPr>
        <w:t>s</w:t>
      </w:r>
      <w:r w:rsidRPr="00014814">
        <w:rPr>
          <w:rFonts w:ascii="Times New Roman" w:hAnsi="Times New Roman"/>
          <w:sz w:val="24"/>
          <w:szCs w:val="24"/>
        </w:rPr>
        <w:t xml:space="preserve"> pledges of securities, cash, </w:t>
      </w:r>
      <w:r w:rsidR="00494DD0">
        <w:rPr>
          <w:rFonts w:ascii="Times New Roman" w:hAnsi="Times New Roman"/>
          <w:sz w:val="24"/>
          <w:szCs w:val="24"/>
        </w:rPr>
        <w:t>and</w:t>
      </w:r>
      <w:r w:rsidR="00494DD0" w:rsidRPr="00014814">
        <w:rPr>
          <w:rFonts w:ascii="Times New Roman" w:hAnsi="Times New Roman"/>
          <w:sz w:val="24"/>
          <w:szCs w:val="24"/>
        </w:rPr>
        <w:t xml:space="preserve"> </w:t>
      </w:r>
      <w:r w:rsidRPr="00014814">
        <w:rPr>
          <w:rFonts w:ascii="Times New Roman" w:hAnsi="Times New Roman"/>
          <w:sz w:val="24"/>
          <w:szCs w:val="24"/>
        </w:rPr>
        <w:t>other collateral.</w:t>
      </w:r>
    </w:p>
    <w:p w:rsidR="00F33C29" w:rsidRPr="00014814"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“Credit for consumption” includes loans granted mainly for the personal consumption of goods and services [ECB BSI Regulation].</w:t>
      </w:r>
    </w:p>
    <w:p w:rsidR="00F33C29" w:rsidRPr="00014814"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t>"Lending for house purchase" includes credit extended to households for the purpose of investing in houses for own use and rental, including building and refurbishments [ECB BSI Regulation].</w:t>
      </w:r>
    </w:p>
    <w:p w:rsidR="00F33C29" w:rsidRDefault="00F33C29" w:rsidP="00F33C29">
      <w:pPr>
        <w:numPr>
          <w:ilvl w:val="0"/>
          <w:numId w:val="9"/>
        </w:numPr>
        <w:spacing w:before="120" w:after="120"/>
        <w:ind w:left="993" w:hanging="426"/>
        <w:jc w:val="both"/>
        <w:rPr>
          <w:rFonts w:ascii="Times New Roman" w:hAnsi="Times New Roman"/>
          <w:sz w:val="24"/>
          <w:szCs w:val="24"/>
        </w:rPr>
      </w:pPr>
      <w:r w:rsidRPr="00014814">
        <w:rPr>
          <w:rFonts w:ascii="Times New Roman" w:hAnsi="Times New Roman"/>
          <w:sz w:val="24"/>
          <w:szCs w:val="24"/>
        </w:rPr>
        <w:lastRenderedPageBreak/>
        <w:t>“Project finance loans” include loans that are recovered solely from the income of the projects financed by them.</w:t>
      </w:r>
    </w:p>
    <w:p w:rsidR="00F71A00" w:rsidRDefault="00F71A00" w:rsidP="003B47FD">
      <w:pPr>
        <w:pStyle w:val="subtitlenumbered"/>
        <w:keepNext/>
        <w:numPr>
          <w:ilvl w:val="0"/>
          <w:numId w:val="18"/>
        </w:numPr>
        <w:ind w:left="357" w:hanging="357"/>
        <w:rPr>
          <w:kern w:val="32"/>
        </w:rPr>
      </w:pPr>
      <w:bookmarkStart w:id="99" w:name="_Toc392674824"/>
      <w:bookmarkStart w:id="100" w:name="_Toc361844219"/>
      <w:r>
        <w:rPr>
          <w:kern w:val="32"/>
        </w:rPr>
        <w:t>Breakdown of loans and advances to non-financial corporations by NACE codes</w:t>
      </w:r>
      <w:del w:id="101" w:author="Author">
        <w:r w:rsidDel="00E66E78">
          <w:rPr>
            <w:kern w:val="32"/>
          </w:rPr>
          <w:delText xml:space="preserve"> and by residence of the counterparty</w:delText>
        </w:r>
      </w:del>
      <w:r>
        <w:rPr>
          <w:kern w:val="32"/>
        </w:rPr>
        <w:t xml:space="preserve"> (6)</w:t>
      </w:r>
      <w:bookmarkEnd w:id="99"/>
    </w:p>
    <w:bookmarkEnd w:id="100"/>
    <w:p w:rsidR="00B67A2E" w:rsidRDefault="00B67A2E" w:rsidP="00B67A2E">
      <w:pPr>
        <w:pStyle w:val="Baseparagraphnumbered"/>
      </w:pPr>
      <w:r>
        <w:t>Gross carrying amount of l</w:t>
      </w:r>
      <w:r w:rsidRPr="00014814">
        <w:t>oans and advances</w:t>
      </w:r>
      <w:r>
        <w:t xml:space="preserve"> to non-financial corporations</w:t>
      </w:r>
      <w:r w:rsidRPr="00014814">
        <w:t xml:space="preserve"> </w:t>
      </w:r>
      <w:r w:rsidR="00F1152B">
        <w:t xml:space="preserve">shall be </w:t>
      </w:r>
      <w:r w:rsidRPr="00014814">
        <w:t>classified by sector of e</w:t>
      </w:r>
      <w:r>
        <w:t>conomic activities</w:t>
      </w:r>
      <w:r w:rsidR="00FE15D0">
        <w:t xml:space="preserve"> using</w:t>
      </w:r>
      <w:r w:rsidR="00F1152B">
        <w:t xml:space="preserve"> codes in</w:t>
      </w:r>
      <w:r>
        <w:t xml:space="preserve"> </w:t>
      </w:r>
      <w:r w:rsidRPr="00014814">
        <w:t>NACE</w:t>
      </w:r>
      <w:r w:rsidR="00F1152B">
        <w:t xml:space="preserve"> Regulation (“NACE </w:t>
      </w:r>
      <w:r w:rsidRPr="00014814">
        <w:t>Codes</w:t>
      </w:r>
      <w:r w:rsidR="00F1152B">
        <w:t>”)</w:t>
      </w:r>
      <w:r w:rsidRPr="00014814">
        <w:t xml:space="preserve"> on the basis of the principal activity of the counterparty.</w:t>
      </w:r>
      <w:r>
        <w:t xml:space="preserve"> </w:t>
      </w:r>
    </w:p>
    <w:p w:rsidR="00B67A2E" w:rsidRDefault="00C622A9" w:rsidP="00607122">
      <w:pPr>
        <w:pStyle w:val="Baseparagraphnumbered"/>
      </w:pPr>
      <w:r w:rsidRPr="00C622A9">
        <w:t xml:space="preserve">The classification of the exposures incurred jointly by more than one obligor shall be done </w:t>
      </w:r>
      <w:r w:rsidR="00113AC8">
        <w:t>in accordance with paragraph 3</w:t>
      </w:r>
      <w:r w:rsidR="00D3066F">
        <w:t>6</w:t>
      </w:r>
      <w:r w:rsidR="00113AC8">
        <w:t xml:space="preserve"> in Part 1</w:t>
      </w:r>
      <w:r w:rsidR="00ED0F5D">
        <w:t xml:space="preserve">. </w:t>
      </w:r>
    </w:p>
    <w:p w:rsidR="00C622A9" w:rsidRPr="00FE15D0" w:rsidRDefault="00FE15D0" w:rsidP="00607122">
      <w:pPr>
        <w:pStyle w:val="Baseparagraphnumbered"/>
      </w:pPr>
      <w:r>
        <w:t xml:space="preserve">Reporting of NACE </w:t>
      </w:r>
      <w:r w:rsidR="00226F54">
        <w:t>c</w:t>
      </w:r>
      <w:r>
        <w:t xml:space="preserve">odes shall </w:t>
      </w:r>
      <w:r w:rsidR="00F1152B">
        <w:t xml:space="preserve">be </w:t>
      </w:r>
      <w:r>
        <w:t xml:space="preserve">done with </w:t>
      </w:r>
      <w:r w:rsidRPr="00FE15D0">
        <w:t>the first level of disaggreg</w:t>
      </w:r>
      <w:r>
        <w:t xml:space="preserve">ation, (by “section”). </w:t>
      </w:r>
    </w:p>
    <w:p w:rsidR="003E62B5" w:rsidRDefault="003E62B5" w:rsidP="00607122">
      <w:pPr>
        <w:pStyle w:val="Baseparagraphnumbered"/>
      </w:pPr>
      <w:r w:rsidRPr="003E62B5">
        <w:t>For debt instruments at amortised cost or at fair value through other comprehensive income, “</w:t>
      </w:r>
      <w:r w:rsidR="002C3EE2">
        <w:t>G</w:t>
      </w:r>
      <w:r w:rsidR="002C3EE2" w:rsidRPr="003E62B5">
        <w:t xml:space="preserve">ross </w:t>
      </w:r>
      <w:r w:rsidRPr="003E62B5">
        <w:t>carrying amount” shall mean the carrying amount excluding “</w:t>
      </w:r>
      <w:r w:rsidR="002C3EE2">
        <w:t>A</w:t>
      </w:r>
      <w:r w:rsidR="002C3EE2" w:rsidRPr="003E62B5">
        <w:t xml:space="preserve">ccumulated </w:t>
      </w:r>
      <w:r w:rsidRPr="003E62B5">
        <w:t xml:space="preserve">impairment”. For debt instruments </w:t>
      </w:r>
      <w:r w:rsidR="00D3066F">
        <w:t xml:space="preserve">at </w:t>
      </w:r>
      <w:r w:rsidRPr="003E62B5">
        <w:t>fair value through profit and loss, “</w:t>
      </w:r>
      <w:r w:rsidR="002C3EE2">
        <w:t>G</w:t>
      </w:r>
      <w:r w:rsidR="002C3EE2" w:rsidRPr="003E62B5">
        <w:t xml:space="preserve">ross </w:t>
      </w:r>
      <w:r w:rsidRPr="003E62B5">
        <w:t>carrying amount” shall mean the carrying amount excluding “</w:t>
      </w:r>
      <w:r w:rsidR="002C3EE2">
        <w:t>A</w:t>
      </w:r>
      <w:r w:rsidR="002C3EE2" w:rsidRPr="003E62B5">
        <w:t xml:space="preserve">ccumulated </w:t>
      </w:r>
      <w:r w:rsidRPr="003E62B5">
        <w:t>changes in fair value due to credit risk”.</w:t>
      </w:r>
    </w:p>
    <w:p w:rsidR="00FE15D0" w:rsidRPr="00014814" w:rsidRDefault="00FE15D0" w:rsidP="00607122">
      <w:pPr>
        <w:pStyle w:val="Baseparagraphnumbered"/>
      </w:pPr>
      <w:r w:rsidRPr="00C622A9">
        <w:t xml:space="preserve">“Accumulated impairment” shall be reported for financial assets at amortised cost or at fair value through other comprehensive income. “Accumulated changes in fair value due to credit risk” figures shall be reported for financial assets at fair value through profit or loss. “Accumulated impairment” shall include specific allowances for </w:t>
      </w:r>
      <w:ins w:id="102" w:author="Author">
        <w:r w:rsidR="009D571C">
          <w:t xml:space="preserve">financial assets, </w:t>
        </w:r>
      </w:ins>
      <w:r w:rsidRPr="00C622A9">
        <w:t xml:space="preserve">individually and collectively </w:t>
      </w:r>
      <w:ins w:id="103" w:author="Author">
        <w:r w:rsidR="009D571C">
          <w:t>estimated</w:t>
        </w:r>
      </w:ins>
      <w:del w:id="104" w:author="Author">
        <w:r w:rsidRPr="00C622A9" w:rsidDel="009D571C">
          <w:delText xml:space="preserve">assessed </w:delText>
        </w:r>
        <w:r w:rsidDel="009D571C">
          <w:delText>financial assets</w:delText>
        </w:r>
      </w:del>
      <w:r w:rsidR="00D3066F">
        <w:t xml:space="preserve"> as defined in paragraphs </w:t>
      </w:r>
      <w:r w:rsidR="00BE4A10">
        <w:t xml:space="preserve">36 </w:t>
      </w:r>
      <w:r w:rsidR="00D3066F">
        <w:t xml:space="preserve">and </w:t>
      </w:r>
      <w:r w:rsidR="00BE4A10">
        <w:t>37</w:t>
      </w:r>
      <w:r>
        <w:t xml:space="preserve">as well as </w:t>
      </w:r>
      <w:r w:rsidRPr="00C622A9">
        <w:t>“</w:t>
      </w:r>
      <w:r w:rsidR="008E67F4">
        <w:t>C</w:t>
      </w:r>
      <w:r w:rsidRPr="00C622A9">
        <w:t xml:space="preserve">ollective allowances for incurred but not reported losses” </w:t>
      </w:r>
      <w:r w:rsidR="00D3066F">
        <w:t xml:space="preserve">as defined in paragraph </w:t>
      </w:r>
      <w:r w:rsidR="00BE4A10">
        <w:t xml:space="preserve">38 </w:t>
      </w:r>
      <w:r w:rsidRPr="00C622A9">
        <w:t>but do not include “</w:t>
      </w:r>
      <w:r w:rsidR="008E67F4">
        <w:t>A</w:t>
      </w:r>
      <w:r w:rsidRPr="00C622A9">
        <w:t xml:space="preserve">ccumulated write-offs” amounts as defined in </w:t>
      </w:r>
      <w:r w:rsidR="00D746D4" w:rsidRPr="00D746D4">
        <w:t xml:space="preserve">paragraph </w:t>
      </w:r>
      <w:r w:rsidR="00BE4A10">
        <w:t>49</w:t>
      </w:r>
      <w:r w:rsidR="00BE4A10" w:rsidRPr="00D746D4">
        <w:t xml:space="preserve"> </w:t>
      </w:r>
      <w:r w:rsidRPr="00D746D4">
        <w:t xml:space="preserve">of </w:t>
      </w:r>
      <w:r w:rsidR="008944C0" w:rsidRPr="00D746D4">
        <w:t xml:space="preserve">this </w:t>
      </w:r>
      <w:r w:rsidRPr="00D746D4">
        <w:t>Part</w:t>
      </w:r>
      <w:r>
        <w:t>.</w:t>
      </w:r>
    </w:p>
    <w:p w:rsidR="00F71A00" w:rsidRDefault="00F71A00" w:rsidP="00DF61CD">
      <w:pPr>
        <w:pStyle w:val="subtitlenumbered"/>
        <w:numPr>
          <w:ilvl w:val="0"/>
          <w:numId w:val="18"/>
        </w:numPr>
      </w:pPr>
      <w:bookmarkStart w:id="105" w:name="_Toc392674825"/>
      <w:bookmarkStart w:id="106" w:name="_Toc361844220"/>
      <w:r>
        <w:t>Financial assets subject to impairment that are past due or impaired (7)</w:t>
      </w:r>
      <w:bookmarkEnd w:id="105"/>
    </w:p>
    <w:bookmarkEnd w:id="106"/>
    <w:p w:rsidR="005100D0" w:rsidRPr="00014814" w:rsidRDefault="00D3066F" w:rsidP="00F33C29">
      <w:pPr>
        <w:pStyle w:val="Baseparagraphnumbered"/>
      </w:pPr>
      <w:r>
        <w:t>Debt instruments</w:t>
      </w:r>
      <w:r w:rsidR="005100D0" w:rsidRPr="00014814">
        <w:t xml:space="preserve"> that are past due but not impaired at </w:t>
      </w:r>
      <w:r>
        <w:t>the reporting reference</w:t>
      </w:r>
      <w:r w:rsidRPr="00014814">
        <w:t xml:space="preserve"> </w:t>
      </w:r>
      <w:r w:rsidR="005100D0" w:rsidRPr="00014814">
        <w:t>date shall be reported</w:t>
      </w:r>
      <w:r w:rsidR="00C461EF">
        <w:t xml:space="preserve"> </w:t>
      </w:r>
      <w:r w:rsidR="00C239A5">
        <w:t xml:space="preserve">in </w:t>
      </w:r>
      <w:r w:rsidR="00C461EF">
        <w:t>the accounting portfolios subject to impairment. A</w:t>
      </w:r>
      <w:r w:rsidR="005100D0" w:rsidRPr="00014814">
        <w:t>ccording to IFRS</w:t>
      </w:r>
      <w:r w:rsidR="00C461EF">
        <w:t xml:space="preserve"> or compatible National GAAP, these accounting portfolios comprise</w:t>
      </w:r>
      <w:r w:rsidR="005100D0" w:rsidRPr="00014814">
        <w:t xml:space="preserve"> the categories </w:t>
      </w:r>
      <w:r>
        <w:t>“</w:t>
      </w:r>
      <w:r w:rsidR="002D24F3">
        <w:t>A</w:t>
      </w:r>
      <w:r w:rsidR="002D24F3" w:rsidRPr="00014814">
        <w:t xml:space="preserve">vailable </w:t>
      </w:r>
      <w:r w:rsidR="005100D0" w:rsidRPr="00014814">
        <w:t>for sale</w:t>
      </w:r>
      <w:r>
        <w:t>”</w:t>
      </w:r>
      <w:r w:rsidR="005100D0" w:rsidRPr="00014814">
        <w:t xml:space="preserve">, </w:t>
      </w:r>
      <w:r>
        <w:t>“</w:t>
      </w:r>
      <w:r w:rsidR="002D24F3">
        <w:t>L</w:t>
      </w:r>
      <w:r w:rsidR="002D24F3" w:rsidRPr="00014814">
        <w:t xml:space="preserve">oans </w:t>
      </w:r>
      <w:r w:rsidR="005100D0" w:rsidRPr="00014814">
        <w:t>and receivables</w:t>
      </w:r>
      <w:r>
        <w:t>”</w:t>
      </w:r>
      <w:r w:rsidR="005100D0" w:rsidRPr="00014814">
        <w:t xml:space="preserve">, and </w:t>
      </w:r>
      <w:r>
        <w:t>“</w:t>
      </w:r>
      <w:r w:rsidR="002D24F3">
        <w:t>H</w:t>
      </w:r>
      <w:r w:rsidR="002D24F3" w:rsidRPr="00014814">
        <w:t>eld</w:t>
      </w:r>
      <w:r w:rsidR="005100D0" w:rsidRPr="00014814">
        <w:t>-to-maturity</w:t>
      </w:r>
      <w:r>
        <w:t>”</w:t>
      </w:r>
      <w:r w:rsidR="005100D0" w:rsidRPr="00014814">
        <w:t xml:space="preserve">. </w:t>
      </w:r>
      <w:r>
        <w:t>According to National GAAP based on BAD, these accoun</w:t>
      </w:r>
      <w:r w:rsidR="008E67F4">
        <w:t>ting portfolios comprise also “N</w:t>
      </w:r>
      <w:r>
        <w:t>on-trading debt instruments measured at a cost-based method” and</w:t>
      </w:r>
      <w:r w:rsidR="008E67F4">
        <w:t xml:space="preserve"> “O</w:t>
      </w:r>
      <w:r>
        <w:t>ther non-trading non-derivative financial assets”.</w:t>
      </w:r>
    </w:p>
    <w:p w:rsidR="005100D0" w:rsidRPr="00014814" w:rsidRDefault="005100D0" w:rsidP="00607122">
      <w:pPr>
        <w:pStyle w:val="Baseparagraphnumbered"/>
      </w:pPr>
      <w:r w:rsidRPr="00014814">
        <w:t>Assets qualify as past</w:t>
      </w:r>
      <w:r w:rsidR="009E1608">
        <w:t xml:space="preserve"> </w:t>
      </w:r>
      <w:r w:rsidRPr="00014814">
        <w:t>due when counterpart</w:t>
      </w:r>
      <w:r w:rsidR="00D3066F">
        <w:t>ies</w:t>
      </w:r>
      <w:r w:rsidRPr="00014814">
        <w:t xml:space="preserve"> ha</w:t>
      </w:r>
      <w:r w:rsidR="00D3066F">
        <w:t>ve</w:t>
      </w:r>
      <w:r w:rsidRPr="00014814">
        <w:t xml:space="preserve"> failed to make a payment when contractually due. The </w:t>
      </w:r>
      <w:ins w:id="107" w:author="Author">
        <w:r w:rsidR="00C819B0">
          <w:t xml:space="preserve">whole </w:t>
        </w:r>
      </w:ins>
      <w:r w:rsidRPr="00014814">
        <w:t xml:space="preserve">amounts of such assets shall be reported and broken down according to the number of days </w:t>
      </w:r>
      <w:ins w:id="108" w:author="Author">
        <w:r w:rsidR="009B785D">
          <w:t xml:space="preserve">of the oldest </w:t>
        </w:r>
      </w:ins>
      <w:r w:rsidRPr="00014814">
        <w:t>past due</w:t>
      </w:r>
      <w:ins w:id="109" w:author="Author">
        <w:r w:rsidR="009B785D">
          <w:t xml:space="preserve"> instalment</w:t>
        </w:r>
      </w:ins>
      <w:r w:rsidRPr="00014814">
        <w:t>. The past due analysis shall not inclu</w:t>
      </w:r>
      <w:r w:rsidR="00567A1C">
        <w:t xml:space="preserve">de any impaired assets. The </w:t>
      </w:r>
      <w:r w:rsidRPr="00014814">
        <w:lastRenderedPageBreak/>
        <w:t xml:space="preserve">carrying amount of impaired financial assets shall be reported separately from </w:t>
      </w:r>
      <w:r w:rsidR="00787878" w:rsidRPr="00014814">
        <w:t xml:space="preserve">the </w:t>
      </w:r>
      <w:r w:rsidRPr="00014814">
        <w:t>past due assets.</w:t>
      </w:r>
    </w:p>
    <w:p w:rsidR="008944C0" w:rsidRDefault="005100D0" w:rsidP="00607122">
      <w:pPr>
        <w:pStyle w:val="Baseparagraphnumbered"/>
      </w:pPr>
      <w:r w:rsidRPr="00014814">
        <w:t>The column “Accumulated write-offs” includes the</w:t>
      </w:r>
      <w:r w:rsidR="00441C72">
        <w:t xml:space="preserve"> cumulative</w:t>
      </w:r>
      <w:r w:rsidRPr="00014814">
        <w:t xml:space="preserve"> amount of principal and past due interest of any </w:t>
      </w:r>
      <w:r w:rsidR="008944C0">
        <w:t>debt instrument</w:t>
      </w:r>
      <w:r w:rsidRPr="00014814">
        <w:t xml:space="preserve"> that the </w:t>
      </w:r>
      <w:r w:rsidR="00787878" w:rsidRPr="00014814">
        <w:t>institution i</w:t>
      </w:r>
      <w:r w:rsidRPr="00014814">
        <w:t>s no longer recognis</w:t>
      </w:r>
      <w:r w:rsidR="00787878" w:rsidRPr="00014814">
        <w:t>ing</w:t>
      </w:r>
      <w:r w:rsidR="003D1B67" w:rsidRPr="00014814">
        <w:t xml:space="preserve"> because </w:t>
      </w:r>
      <w:r w:rsidR="00787878" w:rsidRPr="00014814">
        <w:t xml:space="preserve">they </w:t>
      </w:r>
      <w:r w:rsidR="003D1B67" w:rsidRPr="00014814">
        <w:t>are considered uncollectible</w:t>
      </w:r>
      <w:r w:rsidRPr="00014814">
        <w:t xml:space="preserve">, independently of the portfolio in which they were included. These amounts shall be </w:t>
      </w:r>
      <w:r w:rsidR="00634940" w:rsidRPr="00014814">
        <w:t>reported</w:t>
      </w:r>
      <w:r w:rsidRPr="00014814">
        <w:t xml:space="preserve"> until the total extinguishment of all the </w:t>
      </w:r>
      <w:r w:rsidR="00787878" w:rsidRPr="00014814">
        <w:t xml:space="preserve">institution’s </w:t>
      </w:r>
      <w:r w:rsidRPr="00014814">
        <w:t xml:space="preserve">rights (by expiry of the statute-of–limitations period, forgiveness or other causes) or until recovery. </w:t>
      </w:r>
    </w:p>
    <w:p w:rsidR="005100D0" w:rsidRDefault="008944C0" w:rsidP="00607122">
      <w:pPr>
        <w:pStyle w:val="Baseparagraphnumbered"/>
      </w:pPr>
      <w:r>
        <w:t>“</w:t>
      </w:r>
      <w:r w:rsidR="005100D0" w:rsidRPr="00014814">
        <w:t>Write-offs</w:t>
      </w:r>
      <w:r>
        <w:t>”</w:t>
      </w:r>
      <w:r w:rsidR="005100D0" w:rsidRPr="00014814">
        <w:t xml:space="preserve"> </w:t>
      </w:r>
      <w:r w:rsidR="00441C72">
        <w:t>could be caused</w:t>
      </w:r>
      <w:r w:rsidR="005100D0" w:rsidRPr="00014814">
        <w:t xml:space="preserve"> both</w:t>
      </w:r>
      <w:r w:rsidR="00441C72">
        <w:t xml:space="preserve"> by</w:t>
      </w:r>
      <w:r w:rsidR="005100D0" w:rsidRPr="00014814">
        <w:t xml:space="preserve"> reductions of the carrying</w:t>
      </w:r>
      <w:r w:rsidR="0010326E" w:rsidRPr="00014814">
        <w:t xml:space="preserve"> amount</w:t>
      </w:r>
      <w:r w:rsidR="005100D0" w:rsidRPr="00014814">
        <w:t xml:space="preserve"> of</w:t>
      </w:r>
      <w:r w:rsidR="00441C72">
        <w:t xml:space="preserve"> </w:t>
      </w:r>
      <w:r w:rsidR="005100D0" w:rsidRPr="00014814">
        <w:t>financial assets recognised directly in profit or loss</w:t>
      </w:r>
      <w:r w:rsidR="00441C72">
        <w:t xml:space="preserve"> as well as by</w:t>
      </w:r>
      <w:r w:rsidR="005100D0" w:rsidRPr="00014814">
        <w:t xml:space="preserve"> reductions in the amounts of the allowance accounts</w:t>
      </w:r>
      <w:r w:rsidR="00441C72">
        <w:t xml:space="preserve"> for credit losses</w:t>
      </w:r>
      <w:r w:rsidR="005100D0" w:rsidRPr="00014814">
        <w:t xml:space="preserve"> </w:t>
      </w:r>
      <w:r w:rsidR="00441C72">
        <w:t>taken</w:t>
      </w:r>
      <w:r w:rsidR="005100D0" w:rsidRPr="00014814">
        <w:t xml:space="preserve"> against the</w:t>
      </w:r>
      <w:r w:rsidR="00441C72">
        <w:t xml:space="preserve"> carrying amount of </w:t>
      </w:r>
      <w:r w:rsidR="005100D0" w:rsidRPr="00014814">
        <w:t xml:space="preserve"> financial assets .</w:t>
      </w:r>
    </w:p>
    <w:p w:rsidR="00F71A00" w:rsidRDefault="00F71A00" w:rsidP="00DF61CD">
      <w:pPr>
        <w:pStyle w:val="subtitlenumbered"/>
        <w:numPr>
          <w:ilvl w:val="0"/>
          <w:numId w:val="18"/>
        </w:numPr>
      </w:pPr>
      <w:bookmarkStart w:id="110" w:name="_Toc392674826"/>
      <w:bookmarkStart w:id="111" w:name="_Toc361844221"/>
      <w:r>
        <w:t>Breakdown of financial liabilities (8)</w:t>
      </w:r>
      <w:bookmarkEnd w:id="110"/>
    </w:p>
    <w:bookmarkEnd w:id="111"/>
    <w:p w:rsidR="00B63B6C" w:rsidRDefault="00CD304E" w:rsidP="00607122">
      <w:pPr>
        <w:pStyle w:val="Baseparagraphnumbered"/>
      </w:pPr>
      <w:r>
        <w:rPr>
          <w:lang w:val="en-US"/>
        </w:rPr>
        <w:t>As “</w:t>
      </w:r>
      <w:r w:rsidR="002D24F3">
        <w:rPr>
          <w:lang w:val="en-US"/>
        </w:rPr>
        <w:t>Deposits</w:t>
      </w:r>
      <w:r>
        <w:rPr>
          <w:lang w:val="en-US"/>
        </w:rPr>
        <w:t>”</w:t>
      </w:r>
      <w:r w:rsidRPr="00CD304E">
        <w:t xml:space="preserve"> </w:t>
      </w:r>
      <w:r w:rsidR="00D46403">
        <w:t>are</w:t>
      </w:r>
      <w:r w:rsidR="00D46403" w:rsidRPr="00CD304E">
        <w:t xml:space="preserve"> </w:t>
      </w:r>
      <w:r w:rsidRPr="00CD304E">
        <w:t>defined in the same way as in the ECB BSI Regulation</w:t>
      </w:r>
      <w:r w:rsidR="00B63B6C" w:rsidRPr="00B63B6C">
        <w:t>, regulated savings deposits shall be classified in accordance with the ECB BSI Regulation and distributed according to the counterpar</w:t>
      </w:r>
      <w:r w:rsidR="00C461EF">
        <w:t>ty</w:t>
      </w:r>
      <w:r w:rsidR="00B63B6C" w:rsidRPr="00B63B6C">
        <w:t>. In particular, non-transferable sight savings deposits, which although legally redeemable at demand are subject to significant penalties and restrictions and have features that are very close to overnight deposits, are classified as deposits redeemable at notice.</w:t>
      </w:r>
    </w:p>
    <w:p w:rsidR="005100D0" w:rsidRPr="00014814" w:rsidRDefault="005100D0" w:rsidP="00607122">
      <w:pPr>
        <w:pStyle w:val="Baseparagraphnumbered"/>
      </w:pPr>
      <w:r w:rsidRPr="00014814">
        <w:t xml:space="preserve">“Debt securities issued” </w:t>
      </w:r>
      <w:r w:rsidR="00331481">
        <w:t xml:space="preserve">shall be disaggregated into </w:t>
      </w:r>
      <w:r w:rsidRPr="00014814">
        <w:t xml:space="preserve">the following type of products: </w:t>
      </w:r>
    </w:p>
    <w:p w:rsidR="00495F71" w:rsidRPr="00014814" w:rsidRDefault="00EC2A65" w:rsidP="00EC2A65">
      <w:pPr>
        <w:pStyle w:val="Baseparagraphnumbered"/>
        <w:numPr>
          <w:ilvl w:val="0"/>
          <w:numId w:val="0"/>
        </w:numPr>
        <w:ind w:left="993" w:hanging="426"/>
      </w:pPr>
      <w:r>
        <w:t xml:space="preserve">(a) </w:t>
      </w:r>
      <w:r w:rsidR="005100D0" w:rsidRPr="00014814">
        <w:t>“Certificates of deposits”</w:t>
      </w:r>
      <w:r w:rsidR="00C14FDE">
        <w:t xml:space="preserve"> are</w:t>
      </w:r>
      <w:r w:rsidR="00957E7C">
        <w:t xml:space="preserve"> securities</w:t>
      </w:r>
      <w:r w:rsidR="00C14FDE" w:rsidRPr="00C14FDE">
        <w:t xml:space="preserve"> that enable</w:t>
      </w:r>
      <w:r w:rsidR="00957E7C">
        <w:t xml:space="preserve"> the hold</w:t>
      </w:r>
      <w:r w:rsidR="00D46403">
        <w:t>er</w:t>
      </w:r>
      <w:r w:rsidR="00957E7C">
        <w:t xml:space="preserve">s to withdraw funds </w:t>
      </w:r>
      <w:r w:rsidR="00C14FDE" w:rsidRPr="00C14FDE">
        <w:t>from an accoun</w:t>
      </w:r>
      <w:r w:rsidR="00957E7C">
        <w:t>t</w:t>
      </w:r>
      <w:r w:rsidR="005100D0" w:rsidRPr="00014814">
        <w:t>,</w:t>
      </w:r>
    </w:p>
    <w:p w:rsidR="00495F71" w:rsidRPr="008E67F4" w:rsidRDefault="00EC2A65" w:rsidP="00EC2A65">
      <w:pPr>
        <w:pStyle w:val="Baseparagraphnumbered"/>
        <w:numPr>
          <w:ilvl w:val="0"/>
          <w:numId w:val="0"/>
        </w:numPr>
        <w:ind w:left="993" w:hanging="426"/>
      </w:pPr>
      <w:r w:rsidRPr="008E67F4">
        <w:t xml:space="preserve">(b) </w:t>
      </w:r>
      <w:r w:rsidR="005100D0" w:rsidRPr="008E67F4">
        <w:t>“Asset backed securities” according to article 4</w:t>
      </w:r>
      <w:r w:rsidR="0027406E">
        <w:t>(1)</w:t>
      </w:r>
      <w:r w:rsidR="005100D0" w:rsidRPr="008E67F4">
        <w:t>(</w:t>
      </w:r>
      <w:r w:rsidR="008E67F4" w:rsidRPr="008E67F4">
        <w:t>61</w:t>
      </w:r>
      <w:r w:rsidR="005100D0" w:rsidRPr="008E67F4">
        <w:t>) of the CRR,</w:t>
      </w:r>
    </w:p>
    <w:p w:rsidR="00495F71" w:rsidRPr="00014814" w:rsidRDefault="00EC2A65" w:rsidP="00EC2A65">
      <w:pPr>
        <w:pStyle w:val="Baseparagraphnumbered"/>
        <w:numPr>
          <w:ilvl w:val="0"/>
          <w:numId w:val="0"/>
        </w:numPr>
        <w:ind w:left="993" w:hanging="426"/>
      </w:pPr>
      <w:r w:rsidRPr="008E67F4">
        <w:t>(c)</w:t>
      </w:r>
      <w:r w:rsidR="00230081" w:rsidRPr="008E67F4">
        <w:t xml:space="preserve"> </w:t>
      </w:r>
      <w:r w:rsidR="00642BA4">
        <w:t xml:space="preserve">“Covered Bonds” according to </w:t>
      </w:r>
      <w:r w:rsidR="005100D0" w:rsidRPr="008E67F4">
        <w:t>article 12</w:t>
      </w:r>
      <w:r w:rsidR="0027102A" w:rsidRPr="008E67F4">
        <w:t>9</w:t>
      </w:r>
      <w:r w:rsidR="005100D0" w:rsidRPr="008E67F4">
        <w:t>(1) of the CRR,</w:t>
      </w:r>
    </w:p>
    <w:p w:rsidR="00495F71" w:rsidRPr="00014814" w:rsidRDefault="00EC2A65" w:rsidP="00EC2A65">
      <w:pPr>
        <w:pStyle w:val="Baseparagraphnumbered"/>
        <w:numPr>
          <w:ilvl w:val="0"/>
          <w:numId w:val="0"/>
        </w:numPr>
        <w:ind w:left="993" w:hanging="426"/>
      </w:pPr>
      <w:r>
        <w:t xml:space="preserve">(d) </w:t>
      </w:r>
      <w:r w:rsidR="005100D0" w:rsidRPr="00014814">
        <w:t>“Hybrid contract</w:t>
      </w:r>
      <w:r w:rsidR="00D46403">
        <w:t>s</w:t>
      </w:r>
      <w:r w:rsidR="005100D0" w:rsidRPr="00014814">
        <w:t>”</w:t>
      </w:r>
      <w:r w:rsidR="00C461EF" w:rsidRPr="00C461EF">
        <w:t xml:space="preserve"> </w:t>
      </w:r>
      <w:r w:rsidR="00C461EF">
        <w:t xml:space="preserve">comprise contracts with </w:t>
      </w:r>
      <w:r w:rsidR="00C461EF" w:rsidRPr="00C461EF">
        <w:t>embedded derivatives</w:t>
      </w:r>
      <w:r w:rsidR="005100D0" w:rsidRPr="00014814">
        <w:t>,</w:t>
      </w:r>
    </w:p>
    <w:p w:rsidR="00495F71" w:rsidRPr="00014814" w:rsidRDefault="00661A54" w:rsidP="00661A54">
      <w:pPr>
        <w:pStyle w:val="Baseparagraphnumbered"/>
        <w:numPr>
          <w:ilvl w:val="0"/>
          <w:numId w:val="0"/>
        </w:numPr>
        <w:ind w:left="993" w:hanging="426"/>
      </w:pPr>
      <w:r>
        <w:t xml:space="preserve">(e) </w:t>
      </w:r>
      <w:r w:rsidR="005100D0" w:rsidRPr="00014814">
        <w:t>“Other de</w:t>
      </w:r>
      <w:r>
        <w:t>bt securities issued”</w:t>
      </w:r>
      <w:r w:rsidR="005100D0" w:rsidRPr="00014814">
        <w:t xml:space="preserve"> includes debt securities not recorded in the previous lines and distinguishes convertible and non convertible instruments.</w:t>
      </w:r>
    </w:p>
    <w:p w:rsidR="005A1197" w:rsidRPr="00014814" w:rsidRDefault="00A35586" w:rsidP="00607122">
      <w:pPr>
        <w:pStyle w:val="Baseparagraphnumbered"/>
      </w:pPr>
      <w:r w:rsidRPr="00014814" w:rsidDel="00A35586">
        <w:rPr>
          <w:rFonts w:ascii="TimesNewRoman" w:hAnsi="TimesNewRoman" w:cs="TimesNewRoman"/>
        </w:rPr>
        <w:t xml:space="preserve"> </w:t>
      </w:r>
      <w:r w:rsidR="005A1197" w:rsidRPr="00014814">
        <w:t xml:space="preserve">“Subordinated </w:t>
      </w:r>
      <w:r w:rsidR="0069429E">
        <w:t xml:space="preserve">financial </w:t>
      </w:r>
      <w:r w:rsidR="005A1197" w:rsidRPr="00014814">
        <w:t>liabilities” issued are treated in the same way as other financial liabilities incurred. Subordinated liabilities issued in the form of securities are classified as “</w:t>
      </w:r>
      <w:r w:rsidR="002D24F3">
        <w:t>D</w:t>
      </w:r>
      <w:r w:rsidR="002D24F3" w:rsidRPr="00014814">
        <w:t xml:space="preserve">ebt </w:t>
      </w:r>
      <w:r w:rsidR="005A1197" w:rsidRPr="00014814">
        <w:t>securities issued”, whereas subordinated liabilities in the form of deposits are classified as “</w:t>
      </w:r>
      <w:r w:rsidR="002D24F3">
        <w:t>D</w:t>
      </w:r>
      <w:r w:rsidR="002D24F3" w:rsidRPr="00014814">
        <w:t>eposits</w:t>
      </w:r>
      <w:r w:rsidR="005A1197" w:rsidRPr="00014814">
        <w:t>”.</w:t>
      </w:r>
    </w:p>
    <w:p w:rsidR="00480133" w:rsidRPr="00014814" w:rsidRDefault="009E5E20" w:rsidP="00607122">
      <w:pPr>
        <w:pStyle w:val="Baseparagraphnumbered"/>
      </w:pPr>
      <w:r>
        <w:t>Template</w:t>
      </w:r>
      <w:r w:rsidR="006319A3">
        <w:t xml:space="preserve"> </w:t>
      </w:r>
      <w:r w:rsidR="00E71E45">
        <w:t>8</w:t>
      </w:r>
      <w:r w:rsidR="00F02584">
        <w:t>.2</w:t>
      </w:r>
      <w:r w:rsidR="00480133" w:rsidRPr="00014814">
        <w:t xml:space="preserve"> includes the carrying amount of “</w:t>
      </w:r>
      <w:r w:rsidR="002D24F3">
        <w:t>D</w:t>
      </w:r>
      <w:r w:rsidR="002D24F3" w:rsidRPr="00014814">
        <w:t>eposits</w:t>
      </w:r>
      <w:r w:rsidR="00480133" w:rsidRPr="00014814">
        <w:t>” and “</w:t>
      </w:r>
      <w:r w:rsidR="002D24F3">
        <w:t>D</w:t>
      </w:r>
      <w:r w:rsidR="002D24F3" w:rsidRPr="00014814">
        <w:t xml:space="preserve">ebt </w:t>
      </w:r>
      <w:r w:rsidR="00480133" w:rsidRPr="00014814">
        <w:t xml:space="preserve">securities issued” that meet the definition of subordinated </w:t>
      </w:r>
      <w:r w:rsidR="00A61939" w:rsidRPr="00014814">
        <w:t>debt classified by accounting portfolios. “Subordinated debt” instruments provide a subsidiary claim on the issuing institution that can only b</w:t>
      </w:r>
      <w:r w:rsidR="00DB0D79" w:rsidRPr="00014814">
        <w:t>e</w:t>
      </w:r>
      <w:r w:rsidR="00A61939" w:rsidRPr="00014814">
        <w:t xml:space="preserve"> exercised after all claims </w:t>
      </w:r>
      <w:r w:rsidR="00543CE4" w:rsidRPr="00014814">
        <w:t>with a higher status have been satisfied</w:t>
      </w:r>
      <w:r w:rsidR="008D6C9A" w:rsidRPr="00014814">
        <w:t xml:space="preserve"> [ECB BSI Regulation]</w:t>
      </w:r>
      <w:r w:rsidR="00543CE4" w:rsidRPr="00014814">
        <w:t>.</w:t>
      </w:r>
    </w:p>
    <w:p w:rsidR="00495F71" w:rsidRPr="00014814" w:rsidRDefault="000115C1" w:rsidP="00DF61CD">
      <w:pPr>
        <w:pStyle w:val="subtitlenumbered"/>
        <w:numPr>
          <w:ilvl w:val="0"/>
          <w:numId w:val="18"/>
        </w:numPr>
      </w:pPr>
      <w:bookmarkStart w:id="112" w:name="_Toc361844222"/>
      <w:bookmarkStart w:id="113" w:name="_Toc392674827"/>
      <w:r w:rsidRPr="00014814">
        <w:lastRenderedPageBreak/>
        <w:t>Loan commitments, financial guarantees and other commitments</w:t>
      </w:r>
      <w:r w:rsidR="00406FDE" w:rsidRPr="00014814">
        <w:t xml:space="preserve"> </w:t>
      </w:r>
      <w:r w:rsidR="00B67A2E">
        <w:t>(</w:t>
      </w:r>
      <w:r w:rsidR="00E71E45">
        <w:t>9</w:t>
      </w:r>
      <w:r w:rsidR="005100D0" w:rsidRPr="00014814">
        <w:t>)</w:t>
      </w:r>
      <w:bookmarkEnd w:id="112"/>
      <w:bookmarkEnd w:id="113"/>
    </w:p>
    <w:p w:rsidR="005100D0" w:rsidRPr="0027102A" w:rsidRDefault="005100D0" w:rsidP="00607122">
      <w:pPr>
        <w:pStyle w:val="Baseparagraphnumbered"/>
      </w:pPr>
      <w:r w:rsidRPr="00014814">
        <w:t xml:space="preserve">Off-balance sheet </w:t>
      </w:r>
      <w:r w:rsidR="00406FDE" w:rsidRPr="00014814">
        <w:t xml:space="preserve">exposures </w:t>
      </w:r>
      <w:r w:rsidRPr="00014814">
        <w:t>include</w:t>
      </w:r>
      <w:r w:rsidR="001A1D44">
        <w:t xml:space="preserve"> the</w:t>
      </w:r>
      <w:r w:rsidRPr="00014814">
        <w:t xml:space="preserve"> </w:t>
      </w:r>
      <w:r w:rsidR="001A1D44">
        <w:t>o</w:t>
      </w:r>
      <w:r w:rsidR="001A1D44" w:rsidRPr="001A1D44">
        <w:t xml:space="preserve">ff-balance sheet items </w:t>
      </w:r>
      <w:r w:rsidR="001A1D44">
        <w:t xml:space="preserve">listed </w:t>
      </w:r>
      <w:r w:rsidR="001A1D44" w:rsidRPr="0027102A">
        <w:t>in Annex I of the CRR</w:t>
      </w:r>
      <w:r w:rsidR="003D1B67" w:rsidRPr="0027102A">
        <w:t>. Off-balance sheet exposures shall be broken-down in</w:t>
      </w:r>
      <w:r w:rsidRPr="0027102A">
        <w:t xml:space="preserve"> loan commitments</w:t>
      </w:r>
      <w:r w:rsidR="00A60449" w:rsidRPr="0027102A">
        <w:t xml:space="preserve"> given</w:t>
      </w:r>
      <w:r w:rsidRPr="0027102A">
        <w:t>, financial guarantees</w:t>
      </w:r>
      <w:r w:rsidR="00A60449" w:rsidRPr="0027102A">
        <w:t xml:space="preserve"> given</w:t>
      </w:r>
      <w:r w:rsidRPr="0027102A">
        <w:t>, and other commitments</w:t>
      </w:r>
      <w:r w:rsidR="00A60449" w:rsidRPr="0027102A">
        <w:t xml:space="preserve"> given.</w:t>
      </w:r>
    </w:p>
    <w:p w:rsidR="005100D0" w:rsidRPr="0027102A" w:rsidRDefault="005100D0" w:rsidP="00607122">
      <w:pPr>
        <w:pStyle w:val="Baseparagraphnumbered"/>
      </w:pPr>
      <w:bookmarkStart w:id="114" w:name="_Toc246513992"/>
      <w:bookmarkStart w:id="115" w:name="_Toc246730664"/>
      <w:bookmarkStart w:id="116" w:name="_Toc246730755"/>
      <w:bookmarkStart w:id="117" w:name="_Toc246513993"/>
      <w:bookmarkStart w:id="118" w:name="_Toc246730665"/>
      <w:bookmarkStart w:id="119" w:name="_Toc246730756"/>
      <w:bookmarkEnd w:id="114"/>
      <w:bookmarkEnd w:id="115"/>
      <w:bookmarkEnd w:id="116"/>
      <w:bookmarkEnd w:id="117"/>
      <w:bookmarkEnd w:id="118"/>
      <w:bookmarkEnd w:id="119"/>
      <w:r w:rsidRPr="0027102A">
        <w:t xml:space="preserve">Information on loan commitments, financial guarantees, and other commitments given and received include both revocable and irrevocable commitments. </w:t>
      </w:r>
    </w:p>
    <w:p w:rsidR="007648DC" w:rsidRPr="0027102A" w:rsidRDefault="005100D0" w:rsidP="00607122">
      <w:pPr>
        <w:pStyle w:val="Baseparagraphnumbered"/>
      </w:pPr>
      <w:r w:rsidRPr="0027102A">
        <w:t>“Loan commitments” are firm commitments to provide credit under pre-specified terms and conditions, except those that are derivatives because they can be settled net in cash or by delivering or issuing another financial instrument.</w:t>
      </w:r>
      <w:r w:rsidR="007648DC" w:rsidRPr="0027102A">
        <w:t xml:space="preserve"> The following items of Annex I of </w:t>
      </w:r>
      <w:r w:rsidR="005C558E" w:rsidRPr="0027102A">
        <w:t xml:space="preserve">the </w:t>
      </w:r>
      <w:r w:rsidR="007648DC" w:rsidRPr="0027102A">
        <w:t xml:space="preserve">CRR shall be classified as “Loan commitments”: </w:t>
      </w:r>
    </w:p>
    <w:p w:rsidR="007648DC" w:rsidRPr="0027102A" w:rsidRDefault="007648DC" w:rsidP="00CE3BD1">
      <w:pPr>
        <w:pStyle w:val="Baseparagraphnumbered"/>
        <w:numPr>
          <w:ilvl w:val="0"/>
          <w:numId w:val="36"/>
        </w:numPr>
      </w:pPr>
      <w:r w:rsidRPr="0027102A">
        <w:t>“Forward deposits”</w:t>
      </w:r>
      <w:r w:rsidR="00C90E5A" w:rsidRPr="0027102A">
        <w:t>.</w:t>
      </w:r>
    </w:p>
    <w:p w:rsidR="005100D0" w:rsidRPr="0027102A" w:rsidRDefault="007648DC" w:rsidP="00CE3BD1">
      <w:pPr>
        <w:pStyle w:val="Baseparagraphnumbered"/>
        <w:numPr>
          <w:ilvl w:val="0"/>
          <w:numId w:val="36"/>
        </w:numPr>
      </w:pPr>
      <w:r w:rsidRPr="0027102A">
        <w:t>“Undrawn credit facilities”</w:t>
      </w:r>
      <w:r w:rsidR="00765636" w:rsidRPr="0027102A">
        <w:t xml:space="preserve"> which comprise agreements to “lend” or provide “acceptance facilities” </w:t>
      </w:r>
      <w:r w:rsidRPr="0027102A">
        <w:t>under pre-specified terms and conditions.</w:t>
      </w:r>
    </w:p>
    <w:p w:rsidR="00743C8E" w:rsidRPr="0027102A" w:rsidRDefault="005100D0" w:rsidP="00607122">
      <w:pPr>
        <w:pStyle w:val="Baseparagraphnumbered"/>
      </w:pPr>
      <w:r w:rsidRPr="0027102A">
        <w:t xml:space="preserve">“Financial guarantees” are </w:t>
      </w:r>
      <w:r w:rsidR="00DC7F44" w:rsidRPr="0027102A">
        <w:t xml:space="preserve">contracts that require the issuer to make specified payments to reimburse the holder of a loss it incurs, because a specified debtor fails to make payment when due in accordance with the original or modified terms of a debt instrument. Under IFRS or compatible National GAAP, </w:t>
      </w:r>
      <w:r w:rsidRPr="0027102A">
        <w:t>the</w:t>
      </w:r>
      <w:r w:rsidR="00DC7F44" w:rsidRPr="0027102A">
        <w:t>se</w:t>
      </w:r>
      <w:r w:rsidRPr="0027102A">
        <w:t xml:space="preserve"> contracts meet the IAS 39.9 and IFRS 4.A definition of financial guarantee contracts.</w:t>
      </w:r>
      <w:r w:rsidR="00743C8E" w:rsidRPr="0027102A">
        <w:t xml:space="preserve"> The following items of Annex I of </w:t>
      </w:r>
      <w:r w:rsidR="005C558E" w:rsidRPr="0027102A">
        <w:t xml:space="preserve">the </w:t>
      </w:r>
      <w:r w:rsidR="00743C8E" w:rsidRPr="0027102A">
        <w:t xml:space="preserve">CRR shall be classified as “financial guarantees”: </w:t>
      </w:r>
    </w:p>
    <w:p w:rsidR="00743C8E" w:rsidRPr="0027102A" w:rsidRDefault="00743C8E" w:rsidP="00CE3BD1">
      <w:pPr>
        <w:pStyle w:val="Baseparagraphnumbered"/>
        <w:numPr>
          <w:ilvl w:val="0"/>
          <w:numId w:val="35"/>
        </w:numPr>
      </w:pPr>
      <w:r w:rsidRPr="0027102A">
        <w:t>“Guarantees having the character of credit substitute”</w:t>
      </w:r>
      <w:r w:rsidR="00C90E5A" w:rsidRPr="0027102A">
        <w:t>.</w:t>
      </w:r>
      <w:r w:rsidRPr="0027102A">
        <w:t xml:space="preserve"> </w:t>
      </w:r>
    </w:p>
    <w:p w:rsidR="007648DC" w:rsidRPr="0027102A" w:rsidRDefault="007648DC" w:rsidP="00CE3BD1">
      <w:pPr>
        <w:pStyle w:val="Baseparagraphnumbered"/>
        <w:numPr>
          <w:ilvl w:val="0"/>
          <w:numId w:val="35"/>
        </w:numPr>
      </w:pPr>
      <w:r w:rsidRPr="0027102A">
        <w:t>“</w:t>
      </w:r>
      <w:r w:rsidR="00743C8E" w:rsidRPr="0027102A">
        <w:t>Credit derivatives</w:t>
      </w:r>
      <w:r w:rsidRPr="0027102A">
        <w:t>”</w:t>
      </w:r>
      <w:r w:rsidR="00743C8E" w:rsidRPr="0027102A">
        <w:t xml:space="preserve"> that meet the de</w:t>
      </w:r>
      <w:r w:rsidRPr="0027102A">
        <w:t>finition of financial guarantee</w:t>
      </w:r>
      <w:r w:rsidR="00C90E5A" w:rsidRPr="0027102A">
        <w:t>.</w:t>
      </w:r>
      <w:r w:rsidR="00743C8E" w:rsidRPr="0027102A">
        <w:t xml:space="preserve"> </w:t>
      </w:r>
    </w:p>
    <w:p w:rsidR="005100D0" w:rsidRPr="0027102A" w:rsidRDefault="007648DC" w:rsidP="00CE3BD1">
      <w:pPr>
        <w:pStyle w:val="Baseparagraphnumbered"/>
        <w:numPr>
          <w:ilvl w:val="0"/>
          <w:numId w:val="35"/>
        </w:numPr>
      </w:pPr>
      <w:r w:rsidRPr="0027102A">
        <w:t>“</w:t>
      </w:r>
      <w:r w:rsidR="00743C8E" w:rsidRPr="0027102A">
        <w:t>Irrevocable standby letters of credit having the character of credit substitutes</w:t>
      </w:r>
      <w:r w:rsidRPr="0027102A">
        <w:t>”</w:t>
      </w:r>
      <w:r w:rsidR="00743C8E" w:rsidRPr="0027102A">
        <w:t>.</w:t>
      </w:r>
    </w:p>
    <w:p w:rsidR="001B429E" w:rsidRPr="0027102A" w:rsidRDefault="005100D0" w:rsidP="00607122">
      <w:pPr>
        <w:pStyle w:val="Baseparagraphnumbered"/>
      </w:pPr>
      <w:r w:rsidRPr="0027102A">
        <w:t>“Other commitments”</w:t>
      </w:r>
      <w:r w:rsidR="005C558E" w:rsidRPr="0027102A">
        <w:t xml:space="preserve"> includes the following items of Annex I of the CRR:</w:t>
      </w:r>
      <w:r w:rsidRPr="0027102A">
        <w:t xml:space="preserve"> </w:t>
      </w:r>
      <w:r w:rsidR="001B429E" w:rsidRPr="0027102A">
        <w:t xml:space="preserve"> </w:t>
      </w:r>
    </w:p>
    <w:p w:rsidR="001B429E" w:rsidRPr="0027102A" w:rsidRDefault="00791872" w:rsidP="00CE3BD1">
      <w:pPr>
        <w:pStyle w:val="Baseparagraphnumbered"/>
        <w:numPr>
          <w:ilvl w:val="0"/>
          <w:numId w:val="37"/>
        </w:numPr>
      </w:pPr>
      <w:r w:rsidRPr="0027102A">
        <w:t>“U</w:t>
      </w:r>
      <w:r w:rsidR="001B429E" w:rsidRPr="0027102A">
        <w:t>npaid portion of partly-paid shares and securities</w:t>
      </w:r>
      <w:r w:rsidRPr="0027102A">
        <w:t>”</w:t>
      </w:r>
      <w:r w:rsidR="001B429E" w:rsidRPr="0027102A">
        <w:t xml:space="preserve">. </w:t>
      </w:r>
    </w:p>
    <w:p w:rsidR="001B429E" w:rsidRPr="0027102A" w:rsidRDefault="00791872" w:rsidP="00CE3BD1">
      <w:pPr>
        <w:pStyle w:val="Baseparagraphnumbered"/>
        <w:numPr>
          <w:ilvl w:val="0"/>
          <w:numId w:val="37"/>
        </w:numPr>
      </w:pPr>
      <w:r w:rsidRPr="0027102A">
        <w:t>“</w:t>
      </w:r>
      <w:r w:rsidR="001B429E" w:rsidRPr="0027102A">
        <w:t>Documenta</w:t>
      </w:r>
      <w:r w:rsidR="00C90E5A" w:rsidRPr="0027102A">
        <w:t>ry credits issued or</w:t>
      </w:r>
      <w:r w:rsidRPr="0027102A">
        <w:t xml:space="preserve"> confirmed”</w:t>
      </w:r>
      <w:r w:rsidR="00C90E5A" w:rsidRPr="0027102A">
        <w:t>.</w:t>
      </w:r>
      <w:r w:rsidR="001B429E" w:rsidRPr="0027102A">
        <w:t xml:space="preserve"> </w:t>
      </w:r>
    </w:p>
    <w:p w:rsidR="00876C83" w:rsidRDefault="00876C83" w:rsidP="00CE3BD1">
      <w:pPr>
        <w:pStyle w:val="Baseparagraphnumbered"/>
        <w:numPr>
          <w:ilvl w:val="0"/>
          <w:numId w:val="37"/>
        </w:numPr>
      </w:pPr>
      <w:r w:rsidRPr="0027102A">
        <w:t>Trade finance Off-balance sheet</w:t>
      </w:r>
      <w:r>
        <w:t xml:space="preserve"> items</w:t>
      </w:r>
      <w:r w:rsidR="00410418">
        <w:t>.</w:t>
      </w:r>
    </w:p>
    <w:p w:rsidR="001B429E" w:rsidRDefault="00C90E5A" w:rsidP="00CE3BD1">
      <w:pPr>
        <w:pStyle w:val="Baseparagraphnumbered"/>
        <w:numPr>
          <w:ilvl w:val="0"/>
          <w:numId w:val="37"/>
        </w:numPr>
      </w:pPr>
      <w:r>
        <w:t>“</w:t>
      </w:r>
      <w:r w:rsidR="001B429E" w:rsidRPr="001B429E">
        <w:t>Documentary credits in which underlying shipment acts as collateral and other self-liquidating transactions</w:t>
      </w:r>
      <w:r>
        <w:t>”</w:t>
      </w:r>
      <w:r w:rsidR="001B429E" w:rsidRPr="001B429E">
        <w:t xml:space="preserve">. </w:t>
      </w:r>
    </w:p>
    <w:p w:rsidR="00765636" w:rsidRDefault="00765636" w:rsidP="00CE3BD1">
      <w:pPr>
        <w:pStyle w:val="Baseparagraphnumbered"/>
        <w:numPr>
          <w:ilvl w:val="0"/>
          <w:numId w:val="37"/>
        </w:numPr>
      </w:pPr>
      <w:r>
        <w:t>“</w:t>
      </w:r>
      <w:r w:rsidR="001B429E" w:rsidRPr="001B429E">
        <w:t>Warranties and indemnities</w:t>
      </w:r>
      <w:r>
        <w:t>”</w:t>
      </w:r>
      <w:r w:rsidR="001B429E" w:rsidRPr="001B429E">
        <w:t xml:space="preserve"> (including tender</w:t>
      </w:r>
      <w:r>
        <w:t xml:space="preserve"> and</w:t>
      </w:r>
      <w:r w:rsidR="001B429E" w:rsidRPr="001B429E">
        <w:t xml:space="preserve"> performance</w:t>
      </w:r>
      <w:r>
        <w:t xml:space="preserve"> bonds</w:t>
      </w:r>
      <w:r w:rsidR="001B429E" w:rsidRPr="001B429E">
        <w:t xml:space="preserve">) and </w:t>
      </w:r>
      <w:r>
        <w:t>“</w:t>
      </w:r>
      <w:r w:rsidR="001B429E" w:rsidRPr="001B429E">
        <w:t>guarantees not having the character of credit substitutes</w:t>
      </w:r>
      <w:r>
        <w:t>”</w:t>
      </w:r>
      <w:r w:rsidR="001B429E" w:rsidRPr="001B429E">
        <w:t>.</w:t>
      </w:r>
    </w:p>
    <w:p w:rsidR="00765636" w:rsidRDefault="00765636" w:rsidP="00CE3BD1">
      <w:pPr>
        <w:pStyle w:val="Baseparagraphnumbered"/>
        <w:numPr>
          <w:ilvl w:val="0"/>
          <w:numId w:val="37"/>
        </w:numPr>
      </w:pPr>
      <w:r>
        <w:lastRenderedPageBreak/>
        <w:t>“Shipping guarantees, customs and tax bonds”.</w:t>
      </w:r>
    </w:p>
    <w:p w:rsidR="001B429E" w:rsidRDefault="001B429E" w:rsidP="00CE3BD1">
      <w:pPr>
        <w:pStyle w:val="Baseparagraphnumbered"/>
        <w:numPr>
          <w:ilvl w:val="0"/>
          <w:numId w:val="37"/>
        </w:numPr>
      </w:pPr>
      <w:r w:rsidRPr="001B429E">
        <w:t xml:space="preserve">Note issuance facilities (NIFs) and revolving underwritings facilities (RUFs). </w:t>
      </w:r>
    </w:p>
    <w:p w:rsidR="001B429E" w:rsidRDefault="00765636" w:rsidP="00CE3BD1">
      <w:pPr>
        <w:pStyle w:val="Baseparagraphnumbered"/>
        <w:numPr>
          <w:ilvl w:val="0"/>
          <w:numId w:val="37"/>
        </w:numPr>
      </w:pPr>
      <w:r>
        <w:t>“</w:t>
      </w:r>
      <w:r w:rsidR="001B429E" w:rsidRPr="001B429E">
        <w:t>Undrawn credit facilities</w:t>
      </w:r>
      <w:r>
        <w:t xml:space="preserve">” </w:t>
      </w:r>
      <w:r w:rsidRPr="00765636">
        <w:t>which comprise agreements to “</w:t>
      </w:r>
      <w:r>
        <w:t>lend” or provide “acceptance facilities”</w:t>
      </w:r>
      <w:r w:rsidRPr="00765636">
        <w:t xml:space="preserve"> </w:t>
      </w:r>
      <w:r w:rsidR="001B429E" w:rsidRPr="001B429E">
        <w:t>when the terms and c</w:t>
      </w:r>
      <w:r>
        <w:t>onditions are not pre-specified</w:t>
      </w:r>
      <w:r w:rsidR="001B429E" w:rsidRPr="001B429E">
        <w:t xml:space="preserve">. </w:t>
      </w:r>
    </w:p>
    <w:p w:rsidR="0078178D" w:rsidRDefault="00765636" w:rsidP="00CE3BD1">
      <w:pPr>
        <w:pStyle w:val="Baseparagraphnumbered"/>
        <w:numPr>
          <w:ilvl w:val="0"/>
          <w:numId w:val="37"/>
        </w:numPr>
      </w:pPr>
      <w:r>
        <w:t>“</w:t>
      </w:r>
      <w:r w:rsidR="001B429E" w:rsidRPr="001B429E">
        <w:t>Undrawn credit facilities</w:t>
      </w:r>
      <w:r>
        <w:t>”</w:t>
      </w:r>
      <w:r w:rsidR="001B429E" w:rsidRPr="001B429E">
        <w:t xml:space="preserve"> which comprise agreements to </w:t>
      </w:r>
      <w:r>
        <w:t>“</w:t>
      </w:r>
      <w:r w:rsidR="001B429E" w:rsidRPr="001B429E">
        <w:t>purchase securities</w:t>
      </w:r>
      <w:r>
        <w:t>”</w:t>
      </w:r>
      <w:r w:rsidR="001B429E" w:rsidRPr="001B429E">
        <w:t xml:space="preserve"> or </w:t>
      </w:r>
      <w:r>
        <w:t>“</w:t>
      </w:r>
      <w:r w:rsidR="001B429E" w:rsidRPr="001B429E">
        <w:t>provide guarantees</w:t>
      </w:r>
      <w:r>
        <w:t>”</w:t>
      </w:r>
      <w:r w:rsidR="001B429E" w:rsidRPr="001B429E">
        <w:t xml:space="preserve">. </w:t>
      </w:r>
    </w:p>
    <w:p w:rsidR="00163896" w:rsidRDefault="00163896" w:rsidP="00CE3BD1">
      <w:pPr>
        <w:pStyle w:val="Baseparagraphnumbered"/>
        <w:numPr>
          <w:ilvl w:val="0"/>
          <w:numId w:val="37"/>
        </w:numPr>
      </w:pPr>
      <w:r>
        <w:t>“Undrawn credit facilities for tender and performance guarantees”.</w:t>
      </w:r>
    </w:p>
    <w:p w:rsidR="005100D0" w:rsidRDefault="0078178D" w:rsidP="00CE3BD1">
      <w:pPr>
        <w:pStyle w:val="Baseparagraphnumbered"/>
        <w:numPr>
          <w:ilvl w:val="0"/>
          <w:numId w:val="37"/>
        </w:numPr>
      </w:pPr>
      <w:r>
        <w:t>“</w:t>
      </w:r>
      <w:r w:rsidR="001B429E" w:rsidRPr="001B429E">
        <w:t xml:space="preserve">Other </w:t>
      </w:r>
      <w:r>
        <w:t xml:space="preserve">off-balance sheet </w:t>
      </w:r>
      <w:r w:rsidR="001B429E" w:rsidRPr="001B429E">
        <w:t>items</w:t>
      </w:r>
      <w:r>
        <w:t>” in Annex I of the CRR.</w:t>
      </w:r>
    </w:p>
    <w:p w:rsidR="00916A08" w:rsidRDefault="00916A08" w:rsidP="00607122">
      <w:pPr>
        <w:pStyle w:val="Baseparagraphnumbered"/>
      </w:pPr>
      <w:r>
        <w:t>Under IFRS</w:t>
      </w:r>
      <w:r w:rsidR="00BB5E77" w:rsidRPr="00BB5E77">
        <w:t xml:space="preserve"> </w:t>
      </w:r>
      <w:r w:rsidR="00BB5E77" w:rsidRPr="00062592">
        <w:t>or compatible National GAAP</w:t>
      </w:r>
      <w:r>
        <w:t>, the following item are recognised in the balance sheet and, consequently, should not be reported as off-balance sheet exposures:</w:t>
      </w:r>
    </w:p>
    <w:p w:rsidR="007648DC" w:rsidRDefault="007648DC" w:rsidP="00CE3BD1">
      <w:pPr>
        <w:pStyle w:val="Baseparagraphnumbered"/>
        <w:numPr>
          <w:ilvl w:val="0"/>
          <w:numId w:val="38"/>
        </w:numPr>
      </w:pPr>
      <w:r>
        <w:t>“</w:t>
      </w:r>
      <w:r w:rsidRPr="007648DC">
        <w:t>Credit derivatives</w:t>
      </w:r>
      <w:r>
        <w:t>”</w:t>
      </w:r>
      <w:r w:rsidRPr="007648DC">
        <w:t xml:space="preserve"> that do not meet the definition of financia</w:t>
      </w:r>
      <w:r w:rsidR="00916A08">
        <w:t xml:space="preserve">l guarantees are </w:t>
      </w:r>
      <w:r w:rsidR="00BA76D9">
        <w:t>“</w:t>
      </w:r>
      <w:r w:rsidR="00916A08">
        <w:t>derivatives</w:t>
      </w:r>
      <w:r w:rsidR="00BA76D9">
        <w:t>”</w:t>
      </w:r>
      <w:r w:rsidR="005E23FD">
        <w:t xml:space="preserve"> under IAS 39</w:t>
      </w:r>
      <w:r w:rsidRPr="007648DC">
        <w:t>.</w:t>
      </w:r>
    </w:p>
    <w:p w:rsidR="00916A08" w:rsidRDefault="00916A08" w:rsidP="00CE3BD1">
      <w:pPr>
        <w:pStyle w:val="Baseparagraphnumbered"/>
        <w:numPr>
          <w:ilvl w:val="0"/>
          <w:numId w:val="38"/>
        </w:numPr>
      </w:pPr>
      <w:r>
        <w:t xml:space="preserve"> “</w:t>
      </w:r>
      <w:r w:rsidRPr="00916A08">
        <w:t>Acceptances</w:t>
      </w:r>
      <w:r>
        <w:t>”</w:t>
      </w:r>
      <w:r w:rsidR="00BA76D9">
        <w:t xml:space="preserve"> are</w:t>
      </w:r>
      <w:r w:rsidR="00CA2EB9">
        <w:t xml:space="preserve"> </w:t>
      </w:r>
      <w:r w:rsidR="00CA2EB9" w:rsidRPr="00CA2EB9">
        <w:t>obligation</w:t>
      </w:r>
      <w:r w:rsidR="00CA2EB9">
        <w:t>s by an institution</w:t>
      </w:r>
      <w:r w:rsidR="00CA2EB9" w:rsidRPr="00CA2EB9">
        <w:t xml:space="preserve"> to pay on maturity the face value of a bill of exchange, norm</w:t>
      </w:r>
      <w:r w:rsidR="00CA2EB9">
        <w:t>ally covering the sale of goods. C</w:t>
      </w:r>
      <w:r w:rsidR="00BA76D9">
        <w:t>onsequently,</w:t>
      </w:r>
      <w:r w:rsidR="00CA2EB9">
        <w:t xml:space="preserve"> they</w:t>
      </w:r>
      <w:r w:rsidR="00BA76D9">
        <w:t xml:space="preserve"> are classified as “t</w:t>
      </w:r>
      <w:r w:rsidR="00BA76D9" w:rsidRPr="00BA76D9">
        <w:t>rade receivables</w:t>
      </w:r>
      <w:r w:rsidR="00BA76D9">
        <w:t xml:space="preserve">” on the balance sheet </w:t>
      </w:r>
      <w:r w:rsidRPr="00916A08">
        <w:t xml:space="preserve"> </w:t>
      </w:r>
    </w:p>
    <w:p w:rsidR="00916A08" w:rsidRDefault="00916A08" w:rsidP="00CE3BD1">
      <w:pPr>
        <w:pStyle w:val="Baseparagraphnumbered"/>
        <w:numPr>
          <w:ilvl w:val="0"/>
          <w:numId w:val="38"/>
        </w:numPr>
      </w:pPr>
      <w:r>
        <w:t>“</w:t>
      </w:r>
      <w:r w:rsidRPr="00916A08">
        <w:t>Endorsements on bills</w:t>
      </w:r>
      <w:r>
        <w:t>”</w:t>
      </w:r>
      <w:r w:rsidR="00CA2EB9" w:rsidRPr="00CA2EB9">
        <w:t xml:space="preserve"> </w:t>
      </w:r>
      <w:r w:rsidR="00E53DEB">
        <w:t xml:space="preserve">that </w:t>
      </w:r>
      <w:r w:rsidR="00CA2EB9" w:rsidRPr="00CA2EB9">
        <w:t xml:space="preserve">do not meet the criteria </w:t>
      </w:r>
      <w:r w:rsidR="00CA2EB9">
        <w:t>for derecogniton under IAS 39</w:t>
      </w:r>
      <w:r w:rsidR="00214928">
        <w:t>.</w:t>
      </w:r>
    </w:p>
    <w:p w:rsidR="00916A08" w:rsidRDefault="00916A08" w:rsidP="00CE3BD1">
      <w:pPr>
        <w:pStyle w:val="Baseparagraphnumbered"/>
        <w:numPr>
          <w:ilvl w:val="0"/>
          <w:numId w:val="38"/>
        </w:numPr>
      </w:pPr>
      <w:r>
        <w:t>“</w:t>
      </w:r>
      <w:r w:rsidRPr="00916A08">
        <w:t>Transactions with recourse</w:t>
      </w:r>
      <w:r>
        <w:t>”</w:t>
      </w:r>
      <w:r w:rsidR="00FE3B68" w:rsidRPr="00FE3B68">
        <w:t xml:space="preserve"> </w:t>
      </w:r>
      <w:r w:rsidR="00E53DEB">
        <w:t xml:space="preserve">that </w:t>
      </w:r>
      <w:r w:rsidR="00FE3B68" w:rsidRPr="00FE3B68">
        <w:t>do not meet the criteria for derecogniton under IAS 39</w:t>
      </w:r>
      <w:r w:rsidR="00214928">
        <w:t>.</w:t>
      </w:r>
    </w:p>
    <w:p w:rsidR="00916A08" w:rsidRDefault="00BA76D9" w:rsidP="00CE3BD1">
      <w:pPr>
        <w:pStyle w:val="Baseparagraphnumbered"/>
        <w:numPr>
          <w:ilvl w:val="0"/>
          <w:numId w:val="38"/>
        </w:numPr>
      </w:pPr>
      <w:r>
        <w:t>“</w:t>
      </w:r>
      <w:r w:rsidR="00916A08" w:rsidRPr="00916A08">
        <w:t>Assets purchased under outright forward purchase agreements</w:t>
      </w:r>
      <w:r>
        <w:t>”</w:t>
      </w:r>
      <w:r w:rsidR="00916A08" w:rsidRPr="00916A08">
        <w:t xml:space="preserve"> </w:t>
      </w:r>
      <w:r>
        <w:t xml:space="preserve">are </w:t>
      </w:r>
      <w:r w:rsidR="00900791">
        <w:t>“</w:t>
      </w:r>
      <w:r>
        <w:t>derivatives</w:t>
      </w:r>
      <w:r w:rsidR="005E23FD">
        <w:t>” under IAS 39</w:t>
      </w:r>
      <w:r w:rsidR="00214928">
        <w:t>.</w:t>
      </w:r>
    </w:p>
    <w:p w:rsidR="00916A08" w:rsidRPr="00014814" w:rsidRDefault="00BA76D9" w:rsidP="00CE3BD1">
      <w:pPr>
        <w:pStyle w:val="Baseparagraphnumbered"/>
        <w:numPr>
          <w:ilvl w:val="0"/>
          <w:numId w:val="38"/>
        </w:numPr>
      </w:pPr>
      <w:r>
        <w:t>“</w:t>
      </w:r>
      <w:r w:rsidR="00916A08" w:rsidRPr="00916A08">
        <w:t>Asset sale and repurchase agreements as defined in Article 12 (3) and (5) of Directive 86/635/EEC</w:t>
      </w:r>
      <w:r>
        <w:t>”</w:t>
      </w:r>
      <w:r w:rsidR="00900791">
        <w:t>.</w:t>
      </w:r>
      <w:r w:rsidR="00900791" w:rsidRPr="00900791">
        <w:t xml:space="preserve"> </w:t>
      </w:r>
      <w:r w:rsidR="00900791">
        <w:t>In these contracts, the transferee has the option, but not the obligation,</w:t>
      </w:r>
      <w:r w:rsidR="00900791" w:rsidRPr="00900791">
        <w:t xml:space="preserve"> to return the assets at a price agreed in advance on a date specified </w:t>
      </w:r>
      <w:r w:rsidR="00900791">
        <w:t>(or to be specified)</w:t>
      </w:r>
      <w:r w:rsidR="005E23FD">
        <w:t>. Therefore, t</w:t>
      </w:r>
      <w:r w:rsidR="00900791" w:rsidRPr="00900791">
        <w:t>hese contracts meet the definition of derivatives under IAS 39.9</w:t>
      </w:r>
      <w:r w:rsidR="00A07E1E">
        <w:t>.</w:t>
      </w:r>
    </w:p>
    <w:p w:rsidR="005100D0" w:rsidRPr="00B4203F" w:rsidRDefault="005100D0" w:rsidP="00607122">
      <w:pPr>
        <w:pStyle w:val="Baseparagraphnumbered"/>
      </w:pPr>
      <w:r w:rsidRPr="00014814">
        <w:t>“</w:t>
      </w:r>
      <w:r w:rsidR="00752535">
        <w:t>o</w:t>
      </w:r>
      <w:r w:rsidRPr="00014814">
        <w:t>f which:</w:t>
      </w:r>
      <w:r w:rsidR="00320B2D">
        <w:t xml:space="preserve"> </w:t>
      </w:r>
      <w:r w:rsidR="002F2BC9" w:rsidRPr="00014814">
        <w:t>defaulted</w:t>
      </w:r>
      <w:r w:rsidRPr="00014814">
        <w:t>”</w:t>
      </w:r>
      <w:r w:rsidR="00320B2D">
        <w:t xml:space="preserve"> shall </w:t>
      </w:r>
      <w:r w:rsidRPr="00014814">
        <w:t xml:space="preserve">include the </w:t>
      </w:r>
      <w:r w:rsidR="00D862D9">
        <w:t>nominal</w:t>
      </w:r>
      <w:r w:rsidRPr="00014814">
        <w:t xml:space="preserve"> amount of those loan commitments, financial guarantees and other commitments</w:t>
      </w:r>
      <w:r w:rsidR="00320B2D">
        <w:t xml:space="preserve"> given</w:t>
      </w:r>
      <w:r w:rsidRPr="00014814">
        <w:t xml:space="preserve"> whose counterparty has incurred in default according </w:t>
      </w:r>
      <w:r w:rsidRPr="00B4203F">
        <w:t>to Article 17</w:t>
      </w:r>
      <w:r w:rsidR="0027102A" w:rsidRPr="00B4203F">
        <w:t>8</w:t>
      </w:r>
      <w:r w:rsidRPr="00B4203F">
        <w:t xml:space="preserve"> of the CRR.</w:t>
      </w:r>
      <w:r w:rsidR="00752535" w:rsidRPr="00B4203F">
        <w:t xml:space="preserve"> </w:t>
      </w:r>
    </w:p>
    <w:p w:rsidR="005100D0" w:rsidRPr="00014814" w:rsidRDefault="005C548B" w:rsidP="00607122">
      <w:pPr>
        <w:pStyle w:val="Baseparagraphnumbered"/>
      </w:pPr>
      <w:r w:rsidRPr="00014814">
        <w:t>For off-balance sheet exposures,</w:t>
      </w:r>
      <w:r w:rsidR="005100D0" w:rsidRPr="00014814">
        <w:t xml:space="preserve"> </w:t>
      </w:r>
      <w:r w:rsidRPr="00014814">
        <w:t>t</w:t>
      </w:r>
      <w:r w:rsidR="005100D0" w:rsidRPr="00014814">
        <w:t>he “</w:t>
      </w:r>
      <w:r w:rsidR="002D24F3">
        <w:t>N</w:t>
      </w:r>
      <w:r w:rsidR="002D24F3" w:rsidRPr="00014814">
        <w:t xml:space="preserve">ominal </w:t>
      </w:r>
      <w:r w:rsidR="005100D0" w:rsidRPr="00014814">
        <w:t xml:space="preserve">amount” is the amount that best represents the </w:t>
      </w:r>
      <w:r w:rsidR="00961960" w:rsidRPr="00014814">
        <w:t>institution</w:t>
      </w:r>
      <w:r w:rsidR="005100D0" w:rsidRPr="00014814">
        <w:t>’s maximum exposure to credit risk without taking account of any collateral held or other credit enhancements. In particular, for financial guarantees</w:t>
      </w:r>
      <w:r w:rsidR="005F08DE" w:rsidRPr="00014814">
        <w:t xml:space="preserve"> given</w:t>
      </w:r>
      <w:r w:rsidR="005100D0" w:rsidRPr="00014814">
        <w:t>, the no</w:t>
      </w:r>
      <w:r w:rsidR="002F2BC9" w:rsidRPr="00014814">
        <w:t>mi</w:t>
      </w:r>
      <w:r w:rsidR="005100D0" w:rsidRPr="00014814">
        <w:t xml:space="preserve">nal </w:t>
      </w:r>
      <w:r w:rsidR="002F2BC9" w:rsidRPr="00014814">
        <w:t xml:space="preserve">amount </w:t>
      </w:r>
      <w:r w:rsidR="005100D0" w:rsidRPr="00014814">
        <w:t xml:space="preserve">is the </w:t>
      </w:r>
      <w:r w:rsidR="005100D0" w:rsidRPr="00014814">
        <w:lastRenderedPageBreak/>
        <w:t>maximum amount the entity could have to pay if the guarantee is called on. For loan commitments, the no</w:t>
      </w:r>
      <w:r w:rsidR="002F2BC9" w:rsidRPr="00014814">
        <w:t>mi</w:t>
      </w:r>
      <w:r w:rsidR="005100D0" w:rsidRPr="00014814">
        <w:t xml:space="preserve">nal </w:t>
      </w:r>
      <w:r w:rsidR="002F2BC9" w:rsidRPr="00014814">
        <w:t xml:space="preserve">amount </w:t>
      </w:r>
      <w:r w:rsidR="005100D0" w:rsidRPr="00014814">
        <w:t xml:space="preserve">is the </w:t>
      </w:r>
      <w:r w:rsidR="004F2F5D">
        <w:t xml:space="preserve">undrawn </w:t>
      </w:r>
      <w:r w:rsidR="005100D0" w:rsidRPr="00014814">
        <w:t xml:space="preserve">amount that the </w:t>
      </w:r>
      <w:r w:rsidR="00961960" w:rsidRPr="00014814">
        <w:t>institution</w:t>
      </w:r>
      <w:r w:rsidR="005100D0" w:rsidRPr="00014814">
        <w:t xml:space="preserve"> has committed to lend. No</w:t>
      </w:r>
      <w:r w:rsidR="002F2BC9" w:rsidRPr="00014814">
        <w:t>mi</w:t>
      </w:r>
      <w:r w:rsidR="005100D0" w:rsidRPr="00014814">
        <w:t>nal amounts are exposure values before applying conversion factors and credit risk mitigation techniques.</w:t>
      </w:r>
    </w:p>
    <w:p w:rsidR="005C548B" w:rsidRPr="00014814" w:rsidRDefault="00EF1306" w:rsidP="00607122">
      <w:pPr>
        <w:pStyle w:val="Baseparagraphnumbered"/>
      </w:pPr>
      <w:r>
        <w:t xml:space="preserve">In </w:t>
      </w:r>
      <w:r w:rsidR="009E5E20">
        <w:t>template</w:t>
      </w:r>
      <w:r>
        <w:t xml:space="preserve"> </w:t>
      </w:r>
      <w:r w:rsidR="00E71E45">
        <w:t>9</w:t>
      </w:r>
      <w:r w:rsidR="00F02584">
        <w:t>.2</w:t>
      </w:r>
      <w:r>
        <w:t>, f</w:t>
      </w:r>
      <w:r w:rsidR="005C548B" w:rsidRPr="00014814">
        <w:t>or loan commitments received</w:t>
      </w:r>
      <w:r w:rsidR="004F2F5D">
        <w:t xml:space="preserve">, </w:t>
      </w:r>
      <w:r w:rsidR="004F2F5D" w:rsidRPr="008D536C">
        <w:t>the nominal amount is the total</w:t>
      </w:r>
      <w:r w:rsidR="004F2F5D">
        <w:t xml:space="preserve"> </w:t>
      </w:r>
      <w:r w:rsidR="004F2F5D" w:rsidRPr="008D536C">
        <w:t>und</w:t>
      </w:r>
      <w:r w:rsidR="004F2F5D">
        <w:t>rawn amount that the counterparty</w:t>
      </w:r>
      <w:r w:rsidR="004F2F5D" w:rsidRPr="008D536C">
        <w:t xml:space="preserve"> has committed to lend</w:t>
      </w:r>
      <w:r w:rsidR="004F2F5D">
        <w:t xml:space="preserve"> to the institution.</w:t>
      </w:r>
      <w:r w:rsidR="004F2F5D" w:rsidRPr="00014814">
        <w:t xml:space="preserve"> </w:t>
      </w:r>
      <w:r w:rsidR="004F2F5D">
        <w:t>For</w:t>
      </w:r>
      <w:r w:rsidR="005C548B" w:rsidRPr="00014814">
        <w:t xml:space="preserve"> other commitments received the nominal amount is </w:t>
      </w:r>
      <w:r w:rsidR="00A60449" w:rsidRPr="00014814">
        <w:t xml:space="preserve">the </w:t>
      </w:r>
      <w:r w:rsidR="005C548B" w:rsidRPr="00014814">
        <w:t>total amoun</w:t>
      </w:r>
      <w:r w:rsidR="0040694D" w:rsidRPr="00014814">
        <w:t>t committed by the other party in the transaction. For financial guarantees received</w:t>
      </w:r>
      <w:r w:rsidR="00996137">
        <w:t xml:space="preserve">, </w:t>
      </w:r>
      <w:r w:rsidR="0040694D" w:rsidRPr="00014814">
        <w:t xml:space="preserve">the “maximum </w:t>
      </w:r>
      <w:r w:rsidR="00996137">
        <w:t xml:space="preserve">amount of </w:t>
      </w:r>
      <w:r w:rsidR="00F414FC">
        <w:t>the guarantee</w:t>
      </w:r>
      <w:r w:rsidR="0040694D" w:rsidRPr="00014814">
        <w:t xml:space="preserve"> that can be considered” </w:t>
      </w:r>
      <w:r w:rsidR="004F2F5D" w:rsidRPr="004F2F5D">
        <w:t xml:space="preserve"> </w:t>
      </w:r>
      <w:r w:rsidR="004F2F5D">
        <w:t>is the maximum amount the counterparty</w:t>
      </w:r>
      <w:r w:rsidR="004F2F5D" w:rsidRPr="00577A8A">
        <w:t xml:space="preserve"> could have to pay if the guarantee is called on</w:t>
      </w:r>
      <w:r w:rsidR="004F2F5D">
        <w:t xml:space="preserve">. When a financial guarantee received has been issued by more than one guarantor, the guaranteed amount shall be reported only once in this </w:t>
      </w:r>
      <w:r w:rsidR="009E5E20">
        <w:t>template</w:t>
      </w:r>
      <w:r w:rsidR="004F2F5D">
        <w:t>; the guaranteed amount shall be allocated to guarantor that is more relevant for the mitigation of credit risk.</w:t>
      </w:r>
    </w:p>
    <w:p w:rsidR="00495F71" w:rsidRPr="00014814" w:rsidRDefault="00876C83" w:rsidP="00DF61CD">
      <w:pPr>
        <w:pStyle w:val="subtitlenumbered"/>
        <w:numPr>
          <w:ilvl w:val="0"/>
          <w:numId w:val="18"/>
        </w:numPr>
      </w:pPr>
      <w:bookmarkStart w:id="120" w:name="_Toc361844223"/>
      <w:bookmarkStart w:id="121" w:name="_Toc392674828"/>
      <w:r>
        <w:t>Derivatives (</w:t>
      </w:r>
      <w:r w:rsidR="00E71E45">
        <w:t>10</w:t>
      </w:r>
      <w:r>
        <w:t xml:space="preserve"> and </w:t>
      </w:r>
      <w:r w:rsidR="00E71E45">
        <w:t>11</w:t>
      </w:r>
      <w:r w:rsidR="005100D0" w:rsidRPr="00014814">
        <w:t>)</w:t>
      </w:r>
      <w:bookmarkEnd w:id="120"/>
      <w:bookmarkEnd w:id="121"/>
    </w:p>
    <w:p w:rsidR="005100D0" w:rsidRDefault="005100D0" w:rsidP="00607122">
      <w:pPr>
        <w:pStyle w:val="Baseparagraphnumbered"/>
      </w:pPr>
      <w:r w:rsidRPr="00014814">
        <w:t>The carrying amount and the notional amount of the derivatives held for trading and the derivatives held for hedge accounting shall be reported broken down by type of underlying risk</w:t>
      </w:r>
      <w:r w:rsidR="002E6DF7">
        <w:t>,</w:t>
      </w:r>
      <w:r w:rsidRPr="00014814">
        <w:t xml:space="preserve"> type of market (over-the-counter versus organised markets)</w:t>
      </w:r>
      <w:r w:rsidR="002E6DF7">
        <w:t xml:space="preserve"> and</w:t>
      </w:r>
      <w:r w:rsidRPr="00014814">
        <w:t xml:space="preserve"> type of product.</w:t>
      </w:r>
    </w:p>
    <w:p w:rsidR="004C7B5A" w:rsidRDefault="009E5E20" w:rsidP="00607122">
      <w:pPr>
        <w:pStyle w:val="Baseparagraphnumbered"/>
      </w:pPr>
      <w:r>
        <w:t>Institutions</w:t>
      </w:r>
      <w:r w:rsidR="004C7B5A" w:rsidRPr="004C7B5A">
        <w:t xml:space="preserve"> shall report the derivatives held for hedge accounting broken down by type of hedge.</w:t>
      </w:r>
    </w:p>
    <w:p w:rsidR="004C7B5A" w:rsidRPr="00014814" w:rsidRDefault="004C7B5A" w:rsidP="00607122">
      <w:pPr>
        <w:pStyle w:val="Baseparagraphnumbered"/>
      </w:pPr>
      <w:r w:rsidRPr="004C7B5A">
        <w:t xml:space="preserve">Derivatives included in hybrid instruments which have been separated from the host contract shall be reported in </w:t>
      </w:r>
      <w:r w:rsidR="009E5E20">
        <w:t>template</w:t>
      </w:r>
      <w:r w:rsidRPr="004C7B5A">
        <w:t xml:space="preserve">s </w:t>
      </w:r>
      <w:r w:rsidR="0027102A">
        <w:t>10</w:t>
      </w:r>
      <w:r w:rsidRPr="004C7B5A">
        <w:t xml:space="preserve"> and </w:t>
      </w:r>
      <w:r w:rsidR="0027102A">
        <w:t>11</w:t>
      </w:r>
      <w:r w:rsidRPr="004C7B5A">
        <w:t xml:space="preserve"> according to the nature of the derivative. The amount of the host contract is not included in these </w:t>
      </w:r>
      <w:r w:rsidR="009E5E20">
        <w:t>template</w:t>
      </w:r>
      <w:r w:rsidRPr="004C7B5A">
        <w:t xml:space="preserve">s. However, if the hybrid instrument is measured at fair value through profit or loss, the contract as a whole shall be included in the category of held for trading or financial instruments designated at fair value through profit or loss (and, thus, the embedded derivatives are not reported in </w:t>
      </w:r>
      <w:r w:rsidR="00E71E45">
        <w:t>10</w:t>
      </w:r>
      <w:r w:rsidRPr="004C7B5A">
        <w:t xml:space="preserve"> and </w:t>
      </w:r>
      <w:r w:rsidR="00E71E45">
        <w:t>11</w:t>
      </w:r>
      <w:r w:rsidRPr="004C7B5A">
        <w:t>).</w:t>
      </w:r>
    </w:p>
    <w:p w:rsidR="00495F71" w:rsidRPr="00EC2A65" w:rsidRDefault="005100D0" w:rsidP="00B73446">
      <w:pPr>
        <w:pStyle w:val="sub-subtitlenumbered"/>
        <w:keepNext/>
        <w:ind w:left="788" w:hanging="431"/>
      </w:pPr>
      <w:bookmarkStart w:id="122" w:name="_Toc361844224"/>
      <w:bookmarkStart w:id="123" w:name="_Toc392674829"/>
      <w:r w:rsidRPr="00EC2A65">
        <w:t>Classification of derivatives</w:t>
      </w:r>
      <w:r w:rsidR="00230081">
        <w:t xml:space="preserve"> by type of risk</w:t>
      </w:r>
      <w:bookmarkEnd w:id="122"/>
      <w:bookmarkEnd w:id="123"/>
    </w:p>
    <w:p w:rsidR="005100D0" w:rsidRPr="00014814" w:rsidRDefault="005100D0" w:rsidP="00607122">
      <w:pPr>
        <w:pStyle w:val="Baseparagraphnumbered"/>
      </w:pPr>
      <w:r w:rsidRPr="00014814">
        <w:t>All derivatives shall be classified into the following risk categories:</w:t>
      </w:r>
    </w:p>
    <w:p w:rsidR="005100D0" w:rsidRPr="00014814" w:rsidRDefault="00EC2A65" w:rsidP="00096C69">
      <w:pPr>
        <w:pStyle w:val="Baseparagraphnumbered"/>
        <w:numPr>
          <w:ilvl w:val="0"/>
          <w:numId w:val="0"/>
        </w:numPr>
        <w:ind w:left="993" w:hanging="426"/>
      </w:pPr>
      <w:r>
        <w:t xml:space="preserve">(a) </w:t>
      </w:r>
      <w:r w:rsidR="005100D0" w:rsidRPr="00014814">
        <w:t>Interest rate: Interest rate derivatives are contracts related to an interest-bearing financial instrument whose cash flows are determined by referencing interest rates or another interest rate contract such as an option on a futures contract to purchase a Treasury bill. This category is restricted to those deals where all the legs are exposed to only one currency's interest rate. Thus it excludes contracts involving the exchange of one or more foreign currencies such as cross-currency swaps and currency options, and other contracts whose predominant risk characteristic is foreign exchange risk, which are to be reported as foreign exchange contracts.</w:t>
      </w:r>
      <w:r w:rsidR="00096C69">
        <w:t xml:space="preserve"> </w:t>
      </w:r>
      <w:r w:rsidR="005100D0" w:rsidRPr="00014814">
        <w:t>Interest rate contracts include forward rate agreements, single-currency interest rate swaps, interest rate futures, interest rate options (including caps, floors, collars and corridors), interest rate swaptions and interest rate warrants.</w:t>
      </w:r>
    </w:p>
    <w:p w:rsidR="00495F71" w:rsidRPr="00014814" w:rsidRDefault="00581661" w:rsidP="00096C69">
      <w:pPr>
        <w:pStyle w:val="Baseparagraphnumbered"/>
        <w:numPr>
          <w:ilvl w:val="0"/>
          <w:numId w:val="0"/>
        </w:numPr>
        <w:ind w:left="993" w:hanging="426"/>
      </w:pPr>
      <w:r>
        <w:lastRenderedPageBreak/>
        <w:t>(b</w:t>
      </w:r>
      <w:r w:rsidR="00EC2A65">
        <w:t xml:space="preserve">) </w:t>
      </w:r>
      <w:r w:rsidR="005100D0" w:rsidRPr="00014814">
        <w:t>Equity: Equity derivatives are contracts that have a return, or a portion of their return, linked to the price of a particular equity or to an index of equity prices.</w:t>
      </w:r>
    </w:p>
    <w:p w:rsidR="005100D0" w:rsidRPr="00014814" w:rsidRDefault="00581661" w:rsidP="00096C69">
      <w:pPr>
        <w:pStyle w:val="Baseparagraphnumbered"/>
        <w:numPr>
          <w:ilvl w:val="0"/>
          <w:numId w:val="0"/>
        </w:numPr>
        <w:ind w:left="993" w:hanging="426"/>
      </w:pPr>
      <w:r>
        <w:t>(c</w:t>
      </w:r>
      <w:r w:rsidR="00EC2A65">
        <w:t xml:space="preserve">) </w:t>
      </w:r>
      <w:r w:rsidR="005100D0" w:rsidRPr="00014814">
        <w:t>Foreign exchange</w:t>
      </w:r>
      <w:r w:rsidR="00320B2D">
        <w:t xml:space="preserve"> and gold</w:t>
      </w:r>
      <w:r w:rsidR="005100D0" w:rsidRPr="00014814">
        <w:t>: These derivatives include contracts involving the exchange of currencies in the forward market and the exposure to gold. They therefore cover outright forwards, foreign exchange swaps, currency swaps (including cross-currency interest rate swaps), currency futures, currency options, currency swaptions and currency warrant.</w:t>
      </w:r>
      <w:r w:rsidR="00EC2A65">
        <w:t xml:space="preserve"> </w:t>
      </w:r>
      <w:r w:rsidR="005100D0" w:rsidRPr="00014814">
        <w:t>Foreign exchange derivatives include all deals involving exposure to more than one currency, whether in interest rates or exchange rates.</w:t>
      </w:r>
      <w:r w:rsidR="00EC2A65">
        <w:t xml:space="preserve"> </w:t>
      </w:r>
      <w:r w:rsidR="005100D0" w:rsidRPr="00014814">
        <w:t>Gold contracts include all deals involving exposure to that commodity.</w:t>
      </w:r>
    </w:p>
    <w:p w:rsidR="00495F71" w:rsidRPr="00014814" w:rsidRDefault="00581661" w:rsidP="00096C69">
      <w:pPr>
        <w:pStyle w:val="Baseparagraphnumbered"/>
        <w:numPr>
          <w:ilvl w:val="0"/>
          <w:numId w:val="0"/>
        </w:numPr>
        <w:ind w:left="993" w:hanging="426"/>
      </w:pPr>
      <w:r>
        <w:t>(d</w:t>
      </w:r>
      <w:r w:rsidR="00096C69">
        <w:t xml:space="preserve">) </w:t>
      </w:r>
      <w:r w:rsidR="005100D0" w:rsidRPr="00014814">
        <w:t>Credit: Credit derivatives are contracts</w:t>
      </w:r>
      <w:r w:rsidR="00A2313E" w:rsidRPr="00014814">
        <w:t xml:space="preserve"> that do not meet the definition of financial guarantees</w:t>
      </w:r>
      <w:r w:rsidR="001E1E15">
        <w:t xml:space="preserve"> and</w:t>
      </w:r>
      <w:r w:rsidR="005100D0" w:rsidRPr="00014814">
        <w:t xml:space="preserve"> in which the payout is linked primarily to some measure of the creditworthiness of a particular reference credit. The contracts specify an exchange of payments in which at least one of the two legs is determined by the performance of the reference credit. Payouts can be triggered by a number of events, including a default, a rating downgrade or a stipulated change in the credit spread of the reference asset.</w:t>
      </w:r>
    </w:p>
    <w:p w:rsidR="00495F71" w:rsidRPr="00014814" w:rsidRDefault="00581661" w:rsidP="00096C69">
      <w:pPr>
        <w:pStyle w:val="Baseparagraphnumbered"/>
        <w:numPr>
          <w:ilvl w:val="0"/>
          <w:numId w:val="0"/>
        </w:numPr>
        <w:ind w:left="993" w:hanging="426"/>
      </w:pPr>
      <w:r>
        <w:t>(e</w:t>
      </w:r>
      <w:r w:rsidR="00096C69">
        <w:t xml:space="preserve">) </w:t>
      </w:r>
      <w:r w:rsidR="005100D0" w:rsidRPr="00014814">
        <w:t>Commodity: These derivatives are contracts that have a return, or a portion of their return, linked to the price of, or to a price index of, a commodity such as a precious metal (other than gold), petroleum, lumber or agricultural products.</w:t>
      </w:r>
    </w:p>
    <w:p w:rsidR="00495F71" w:rsidRPr="00014814" w:rsidRDefault="00581661" w:rsidP="00096C69">
      <w:pPr>
        <w:pStyle w:val="Baseparagraphnumbered"/>
        <w:numPr>
          <w:ilvl w:val="0"/>
          <w:numId w:val="0"/>
        </w:numPr>
        <w:ind w:left="993" w:hanging="426"/>
      </w:pPr>
      <w:r>
        <w:t>(f</w:t>
      </w:r>
      <w:r w:rsidR="00096C69">
        <w:t xml:space="preserve">) </w:t>
      </w:r>
      <w:r w:rsidR="005100D0" w:rsidRPr="00014814">
        <w:t>Other: These derivatives are any other derivative contracts, which do not involve an exposure to foreign exchange, interest rate, equity, commodity or credit risk such as climatic derivatives or insurance derivatives.</w:t>
      </w:r>
    </w:p>
    <w:p w:rsidR="005100D0" w:rsidRPr="00014814" w:rsidRDefault="005100D0" w:rsidP="00607122">
      <w:pPr>
        <w:pStyle w:val="Baseparagraphnumbered"/>
      </w:pPr>
      <w:r w:rsidRPr="00014814">
        <w:t>When a derivative is influenced by more than one type of underlying risk, the instrument shall be allocated to the most sensitive type of risk. For multi-exposure derivatives, in cases of uncertainty, the deals shall be allocated according to the following order of precedence:</w:t>
      </w:r>
    </w:p>
    <w:p w:rsidR="00495F71" w:rsidRPr="00014814" w:rsidRDefault="00096C69" w:rsidP="00096C69">
      <w:pPr>
        <w:pStyle w:val="Baseparagraphnumbered"/>
        <w:numPr>
          <w:ilvl w:val="0"/>
          <w:numId w:val="0"/>
        </w:numPr>
        <w:ind w:left="993" w:hanging="426"/>
      </w:pPr>
      <w:r>
        <w:t xml:space="preserve">(a) </w:t>
      </w:r>
      <w:r w:rsidR="005100D0" w:rsidRPr="00014814">
        <w:t>Commodities: All derivatives transactions involving a commodity or commodity index exposure, whether or not they involve a joint exposure in commodities and any other risk category which may include foreign exchange, interest rate or equity, shall be reported in this category.</w:t>
      </w:r>
    </w:p>
    <w:p w:rsidR="00495F71" w:rsidRPr="00014814" w:rsidRDefault="00096C69" w:rsidP="00096C69">
      <w:pPr>
        <w:pStyle w:val="Baseparagraphnumbered"/>
        <w:numPr>
          <w:ilvl w:val="0"/>
          <w:numId w:val="0"/>
        </w:numPr>
        <w:ind w:left="993" w:hanging="426"/>
      </w:pPr>
      <w:r>
        <w:t xml:space="preserve">(b) </w:t>
      </w:r>
      <w:r w:rsidR="005100D0" w:rsidRPr="00014814">
        <w:t xml:space="preserve">Equities: With the exception of contracts with a joint exposure to commodities and equities, which are to be reported as commodities, all derivatives transactions with a link to the performance of equities or equity indices shall be reported in the equity category. Equity deals with exposure to foreign exchange or interest rates should be included in this category. </w:t>
      </w:r>
    </w:p>
    <w:p w:rsidR="00495F71" w:rsidRPr="00014814" w:rsidRDefault="00096C69" w:rsidP="00096C69">
      <w:pPr>
        <w:pStyle w:val="Baseparagraphnumbered"/>
        <w:numPr>
          <w:ilvl w:val="0"/>
          <w:numId w:val="0"/>
        </w:numPr>
        <w:ind w:left="993" w:hanging="426"/>
      </w:pPr>
      <w:r>
        <w:t xml:space="preserve">(c) </w:t>
      </w:r>
      <w:r w:rsidR="005100D0" w:rsidRPr="00014814">
        <w:t>Foreign exchange</w:t>
      </w:r>
      <w:r w:rsidR="00320B2D">
        <w:t xml:space="preserve"> and gold</w:t>
      </w:r>
      <w:r w:rsidR="005100D0" w:rsidRPr="00014814">
        <w:t>: This category includes all derivatives transactions (with the exception of those already reported in the commodity or equity categories) with exposure to more than one currency, be it pertaining either to interest-bearing financial instruments or exchange rates.</w:t>
      </w:r>
    </w:p>
    <w:p w:rsidR="00495F71" w:rsidRPr="00014814" w:rsidRDefault="005100D0" w:rsidP="00EC2A65">
      <w:pPr>
        <w:pStyle w:val="sub-subtitlenumbered"/>
      </w:pPr>
      <w:bookmarkStart w:id="124" w:name="_Toc361844225"/>
      <w:bookmarkStart w:id="125" w:name="_Toc392674830"/>
      <w:r w:rsidRPr="00014814">
        <w:lastRenderedPageBreak/>
        <w:t xml:space="preserve">Amounts </w:t>
      </w:r>
      <w:r w:rsidR="00230081">
        <w:t xml:space="preserve">to be </w:t>
      </w:r>
      <w:r w:rsidRPr="00014814">
        <w:t>reported</w:t>
      </w:r>
      <w:r w:rsidR="00230081">
        <w:t xml:space="preserve"> for derivatives</w:t>
      </w:r>
      <w:bookmarkEnd w:id="124"/>
      <w:bookmarkEnd w:id="125"/>
    </w:p>
    <w:p w:rsidR="005100D0" w:rsidRPr="00014814" w:rsidRDefault="005100D0" w:rsidP="00607122">
      <w:pPr>
        <w:pStyle w:val="Baseparagraphnumbered"/>
      </w:pPr>
      <w:r w:rsidRPr="00014814">
        <w:t>The “carrying amount” for all derivatives (hedging or trading) is the fair value. Derivatives with a positive fair value (above zero) are “financial assets” and derivatives with a negative fair value (below ze</w:t>
      </w:r>
      <w:r w:rsidR="00DC7F44">
        <w:t>ro) are “financial liabilities”. T</w:t>
      </w:r>
      <w:r w:rsidRPr="00014814">
        <w:t xml:space="preserve">he “carrying amount” </w:t>
      </w:r>
      <w:r w:rsidR="00D6329D" w:rsidRPr="00014814">
        <w:t xml:space="preserve">shall </w:t>
      </w:r>
      <w:r w:rsidRPr="00014814">
        <w:t>be reported separately for derivatives with a positive fair value (“financial assets”) and for those with a negative fair value (“financial liabilities”). At the date of initial recognition, a derivative is classified as “financial asset” or “financial liability” according to its initial fair value. After initial recognition, as the fair value of a derivative increases or decreases, the terms of the exchange may become either favourable to the institution (and the derivative is classified as “financial asset”) or unfavourable (and the derivative is classified as “fin</w:t>
      </w:r>
      <w:r w:rsidR="00DC7F44">
        <w:t>ancial liability”)</w:t>
      </w:r>
      <w:r w:rsidRPr="00014814">
        <w:t xml:space="preserve">. </w:t>
      </w:r>
    </w:p>
    <w:p w:rsidR="005100D0" w:rsidRPr="00014814" w:rsidRDefault="005100D0" w:rsidP="00096C69">
      <w:pPr>
        <w:pStyle w:val="Baseparagraphnumbered"/>
        <w:ind w:left="851"/>
      </w:pPr>
      <w:r w:rsidRPr="00014814">
        <w:t>The “Notional amount” is the gross nominal of all deals concluded and not yet settled at the reference date. In particular, the following shall be taken account to determine the notional amount:</w:t>
      </w:r>
    </w:p>
    <w:p w:rsidR="00AC3477" w:rsidRPr="00014814" w:rsidRDefault="00096C69" w:rsidP="00096C69">
      <w:pPr>
        <w:pStyle w:val="Baseparagraphnumbered"/>
        <w:numPr>
          <w:ilvl w:val="0"/>
          <w:numId w:val="0"/>
        </w:numPr>
        <w:ind w:left="993" w:hanging="426"/>
      </w:pPr>
      <w:r>
        <w:t xml:space="preserve">(a) </w:t>
      </w:r>
      <w:r w:rsidR="005100D0" w:rsidRPr="00014814">
        <w:t>For contracts with variable nominal or notional principal amounts, the basis for reporting is the nominal or notional principal amounts at the reference date.</w:t>
      </w:r>
    </w:p>
    <w:p w:rsidR="00AC3477" w:rsidRPr="00014814" w:rsidRDefault="00096C69" w:rsidP="00096C69">
      <w:pPr>
        <w:pStyle w:val="Baseparagraphnumbered"/>
        <w:numPr>
          <w:ilvl w:val="0"/>
          <w:numId w:val="0"/>
        </w:numPr>
        <w:ind w:left="993" w:hanging="426"/>
      </w:pPr>
      <w:r>
        <w:t xml:space="preserve">(b) </w:t>
      </w:r>
      <w:r w:rsidR="005100D0" w:rsidRPr="00014814">
        <w:t xml:space="preserve">The notional amount value </w:t>
      </w:r>
      <w:r w:rsidR="00A2313E" w:rsidRPr="00014814">
        <w:t xml:space="preserve">to </w:t>
      </w:r>
      <w:r w:rsidR="005100D0" w:rsidRPr="00014814">
        <w:t>be reported for a derivative contract with a multiplier component is the contract effective notional amount or par value.</w:t>
      </w:r>
    </w:p>
    <w:p w:rsidR="00495F71" w:rsidRPr="00014814" w:rsidRDefault="00096C69" w:rsidP="00096C69">
      <w:pPr>
        <w:pStyle w:val="Baseparagraphnumbered"/>
        <w:numPr>
          <w:ilvl w:val="0"/>
          <w:numId w:val="0"/>
        </w:numPr>
        <w:ind w:left="993" w:hanging="426"/>
      </w:pPr>
      <w:r>
        <w:t xml:space="preserve">(c) </w:t>
      </w:r>
      <w:r w:rsidR="005100D0" w:rsidRPr="00014814">
        <w:t>Swaps: The notional amount of a swap is the underlying principal amount upon which the exchange of interest, foreign exchange or other income or expense is based.</w:t>
      </w:r>
    </w:p>
    <w:p w:rsidR="00495F71" w:rsidRPr="00014814" w:rsidRDefault="00096C69" w:rsidP="00096C69">
      <w:pPr>
        <w:pStyle w:val="Baseparagraphnumbered"/>
        <w:numPr>
          <w:ilvl w:val="0"/>
          <w:numId w:val="0"/>
        </w:numPr>
        <w:ind w:left="993" w:hanging="426"/>
      </w:pPr>
      <w:r>
        <w:t xml:space="preserve">(d) </w:t>
      </w:r>
      <w:r w:rsidR="005100D0" w:rsidRPr="00014814">
        <w:t>Equity and commodity-linked contracts: The notional amount to be reported for an equity or commodity contract is the quantity of the commodity or equity product contracted for purchase or sale multiplied by the contract price of a unit.</w:t>
      </w:r>
      <w:r w:rsidR="001C2B31">
        <w:t xml:space="preserve"> </w:t>
      </w:r>
      <w:r w:rsidR="005100D0" w:rsidRPr="00014814">
        <w:t>The notional amount to be reported for commodity contracts with multiple exchanges of principal is the contractual amount multiplied by the number of remaining exchanges of principal in the contract.</w:t>
      </w:r>
    </w:p>
    <w:p w:rsidR="00495F71" w:rsidRPr="00014814" w:rsidRDefault="00096C69" w:rsidP="00096C69">
      <w:pPr>
        <w:pStyle w:val="Baseparagraphnumbered"/>
        <w:numPr>
          <w:ilvl w:val="0"/>
          <w:numId w:val="0"/>
        </w:numPr>
        <w:ind w:left="993" w:hanging="426"/>
      </w:pPr>
      <w:r>
        <w:t>(</w:t>
      </w:r>
      <w:r w:rsidR="00AF30F9">
        <w:t>e</w:t>
      </w:r>
      <w:r>
        <w:t xml:space="preserve">) </w:t>
      </w:r>
      <w:r w:rsidR="005100D0" w:rsidRPr="00014814">
        <w:t xml:space="preserve">Credit derivatives: The contract amount to be reported for credit derivatives is the nominal value of the relevant reference credit. </w:t>
      </w:r>
    </w:p>
    <w:p w:rsidR="00495F71" w:rsidRPr="00014814" w:rsidRDefault="00AF30F9" w:rsidP="00096C69">
      <w:pPr>
        <w:pStyle w:val="Baseparagraphnumbered"/>
        <w:numPr>
          <w:ilvl w:val="0"/>
          <w:numId w:val="0"/>
        </w:numPr>
        <w:ind w:left="993" w:hanging="426"/>
      </w:pPr>
      <w:r>
        <w:t>(f</w:t>
      </w:r>
      <w:r w:rsidR="00096C69">
        <w:t xml:space="preserve">) </w:t>
      </w:r>
      <w:r w:rsidR="00495F71" w:rsidRPr="00014814">
        <w:t xml:space="preserve">Digital options </w:t>
      </w:r>
      <w:r w:rsidR="00A60449" w:rsidRPr="00014814">
        <w:t>have</w:t>
      </w:r>
      <w:r w:rsidR="00495F71" w:rsidRPr="00014814">
        <w:t xml:space="preserve"> a predefined payoff which can be </w:t>
      </w:r>
      <w:r w:rsidR="002A1452" w:rsidRPr="00014814">
        <w:t xml:space="preserve">either </w:t>
      </w:r>
      <w:r w:rsidR="00495F71" w:rsidRPr="00014814">
        <w:t xml:space="preserve">a </w:t>
      </w:r>
      <w:r w:rsidR="000D4F89" w:rsidRPr="00014814">
        <w:t>monetary</w:t>
      </w:r>
      <w:r w:rsidR="00495F71" w:rsidRPr="00014814">
        <w:t xml:space="preserve"> amount or a</w:t>
      </w:r>
      <w:r w:rsidR="000D4F89" w:rsidRPr="00014814">
        <w:t xml:space="preserve"> number of</w:t>
      </w:r>
      <w:r w:rsidR="00A27D22" w:rsidRPr="00014814">
        <w:t xml:space="preserve"> contracts</w:t>
      </w:r>
      <w:r w:rsidR="00495F71" w:rsidRPr="00014814">
        <w:t xml:space="preserve"> of </w:t>
      </w:r>
      <w:r w:rsidR="00A27D22" w:rsidRPr="00014814">
        <w:t>a</w:t>
      </w:r>
      <w:r w:rsidR="002669E4" w:rsidRPr="00014814">
        <w:t>n</w:t>
      </w:r>
      <w:r w:rsidR="00495F71" w:rsidRPr="00014814">
        <w:t xml:space="preserve"> underlying.</w:t>
      </w:r>
      <w:r w:rsidR="00A27D22" w:rsidRPr="00014814">
        <w:t xml:space="preserve"> T</w:t>
      </w:r>
      <w:r w:rsidR="00495F71" w:rsidRPr="00014814">
        <w:t xml:space="preserve">he notional amount for digital options is defined as either the </w:t>
      </w:r>
      <w:r w:rsidR="00A27D22" w:rsidRPr="00014814">
        <w:t xml:space="preserve">predefined </w:t>
      </w:r>
      <w:r w:rsidR="006C06AB" w:rsidRPr="00014814">
        <w:t>monetary</w:t>
      </w:r>
      <w:r w:rsidR="00495F71" w:rsidRPr="00014814">
        <w:t xml:space="preserve"> amount or the</w:t>
      </w:r>
      <w:r w:rsidR="006C06AB" w:rsidRPr="00014814">
        <w:t xml:space="preserve"> fair value</w:t>
      </w:r>
      <w:r w:rsidR="00495F71" w:rsidRPr="00014814">
        <w:t xml:space="preserve"> of the underlying at the re</w:t>
      </w:r>
      <w:r w:rsidR="006C06AB" w:rsidRPr="00014814">
        <w:t>ference</w:t>
      </w:r>
      <w:r w:rsidR="00495F71" w:rsidRPr="00014814">
        <w:t xml:space="preserve"> date</w:t>
      </w:r>
      <w:r w:rsidR="002A1452" w:rsidRPr="00014814">
        <w:t>.</w:t>
      </w:r>
    </w:p>
    <w:p w:rsidR="005100D0" w:rsidRPr="00014814" w:rsidRDefault="005100D0" w:rsidP="00607122">
      <w:pPr>
        <w:pStyle w:val="Baseparagraphnumbered"/>
      </w:pPr>
      <w:r w:rsidRPr="00014814">
        <w:t>The column “</w:t>
      </w:r>
      <w:r w:rsidR="002D24F3">
        <w:t>N</w:t>
      </w:r>
      <w:r w:rsidR="002D24F3" w:rsidRPr="00014814">
        <w:t xml:space="preserve">otional </w:t>
      </w:r>
      <w:r w:rsidRPr="00014814">
        <w:t xml:space="preserve">amount” of derivatives includes, for each line item, the sum of the notional amounts of all contracts in which the institution is counterparty, independently of whether the derivatives are considered assets or liabilities on the face of the balance sheet. All notional amounts shall be reported regardless whether the fair value of derivatives is positive, negative or equal to zero. Netting among the notional amounts is not </w:t>
      </w:r>
      <w:r w:rsidR="00024375" w:rsidRPr="00014814">
        <w:t>a</w:t>
      </w:r>
      <w:r w:rsidR="00024375">
        <w:t>llowed</w:t>
      </w:r>
      <w:r w:rsidRPr="00014814">
        <w:t>.</w:t>
      </w:r>
    </w:p>
    <w:p w:rsidR="005100D0" w:rsidRDefault="005100D0" w:rsidP="00607122">
      <w:pPr>
        <w:pStyle w:val="Baseparagraphnumbered"/>
      </w:pPr>
      <w:r w:rsidRPr="00014814">
        <w:lastRenderedPageBreak/>
        <w:t>The “</w:t>
      </w:r>
      <w:r w:rsidR="002D24F3">
        <w:t>N</w:t>
      </w:r>
      <w:r w:rsidR="002D24F3" w:rsidRPr="00014814">
        <w:t xml:space="preserve">otional </w:t>
      </w:r>
      <w:r w:rsidRPr="00014814">
        <w:t>amount” shall be reported by “total” and by “of which: sold” for the line items: “OTC options”, “Organised market options”, “Commodity” and “Other”. The item “of which sold” includes the notional amounts (strike price) of the contracts in which the counterparties (option holders) of the institution (option writer) have the right to exercise the option and for the items related to credit risk derivatives, the notional amounts of the contracts in which the institution (protection seller) has sold (gives) protection to their counterparties (protection buyers).</w:t>
      </w:r>
    </w:p>
    <w:p w:rsidR="00230081" w:rsidRPr="00230081" w:rsidRDefault="00230081" w:rsidP="00230081">
      <w:pPr>
        <w:pStyle w:val="sub-subtitlenumbered"/>
      </w:pPr>
      <w:bookmarkStart w:id="126" w:name="_Toc361844226"/>
      <w:bookmarkStart w:id="127" w:name="_Toc392674831"/>
      <w:r>
        <w:t>Derivatives classified as “economic hedges”</w:t>
      </w:r>
      <w:bookmarkEnd w:id="126"/>
      <w:bookmarkEnd w:id="127"/>
    </w:p>
    <w:p w:rsidR="003A78C0" w:rsidRDefault="003A78C0" w:rsidP="00607122">
      <w:pPr>
        <w:pStyle w:val="Baseparagraphnumbered"/>
      </w:pPr>
      <w:r w:rsidRPr="003A78C0">
        <w:t>Deriva</w:t>
      </w:r>
      <w:r>
        <w:t xml:space="preserve">tives </w:t>
      </w:r>
      <w:r w:rsidR="00555ADE">
        <w:t xml:space="preserve">that are not </w:t>
      </w:r>
      <w:r w:rsidRPr="003A78C0">
        <w:t>effective hedging instruments in accordance with IAS 39 should be included in</w:t>
      </w:r>
      <w:r w:rsidR="00555ADE">
        <w:t xml:space="preserve"> the “held for trading” portfolio</w:t>
      </w:r>
      <w:r w:rsidRPr="003A78C0">
        <w:t>. This applie</w:t>
      </w:r>
      <w:r w:rsidR="00555ADE">
        <w:t xml:space="preserve">s also to derivatives </w:t>
      </w:r>
      <w:r w:rsidRPr="003A78C0">
        <w:t>held f</w:t>
      </w:r>
      <w:r>
        <w:t>or hedging purposes</w:t>
      </w:r>
      <w:r w:rsidR="00555ADE">
        <w:t xml:space="preserve"> </w:t>
      </w:r>
      <w:r w:rsidR="00E53DEB">
        <w:t xml:space="preserve">not </w:t>
      </w:r>
      <w:r w:rsidR="00555ADE">
        <w:t>meet</w:t>
      </w:r>
      <w:r w:rsidR="00E53DEB">
        <w:t>ing</w:t>
      </w:r>
      <w:r w:rsidR="00555ADE">
        <w:t xml:space="preserve"> the requirement</w:t>
      </w:r>
      <w:r w:rsidR="00E511B1">
        <w:t>s</w:t>
      </w:r>
      <w:r w:rsidR="00555ADE">
        <w:t xml:space="preserve"> in IAS 39</w:t>
      </w:r>
      <w:r w:rsidR="00E511B1">
        <w:t xml:space="preserve"> to be effective hedging instruments</w:t>
      </w:r>
      <w:r w:rsidR="00555ADE">
        <w:t xml:space="preserve"> as well as to derivatives</w:t>
      </w:r>
      <w:r w:rsidRPr="003A78C0">
        <w:t xml:space="preserve"> linked to unquoted equity instruments whose fair value cannot be measured reliably</w:t>
      </w:r>
      <w:r w:rsidR="002D24F3">
        <w:t>.</w:t>
      </w:r>
    </w:p>
    <w:p w:rsidR="005100D0" w:rsidRDefault="005100D0" w:rsidP="00607122">
      <w:pPr>
        <w:pStyle w:val="Baseparagraphnumbered"/>
      </w:pPr>
      <w:r w:rsidRPr="00014814">
        <w:t xml:space="preserve">Derivatives </w:t>
      </w:r>
      <w:r w:rsidR="003A78C0">
        <w:t>“</w:t>
      </w:r>
      <w:r w:rsidRPr="00014814">
        <w:t>held for trading</w:t>
      </w:r>
      <w:r w:rsidR="003A78C0">
        <w:t>”</w:t>
      </w:r>
      <w:r w:rsidR="00E511B1">
        <w:t xml:space="preserve"> that meet the definition of</w:t>
      </w:r>
      <w:r w:rsidRPr="00014814">
        <w:t xml:space="preserve"> “economic hedges” shall be reported separately for each type of risk. The item “economic hedges” includes those derivatives</w:t>
      </w:r>
      <w:r w:rsidR="00EF3D9A" w:rsidRPr="00014814">
        <w:t xml:space="preserve"> that are</w:t>
      </w:r>
      <w:r w:rsidRPr="00014814">
        <w:t xml:space="preserve"> </w:t>
      </w:r>
      <w:r w:rsidR="00E511B1">
        <w:t>classified</w:t>
      </w:r>
      <w:r w:rsidRPr="00014814">
        <w:t xml:space="preserve"> as </w:t>
      </w:r>
      <w:r w:rsidR="00E511B1">
        <w:t>“</w:t>
      </w:r>
      <w:r w:rsidRPr="00014814">
        <w:t>held for trading</w:t>
      </w:r>
      <w:r w:rsidR="00E511B1">
        <w:t>”</w:t>
      </w:r>
      <w:r w:rsidRPr="00014814">
        <w:t xml:space="preserve"> but</w:t>
      </w:r>
      <w:r w:rsidR="00626FDB" w:rsidRPr="00014814">
        <w:t xml:space="preserve"> </w:t>
      </w:r>
      <w:r w:rsidR="00EF3D9A" w:rsidRPr="00014814">
        <w:t xml:space="preserve">they </w:t>
      </w:r>
      <w:r w:rsidR="00D4454F" w:rsidRPr="00014814">
        <w:t>are</w:t>
      </w:r>
      <w:r w:rsidR="00626FDB" w:rsidRPr="00014814">
        <w:t xml:space="preserve"> not part of the trading book as define</w:t>
      </w:r>
      <w:r w:rsidR="00EF3D9A" w:rsidRPr="00014814">
        <w:t>d</w:t>
      </w:r>
      <w:r w:rsidR="00626FDB" w:rsidRPr="00014814">
        <w:t xml:space="preserve"> in </w:t>
      </w:r>
      <w:r w:rsidR="00626FDB" w:rsidRPr="00B4203F">
        <w:t xml:space="preserve">Article </w:t>
      </w:r>
      <w:r w:rsidR="00EF3D9A" w:rsidRPr="00B4203F">
        <w:t>4</w:t>
      </w:r>
      <w:r w:rsidR="00BB08BD">
        <w:t>(1)</w:t>
      </w:r>
      <w:r w:rsidR="00EF3D9A" w:rsidRPr="00B4203F">
        <w:t>(</w:t>
      </w:r>
      <w:r w:rsidR="0027102A" w:rsidRPr="00B4203F">
        <w:t>86</w:t>
      </w:r>
      <w:r w:rsidR="00EF3D9A" w:rsidRPr="00B4203F">
        <w:t>) of the CRR</w:t>
      </w:r>
      <w:r w:rsidRPr="00B4203F">
        <w:t>.</w:t>
      </w:r>
      <w:r w:rsidRPr="00014814" w:rsidDel="0014371B">
        <w:t xml:space="preserve"> </w:t>
      </w:r>
      <w:r w:rsidRPr="00014814">
        <w:t>This item does not include derivatives for proprietary trading.</w:t>
      </w:r>
    </w:p>
    <w:p w:rsidR="00D85C7B" w:rsidRPr="00D85C7B" w:rsidRDefault="00D85C7B" w:rsidP="00D85C7B">
      <w:pPr>
        <w:pStyle w:val="sub-subtitlenumbered"/>
      </w:pPr>
      <w:bookmarkStart w:id="128" w:name="_Toc361844227"/>
      <w:bookmarkStart w:id="129" w:name="_Toc392674832"/>
      <w:r>
        <w:t>Breakdown of derivatives by counterparty sector</w:t>
      </w:r>
      <w:bookmarkEnd w:id="128"/>
      <w:bookmarkEnd w:id="129"/>
    </w:p>
    <w:p w:rsidR="005100D0" w:rsidRPr="00014814" w:rsidRDefault="005100D0" w:rsidP="00DF0B93">
      <w:pPr>
        <w:pStyle w:val="Baseparagraphnumbered"/>
        <w:tabs>
          <w:tab w:val="left" w:pos="851"/>
        </w:tabs>
        <w:ind w:left="709"/>
      </w:pPr>
      <w:r w:rsidRPr="00014814">
        <w:t xml:space="preserve">The carrying amount and the total notional amount of derivatives held for trading, and also of derivatives held for hedge accounting, which are traded in the OTC market, shall be reported by counterparty using the following categories: </w:t>
      </w:r>
    </w:p>
    <w:p w:rsidR="00495F71" w:rsidRPr="00014814" w:rsidRDefault="00EC2A65" w:rsidP="00EC2A65">
      <w:pPr>
        <w:pStyle w:val="Baseparagraphnumbered"/>
        <w:numPr>
          <w:ilvl w:val="0"/>
          <w:numId w:val="0"/>
        </w:numPr>
        <w:ind w:left="782"/>
      </w:pPr>
      <w:r>
        <w:t xml:space="preserve">(a) </w:t>
      </w:r>
      <w:r w:rsidR="00E511B1">
        <w:t>“</w:t>
      </w:r>
      <w:r w:rsidR="005100D0" w:rsidRPr="00014814">
        <w:t>credit institutions</w:t>
      </w:r>
      <w:r w:rsidR="00E511B1">
        <w:t>”</w:t>
      </w:r>
      <w:r w:rsidR="005100D0" w:rsidRPr="00014814">
        <w:t xml:space="preserve">, </w:t>
      </w:r>
    </w:p>
    <w:p w:rsidR="00495F71" w:rsidRPr="00014814" w:rsidRDefault="00EC2A65" w:rsidP="00EC2A65">
      <w:pPr>
        <w:pStyle w:val="Baseparagraphnumbered"/>
        <w:numPr>
          <w:ilvl w:val="0"/>
          <w:numId w:val="0"/>
        </w:numPr>
        <w:ind w:left="782"/>
      </w:pPr>
      <w:r>
        <w:t xml:space="preserve">(b) </w:t>
      </w:r>
      <w:r w:rsidR="00E511B1">
        <w:t>“</w:t>
      </w:r>
      <w:r w:rsidR="005100D0" w:rsidRPr="00014814">
        <w:t>other financial corporations</w:t>
      </w:r>
      <w:r w:rsidR="00E511B1">
        <w:t>”</w:t>
      </w:r>
      <w:r w:rsidR="005100D0" w:rsidRPr="00014814">
        <w:t>, and</w:t>
      </w:r>
    </w:p>
    <w:p w:rsidR="00495F71" w:rsidRPr="00014814" w:rsidRDefault="00EC2A65" w:rsidP="00EC2A65">
      <w:pPr>
        <w:pStyle w:val="Baseparagraphnumbered"/>
        <w:numPr>
          <w:ilvl w:val="0"/>
          <w:numId w:val="0"/>
        </w:numPr>
        <w:ind w:left="782"/>
      </w:pPr>
      <w:r>
        <w:t xml:space="preserve">(c) </w:t>
      </w:r>
      <w:r w:rsidR="00E511B1">
        <w:t>“</w:t>
      </w:r>
      <w:r w:rsidR="005100D0" w:rsidRPr="00014814">
        <w:t>rest</w:t>
      </w:r>
      <w:r w:rsidR="00E511B1">
        <w:t>” comprising</w:t>
      </w:r>
      <w:r w:rsidR="005100D0" w:rsidRPr="00014814">
        <w:t xml:space="preserve"> all other counterparties. </w:t>
      </w:r>
    </w:p>
    <w:p w:rsidR="005100D0" w:rsidRPr="00014814" w:rsidRDefault="005100D0" w:rsidP="00DC7F44">
      <w:pPr>
        <w:pStyle w:val="Baseparagraphnumbered"/>
        <w:tabs>
          <w:tab w:val="left" w:pos="851"/>
        </w:tabs>
        <w:ind w:left="709"/>
      </w:pPr>
      <w:r w:rsidRPr="00014814">
        <w:t>All OTC derivatives,</w:t>
      </w:r>
      <w:r w:rsidR="00151E1E" w:rsidRPr="00151E1E">
        <w:t xml:space="preserve"> </w:t>
      </w:r>
      <w:r w:rsidR="00151E1E">
        <w:t>without regarding the type of risk to which they are related,</w:t>
      </w:r>
      <w:r w:rsidRPr="00014814">
        <w:t xml:space="preserve"> shall be broken down by these counterparties. Counterparty breakdown for credit risk derivatives refers to the sector where the counterparty of the institution in the contract (buyer or seller of protection) is allocated. </w:t>
      </w:r>
    </w:p>
    <w:p w:rsidR="0038035A" w:rsidRPr="001105F5" w:rsidRDefault="0038035A" w:rsidP="001105F5">
      <w:pPr>
        <w:pStyle w:val="subtitlenumbered"/>
        <w:numPr>
          <w:ilvl w:val="0"/>
          <w:numId w:val="18"/>
        </w:numPr>
        <w:rPr>
          <w:kern w:val="32"/>
        </w:rPr>
      </w:pPr>
      <w:bookmarkStart w:id="130" w:name="_Toc361844228"/>
      <w:bookmarkStart w:id="131" w:name="_Toc392674833"/>
      <w:r w:rsidRPr="0038035A">
        <w:t>Movements in allowances for credit losses and impairment o</w:t>
      </w:r>
      <w:r w:rsidR="001105F5">
        <w:t>f equity instruments (</w:t>
      </w:r>
      <w:r w:rsidR="00E71E45">
        <w:t>12</w:t>
      </w:r>
      <w:r w:rsidRPr="0038035A">
        <w:t>)</w:t>
      </w:r>
      <w:bookmarkEnd w:id="130"/>
      <w:bookmarkEnd w:id="131"/>
    </w:p>
    <w:p w:rsidR="0001208F" w:rsidRPr="00014814" w:rsidRDefault="0038035A" w:rsidP="00DC7F44">
      <w:pPr>
        <w:pStyle w:val="Baseparagraphnumbered"/>
        <w:tabs>
          <w:tab w:val="left" w:pos="851"/>
        </w:tabs>
        <w:ind w:left="709"/>
      </w:pPr>
      <w:r w:rsidRPr="0038035A" w:rsidDel="0038035A">
        <w:rPr>
          <w:kern w:val="32"/>
        </w:rPr>
        <w:t xml:space="preserve"> </w:t>
      </w:r>
      <w:r w:rsidR="00AD74E5" w:rsidRPr="00014814">
        <w:t>“</w:t>
      </w:r>
      <w:r w:rsidR="008F6ED7" w:rsidRPr="00014814">
        <w:t>Increases due to a</w:t>
      </w:r>
      <w:r w:rsidR="00B10F88" w:rsidRPr="00014814">
        <w:t>mount</w:t>
      </w:r>
      <w:r w:rsidR="008F6ED7" w:rsidRPr="00014814">
        <w:t>s</w:t>
      </w:r>
      <w:r w:rsidR="00B10F88" w:rsidRPr="00014814">
        <w:t xml:space="preserve"> set aside for estimated loan losses during the period</w:t>
      </w:r>
      <w:r w:rsidR="00AD74E5" w:rsidRPr="00014814">
        <w:t xml:space="preserve">” </w:t>
      </w:r>
      <w:r w:rsidR="00E0104D" w:rsidRPr="00014814">
        <w:t>shall</w:t>
      </w:r>
      <w:r w:rsidR="00AD74E5" w:rsidRPr="00014814">
        <w:t xml:space="preserve"> be reported when, for the main category of assets</w:t>
      </w:r>
      <w:r w:rsidR="00483405" w:rsidRPr="00014814">
        <w:t xml:space="preserve"> or the counterparty</w:t>
      </w:r>
      <w:r w:rsidR="00AD74E5" w:rsidRPr="00014814">
        <w:t>, the estimation of the impairment for the period result in the recognition of</w:t>
      </w:r>
      <w:r w:rsidR="005033F3" w:rsidRPr="00014814">
        <w:t xml:space="preserve"> net</w:t>
      </w:r>
      <w:r w:rsidR="00AD74E5" w:rsidRPr="00014814">
        <w:t xml:space="preserve"> expenses</w:t>
      </w:r>
      <w:r w:rsidR="005033F3" w:rsidRPr="00014814">
        <w:t>; that is, for the given category or counterparty</w:t>
      </w:r>
      <w:r w:rsidR="002727C3" w:rsidRPr="00014814">
        <w:t>, the increases in the</w:t>
      </w:r>
      <w:r w:rsidR="005033F3" w:rsidRPr="00014814">
        <w:t xml:space="preserve"> </w:t>
      </w:r>
      <w:r w:rsidR="002727C3" w:rsidRPr="00014814">
        <w:t>impairment for the period exceed the decreases</w:t>
      </w:r>
      <w:r w:rsidR="00AD74E5" w:rsidRPr="00014814">
        <w:t>. “</w:t>
      </w:r>
      <w:r w:rsidR="008F6ED7" w:rsidRPr="00014814">
        <w:t>Decreases due to a</w:t>
      </w:r>
      <w:r w:rsidR="00790748" w:rsidRPr="00014814">
        <w:t>mount</w:t>
      </w:r>
      <w:r w:rsidR="008F6ED7" w:rsidRPr="00014814">
        <w:t>s</w:t>
      </w:r>
      <w:r w:rsidR="00790748" w:rsidRPr="00014814">
        <w:t xml:space="preserve"> </w:t>
      </w:r>
      <w:r w:rsidR="002727C3" w:rsidRPr="00014814">
        <w:t>reversed</w:t>
      </w:r>
      <w:r w:rsidR="00B10F88" w:rsidRPr="00014814">
        <w:t xml:space="preserve"> for estimated loan losses during the period</w:t>
      </w:r>
      <w:r w:rsidR="00AD74E5" w:rsidRPr="00014814">
        <w:t xml:space="preserve">” </w:t>
      </w:r>
      <w:r w:rsidR="00E0104D" w:rsidRPr="00014814">
        <w:t>shall</w:t>
      </w:r>
      <w:r w:rsidR="00AD74E5" w:rsidRPr="00014814">
        <w:t xml:space="preserve"> be reported when, for the</w:t>
      </w:r>
      <w:r w:rsidR="00790748" w:rsidRPr="00014814">
        <w:t xml:space="preserve"> </w:t>
      </w:r>
      <w:r w:rsidR="00B10F88" w:rsidRPr="00014814">
        <w:t>main category of assets</w:t>
      </w:r>
      <w:r w:rsidR="00790748" w:rsidRPr="00014814">
        <w:t xml:space="preserve"> or counterparty</w:t>
      </w:r>
      <w:r w:rsidR="00AD74E5" w:rsidRPr="00014814">
        <w:t xml:space="preserve">, the estimation </w:t>
      </w:r>
      <w:r w:rsidR="00AD74E5" w:rsidRPr="00014814">
        <w:lastRenderedPageBreak/>
        <w:t xml:space="preserve">of the impairment for the period result in the recognition of </w:t>
      </w:r>
      <w:r w:rsidR="005033F3" w:rsidRPr="00014814">
        <w:t xml:space="preserve">net </w:t>
      </w:r>
      <w:r w:rsidR="00AD74E5" w:rsidRPr="00014814">
        <w:t>income</w:t>
      </w:r>
      <w:r w:rsidR="002727C3" w:rsidRPr="00014814">
        <w:t>; that is, for the given category or counterparty, the decreases in the impairment for the period exceed the increases</w:t>
      </w:r>
      <w:r w:rsidR="00AD74E5" w:rsidRPr="00014814">
        <w:t>.</w:t>
      </w:r>
    </w:p>
    <w:p w:rsidR="00AD74E5" w:rsidRPr="00014814" w:rsidRDefault="00FF634F" w:rsidP="00DC7F44">
      <w:pPr>
        <w:pStyle w:val="Baseparagraphnumbered"/>
        <w:tabs>
          <w:tab w:val="left" w:pos="851"/>
        </w:tabs>
        <w:ind w:left="709"/>
      </w:pPr>
      <w:r w:rsidRPr="00014814">
        <w:t>As</w:t>
      </w:r>
      <w:r w:rsidR="00E643BA">
        <w:t xml:space="preserve"> explained</w:t>
      </w:r>
      <w:r w:rsidRPr="00014814">
        <w:t xml:space="preserve"> in </w:t>
      </w:r>
      <w:r w:rsidRPr="00DC7F44">
        <w:t xml:space="preserve">paragraph </w:t>
      </w:r>
      <w:r w:rsidR="0027102A">
        <w:t xml:space="preserve">50 </w:t>
      </w:r>
      <w:r w:rsidRPr="00DC7F44">
        <w:t xml:space="preserve">of </w:t>
      </w:r>
      <w:r w:rsidR="00E643BA">
        <w:t xml:space="preserve">this </w:t>
      </w:r>
      <w:r w:rsidRPr="00DC7F44">
        <w:t>Part</w:t>
      </w:r>
      <w:r w:rsidRPr="00571F06">
        <w:t>,</w:t>
      </w:r>
      <w:r w:rsidRPr="00014814">
        <w:t xml:space="preserve"> “write-offs” </w:t>
      </w:r>
      <w:r w:rsidR="00772ECD">
        <w:t>may</w:t>
      </w:r>
      <w:r w:rsidR="00772ECD" w:rsidRPr="00014814">
        <w:t xml:space="preserve"> </w:t>
      </w:r>
      <w:r w:rsidRPr="00014814">
        <w:t>be done either by recognising</w:t>
      </w:r>
      <w:r w:rsidR="00EC1B14" w:rsidRPr="00014814">
        <w:t xml:space="preserve"> directly in the statement of profit or loss</w:t>
      </w:r>
      <w:r w:rsidRPr="00014814">
        <w:t xml:space="preserve"> the reduction in the amount of the financial asset </w:t>
      </w:r>
      <w:r w:rsidR="00EC1B14" w:rsidRPr="00014814">
        <w:t>(without using an allowance account)</w:t>
      </w:r>
      <w:r w:rsidRPr="00014814">
        <w:t xml:space="preserve"> or by reducing the amount of the al</w:t>
      </w:r>
      <w:r w:rsidR="00EC1B14" w:rsidRPr="00014814">
        <w:t>lowance accounts related to a financial</w:t>
      </w:r>
      <w:r w:rsidRPr="00014814">
        <w:t xml:space="preserve"> asset. </w:t>
      </w:r>
      <w:r w:rsidR="0001208F" w:rsidRPr="00014814">
        <w:t>“</w:t>
      </w:r>
      <w:r w:rsidR="008F6ED7" w:rsidRPr="00014814">
        <w:t>Decreases due to a</w:t>
      </w:r>
      <w:r w:rsidR="0001208F" w:rsidRPr="00014814">
        <w:t xml:space="preserve">mounts taken against allowances” </w:t>
      </w:r>
      <w:r w:rsidR="00E96D58" w:rsidRPr="00014814">
        <w:t>means decreases</w:t>
      </w:r>
      <w:r w:rsidR="00EC1B14" w:rsidRPr="00014814">
        <w:t xml:space="preserve"> </w:t>
      </w:r>
      <w:r w:rsidR="00E96D58" w:rsidRPr="00014814">
        <w:t xml:space="preserve">in the accumulated amount of allowances due to </w:t>
      </w:r>
      <w:r w:rsidR="000062BA" w:rsidRPr="00014814">
        <w:t>“write-offs”</w:t>
      </w:r>
      <w:r w:rsidR="00063D8B" w:rsidRPr="00014814">
        <w:t xml:space="preserve"> made</w:t>
      </w:r>
      <w:r w:rsidR="000062BA" w:rsidRPr="00014814">
        <w:t xml:space="preserve"> </w:t>
      </w:r>
      <w:r w:rsidR="00EC1B14" w:rsidRPr="00014814">
        <w:t>during the period because the</w:t>
      </w:r>
      <w:r w:rsidR="000062BA" w:rsidRPr="00014814">
        <w:t xml:space="preserve"> related debt instrument</w:t>
      </w:r>
      <w:r w:rsidR="004A2CF1" w:rsidRPr="00014814">
        <w:t>s</w:t>
      </w:r>
      <w:r w:rsidR="00EC1B14" w:rsidRPr="00014814">
        <w:t xml:space="preserve"> </w:t>
      </w:r>
      <w:r w:rsidR="00063D8B" w:rsidRPr="00014814">
        <w:t>are considered uncollectible</w:t>
      </w:r>
      <w:r w:rsidR="000062BA" w:rsidRPr="00014814">
        <w:t>.</w:t>
      </w:r>
      <w:r w:rsidR="00EC1B14" w:rsidRPr="00014814">
        <w:t xml:space="preserve"> “Value adjustments recorded directly to </w:t>
      </w:r>
      <w:r w:rsidR="00151E1E">
        <w:t xml:space="preserve">the </w:t>
      </w:r>
      <w:r w:rsidR="00EC1B14" w:rsidRPr="00014814">
        <w:t>statement of profit or loss” are “write-offs” made during the period directly against the amount of the related financial asset.</w:t>
      </w:r>
    </w:p>
    <w:p w:rsidR="00F71A00" w:rsidRDefault="00F71A00" w:rsidP="009B375D">
      <w:pPr>
        <w:pStyle w:val="subtitlenumbered"/>
        <w:keepNext/>
        <w:ind w:left="357" w:hanging="357"/>
      </w:pPr>
      <w:bookmarkStart w:id="132" w:name="_Toc392674834"/>
      <w:bookmarkStart w:id="133" w:name="_Toc361844229"/>
      <w:r>
        <w:t>Collateral and guarantees received (13)</w:t>
      </w:r>
      <w:bookmarkEnd w:id="132"/>
    </w:p>
    <w:p w:rsidR="001105F5" w:rsidRPr="00014814" w:rsidRDefault="001105F5" w:rsidP="00EC2A65">
      <w:pPr>
        <w:pStyle w:val="sub-subtitlenumbered"/>
      </w:pPr>
      <w:bookmarkStart w:id="134" w:name="_Toc361844230"/>
      <w:bookmarkStart w:id="135" w:name="_Toc392674835"/>
      <w:bookmarkEnd w:id="133"/>
      <w:r>
        <w:t>Breakdown of l</w:t>
      </w:r>
      <w:r w:rsidRPr="00014814">
        <w:t>oans and advances</w:t>
      </w:r>
      <w:r>
        <w:t xml:space="preserve"> by collateral and guarantees (</w:t>
      </w:r>
      <w:r w:rsidR="00E71E45">
        <w:t>13</w:t>
      </w:r>
      <w:r w:rsidRPr="00014814">
        <w:t>.1)</w:t>
      </w:r>
      <w:bookmarkEnd w:id="134"/>
      <w:bookmarkEnd w:id="135"/>
    </w:p>
    <w:p w:rsidR="001105F5" w:rsidRPr="006F3AE5" w:rsidRDefault="001105F5" w:rsidP="00DC7F44">
      <w:pPr>
        <w:pStyle w:val="Baseparagraphnumbered"/>
        <w:tabs>
          <w:tab w:val="left" w:pos="851"/>
        </w:tabs>
        <w:ind w:left="709"/>
      </w:pPr>
      <w:r w:rsidRPr="006F3AE5">
        <w:t xml:space="preserve">The pledges and guarantees backing the loans and advances shall be reported by type of pledges: mortgage loans and other collateralised loans, and by financial guarantees. The loans and advances shall be broken down by counterparties. </w:t>
      </w:r>
    </w:p>
    <w:p w:rsidR="001105F5" w:rsidRPr="00014814" w:rsidRDefault="001105F5" w:rsidP="00DC7F44">
      <w:pPr>
        <w:pStyle w:val="Baseparagraphnumbered"/>
        <w:tabs>
          <w:tab w:val="left" w:pos="851"/>
        </w:tabs>
        <w:ind w:left="709"/>
      </w:pPr>
      <w:r>
        <w:t xml:space="preserve">In </w:t>
      </w:r>
      <w:ins w:id="136" w:author="Author">
        <w:r w:rsidR="00A77F1B">
          <w:t>t</w:t>
        </w:r>
      </w:ins>
      <w:del w:id="137" w:author="Author">
        <w:r w:rsidR="009E5E20" w:rsidDel="00A77F1B">
          <w:delText>T</w:delText>
        </w:r>
      </w:del>
      <w:r w:rsidR="009E5E20">
        <w:t>emplate</w:t>
      </w:r>
      <w:r>
        <w:t xml:space="preserve"> </w:t>
      </w:r>
      <w:r w:rsidR="0027102A">
        <w:t>13.1</w:t>
      </w:r>
      <w:r>
        <w:t>,</w:t>
      </w:r>
      <w:r w:rsidRPr="00014814">
        <w:t xml:space="preserve"> the “maximum </w:t>
      </w:r>
      <w:r w:rsidR="00996137">
        <w:t xml:space="preserve">amount </w:t>
      </w:r>
      <w:r w:rsidR="00F414FC">
        <w:t xml:space="preserve">of the collateral or guarantee </w:t>
      </w:r>
      <w:r w:rsidRPr="00014814">
        <w:t>that can be considered”</w:t>
      </w:r>
      <w:r>
        <w:t xml:space="preserve"> shall be reported</w:t>
      </w:r>
      <w:r w:rsidRPr="00014814">
        <w:t xml:space="preserve">. </w:t>
      </w:r>
      <w:r>
        <w:t>T</w:t>
      </w:r>
      <w:r w:rsidRPr="00014814">
        <w:t>he sum of the amounts of a financial guarantee and/or collateral shown in t</w:t>
      </w:r>
      <w:r>
        <w:t xml:space="preserve">he related columns of </w:t>
      </w:r>
      <w:r w:rsidR="009E5E20">
        <w:t>template</w:t>
      </w:r>
      <w:r>
        <w:t xml:space="preserve"> </w:t>
      </w:r>
      <w:r w:rsidR="0027102A">
        <w:t>13.1</w:t>
      </w:r>
      <w:r w:rsidRPr="00014814">
        <w:t xml:space="preserve"> </w:t>
      </w:r>
      <w:r>
        <w:t>shall not</w:t>
      </w:r>
      <w:r w:rsidRPr="00014814">
        <w:t xml:space="preserve"> exceed the carrying amount of the related loan. </w:t>
      </w:r>
    </w:p>
    <w:p w:rsidR="001105F5" w:rsidRPr="00014814" w:rsidRDefault="001105F5" w:rsidP="00DC7F44">
      <w:pPr>
        <w:pStyle w:val="Baseparagraphnumbered"/>
        <w:tabs>
          <w:tab w:val="left" w:pos="851"/>
        </w:tabs>
        <w:ind w:left="709"/>
      </w:pPr>
      <w:r w:rsidRPr="00014814">
        <w:t>For reporting loans and advances according to the type of pledge the following definitions shall be used:</w:t>
      </w:r>
    </w:p>
    <w:p w:rsidR="001105F5" w:rsidRPr="00014814" w:rsidRDefault="009E237C" w:rsidP="00DF61CD">
      <w:pPr>
        <w:numPr>
          <w:ilvl w:val="0"/>
          <w:numId w:val="19"/>
        </w:numPr>
        <w:spacing w:before="120" w:after="120"/>
        <w:ind w:left="993" w:hanging="426"/>
        <w:jc w:val="both"/>
        <w:rPr>
          <w:rFonts w:ascii="Times New Roman" w:hAnsi="Times New Roman"/>
          <w:sz w:val="24"/>
          <w:szCs w:val="24"/>
        </w:rPr>
      </w:pPr>
      <w:r w:rsidRPr="005743E3">
        <w:rPr>
          <w:rFonts w:ascii="Times New Roman" w:hAnsi="Times New Roman"/>
          <w:sz w:val="24"/>
          <w:szCs w:val="24"/>
        </w:rPr>
        <w:t>within</w:t>
      </w:r>
      <w:r>
        <w:rPr>
          <w:rFonts w:ascii="Times New Roman" w:hAnsi="Times New Roman"/>
          <w:sz w:val="24"/>
          <w:szCs w:val="24"/>
        </w:rPr>
        <w:t xml:space="preserve"> </w:t>
      </w:r>
      <w:r w:rsidR="00823AE4">
        <w:rPr>
          <w:rFonts w:ascii="Times New Roman" w:hAnsi="Times New Roman"/>
          <w:sz w:val="24"/>
          <w:szCs w:val="24"/>
        </w:rPr>
        <w:t>“Mortgage loans [Loans collateralised by immovable property]</w:t>
      </w:r>
      <w:r w:rsidR="001105F5" w:rsidRPr="00014814">
        <w:rPr>
          <w:rFonts w:ascii="Times New Roman" w:hAnsi="Times New Roman"/>
          <w:sz w:val="24"/>
          <w:szCs w:val="24"/>
        </w:rPr>
        <w:t xml:space="preserve">”, “Residential” includes </w:t>
      </w:r>
      <w:r w:rsidR="00823AE4">
        <w:rPr>
          <w:rFonts w:ascii="Times New Roman" w:hAnsi="Times New Roman"/>
          <w:sz w:val="24"/>
          <w:szCs w:val="24"/>
        </w:rPr>
        <w:t xml:space="preserve">loans secured by </w:t>
      </w:r>
      <w:r w:rsidR="001105F5" w:rsidRPr="00014814">
        <w:rPr>
          <w:rFonts w:ascii="Times New Roman" w:hAnsi="Times New Roman"/>
          <w:sz w:val="24"/>
          <w:szCs w:val="24"/>
        </w:rPr>
        <w:t>residential</w:t>
      </w:r>
      <w:r w:rsidR="00823AE4">
        <w:rPr>
          <w:rFonts w:ascii="Times New Roman" w:hAnsi="Times New Roman"/>
          <w:sz w:val="24"/>
          <w:szCs w:val="24"/>
        </w:rPr>
        <w:t xml:space="preserve"> immovable</w:t>
      </w:r>
      <w:r w:rsidR="001105F5" w:rsidRPr="00014814">
        <w:rPr>
          <w:rFonts w:ascii="Times New Roman" w:hAnsi="Times New Roman"/>
          <w:sz w:val="24"/>
          <w:szCs w:val="24"/>
        </w:rPr>
        <w:t xml:space="preserve"> property and “Commercial” </w:t>
      </w:r>
      <w:r w:rsidR="00823AE4">
        <w:rPr>
          <w:rFonts w:ascii="Times New Roman" w:hAnsi="Times New Roman"/>
          <w:sz w:val="24"/>
          <w:szCs w:val="24"/>
        </w:rPr>
        <w:t xml:space="preserve">loans secured by </w:t>
      </w:r>
      <w:r w:rsidR="001105F5" w:rsidRPr="00014814">
        <w:rPr>
          <w:rFonts w:ascii="Times New Roman" w:hAnsi="Times New Roman"/>
          <w:sz w:val="24"/>
          <w:szCs w:val="24"/>
        </w:rPr>
        <w:t>pledges of commercial</w:t>
      </w:r>
      <w:r w:rsidR="00823AE4">
        <w:rPr>
          <w:rFonts w:ascii="Times New Roman" w:hAnsi="Times New Roman"/>
          <w:sz w:val="24"/>
          <w:szCs w:val="24"/>
        </w:rPr>
        <w:t xml:space="preserve"> immovable</w:t>
      </w:r>
      <w:r w:rsidR="001105F5" w:rsidRPr="00014814">
        <w:rPr>
          <w:rFonts w:ascii="Times New Roman" w:hAnsi="Times New Roman"/>
          <w:sz w:val="24"/>
          <w:szCs w:val="24"/>
        </w:rPr>
        <w:t xml:space="preserve"> property; in both cases as defined in the CRR.</w:t>
      </w:r>
    </w:p>
    <w:p w:rsidR="001105F5" w:rsidRPr="00014814" w:rsidRDefault="009E237C" w:rsidP="00462587">
      <w:pPr>
        <w:numPr>
          <w:ilvl w:val="0"/>
          <w:numId w:val="19"/>
        </w:numPr>
        <w:spacing w:before="120" w:after="120"/>
        <w:ind w:left="993" w:hanging="426"/>
        <w:jc w:val="both"/>
        <w:rPr>
          <w:rFonts w:ascii="Times New Roman" w:hAnsi="Times New Roman"/>
          <w:sz w:val="24"/>
          <w:szCs w:val="24"/>
        </w:rPr>
      </w:pPr>
      <w:r w:rsidRPr="005743E3">
        <w:rPr>
          <w:rFonts w:ascii="Times New Roman" w:hAnsi="Times New Roman"/>
          <w:sz w:val="24"/>
          <w:szCs w:val="24"/>
        </w:rPr>
        <w:t>within</w:t>
      </w:r>
      <w:r w:rsidR="001105F5" w:rsidRPr="00014814">
        <w:rPr>
          <w:rFonts w:ascii="Times New Roman" w:hAnsi="Times New Roman"/>
          <w:sz w:val="24"/>
          <w:szCs w:val="24"/>
        </w:rPr>
        <w:t xml:space="preserve"> “Other collateralised loans”, “Cash</w:t>
      </w:r>
      <w:r w:rsidR="001105F5">
        <w:rPr>
          <w:rFonts w:ascii="Times New Roman" w:hAnsi="Times New Roman"/>
          <w:sz w:val="24"/>
          <w:szCs w:val="24"/>
        </w:rPr>
        <w:t xml:space="preserve"> [Debt instruments issued]</w:t>
      </w:r>
      <w:r w:rsidR="001105F5" w:rsidRPr="00014814">
        <w:rPr>
          <w:rFonts w:ascii="Times New Roman" w:hAnsi="Times New Roman"/>
          <w:sz w:val="24"/>
          <w:szCs w:val="24"/>
        </w:rPr>
        <w:t xml:space="preserve">” includes pledges of deposits </w:t>
      </w:r>
      <w:r w:rsidR="00151E1E">
        <w:rPr>
          <w:rFonts w:ascii="Times New Roman" w:hAnsi="Times New Roman"/>
          <w:sz w:val="24"/>
          <w:szCs w:val="24"/>
        </w:rPr>
        <w:t>in</w:t>
      </w:r>
      <w:r w:rsidR="001105F5">
        <w:rPr>
          <w:rFonts w:ascii="Times New Roman" w:hAnsi="Times New Roman"/>
          <w:sz w:val="24"/>
          <w:szCs w:val="24"/>
        </w:rPr>
        <w:t xml:space="preserve"> or </w:t>
      </w:r>
      <w:r w:rsidR="001105F5" w:rsidRPr="00014814">
        <w:rPr>
          <w:rFonts w:ascii="Times New Roman" w:hAnsi="Times New Roman"/>
          <w:sz w:val="24"/>
          <w:szCs w:val="24"/>
        </w:rPr>
        <w:t xml:space="preserve">debt securities issued by the institution, and “Rest” includes pledges of </w:t>
      </w:r>
      <w:r w:rsidR="00151E1E">
        <w:rPr>
          <w:rFonts w:ascii="Times New Roman" w:hAnsi="Times New Roman"/>
          <w:sz w:val="24"/>
          <w:szCs w:val="24"/>
        </w:rPr>
        <w:t xml:space="preserve">other </w:t>
      </w:r>
      <w:r w:rsidR="001105F5" w:rsidRPr="00014814">
        <w:rPr>
          <w:rFonts w:ascii="Times New Roman" w:hAnsi="Times New Roman"/>
          <w:sz w:val="24"/>
          <w:szCs w:val="24"/>
        </w:rPr>
        <w:t xml:space="preserve">securities or </w:t>
      </w:r>
      <w:del w:id="138" w:author="Author">
        <w:r w:rsidR="001105F5" w:rsidRPr="00014814" w:rsidDel="00ED5473">
          <w:rPr>
            <w:rFonts w:ascii="Times New Roman" w:hAnsi="Times New Roman"/>
            <w:sz w:val="24"/>
            <w:szCs w:val="24"/>
          </w:rPr>
          <w:delText xml:space="preserve"> </w:delText>
        </w:r>
      </w:del>
      <w:r w:rsidR="001105F5" w:rsidRPr="00014814">
        <w:rPr>
          <w:rFonts w:ascii="Times New Roman" w:hAnsi="Times New Roman"/>
          <w:sz w:val="24"/>
          <w:szCs w:val="24"/>
        </w:rPr>
        <w:t>assets.</w:t>
      </w:r>
      <w:ins w:id="139" w:author="Author">
        <w:r w:rsidR="00ED5473">
          <w:rPr>
            <w:rFonts w:ascii="Times New Roman" w:hAnsi="Times New Roman"/>
            <w:sz w:val="24"/>
            <w:szCs w:val="24"/>
          </w:rPr>
          <w:t xml:space="preserve"> </w:t>
        </w:r>
        <w:r w:rsidR="00ED5473" w:rsidRPr="00ED5473">
          <w:rPr>
            <w:rFonts w:ascii="Times New Roman" w:hAnsi="Times New Roman"/>
            <w:sz w:val="24"/>
            <w:szCs w:val="24"/>
          </w:rPr>
          <w:t>The term institution must be understood here as referring to the institution providing the debt security to be used as collateral (which issues it actually) and receiving the loan and advance; not to the reporting institution, which is the one which receives the collateral</w:t>
        </w:r>
        <w:r w:rsidR="00ED5473">
          <w:rPr>
            <w:rFonts w:ascii="Times New Roman" w:hAnsi="Times New Roman"/>
            <w:sz w:val="24"/>
            <w:szCs w:val="24"/>
          </w:rPr>
          <w:t xml:space="preserve"> and grant</w:t>
        </w:r>
        <w:r w:rsidR="00A77F1B">
          <w:rPr>
            <w:rFonts w:ascii="Times New Roman" w:hAnsi="Times New Roman"/>
            <w:sz w:val="24"/>
            <w:szCs w:val="24"/>
          </w:rPr>
          <w:t>s</w:t>
        </w:r>
        <w:r w:rsidR="00ED5473">
          <w:rPr>
            <w:rFonts w:ascii="Times New Roman" w:hAnsi="Times New Roman"/>
            <w:sz w:val="24"/>
            <w:szCs w:val="24"/>
          </w:rPr>
          <w:t xml:space="preserve"> the loan and advance</w:t>
        </w:r>
        <w:r w:rsidR="00ED5473" w:rsidRPr="00ED5473">
          <w:rPr>
            <w:rFonts w:ascii="Times New Roman" w:hAnsi="Times New Roman"/>
            <w:sz w:val="24"/>
            <w:szCs w:val="24"/>
          </w:rPr>
          <w:t>.</w:t>
        </w:r>
      </w:ins>
    </w:p>
    <w:p w:rsidR="001105F5" w:rsidRPr="00014814" w:rsidRDefault="00FC590D" w:rsidP="00DF61CD">
      <w:pPr>
        <w:numPr>
          <w:ilvl w:val="0"/>
          <w:numId w:val="19"/>
        </w:numPr>
        <w:spacing w:before="120" w:after="120"/>
        <w:ind w:left="993" w:hanging="426"/>
        <w:jc w:val="both"/>
        <w:rPr>
          <w:rFonts w:ascii="Times New Roman" w:hAnsi="Times New Roman"/>
          <w:sz w:val="24"/>
          <w:szCs w:val="24"/>
        </w:rPr>
      </w:pPr>
      <w:r>
        <w:rPr>
          <w:rFonts w:ascii="Times New Roman" w:hAnsi="Times New Roman"/>
          <w:sz w:val="24"/>
          <w:szCs w:val="24"/>
        </w:rPr>
        <w:t>“Financial g</w:t>
      </w:r>
      <w:r w:rsidR="001105F5" w:rsidRPr="00014814">
        <w:rPr>
          <w:rFonts w:ascii="Times New Roman" w:hAnsi="Times New Roman"/>
          <w:sz w:val="24"/>
          <w:szCs w:val="24"/>
        </w:rPr>
        <w:t>uarantees</w:t>
      </w:r>
      <w:r w:rsidR="001105F5">
        <w:rPr>
          <w:rFonts w:ascii="Times New Roman" w:hAnsi="Times New Roman"/>
          <w:sz w:val="24"/>
          <w:szCs w:val="24"/>
        </w:rPr>
        <w:t xml:space="preserve"> received</w:t>
      </w:r>
      <w:r w:rsidR="001105F5" w:rsidRPr="00014814">
        <w:rPr>
          <w:rFonts w:ascii="Times New Roman" w:hAnsi="Times New Roman"/>
          <w:sz w:val="24"/>
          <w:szCs w:val="24"/>
        </w:rPr>
        <w:t xml:space="preserve">” include contracts that require the issuer to make specified payments to reimburse the </w:t>
      </w:r>
      <w:r w:rsidR="00151E1E">
        <w:rPr>
          <w:rFonts w:ascii="Times New Roman" w:hAnsi="Times New Roman"/>
          <w:sz w:val="24"/>
          <w:szCs w:val="24"/>
        </w:rPr>
        <w:t>institution</w:t>
      </w:r>
      <w:r w:rsidR="00151E1E" w:rsidRPr="00014814">
        <w:rPr>
          <w:rFonts w:ascii="Times New Roman" w:hAnsi="Times New Roman"/>
          <w:sz w:val="24"/>
          <w:szCs w:val="24"/>
        </w:rPr>
        <w:t xml:space="preserve"> </w:t>
      </w:r>
      <w:r w:rsidR="001105F5" w:rsidRPr="00014814">
        <w:rPr>
          <w:rFonts w:ascii="Times New Roman" w:hAnsi="Times New Roman"/>
          <w:sz w:val="24"/>
          <w:szCs w:val="24"/>
        </w:rPr>
        <w:t>of a loss it incurs, because a specified debtor fails to make payment when due in accordance with the original or modified terms of a debt instru</w:t>
      </w:r>
      <w:r w:rsidR="00DC7F44">
        <w:rPr>
          <w:rFonts w:ascii="Times New Roman" w:hAnsi="Times New Roman"/>
          <w:sz w:val="24"/>
          <w:szCs w:val="24"/>
        </w:rPr>
        <w:t>ment</w:t>
      </w:r>
      <w:r w:rsidR="001105F5" w:rsidRPr="00014814">
        <w:rPr>
          <w:rFonts w:ascii="Times New Roman" w:hAnsi="Times New Roman"/>
          <w:sz w:val="24"/>
          <w:szCs w:val="24"/>
        </w:rPr>
        <w:t>.</w:t>
      </w:r>
    </w:p>
    <w:p w:rsidR="001105F5" w:rsidRPr="00014814" w:rsidRDefault="001105F5" w:rsidP="00DC7F44">
      <w:pPr>
        <w:pStyle w:val="Baseparagraphnumbered"/>
        <w:tabs>
          <w:tab w:val="left" w:pos="851"/>
        </w:tabs>
        <w:ind w:left="709"/>
      </w:pPr>
      <w:r>
        <w:t>For</w:t>
      </w:r>
      <w:r w:rsidRPr="00014814">
        <w:t xml:space="preserve"> loans and advances that have simultaneously more than one type of collateral or guarantee, the amount of the “</w:t>
      </w:r>
      <w:r w:rsidR="002D24F3">
        <w:t>M</w:t>
      </w:r>
      <w:r w:rsidR="002D24F3" w:rsidRPr="00014814">
        <w:t xml:space="preserve">aximum </w:t>
      </w:r>
      <w:r w:rsidRPr="00014814">
        <w:t xml:space="preserve">collateral/guarantee that </w:t>
      </w:r>
      <w:r w:rsidRPr="00014814">
        <w:lastRenderedPageBreak/>
        <w:t>can be considered” shall be allocated according to its quality starting from the one with the best quality.</w:t>
      </w:r>
    </w:p>
    <w:p w:rsidR="001105F5" w:rsidRPr="00014814" w:rsidRDefault="001105F5" w:rsidP="00EC2A65">
      <w:pPr>
        <w:pStyle w:val="sub-subtitlenumbered"/>
      </w:pPr>
      <w:bookmarkStart w:id="140" w:name="_Toc361844231"/>
      <w:bookmarkStart w:id="141" w:name="_Toc392674836"/>
      <w:r w:rsidRPr="00014814">
        <w:t>Collateral obtained by takin</w:t>
      </w:r>
      <w:r w:rsidR="000E21EB">
        <w:t>g possession during the period [held at the reporting date]</w:t>
      </w:r>
      <w:r w:rsidRPr="00014814">
        <w:t xml:space="preserve"> </w:t>
      </w:r>
      <w:r>
        <w:t>(</w:t>
      </w:r>
      <w:r w:rsidR="00E71E45">
        <w:t>13.2</w:t>
      </w:r>
      <w:r>
        <w:t>)</w:t>
      </w:r>
      <w:bookmarkEnd w:id="140"/>
      <w:bookmarkEnd w:id="141"/>
    </w:p>
    <w:p w:rsidR="001105F5" w:rsidRPr="00014814" w:rsidRDefault="001105F5" w:rsidP="00DC7F44">
      <w:pPr>
        <w:pStyle w:val="Baseparagraphnumbered"/>
        <w:tabs>
          <w:tab w:val="left" w:pos="851"/>
        </w:tabs>
        <w:ind w:left="709"/>
      </w:pPr>
      <w:r w:rsidRPr="00014814">
        <w:t xml:space="preserve">This </w:t>
      </w:r>
      <w:r w:rsidR="009E5E20">
        <w:t>template</w:t>
      </w:r>
      <w:r w:rsidRPr="00014814">
        <w:t xml:space="preserve"> includes the carrying amount of the collateral that has been obtained between the beginning and the end of the reference period and that remain recognised in the balance sheet at the reference date. </w:t>
      </w:r>
    </w:p>
    <w:p w:rsidR="001105F5" w:rsidRPr="00014814" w:rsidRDefault="001105F5" w:rsidP="00EC2A65">
      <w:pPr>
        <w:pStyle w:val="sub-subtitlenumbered"/>
      </w:pPr>
      <w:bookmarkStart w:id="142" w:name="_Toc361844232"/>
      <w:bookmarkStart w:id="143" w:name="_Toc392674837"/>
      <w:r w:rsidRPr="00014814">
        <w:t>Collateral obtained by taking possession [tangibl</w:t>
      </w:r>
      <w:r w:rsidR="000E21EB">
        <w:t>e assets] accumulated (</w:t>
      </w:r>
      <w:r w:rsidR="00E71E45">
        <w:t>13.3</w:t>
      </w:r>
      <w:r w:rsidRPr="00014814">
        <w:t>)</w:t>
      </w:r>
      <w:bookmarkEnd w:id="142"/>
      <w:bookmarkEnd w:id="143"/>
    </w:p>
    <w:p w:rsidR="001105F5" w:rsidRPr="00014814" w:rsidRDefault="001105F5" w:rsidP="00DC7F44">
      <w:pPr>
        <w:pStyle w:val="Baseparagraphnumbered"/>
        <w:tabs>
          <w:tab w:val="left" w:pos="851"/>
        </w:tabs>
        <w:ind w:left="709"/>
      </w:pPr>
      <w:r w:rsidRPr="00014814">
        <w:t xml:space="preserve">“Foreclosure [tangible assets]” is the cumulative </w:t>
      </w:r>
      <w:r w:rsidR="00151E1E">
        <w:t xml:space="preserve">carrying </w:t>
      </w:r>
      <w:r w:rsidRPr="00014814">
        <w:t>amount of tangible assets obtained by taking possession of collateral that remains recognised in the balance sheet at the reference date excluding those classified as “Property, plant and equipment”.</w:t>
      </w:r>
    </w:p>
    <w:p w:rsidR="000E21EB" w:rsidRPr="00014814" w:rsidRDefault="000E21EB" w:rsidP="00ED6844">
      <w:pPr>
        <w:pStyle w:val="subtitlenumbered"/>
        <w:keepNext/>
        <w:numPr>
          <w:ilvl w:val="0"/>
          <w:numId w:val="18"/>
        </w:numPr>
        <w:ind w:left="357" w:hanging="357"/>
        <w:rPr>
          <w:kern w:val="32"/>
        </w:rPr>
      </w:pPr>
      <w:bookmarkStart w:id="144" w:name="_Toc246770622"/>
      <w:bookmarkStart w:id="145" w:name="_Toc361844233"/>
      <w:bookmarkStart w:id="146" w:name="_Toc392674838"/>
      <w:r w:rsidRPr="00014814">
        <w:rPr>
          <w:kern w:val="32"/>
        </w:rPr>
        <w:t>Fair value</w:t>
      </w:r>
      <w:bookmarkEnd w:id="144"/>
      <w:r w:rsidRPr="00014814">
        <w:rPr>
          <w:kern w:val="32"/>
        </w:rPr>
        <w:t xml:space="preserve"> hierarchy</w:t>
      </w:r>
      <w:r>
        <w:rPr>
          <w:kern w:val="32"/>
        </w:rPr>
        <w:t>:</w:t>
      </w:r>
      <w:r w:rsidR="00F71A00">
        <w:rPr>
          <w:kern w:val="32"/>
        </w:rPr>
        <w:t xml:space="preserve"> Financial instruments at fair value</w:t>
      </w:r>
      <w:r>
        <w:rPr>
          <w:kern w:val="32"/>
        </w:rPr>
        <w:t xml:space="preserve"> (</w:t>
      </w:r>
      <w:r w:rsidR="00E71E45">
        <w:rPr>
          <w:kern w:val="32"/>
        </w:rPr>
        <w:t>14</w:t>
      </w:r>
      <w:r w:rsidRPr="00014814">
        <w:rPr>
          <w:kern w:val="32"/>
        </w:rPr>
        <w:t>)</w:t>
      </w:r>
      <w:bookmarkEnd w:id="145"/>
      <w:bookmarkEnd w:id="146"/>
    </w:p>
    <w:p w:rsidR="000E21EB" w:rsidRDefault="009E5E20" w:rsidP="00DC7F44">
      <w:pPr>
        <w:pStyle w:val="Baseparagraphnumbered"/>
        <w:tabs>
          <w:tab w:val="left" w:pos="851"/>
        </w:tabs>
        <w:ind w:left="709"/>
      </w:pPr>
      <w:r>
        <w:t>Institutions</w:t>
      </w:r>
      <w:r w:rsidR="000E21EB" w:rsidRPr="00014814">
        <w:t xml:space="preserve"> shall report the value of financial instruments measured at fair value according to the hierarchy provided by in IFRS</w:t>
      </w:r>
      <w:r w:rsidR="000E21EB">
        <w:t xml:space="preserve"> 13.72.</w:t>
      </w:r>
    </w:p>
    <w:p w:rsidR="000E21EB" w:rsidRDefault="000E21EB" w:rsidP="000D03C9">
      <w:pPr>
        <w:pStyle w:val="Baseparagraphnumbered"/>
      </w:pPr>
      <w:r>
        <w:t>“Change in fair value for the period”</w:t>
      </w:r>
      <w:r w:rsidRPr="00FA536F">
        <w:t xml:space="preserve"> </w:t>
      </w:r>
      <w:r>
        <w:t xml:space="preserve">shall include gains or </w:t>
      </w:r>
      <w:r w:rsidRPr="00FA536F">
        <w:t>losses</w:t>
      </w:r>
      <w:r>
        <w:t xml:space="preserve"> from remeasurements </w:t>
      </w:r>
      <w:ins w:id="147" w:author="Author">
        <w:r w:rsidR="000D03C9">
          <w:t>in</w:t>
        </w:r>
        <w:r w:rsidR="000D03C9" w:rsidRPr="00FA536F">
          <w:t xml:space="preserve"> the period</w:t>
        </w:r>
        <w:r w:rsidR="000D03C9">
          <w:t xml:space="preserve"> </w:t>
        </w:r>
      </w:ins>
      <w:r>
        <w:t>of the instruments</w:t>
      </w:r>
      <w:ins w:id="148" w:author="Author">
        <w:r w:rsidR="000D03C9">
          <w:t xml:space="preserve"> that continue to exist at the reporting date</w:t>
        </w:r>
      </w:ins>
      <w:del w:id="149" w:author="Author">
        <w:r w:rsidRPr="00FA536F" w:rsidDel="000D03C9">
          <w:delText xml:space="preserve"> </w:delText>
        </w:r>
        <w:r w:rsidDel="000D03C9">
          <w:delText>in</w:delText>
        </w:r>
        <w:r w:rsidRPr="00FA536F" w:rsidDel="000D03C9">
          <w:delText xml:space="preserve"> the period</w:delText>
        </w:r>
      </w:del>
      <w:r>
        <w:t xml:space="preserve">. These gains and losses are reported as for inclusion in the </w:t>
      </w:r>
      <w:r w:rsidR="00151E1E">
        <w:t>s</w:t>
      </w:r>
      <w:r w:rsidRPr="00FA536F">
        <w:t>tatement</w:t>
      </w:r>
      <w:r>
        <w:t xml:space="preserve"> of profit or loss;</w:t>
      </w:r>
      <w:r w:rsidRPr="00FA536F">
        <w:t xml:space="preserve"> thus,</w:t>
      </w:r>
      <w:r>
        <w:t xml:space="preserve"> the amounts reported are</w:t>
      </w:r>
      <w:r w:rsidRPr="00FA536F">
        <w:t xml:space="preserve"> before taxes.</w:t>
      </w:r>
    </w:p>
    <w:p w:rsidR="000E21EB" w:rsidRDefault="000E21EB" w:rsidP="00DC7F44">
      <w:pPr>
        <w:pStyle w:val="Baseparagraphnumbered"/>
        <w:tabs>
          <w:tab w:val="left" w:pos="851"/>
        </w:tabs>
        <w:ind w:left="709"/>
      </w:pPr>
      <w:r>
        <w:t>“Accumulated change in fair value before taxes”</w:t>
      </w:r>
      <w:r w:rsidRPr="00FA536F">
        <w:t xml:space="preserve"> </w:t>
      </w:r>
      <w:r>
        <w:t xml:space="preserve">shall include the amount of gains or </w:t>
      </w:r>
      <w:r w:rsidRPr="00FA536F">
        <w:t>losses</w:t>
      </w:r>
      <w:r>
        <w:t xml:space="preserve"> from remeasurements of the instruments accumulated from the initial recognition to the reference date.</w:t>
      </w:r>
    </w:p>
    <w:p w:rsidR="00495F71" w:rsidRPr="00014814" w:rsidRDefault="00270E1C" w:rsidP="00DF61CD">
      <w:pPr>
        <w:pStyle w:val="subtitlenumbered"/>
        <w:numPr>
          <w:ilvl w:val="0"/>
          <w:numId w:val="18"/>
        </w:numPr>
        <w:rPr>
          <w:kern w:val="32"/>
        </w:rPr>
      </w:pPr>
      <w:bookmarkStart w:id="150" w:name="_Toc361844234"/>
      <w:bookmarkStart w:id="151" w:name="_Toc392674839"/>
      <w:r w:rsidRPr="00270E1C">
        <w:rPr>
          <w:kern w:val="32"/>
        </w:rPr>
        <w:t>Derecognition and financial liabilities associated with transferred financial assets</w:t>
      </w:r>
      <w:r w:rsidR="000E21EB">
        <w:rPr>
          <w:kern w:val="32"/>
        </w:rPr>
        <w:t xml:space="preserve"> (</w:t>
      </w:r>
      <w:r w:rsidR="00E71E45">
        <w:rPr>
          <w:kern w:val="32"/>
        </w:rPr>
        <w:t>15</w:t>
      </w:r>
      <w:r w:rsidR="005100D0" w:rsidRPr="00014814">
        <w:rPr>
          <w:kern w:val="32"/>
        </w:rPr>
        <w:t>)</w:t>
      </w:r>
      <w:bookmarkEnd w:id="150"/>
      <w:bookmarkEnd w:id="151"/>
    </w:p>
    <w:p w:rsidR="005100D0" w:rsidRPr="00014814" w:rsidRDefault="009E5E20" w:rsidP="00DC7F44">
      <w:pPr>
        <w:pStyle w:val="Baseparagraphnumbered"/>
        <w:tabs>
          <w:tab w:val="left" w:pos="851"/>
        </w:tabs>
        <w:ind w:left="709"/>
      </w:pPr>
      <w:r>
        <w:t>Template</w:t>
      </w:r>
      <w:r w:rsidR="000E21EB">
        <w:t xml:space="preserve"> </w:t>
      </w:r>
      <w:r w:rsidR="00F02584">
        <w:t>1</w:t>
      </w:r>
      <w:r w:rsidR="0027102A">
        <w:t>5</w:t>
      </w:r>
      <w:r w:rsidR="006F7A5C" w:rsidRPr="00014814">
        <w:t xml:space="preserve"> includes information on t</w:t>
      </w:r>
      <w:r w:rsidR="005100D0" w:rsidRPr="00014814">
        <w:t xml:space="preserve">ransferred financial assets </w:t>
      </w:r>
      <w:r w:rsidR="00772ECD">
        <w:t xml:space="preserve">of which </w:t>
      </w:r>
      <w:r w:rsidR="005100D0" w:rsidRPr="00014814">
        <w:t>part or all d</w:t>
      </w:r>
      <w:r w:rsidR="00FC5CB4">
        <w:t>o not qualify for derecognition</w:t>
      </w:r>
      <w:r w:rsidR="005100D0" w:rsidRPr="00014814">
        <w:t>, and financial assets entirely derecognised for which the institution retains servicing rights.</w:t>
      </w:r>
      <w:r w:rsidR="002727C3" w:rsidRPr="00014814">
        <w:t xml:space="preserve"> </w:t>
      </w:r>
    </w:p>
    <w:p w:rsidR="005100D0" w:rsidRPr="00014814" w:rsidRDefault="005100D0" w:rsidP="00DC7F44">
      <w:pPr>
        <w:pStyle w:val="Baseparagraphnumbered"/>
        <w:tabs>
          <w:tab w:val="left" w:pos="851"/>
        </w:tabs>
        <w:ind w:left="709"/>
      </w:pPr>
      <w:r w:rsidRPr="00014814">
        <w:t xml:space="preserve">The associated liabilities shall be reported according to the portfolio in which the related transferred financial assets </w:t>
      </w:r>
      <w:r w:rsidR="005317B6" w:rsidRPr="00014814">
        <w:t xml:space="preserve">were </w:t>
      </w:r>
      <w:r w:rsidRPr="00014814">
        <w:t xml:space="preserve">included </w:t>
      </w:r>
      <w:r w:rsidR="005317B6" w:rsidRPr="00014814">
        <w:t xml:space="preserve">in the assets side </w:t>
      </w:r>
      <w:r w:rsidRPr="00014814">
        <w:t xml:space="preserve">and not according to the portfolio in which they </w:t>
      </w:r>
      <w:r w:rsidR="005317B6" w:rsidRPr="00014814">
        <w:t>we</w:t>
      </w:r>
      <w:r w:rsidRPr="00014814">
        <w:t xml:space="preserve">re included in the liability side. </w:t>
      </w:r>
      <w:bookmarkStart w:id="152" w:name="_Toc119725774"/>
      <w:bookmarkEnd w:id="152"/>
    </w:p>
    <w:p w:rsidR="005100D0" w:rsidRPr="00B4203F" w:rsidRDefault="005100D0" w:rsidP="0019273C">
      <w:pPr>
        <w:pStyle w:val="Baseparagraphnumbered"/>
      </w:pPr>
      <w:r w:rsidRPr="00014814">
        <w:t xml:space="preserve">The column “Amounts derecognised for capital purposes” includes the </w:t>
      </w:r>
      <w:r w:rsidR="00151E1E">
        <w:t xml:space="preserve">carrying </w:t>
      </w:r>
      <w:r w:rsidRPr="00014814">
        <w:t xml:space="preserve">amount of the financial assets recognised for accounting purposes but derecognised for prudential purposes because the institution is treating them as securitisation positions for capital purposes in accordance </w:t>
      </w:r>
      <w:r w:rsidRPr="00B4203F">
        <w:t>with Article 10</w:t>
      </w:r>
      <w:r w:rsidR="009C6E9A" w:rsidRPr="00B4203F">
        <w:t>9</w:t>
      </w:r>
      <w:r w:rsidRPr="00B4203F">
        <w:t xml:space="preserve"> of the CR</w:t>
      </w:r>
      <w:r w:rsidR="00544012" w:rsidRPr="00B4203F">
        <w:t>R</w:t>
      </w:r>
      <w:ins w:id="153" w:author="Author">
        <w:r w:rsidR="0019273C">
          <w:t xml:space="preserve"> since </w:t>
        </w:r>
        <w:r w:rsidR="0019273C" w:rsidRPr="0019273C">
          <w:t>significant credit risk has been transferred according to the articles 243 and 244 of the CRR</w:t>
        </w:r>
      </w:ins>
      <w:r w:rsidRPr="00B4203F">
        <w:t xml:space="preserve">. </w:t>
      </w:r>
    </w:p>
    <w:p w:rsidR="005100D0" w:rsidRPr="00014814" w:rsidRDefault="005100D0" w:rsidP="00BD7B6A">
      <w:pPr>
        <w:pStyle w:val="Baseparagraphnumbered"/>
      </w:pPr>
      <w:r w:rsidRPr="00014814">
        <w:lastRenderedPageBreak/>
        <w:t>“Repurchase agreements” (“repos”) are transactions in which the institution receives cash in exchange for financial assets sold at a given price under a commitment to repurchase the same (or identical) assets at a fixed price on a specified future dat</w:t>
      </w:r>
      <w:r w:rsidR="006D6BA0">
        <w:t>e</w:t>
      </w:r>
      <w:r w:rsidRPr="00014814">
        <w:t xml:space="preserve">. </w:t>
      </w:r>
      <w:ins w:id="154" w:author="Author">
        <w:r w:rsidR="00BD7B6A">
          <w:t>Transaction</w:t>
        </w:r>
        <w:r w:rsidR="00BD7B6A" w:rsidRPr="00BD7B6A">
          <w:t>s involving the temporary transfer of gold against cash collateral</w:t>
        </w:r>
        <w:r w:rsidR="00BD7B6A">
          <w:t xml:space="preserve"> shall also be considered </w:t>
        </w:r>
        <w:r w:rsidR="00BD7B6A" w:rsidRPr="00014814">
          <w:t>“Repurchase agreements” (“repos”)</w:t>
        </w:r>
        <w:r w:rsidR="00BD7B6A" w:rsidRPr="00BD7B6A">
          <w:t>.</w:t>
        </w:r>
        <w:r w:rsidR="00BD7B6A">
          <w:t xml:space="preserve"> </w:t>
        </w:r>
      </w:ins>
      <w:r w:rsidRPr="00014814">
        <w:t>Amounts received by the institution in exchange for financial assets transferred to a third party (“temporary acquirer”) shall be classified under “repurchase agreements” where there is a commitment to reverse the operation and not merely an option to do so. Repurchase agreements also include repo-type operations which may include:</w:t>
      </w:r>
    </w:p>
    <w:p w:rsidR="00495F71" w:rsidRPr="00014814" w:rsidRDefault="005100D0" w:rsidP="00DF61CD">
      <w:pPr>
        <w:numPr>
          <w:ilvl w:val="0"/>
          <w:numId w:val="11"/>
        </w:numPr>
        <w:spacing w:before="120" w:after="0"/>
        <w:ind w:left="993" w:hanging="426"/>
        <w:jc w:val="both"/>
        <w:rPr>
          <w:rFonts w:ascii="Times New Roman" w:hAnsi="Times New Roman"/>
          <w:sz w:val="24"/>
          <w:szCs w:val="24"/>
        </w:rPr>
      </w:pPr>
      <w:r w:rsidRPr="00014814">
        <w:rPr>
          <w:rFonts w:ascii="Times New Roman" w:hAnsi="Times New Roman"/>
          <w:sz w:val="24"/>
          <w:szCs w:val="24"/>
        </w:rPr>
        <w:t>Amounts received in exchange for securities temporarily transferred to a third part</w:t>
      </w:r>
      <w:r w:rsidR="00772ECD">
        <w:rPr>
          <w:rFonts w:ascii="Times New Roman" w:hAnsi="Times New Roman"/>
          <w:sz w:val="24"/>
          <w:szCs w:val="24"/>
        </w:rPr>
        <w:t>y</w:t>
      </w:r>
      <w:r w:rsidRPr="00014814">
        <w:rPr>
          <w:rFonts w:ascii="Times New Roman" w:hAnsi="Times New Roman"/>
          <w:sz w:val="24"/>
          <w:szCs w:val="24"/>
        </w:rPr>
        <w:t xml:space="preserve"> in the form of securities lending against cash collateral.</w:t>
      </w:r>
    </w:p>
    <w:p w:rsidR="00495F71" w:rsidRPr="00014814" w:rsidRDefault="005100D0" w:rsidP="00DF61CD">
      <w:pPr>
        <w:numPr>
          <w:ilvl w:val="0"/>
          <w:numId w:val="11"/>
        </w:numPr>
        <w:ind w:left="993" w:hanging="426"/>
        <w:jc w:val="both"/>
        <w:rPr>
          <w:rFonts w:ascii="Times New Roman" w:hAnsi="Times New Roman"/>
          <w:sz w:val="24"/>
          <w:szCs w:val="24"/>
        </w:rPr>
      </w:pPr>
      <w:r w:rsidRPr="00014814">
        <w:rPr>
          <w:rFonts w:ascii="Times New Roman" w:hAnsi="Times New Roman"/>
          <w:sz w:val="24"/>
          <w:szCs w:val="24"/>
        </w:rPr>
        <w:t>Amounts received in exchange for securities temporarily transferred to a third party in the form of sale/buy-back agreement.</w:t>
      </w:r>
    </w:p>
    <w:p w:rsidR="005100D0" w:rsidRPr="00014814" w:rsidRDefault="005100D0" w:rsidP="00A767A8">
      <w:pPr>
        <w:pStyle w:val="Baseparagraphnumbered"/>
        <w:tabs>
          <w:tab w:val="left" w:pos="851"/>
        </w:tabs>
        <w:ind w:left="709"/>
      </w:pPr>
      <w:r w:rsidRPr="00014814">
        <w:t xml:space="preserve">“Repurchase agreements” (“repos”) and “reverse repurchase loans” (“reverse repos”) involve cash received or loaned out by the institution. </w:t>
      </w:r>
    </w:p>
    <w:p w:rsidR="005100D0" w:rsidRPr="00014814" w:rsidRDefault="005100D0" w:rsidP="00A767A8">
      <w:pPr>
        <w:pStyle w:val="Baseparagraphnumbered"/>
        <w:tabs>
          <w:tab w:val="left" w:pos="851"/>
        </w:tabs>
        <w:ind w:left="709"/>
      </w:pPr>
      <w:r w:rsidRPr="00014814">
        <w:t xml:space="preserve">In a securitisation transaction, when the transferred financial assets are derecognized, </w:t>
      </w:r>
      <w:r w:rsidR="009E5E20">
        <w:t>institutions</w:t>
      </w:r>
      <w:r w:rsidRPr="00014814">
        <w:t xml:space="preserve"> shall declare the gains (losses) generated </w:t>
      </w:r>
      <w:r w:rsidR="005317B6" w:rsidRPr="00014814">
        <w:t xml:space="preserve">by </w:t>
      </w:r>
      <w:r w:rsidRPr="00014814">
        <w:t xml:space="preserve">the item </w:t>
      </w:r>
      <w:r w:rsidR="005317B6" w:rsidRPr="00014814">
        <w:t xml:space="preserve">within </w:t>
      </w:r>
      <w:r w:rsidRPr="00014814">
        <w:t>the income statement corresponding to the</w:t>
      </w:r>
      <w:r w:rsidR="00FC5CB4">
        <w:t xml:space="preserve"> “accounting portfolios”</w:t>
      </w:r>
      <w:r w:rsidRPr="00014814">
        <w:t xml:space="preserve"> in which the financial assets were included prior to their derecognition.</w:t>
      </w:r>
    </w:p>
    <w:p w:rsidR="00CE3BD1" w:rsidRPr="00014814" w:rsidRDefault="00CE3BD1" w:rsidP="00ED6844">
      <w:pPr>
        <w:pStyle w:val="subtitlenumbered"/>
        <w:keepNext/>
        <w:numPr>
          <w:ilvl w:val="0"/>
          <w:numId w:val="18"/>
        </w:numPr>
        <w:ind w:left="357" w:hanging="357"/>
      </w:pPr>
      <w:bookmarkStart w:id="155" w:name="_Toc246513983"/>
      <w:bookmarkStart w:id="156" w:name="_Toc246730655"/>
      <w:bookmarkStart w:id="157" w:name="_Toc246730746"/>
      <w:bookmarkStart w:id="158" w:name="_Toc246513985"/>
      <w:bookmarkStart w:id="159" w:name="_Toc246730657"/>
      <w:bookmarkStart w:id="160" w:name="_Toc246730748"/>
      <w:bookmarkStart w:id="161" w:name="_Toc246513986"/>
      <w:bookmarkStart w:id="162" w:name="_Toc246730658"/>
      <w:bookmarkStart w:id="163" w:name="_Toc246730749"/>
      <w:bookmarkStart w:id="164" w:name="_Toc246770632"/>
      <w:bookmarkStart w:id="165" w:name="_Toc361844235"/>
      <w:bookmarkStart w:id="166" w:name="_Toc392674840"/>
      <w:bookmarkStart w:id="167" w:name="_Toc246770626"/>
      <w:bookmarkEnd w:id="155"/>
      <w:bookmarkEnd w:id="156"/>
      <w:bookmarkEnd w:id="157"/>
      <w:bookmarkEnd w:id="158"/>
      <w:bookmarkEnd w:id="159"/>
      <w:bookmarkEnd w:id="160"/>
      <w:bookmarkEnd w:id="161"/>
      <w:bookmarkEnd w:id="162"/>
      <w:bookmarkEnd w:id="163"/>
      <w:r w:rsidRPr="00014814">
        <w:t>Breakdown of selected statement</w:t>
      </w:r>
      <w:bookmarkEnd w:id="164"/>
      <w:r w:rsidR="00F71A00">
        <w:t xml:space="preserve"> of profit or loss items</w:t>
      </w:r>
      <w:r w:rsidRPr="00014814">
        <w:t xml:space="preserve"> </w:t>
      </w:r>
      <w:r>
        <w:t>(</w:t>
      </w:r>
      <w:r w:rsidR="00E71E45">
        <w:t>16</w:t>
      </w:r>
      <w:r w:rsidRPr="00014814">
        <w:t>)</w:t>
      </w:r>
      <w:bookmarkEnd w:id="165"/>
      <w:bookmarkEnd w:id="166"/>
    </w:p>
    <w:p w:rsidR="00CE3BD1" w:rsidRDefault="00CE3BD1" w:rsidP="00CE3BD1">
      <w:pPr>
        <w:pStyle w:val="Baseparagraphnumbered"/>
        <w:tabs>
          <w:tab w:val="left" w:pos="851"/>
        </w:tabs>
        <w:ind w:left="709"/>
      </w:pPr>
      <w:r w:rsidRPr="00014814">
        <w:t xml:space="preserve">For selected items of the income statement further breakdowns of gains (or income) and losses (or expenses) shall be reported. </w:t>
      </w:r>
    </w:p>
    <w:p w:rsidR="00CE3BD1" w:rsidRPr="007B5870" w:rsidRDefault="00CE3BD1" w:rsidP="00EC2A65">
      <w:pPr>
        <w:pStyle w:val="sub-subtitlenumbered"/>
      </w:pPr>
      <w:bookmarkStart w:id="168" w:name="_Toc361844236"/>
      <w:bookmarkStart w:id="169" w:name="_Toc392674841"/>
      <w:r w:rsidRPr="007B5870">
        <w:t>Interest income and expenses by instrument and counterparty</w:t>
      </w:r>
      <w:r>
        <w:t xml:space="preserve"> sector (</w:t>
      </w:r>
      <w:r w:rsidR="00E71E45">
        <w:t>16</w:t>
      </w:r>
      <w:r w:rsidR="00E82F53">
        <w:t>.</w:t>
      </w:r>
      <w:r w:rsidRPr="007B5870">
        <w:t>1)</w:t>
      </w:r>
      <w:bookmarkEnd w:id="168"/>
      <w:bookmarkEnd w:id="169"/>
    </w:p>
    <w:p w:rsidR="00CE3BD1" w:rsidRPr="00014814" w:rsidRDefault="00CE3BD1" w:rsidP="00A77F1B">
      <w:pPr>
        <w:pStyle w:val="Baseparagraphnumbered"/>
      </w:pPr>
      <w:r w:rsidRPr="00014814">
        <w:t xml:space="preserve">The interests shall be broken down both by interest income on financial and other assets and interest expenses on financial and other liabilities. Interest income on financial assets includes interest income on derivatives held for trading, debt securities, </w:t>
      </w:r>
      <w:r w:rsidR="00151E1E">
        <w:t xml:space="preserve">and </w:t>
      </w:r>
      <w:r w:rsidRPr="00014814">
        <w:t xml:space="preserve">loans and advances. Interest expenses on financial liabilities includes interest expenses on derivatives held for trading, deposits, debt securities issued and other financial liabilities. </w:t>
      </w:r>
      <w:ins w:id="170" w:author="Author">
        <w:r w:rsidR="00A77F1B">
          <w:t>For the purpose of template 16.1</w:t>
        </w:r>
        <w:r w:rsidR="00A77F1B" w:rsidRPr="00A77F1B">
          <w:t xml:space="preserve">, short positions </w:t>
        </w:r>
        <w:r w:rsidR="00A77F1B">
          <w:t xml:space="preserve">shall be </w:t>
        </w:r>
        <w:r w:rsidR="00A77F1B" w:rsidRPr="00A77F1B">
          <w:t>considered within other financial liabilities.</w:t>
        </w:r>
        <w:r w:rsidR="00A77F1B">
          <w:t xml:space="preserve"> </w:t>
        </w:r>
      </w:ins>
      <w:r w:rsidRPr="00014814">
        <w:t xml:space="preserve">All instruments in the various portfolios are taken into account except those included in the items “Derivatives - Hedge accounting” not used to hedge interest rate risk. </w:t>
      </w:r>
    </w:p>
    <w:p w:rsidR="00CE3BD1" w:rsidRDefault="00CE3BD1" w:rsidP="00CE3BD1">
      <w:pPr>
        <w:pStyle w:val="Baseparagraphnumbered"/>
        <w:tabs>
          <w:tab w:val="left" w:pos="851"/>
        </w:tabs>
        <w:ind w:left="709"/>
      </w:pPr>
      <w:r w:rsidRPr="00014814">
        <w:t xml:space="preserve">Interest on derivatives held for trading includes the amounts related to those derivatives held for trading which qualify as “economic hedges” that are included as interest income or expenses to correct the income and expense of the </w:t>
      </w:r>
      <w:r w:rsidR="005743E3" w:rsidRPr="00014814">
        <w:t xml:space="preserve">hedged </w:t>
      </w:r>
      <w:r w:rsidRPr="00014814">
        <w:t>financial instruments from an economic but not accounting point of view.</w:t>
      </w:r>
    </w:p>
    <w:p w:rsidR="00CE3BD1" w:rsidRPr="00014814" w:rsidRDefault="00CE3BD1" w:rsidP="00EC2A65">
      <w:pPr>
        <w:pStyle w:val="sub-subtitlenumbered"/>
      </w:pPr>
      <w:bookmarkStart w:id="171" w:name="_Toc361844237"/>
      <w:bookmarkStart w:id="172" w:name="_Toc392674842"/>
      <w:r>
        <w:lastRenderedPageBreak/>
        <w:t>G</w:t>
      </w:r>
      <w:r w:rsidRPr="007B5870">
        <w:t>ains or losses on</w:t>
      </w:r>
      <w:r>
        <w:t xml:space="preserve"> derecognition of</w:t>
      </w:r>
      <w:r w:rsidRPr="007B5870">
        <w:t xml:space="preserve"> financial assets and liabilities not measured at fair value through prof</w:t>
      </w:r>
      <w:r>
        <w:t>it or loss by instrument (</w:t>
      </w:r>
      <w:r w:rsidR="00E71E45">
        <w:t>16</w:t>
      </w:r>
      <w:r w:rsidRPr="007B5870">
        <w:t>.2)</w:t>
      </w:r>
      <w:bookmarkEnd w:id="171"/>
      <w:bookmarkEnd w:id="172"/>
    </w:p>
    <w:p w:rsidR="00CE3BD1" w:rsidRDefault="00CE3BD1" w:rsidP="00CE3BD1">
      <w:pPr>
        <w:pStyle w:val="Baseparagraphnumbered"/>
        <w:tabs>
          <w:tab w:val="left" w:pos="851"/>
        </w:tabs>
        <w:ind w:left="709"/>
      </w:pPr>
      <w:r>
        <w:t>G</w:t>
      </w:r>
      <w:r w:rsidRPr="00014814">
        <w:t>ains and losses on</w:t>
      </w:r>
      <w:r>
        <w:t xml:space="preserve"> derecognition of</w:t>
      </w:r>
      <w:r w:rsidRPr="00014814">
        <w:t xml:space="preserve"> financial assets and financial liabilities not measured at fair value through profit or loss shall be broken down by type of financial instrument </w:t>
      </w:r>
      <w:r w:rsidR="00151E1E">
        <w:t>and by accounting portfolio</w:t>
      </w:r>
      <w:r w:rsidRPr="00014814">
        <w:t>. For each item, the net realised gain or loss stemming from the derecognised transaction shall be reported. The net amount represents the difference between realised gains and realised losses.</w:t>
      </w:r>
    </w:p>
    <w:p w:rsidR="00CE3BD1" w:rsidRPr="009D3001" w:rsidRDefault="00CE3BD1" w:rsidP="00EC2A65">
      <w:pPr>
        <w:pStyle w:val="sub-subtitlenumbered"/>
      </w:pPr>
      <w:bookmarkStart w:id="173" w:name="_Toc361844238"/>
      <w:bookmarkStart w:id="174" w:name="_Toc392674843"/>
      <w:r w:rsidRPr="00F43A7E">
        <w:t>G</w:t>
      </w:r>
      <w:r>
        <w:t>ains or losses on financial assets and liabilities held for trading by instrument (</w:t>
      </w:r>
      <w:r w:rsidR="00E71E45">
        <w:t>16</w:t>
      </w:r>
      <w:r>
        <w:t>.3)</w:t>
      </w:r>
      <w:bookmarkEnd w:id="173"/>
      <w:bookmarkEnd w:id="174"/>
    </w:p>
    <w:p w:rsidR="00CE3BD1" w:rsidRPr="00014814" w:rsidRDefault="00CE3BD1" w:rsidP="00CE3BD1">
      <w:pPr>
        <w:pStyle w:val="Baseparagraphnumbered"/>
        <w:tabs>
          <w:tab w:val="left" w:pos="851"/>
        </w:tabs>
        <w:ind w:left="709"/>
      </w:pPr>
      <w:r w:rsidRPr="00014814">
        <w:t>Gains and losses on financial assets and liabilities held for trading shall be broken down by type of instrument; each item of the breakdown is the net realised and unrealised amount (gains minus losses) of the financial instrument.</w:t>
      </w:r>
    </w:p>
    <w:p w:rsidR="00CE3BD1" w:rsidRPr="00F43A7E" w:rsidRDefault="00CE3BD1" w:rsidP="00EC2A65">
      <w:pPr>
        <w:pStyle w:val="sub-subtitlenumbered"/>
      </w:pPr>
      <w:bookmarkStart w:id="175" w:name="_Toc361844239"/>
      <w:bookmarkStart w:id="176" w:name="_Toc392674844"/>
      <w:r w:rsidRPr="00F43A7E">
        <w:t>Gains or losses on financial assets and liabilities h</w:t>
      </w:r>
      <w:r>
        <w:t>eld for trading by risk (</w:t>
      </w:r>
      <w:r w:rsidR="00E71E45">
        <w:t>16</w:t>
      </w:r>
      <w:r w:rsidRPr="00F43A7E">
        <w:t>.4)</w:t>
      </w:r>
      <w:bookmarkEnd w:id="175"/>
      <w:bookmarkEnd w:id="176"/>
    </w:p>
    <w:p w:rsidR="00CE3BD1" w:rsidRPr="00014814" w:rsidRDefault="00151E1E" w:rsidP="00CE3BD1">
      <w:pPr>
        <w:pStyle w:val="Baseparagraphnumbered"/>
        <w:tabs>
          <w:tab w:val="left" w:pos="851"/>
        </w:tabs>
        <w:ind w:left="709"/>
      </w:pPr>
      <w:r>
        <w:t>G</w:t>
      </w:r>
      <w:r w:rsidR="00CE3BD1" w:rsidRPr="00014814">
        <w:t xml:space="preserve">ains and losses on financial assets and financial liabilities held for trading shall </w:t>
      </w:r>
      <w:r>
        <w:t xml:space="preserve">also </w:t>
      </w:r>
      <w:r w:rsidR="00CE3BD1" w:rsidRPr="00014814">
        <w:t xml:space="preserve">be broken down by type of risk; each item of the breakdown is the net realised and unrealised amount (gains minus losses) of the underlying risk (interest rate, equity, foreign exchange, credit, commodity and other) associated to the exposure, including related derivatives. </w:t>
      </w:r>
      <w:r w:rsidR="00CE3BD1">
        <w:t>G</w:t>
      </w:r>
      <w:r w:rsidR="00CE3BD1" w:rsidRPr="00014814">
        <w:t xml:space="preserve">ains and losses </w:t>
      </w:r>
      <w:r w:rsidR="00CE3BD1">
        <w:t>from exchange</w:t>
      </w:r>
      <w:r w:rsidR="00CE3BD1" w:rsidRPr="00014814">
        <w:t xml:space="preserve"> differences shall be included in the item in which </w:t>
      </w:r>
      <w:r>
        <w:t xml:space="preserve">the rest of </w:t>
      </w:r>
      <w:r w:rsidR="00CE3BD1" w:rsidRPr="00014814">
        <w:t>gains and losses arising from the converted instrument are included. Gains and losses on assets and liabilities other than derivatives shall be included as follows:</w:t>
      </w:r>
    </w:p>
    <w:p w:rsidR="00CE3BD1" w:rsidRPr="00014814" w:rsidRDefault="00CE3BD1" w:rsidP="00DF61CD">
      <w:pPr>
        <w:numPr>
          <w:ilvl w:val="0"/>
          <w:numId w:val="13"/>
        </w:numPr>
        <w:ind w:left="993" w:hanging="426"/>
        <w:jc w:val="both"/>
        <w:rPr>
          <w:rFonts w:ascii="Times New Roman" w:hAnsi="Times New Roman"/>
          <w:sz w:val="24"/>
          <w:szCs w:val="24"/>
        </w:rPr>
      </w:pPr>
      <w:r w:rsidRPr="00014814">
        <w:rPr>
          <w:rFonts w:ascii="Times New Roman" w:hAnsi="Times New Roman"/>
          <w:sz w:val="24"/>
          <w:szCs w:val="24"/>
        </w:rPr>
        <w:t>Interest rate instruments: including trading of loans and advances, deposits and debt securities (held or issued);</w:t>
      </w:r>
    </w:p>
    <w:p w:rsidR="00CE3BD1" w:rsidRPr="00014814" w:rsidRDefault="00CE3BD1" w:rsidP="00DF61CD">
      <w:pPr>
        <w:numPr>
          <w:ilvl w:val="0"/>
          <w:numId w:val="13"/>
        </w:numPr>
        <w:ind w:left="993" w:hanging="426"/>
        <w:jc w:val="both"/>
        <w:rPr>
          <w:rFonts w:ascii="Times New Roman" w:hAnsi="Times New Roman"/>
          <w:sz w:val="24"/>
          <w:szCs w:val="24"/>
        </w:rPr>
      </w:pPr>
      <w:r w:rsidRPr="00014814">
        <w:rPr>
          <w:rFonts w:ascii="Times New Roman" w:hAnsi="Times New Roman"/>
          <w:sz w:val="24"/>
          <w:szCs w:val="24"/>
        </w:rPr>
        <w:t>Equity instruments: including trading of shares, quotas of UCITS and other equity instruments;</w:t>
      </w:r>
    </w:p>
    <w:p w:rsidR="00CE3BD1" w:rsidRPr="00014814" w:rsidRDefault="00CE3BD1" w:rsidP="00DF61CD">
      <w:pPr>
        <w:numPr>
          <w:ilvl w:val="0"/>
          <w:numId w:val="13"/>
        </w:numPr>
        <w:ind w:left="993" w:hanging="426"/>
        <w:jc w:val="both"/>
        <w:rPr>
          <w:rFonts w:ascii="Times New Roman" w:hAnsi="Times New Roman"/>
          <w:sz w:val="24"/>
          <w:szCs w:val="24"/>
        </w:rPr>
      </w:pPr>
      <w:r w:rsidRPr="00014814">
        <w:rPr>
          <w:rFonts w:ascii="Times New Roman" w:hAnsi="Times New Roman"/>
          <w:sz w:val="24"/>
          <w:szCs w:val="24"/>
        </w:rPr>
        <w:t>Foreign exchange trading: including exclusively trading on foreign exchanges;</w:t>
      </w:r>
    </w:p>
    <w:p w:rsidR="00CE3BD1" w:rsidRDefault="00CE3BD1" w:rsidP="00DF61CD">
      <w:pPr>
        <w:numPr>
          <w:ilvl w:val="0"/>
          <w:numId w:val="13"/>
        </w:numPr>
        <w:ind w:left="993" w:hanging="426"/>
        <w:jc w:val="both"/>
        <w:rPr>
          <w:rFonts w:ascii="Times New Roman" w:hAnsi="Times New Roman"/>
          <w:sz w:val="24"/>
          <w:szCs w:val="24"/>
        </w:rPr>
      </w:pPr>
      <w:r w:rsidRPr="00014814">
        <w:rPr>
          <w:rFonts w:ascii="Times New Roman" w:hAnsi="Times New Roman"/>
          <w:sz w:val="24"/>
          <w:szCs w:val="24"/>
        </w:rPr>
        <w:t>Credit risk instruments: including trading of credit link notes;</w:t>
      </w:r>
    </w:p>
    <w:p w:rsidR="003F26F4" w:rsidRPr="00014814" w:rsidRDefault="003F26F4" w:rsidP="00DF61CD">
      <w:pPr>
        <w:numPr>
          <w:ilvl w:val="0"/>
          <w:numId w:val="13"/>
        </w:numPr>
        <w:ind w:left="993" w:hanging="426"/>
        <w:jc w:val="both"/>
        <w:rPr>
          <w:rFonts w:ascii="Times New Roman" w:hAnsi="Times New Roman"/>
          <w:sz w:val="24"/>
          <w:szCs w:val="24"/>
        </w:rPr>
      </w:pPr>
      <w:r>
        <w:rPr>
          <w:rFonts w:ascii="Times New Roman" w:hAnsi="Times New Roman"/>
          <w:sz w:val="24"/>
          <w:szCs w:val="24"/>
        </w:rPr>
        <w:t>Commodities: this item includes only derivatives because commodities held with trading intent shall be reported under “Other assets” not under “Financial assets held for trading”.</w:t>
      </w:r>
    </w:p>
    <w:p w:rsidR="00CE3BD1" w:rsidRPr="00014814" w:rsidRDefault="00CE3BD1" w:rsidP="00DF61CD">
      <w:pPr>
        <w:numPr>
          <w:ilvl w:val="0"/>
          <w:numId w:val="13"/>
        </w:numPr>
        <w:ind w:left="993" w:hanging="426"/>
        <w:jc w:val="both"/>
        <w:rPr>
          <w:rFonts w:ascii="Times New Roman" w:hAnsi="Times New Roman"/>
          <w:sz w:val="24"/>
          <w:szCs w:val="24"/>
        </w:rPr>
      </w:pPr>
      <w:r w:rsidRPr="00014814">
        <w:rPr>
          <w:rFonts w:ascii="Times New Roman" w:hAnsi="Times New Roman"/>
          <w:sz w:val="24"/>
          <w:szCs w:val="24"/>
        </w:rPr>
        <w:t>Other: including trading of financial instruments which cannot be classified in other breakdowns.</w:t>
      </w:r>
    </w:p>
    <w:p w:rsidR="00CE3BD1" w:rsidRDefault="00CE3BD1" w:rsidP="00EC2A65">
      <w:pPr>
        <w:pStyle w:val="sub-subtitlenumbered"/>
      </w:pPr>
      <w:bookmarkStart w:id="177" w:name="_Toc361844240"/>
      <w:bookmarkStart w:id="178" w:name="_Toc392674845"/>
      <w:r w:rsidRPr="00F74625">
        <w:t xml:space="preserve">Gains or losses on financial assets and liabilities </w:t>
      </w:r>
      <w:r>
        <w:t>designated at fair value to profit or loss by instrument (</w:t>
      </w:r>
      <w:r w:rsidR="00E71E45">
        <w:t>16</w:t>
      </w:r>
      <w:r>
        <w:t>.5</w:t>
      </w:r>
      <w:r w:rsidRPr="00F74625">
        <w:t>)</w:t>
      </w:r>
      <w:bookmarkEnd w:id="177"/>
      <w:bookmarkEnd w:id="178"/>
    </w:p>
    <w:p w:rsidR="00CE3BD1" w:rsidRPr="00014814" w:rsidRDefault="00CE3BD1" w:rsidP="00CE3BD1">
      <w:pPr>
        <w:pStyle w:val="Baseparagraphnumbered"/>
        <w:tabs>
          <w:tab w:val="left" w:pos="851"/>
        </w:tabs>
        <w:ind w:left="709"/>
      </w:pPr>
      <w:r w:rsidRPr="00014814">
        <w:lastRenderedPageBreak/>
        <w:t xml:space="preserve">Gains and losses on financial assets and liabilities designated at fair value through profit or loss shall be broken down by type of instrument. </w:t>
      </w:r>
      <w:r w:rsidR="0055747F">
        <w:t xml:space="preserve">Institutions shall report </w:t>
      </w:r>
      <w:r w:rsidRPr="00014814">
        <w:t xml:space="preserve">the net realised and unrealised </w:t>
      </w:r>
      <w:r w:rsidR="0055747F">
        <w:t>and</w:t>
      </w:r>
      <w:r w:rsidRPr="00014814">
        <w:t xml:space="preserve"> the amount of change in fair value </w:t>
      </w:r>
      <w:r w:rsidR="00151E1E">
        <w:t xml:space="preserve">in the period </w:t>
      </w:r>
      <w:r w:rsidRPr="00014814">
        <w:t>due to changes in the credit risk (own credit risk of the borrower or issuer).</w:t>
      </w:r>
    </w:p>
    <w:p w:rsidR="00CE3BD1" w:rsidRDefault="00CE3BD1" w:rsidP="00EC2A65">
      <w:pPr>
        <w:pStyle w:val="sub-subtitlenumbered"/>
      </w:pPr>
      <w:bookmarkStart w:id="179" w:name="_Toc361844241"/>
      <w:bookmarkStart w:id="180" w:name="_Toc392674846"/>
      <w:r w:rsidRPr="00F74625">
        <w:t>Gains or losses</w:t>
      </w:r>
      <w:r>
        <w:t xml:space="preserve"> from hedge accounting (</w:t>
      </w:r>
      <w:r w:rsidR="00E71E45">
        <w:t>16</w:t>
      </w:r>
      <w:r>
        <w:t>.6</w:t>
      </w:r>
      <w:r w:rsidRPr="00F74625">
        <w:t>)</w:t>
      </w:r>
      <w:bookmarkEnd w:id="179"/>
      <w:bookmarkEnd w:id="180"/>
    </w:p>
    <w:p w:rsidR="00CE3BD1" w:rsidRPr="00014814" w:rsidRDefault="00CE3BD1" w:rsidP="00CE3BD1">
      <w:pPr>
        <w:pStyle w:val="Baseparagraphnumbered"/>
        <w:tabs>
          <w:tab w:val="left" w:pos="851"/>
        </w:tabs>
        <w:ind w:left="709"/>
      </w:pPr>
      <w:r w:rsidRPr="00014814">
        <w:t>Gains and losses from hedge accounting shall be broken down by type of hedge accounting: fair value hedge, cash flow hedge and hedge of net investments in foreign operations. Gains and losses related to fair value hedge shall be broken down between the hedging instrument and the hedged item.</w:t>
      </w:r>
    </w:p>
    <w:p w:rsidR="00CE3BD1" w:rsidRPr="006C1F6B" w:rsidRDefault="00CE3BD1" w:rsidP="00EC2A65">
      <w:pPr>
        <w:pStyle w:val="sub-subtitlenumbered"/>
      </w:pPr>
      <w:bookmarkStart w:id="181" w:name="_Toc361844242"/>
      <w:bookmarkStart w:id="182" w:name="_Toc392674847"/>
      <w:r>
        <w:rPr>
          <w:caps/>
        </w:rPr>
        <w:t>I</w:t>
      </w:r>
      <w:r w:rsidRPr="006C1F6B">
        <w:t xml:space="preserve">mpairment on financial </w:t>
      </w:r>
      <w:r>
        <w:t>and non-financial assets (</w:t>
      </w:r>
      <w:r w:rsidR="00E71E45">
        <w:t>16.7</w:t>
      </w:r>
      <w:r w:rsidRPr="006C1F6B">
        <w:t>)</w:t>
      </w:r>
      <w:bookmarkEnd w:id="181"/>
      <w:bookmarkEnd w:id="182"/>
    </w:p>
    <w:p w:rsidR="00CE3BD1" w:rsidRDefault="00CE3BD1" w:rsidP="00CE3BD1">
      <w:pPr>
        <w:pStyle w:val="Baseparagraphnumbered"/>
        <w:tabs>
          <w:tab w:val="left" w:pos="851"/>
        </w:tabs>
        <w:ind w:left="709"/>
      </w:pPr>
      <w:r w:rsidRPr="00014814">
        <w:t xml:space="preserve">“Additions” </w:t>
      </w:r>
      <w:r>
        <w:t>shall</w:t>
      </w:r>
      <w:r w:rsidRPr="00014814">
        <w:t xml:space="preserve"> be reported when, for the accounting portfolio or main category of assets, the estimation of the impairment for the period result</w:t>
      </w:r>
      <w:r>
        <w:t>s</w:t>
      </w:r>
      <w:r w:rsidRPr="00014814">
        <w:t xml:space="preserve"> in recognition of </w:t>
      </w:r>
      <w:r w:rsidR="00151E1E">
        <w:t xml:space="preserve">net </w:t>
      </w:r>
      <w:r w:rsidRPr="00014814">
        <w:t xml:space="preserve">expenses. “Reversals” </w:t>
      </w:r>
      <w:r>
        <w:t xml:space="preserve">shall </w:t>
      </w:r>
      <w:r w:rsidRPr="00014814">
        <w:t xml:space="preserve">be reported when, for the accounting portfolio or main category of assets, the estimation of the impairment for the period result in the recognition of </w:t>
      </w:r>
      <w:r w:rsidR="00151E1E">
        <w:t xml:space="preserve">net </w:t>
      </w:r>
      <w:r w:rsidRPr="00014814">
        <w:t>income.</w:t>
      </w:r>
    </w:p>
    <w:p w:rsidR="008F621F" w:rsidRDefault="0090379C" w:rsidP="00DF61CD">
      <w:pPr>
        <w:pStyle w:val="subtitlenumbered"/>
        <w:numPr>
          <w:ilvl w:val="0"/>
          <w:numId w:val="18"/>
        </w:numPr>
      </w:pPr>
      <w:bookmarkStart w:id="183" w:name="_Toc361844243"/>
      <w:bookmarkStart w:id="184" w:name="_Toc392674848"/>
      <w:r>
        <w:t>Reconciliation between</w:t>
      </w:r>
      <w:r w:rsidR="00F71A00">
        <w:t xml:space="preserve"> accounting</w:t>
      </w:r>
      <w:r w:rsidR="008F621F" w:rsidRPr="009C4493">
        <w:t xml:space="preserve"> and CRR scope of consolidation</w:t>
      </w:r>
      <w:r w:rsidR="008F621F">
        <w:t xml:space="preserve"> (</w:t>
      </w:r>
      <w:r w:rsidR="00E71E45">
        <w:t>17</w:t>
      </w:r>
      <w:r w:rsidR="008F621F">
        <w:t>)</w:t>
      </w:r>
      <w:bookmarkEnd w:id="183"/>
      <w:bookmarkEnd w:id="184"/>
    </w:p>
    <w:p w:rsidR="008F621F" w:rsidRDefault="0090379C" w:rsidP="008F621F">
      <w:pPr>
        <w:pStyle w:val="Baseparagraphnumbered"/>
        <w:tabs>
          <w:tab w:val="left" w:pos="851"/>
        </w:tabs>
        <w:ind w:left="709"/>
      </w:pPr>
      <w:r>
        <w:t xml:space="preserve">“Accounting </w:t>
      </w:r>
      <w:r w:rsidR="008F621F" w:rsidRPr="00387A83">
        <w:t>scope of</w:t>
      </w:r>
      <w:r w:rsidR="008F621F">
        <w:t xml:space="preserve"> consolidation</w:t>
      </w:r>
      <w:r w:rsidR="008F621F" w:rsidRPr="00387A83">
        <w:t xml:space="preserve">” includes the carrying amount of </w:t>
      </w:r>
      <w:r w:rsidR="008C6146">
        <w:t xml:space="preserve">assets, liabilities and equity as well as </w:t>
      </w:r>
      <w:r w:rsidR="008F621F">
        <w:t>the nominal amounts of the off-balance sheet exposures</w:t>
      </w:r>
      <w:r w:rsidR="008F621F" w:rsidRPr="00387A83">
        <w:t xml:space="preserve"> prepared using the accounting scope of consolidation; that is, including in the consolidation insurance undertakings and non-financial corporations.</w:t>
      </w:r>
    </w:p>
    <w:p w:rsidR="008F621F" w:rsidRDefault="008F621F" w:rsidP="008F621F">
      <w:pPr>
        <w:pStyle w:val="Baseparagraphnumbered"/>
        <w:tabs>
          <w:tab w:val="left" w:pos="851"/>
        </w:tabs>
        <w:ind w:left="709"/>
      </w:pPr>
      <w:r>
        <w:t>In this template, the item “Investments in subsidiaries, joint ventures and associate</w:t>
      </w:r>
      <w:r w:rsidR="002D3223">
        <w:t>s</w:t>
      </w:r>
      <w:r>
        <w:t xml:space="preserve">” </w:t>
      </w:r>
      <w:r w:rsidR="0055747F">
        <w:t xml:space="preserve">shall </w:t>
      </w:r>
      <w:r>
        <w:t xml:space="preserve">not include subsidiaries </w:t>
      </w:r>
      <w:r w:rsidR="0055747F">
        <w:t>as</w:t>
      </w:r>
      <w:r>
        <w:t xml:space="preserve"> with the accounting scope of consolidation all subsidiaries are fully consolidated </w:t>
      </w:r>
    </w:p>
    <w:p w:rsidR="008F621F" w:rsidRDefault="008F621F" w:rsidP="008F621F">
      <w:pPr>
        <w:pStyle w:val="Baseparagraphnumbered"/>
        <w:tabs>
          <w:tab w:val="left" w:pos="851"/>
        </w:tabs>
        <w:ind w:left="709"/>
      </w:pPr>
      <w:r w:rsidRPr="00387A83">
        <w:t>“Assets under reinsurance and insurance contracts” shall include assets under reinsurance ceded as well as, if any, assets related to insurance and reinsurance contracts issued.</w:t>
      </w:r>
    </w:p>
    <w:p w:rsidR="008F621F" w:rsidRDefault="008F621F" w:rsidP="008F621F">
      <w:pPr>
        <w:pStyle w:val="Baseparagraphnumbered"/>
        <w:tabs>
          <w:tab w:val="left" w:pos="851"/>
        </w:tabs>
        <w:ind w:left="709"/>
      </w:pPr>
      <w:r w:rsidRPr="00387A83">
        <w:t>Liabilities under insurance and reinsurance contracts” shall include liabilities under insurance and reinsurance contracts issued.</w:t>
      </w:r>
    </w:p>
    <w:p w:rsidR="00495F71" w:rsidRPr="00014814" w:rsidRDefault="005100D0" w:rsidP="00920691">
      <w:pPr>
        <w:pStyle w:val="subtitlenumbered"/>
      </w:pPr>
      <w:bookmarkStart w:id="185" w:name="_Toc361844244"/>
      <w:bookmarkStart w:id="186" w:name="_Toc392674849"/>
      <w:r w:rsidRPr="00014814">
        <w:t>Geographical breakdown</w:t>
      </w:r>
      <w:bookmarkEnd w:id="167"/>
      <w:r w:rsidR="008F621F">
        <w:t xml:space="preserve"> (</w:t>
      </w:r>
      <w:r w:rsidR="00E71E45">
        <w:t>20</w:t>
      </w:r>
      <w:r w:rsidRPr="00014814">
        <w:t>)</w:t>
      </w:r>
      <w:bookmarkEnd w:id="185"/>
      <w:bookmarkEnd w:id="186"/>
    </w:p>
    <w:p w:rsidR="005100D0" w:rsidRDefault="009E5E20" w:rsidP="00920691">
      <w:pPr>
        <w:pStyle w:val="Baseparagraphnumbered"/>
      </w:pPr>
      <w:r>
        <w:t>Template</w:t>
      </w:r>
      <w:r w:rsidR="009C6E9A">
        <w:t xml:space="preserve"> 20</w:t>
      </w:r>
      <w:r w:rsidR="004223B1">
        <w:t xml:space="preserve"> shall be reported when </w:t>
      </w:r>
      <w:r w:rsidR="00492398">
        <w:t>the</w:t>
      </w:r>
      <w:r w:rsidR="004223B1">
        <w:t xml:space="preserve"> institution exceeds the threshold described in</w:t>
      </w:r>
      <w:r w:rsidR="000C3184">
        <w:t xml:space="preserve"> Article 5.1</w:t>
      </w:r>
      <w:r w:rsidR="002F2161">
        <w:t>(a)</w:t>
      </w:r>
      <w:r w:rsidR="000C3184">
        <w:t>(</w:t>
      </w:r>
      <w:r w:rsidR="002F2161">
        <w:t>iv</w:t>
      </w:r>
      <w:r w:rsidR="000C3184">
        <w:t xml:space="preserve">). </w:t>
      </w:r>
      <w:r w:rsidR="008F621F">
        <w:t>The geographical breakdown</w:t>
      </w:r>
      <w:r w:rsidR="00DC6583">
        <w:t xml:space="preserve"> by</w:t>
      </w:r>
      <w:r w:rsidR="008F621F">
        <w:t xml:space="preserve"> location of the activities </w:t>
      </w:r>
      <w:r w:rsidR="0055747F">
        <w:t xml:space="preserve">in templates 20.1 to 20.3 </w:t>
      </w:r>
      <w:r w:rsidR="008F621F">
        <w:t>distinguishes</w:t>
      </w:r>
      <w:r w:rsidR="005100D0" w:rsidRPr="00014814">
        <w:t xml:space="preserve"> between “domestic</w:t>
      </w:r>
      <w:r w:rsidR="00471642">
        <w:t xml:space="preserve"> activities</w:t>
      </w:r>
      <w:r w:rsidR="005100D0" w:rsidRPr="00014814">
        <w:t>” and “non-domestic activities”.</w:t>
      </w:r>
      <w:r w:rsidR="004C7D4B">
        <w:t xml:space="preserve"> </w:t>
      </w:r>
      <w:r w:rsidR="00B44C8B">
        <w:t>“L</w:t>
      </w:r>
      <w:r w:rsidR="005100D0" w:rsidRPr="00014814">
        <w:t>ocation” means the jurisdiction of incorporation of the legal entity which has rec</w:t>
      </w:r>
      <w:r w:rsidR="00B44C8B">
        <w:t xml:space="preserve">ognized the corresponding asset or </w:t>
      </w:r>
      <w:r w:rsidR="005100D0" w:rsidRPr="00014814">
        <w:t>liability</w:t>
      </w:r>
      <w:r w:rsidR="00B44C8B">
        <w:t xml:space="preserve">; </w:t>
      </w:r>
      <w:r w:rsidR="00B44C8B" w:rsidRPr="00B44C8B">
        <w:t xml:space="preserve">for branches, it means the jurisdiction of </w:t>
      </w:r>
      <w:r w:rsidR="00113A87">
        <w:t xml:space="preserve">its </w:t>
      </w:r>
      <w:r w:rsidR="00B44C8B" w:rsidRPr="00B44C8B">
        <w:t>residence</w:t>
      </w:r>
      <w:r w:rsidR="005100D0" w:rsidRPr="00014814">
        <w:t>.</w:t>
      </w:r>
      <w:r w:rsidR="00113A87">
        <w:t xml:space="preserve"> For these purposes, “Domestic” shall include the activities recognised in Member State where the institution is located.</w:t>
      </w:r>
    </w:p>
    <w:p w:rsidR="00492398" w:rsidRDefault="009E5E20" w:rsidP="00637F54">
      <w:pPr>
        <w:pStyle w:val="Baseparagraphnumbered"/>
      </w:pPr>
      <w:r>
        <w:lastRenderedPageBreak/>
        <w:t>Template</w:t>
      </w:r>
      <w:r w:rsidR="00241E4F" w:rsidRPr="00241E4F">
        <w:t xml:space="preserve">s </w:t>
      </w:r>
      <w:r w:rsidR="00E71E45">
        <w:t>20</w:t>
      </w:r>
      <w:r w:rsidR="00E82F53">
        <w:t>.4</w:t>
      </w:r>
      <w:r w:rsidR="00241E4F" w:rsidRPr="00241E4F">
        <w:t xml:space="preserve"> to </w:t>
      </w:r>
      <w:r w:rsidR="00E71E45">
        <w:t>20.</w:t>
      </w:r>
      <w:r w:rsidR="00050A47">
        <w:t>7</w:t>
      </w:r>
      <w:r w:rsidR="00241E4F" w:rsidRPr="00241E4F">
        <w:t xml:space="preserve"> contain</w:t>
      </w:r>
      <w:r w:rsidR="008F621F" w:rsidRPr="00241E4F">
        <w:t xml:space="preserve"> information</w:t>
      </w:r>
      <w:r w:rsidR="00B002CE" w:rsidRPr="00241E4F">
        <w:t xml:space="preserve"> “country-by-country” on the basis of the</w:t>
      </w:r>
      <w:r w:rsidR="00241E4F" w:rsidRPr="00241E4F">
        <w:t xml:space="preserve"> residence of the </w:t>
      </w:r>
      <w:r w:rsidR="00113A87">
        <w:t xml:space="preserve">immediate </w:t>
      </w:r>
      <w:r w:rsidR="00241E4F" w:rsidRPr="00241E4F">
        <w:t>counterparty.</w:t>
      </w:r>
      <w:r w:rsidR="00E479A7">
        <w:t xml:space="preserve"> </w:t>
      </w:r>
      <w:r w:rsidR="00B002CE" w:rsidRPr="00B002CE">
        <w:t>The breakdown provided shall include</w:t>
      </w:r>
      <w:r w:rsidR="00B002CE">
        <w:t xml:space="preserve"> exposures or liabilities with</w:t>
      </w:r>
      <w:r w:rsidR="00B002CE" w:rsidRPr="00B002CE">
        <w:t xml:space="preserve"> residents in each</w:t>
      </w:r>
      <w:r w:rsidR="00B002CE" w:rsidRPr="00E479A7">
        <w:t xml:space="preserve"> foreign country in which the </w:t>
      </w:r>
      <w:r w:rsidR="00B002CE" w:rsidRPr="00B002CE">
        <w:t>institution has exposures.</w:t>
      </w:r>
      <w:r w:rsidR="00113A87" w:rsidRPr="00113A87">
        <w:t xml:space="preserve"> </w:t>
      </w:r>
      <w:ins w:id="187" w:author="Author">
        <w:r w:rsidR="00637F54">
          <w:t>E</w:t>
        </w:r>
        <w:r w:rsidR="00637F54" w:rsidRPr="00637F54">
          <w:t xml:space="preserve">xposures </w:t>
        </w:r>
        <w:r w:rsidR="00637F54">
          <w:t xml:space="preserve">or liabilities with </w:t>
        </w:r>
        <w:r w:rsidR="00637F54" w:rsidRPr="00637F54">
          <w:t xml:space="preserve">supranational organisations shall not be assigned to the country </w:t>
        </w:r>
        <w:r w:rsidR="00637F54">
          <w:t>of residence of the institution</w:t>
        </w:r>
        <w:r w:rsidR="00637F54" w:rsidRPr="00637F54">
          <w:t xml:space="preserve"> but to the geographical area “</w:t>
        </w:r>
        <w:r w:rsidR="00637F54">
          <w:t>O</w:t>
        </w:r>
        <w:r w:rsidR="00637F54" w:rsidRPr="00637F54">
          <w:t>ther countries”</w:t>
        </w:r>
        <w:r w:rsidR="00637F54">
          <w:t>.</w:t>
        </w:r>
      </w:ins>
    </w:p>
    <w:p w:rsidR="003E62B5" w:rsidRDefault="004B3BB3" w:rsidP="00607122">
      <w:pPr>
        <w:pStyle w:val="Baseparagraphnumbered"/>
      </w:pPr>
      <w:r>
        <w:t>In template 20.4 f</w:t>
      </w:r>
      <w:r w:rsidRPr="003E62B5">
        <w:t>or debt instruments, “gross carrying amount” shall be r</w:t>
      </w:r>
      <w:r>
        <w:t>eported as defined in paragraph</w:t>
      </w:r>
      <w:r w:rsidRPr="003E62B5">
        <w:t xml:space="preserve"> </w:t>
      </w:r>
      <w:r>
        <w:t>45</w:t>
      </w:r>
      <w:r w:rsidRPr="003E62B5">
        <w:t xml:space="preserve"> of </w:t>
      </w:r>
      <w:r>
        <w:t>Part 2</w:t>
      </w:r>
      <w:r w:rsidRPr="003E62B5">
        <w:t>. For derivatives and equity instruments, the amount to be reported</w:t>
      </w:r>
      <w:r>
        <w:t xml:space="preserve"> is</w:t>
      </w:r>
      <w:r w:rsidRPr="003E62B5">
        <w:t xml:space="preserve"> the carrying amount.</w:t>
      </w:r>
      <w:r w:rsidRPr="00340C8E">
        <w:t xml:space="preserve"> </w:t>
      </w:r>
      <w:r w:rsidRPr="00A1136A">
        <w:t>“Of which: Non-performing” loans and advances shall be reported as defined in paragraphs 145</w:t>
      </w:r>
      <w:r>
        <w:t xml:space="preserve"> to</w:t>
      </w:r>
      <w:r w:rsidRPr="00A1136A">
        <w:t>157 of this Annex. Debt forbearance comprises all “debt” contracts for the purpose of template 19 to which forbearance measures, as defined in paragraphs 163 to 179 of this Annex, are extended.</w:t>
      </w:r>
      <w:r>
        <w:t xml:space="preserve"> Template 20.7 shall be reported with the classification by NACE Codes on a “country-by-country” basis.</w:t>
      </w:r>
      <w:r w:rsidRPr="00113A87">
        <w:t xml:space="preserve"> </w:t>
      </w:r>
      <w:r>
        <w:t>NACE Codes shall be reported with the first level of disaggregation (by “section”).</w:t>
      </w:r>
    </w:p>
    <w:p w:rsidR="005868C1" w:rsidRDefault="005868C1" w:rsidP="0055747F">
      <w:pPr>
        <w:pStyle w:val="subtitlenumbered"/>
      </w:pPr>
      <w:bookmarkStart w:id="188" w:name="_Toc359315675"/>
      <w:bookmarkStart w:id="189" w:name="_Toc359315676"/>
      <w:bookmarkStart w:id="190" w:name="_Toc361844245"/>
      <w:bookmarkStart w:id="191" w:name="_Toc392674850"/>
      <w:bookmarkStart w:id="192" w:name="_Toc246770636"/>
      <w:bookmarkEnd w:id="188"/>
      <w:bookmarkEnd w:id="189"/>
      <w:r>
        <w:t>Tangible and intangible assets: assets subject to operating lease (</w:t>
      </w:r>
      <w:r w:rsidR="00E71E45">
        <w:t>21</w:t>
      </w:r>
      <w:r>
        <w:t>)</w:t>
      </w:r>
      <w:bookmarkEnd w:id="190"/>
      <w:bookmarkEnd w:id="191"/>
    </w:p>
    <w:p w:rsidR="00DF0B93" w:rsidRPr="00594456" w:rsidRDefault="00A96261" w:rsidP="00607122">
      <w:pPr>
        <w:pStyle w:val="Baseparagraphnumbered"/>
      </w:pPr>
      <w:r w:rsidRPr="00A96261">
        <w:t>For the purposes of the calculatio</w:t>
      </w:r>
      <w:r w:rsidR="002F2161">
        <w:t>n of the threshold in Article 9(e)</w:t>
      </w:r>
      <w:r w:rsidR="00D163A7">
        <w:t xml:space="preserve"> </w:t>
      </w:r>
      <w:r>
        <w:t>tangible asset</w:t>
      </w:r>
      <w:r w:rsidR="00D163A7">
        <w:t>s</w:t>
      </w:r>
      <w:r>
        <w:t xml:space="preserve"> </w:t>
      </w:r>
      <w:r w:rsidR="00D163A7" w:rsidRPr="00D163A7">
        <w:t xml:space="preserve">that have been leased by the </w:t>
      </w:r>
      <w:r w:rsidR="00D163A7">
        <w:t>institution (lessor)</w:t>
      </w:r>
      <w:r w:rsidR="00D163A7" w:rsidRPr="00D163A7">
        <w:t xml:space="preserve"> to third part</w:t>
      </w:r>
      <w:r w:rsidR="00D163A7">
        <w:t>ies in agreements that qualify</w:t>
      </w:r>
      <w:r w:rsidR="00D163A7" w:rsidRPr="00D163A7">
        <w:t xml:space="preserve"> as operating leases </w:t>
      </w:r>
      <w:r w:rsidR="00D163A7">
        <w:t>under the relevant accounting framework</w:t>
      </w:r>
      <w:r w:rsidR="008D64E0">
        <w:t xml:space="preserve"> shall be divided by </w:t>
      </w:r>
      <w:r w:rsidR="00DD4219">
        <w:t>total of tangible</w:t>
      </w:r>
      <w:r w:rsidR="008D64E0">
        <w:t xml:space="preserve"> assets</w:t>
      </w:r>
      <w:r>
        <w:t>.</w:t>
      </w:r>
    </w:p>
    <w:p w:rsidR="005868C1" w:rsidRPr="00014814" w:rsidRDefault="00D163A7" w:rsidP="00607122">
      <w:pPr>
        <w:pStyle w:val="Baseparagraphnumbered"/>
      </w:pPr>
      <w:r>
        <w:t xml:space="preserve">Under IFRS or compatible National GAAP, </w:t>
      </w:r>
      <w:r w:rsidR="006D6BA0">
        <w:t>assets</w:t>
      </w:r>
      <w:r w:rsidR="006D6BA0" w:rsidRPr="00014814">
        <w:t xml:space="preserve"> </w:t>
      </w:r>
      <w:r w:rsidR="005868C1" w:rsidRPr="00014814">
        <w:t>that have been leased by the institution (</w:t>
      </w:r>
      <w:r w:rsidR="00A57C9B">
        <w:t xml:space="preserve">as </w:t>
      </w:r>
      <w:r w:rsidR="005868C1" w:rsidRPr="00014814">
        <w:t>lessor) to third parties in operating leases</w:t>
      </w:r>
      <w:r w:rsidR="005868C1">
        <w:t xml:space="preserve"> shall be reported</w:t>
      </w:r>
      <w:r>
        <w:t xml:space="preserve"> broken-down by measurement method</w:t>
      </w:r>
      <w:r w:rsidR="005868C1" w:rsidRPr="00014814">
        <w:t>.</w:t>
      </w:r>
    </w:p>
    <w:p w:rsidR="00F71A00" w:rsidRDefault="00F71A00" w:rsidP="00911F24">
      <w:pPr>
        <w:pStyle w:val="subtitlenumbered"/>
      </w:pPr>
      <w:bookmarkStart w:id="193" w:name="_Toc392674851"/>
      <w:bookmarkStart w:id="194" w:name="_Toc361844246"/>
      <w:bookmarkStart w:id="195" w:name="_Toc244498341"/>
      <w:bookmarkStart w:id="196" w:name="_Toc244500572"/>
      <w:bookmarkStart w:id="197" w:name="_Toc246770631"/>
      <w:r>
        <w:t>Asset management, custody and other service functions (22)</w:t>
      </w:r>
      <w:bookmarkEnd w:id="193"/>
    </w:p>
    <w:bookmarkEnd w:id="194"/>
    <w:p w:rsidR="00DF0B93" w:rsidRPr="00A96261" w:rsidRDefault="00A96261" w:rsidP="00DF0B93">
      <w:pPr>
        <w:pStyle w:val="Baseparagraphnumbered"/>
      </w:pPr>
      <w:r w:rsidRPr="00A96261">
        <w:t>For the purposes of the calculation of the threshold in Article 9</w:t>
      </w:r>
      <w:r w:rsidR="002F2161">
        <w:t>(f)</w:t>
      </w:r>
      <w:r w:rsidRPr="00A96261">
        <w:t>, the amount of “net fee and commission income”</w:t>
      </w:r>
      <w:r w:rsidR="00D163A7">
        <w:t xml:space="preserve"> is</w:t>
      </w:r>
      <w:r w:rsidRPr="00A96261">
        <w:t xml:space="preserve"> the absolute value of the difference between “fee and commission income” and “fee and commission expense</w:t>
      </w:r>
      <w:r w:rsidR="00A57C9B">
        <w:t>”.</w:t>
      </w:r>
      <w:r w:rsidR="00B636ED">
        <w:t xml:space="preserve"> For the same purposes, the amount of “net interest” is the absolute </w:t>
      </w:r>
      <w:r w:rsidR="00B636ED" w:rsidRPr="00A96261">
        <w:t>value of the differe</w:t>
      </w:r>
      <w:r w:rsidR="00B636ED">
        <w:t>nce between “interest income” and “interest</w:t>
      </w:r>
      <w:r w:rsidR="00B636ED" w:rsidRPr="00A96261">
        <w:t xml:space="preserve"> expense</w:t>
      </w:r>
      <w:r w:rsidR="00B636ED">
        <w:t>s”.</w:t>
      </w:r>
    </w:p>
    <w:p w:rsidR="00911F24" w:rsidRPr="00014814" w:rsidRDefault="00911F24" w:rsidP="00911F24">
      <w:pPr>
        <w:pStyle w:val="sub-subtitlenumbered"/>
      </w:pPr>
      <w:bookmarkStart w:id="198" w:name="_Toc361844247"/>
      <w:bookmarkStart w:id="199" w:name="_Toc392674852"/>
      <w:r w:rsidRPr="00014814">
        <w:t>Fee and commission income and expense</w:t>
      </w:r>
      <w:bookmarkEnd w:id="195"/>
      <w:bookmarkEnd w:id="196"/>
      <w:bookmarkEnd w:id="197"/>
      <w:r w:rsidRPr="00014814">
        <w:t>s</w:t>
      </w:r>
      <w:r>
        <w:t xml:space="preserve"> by activity (</w:t>
      </w:r>
      <w:r w:rsidR="00E71E45">
        <w:t>22.1</w:t>
      </w:r>
      <w:r w:rsidRPr="00014814">
        <w:t>)</w:t>
      </w:r>
      <w:bookmarkEnd w:id="198"/>
      <w:bookmarkEnd w:id="199"/>
    </w:p>
    <w:p w:rsidR="00911F24" w:rsidRPr="00014814" w:rsidRDefault="00911F24" w:rsidP="00212A52">
      <w:pPr>
        <w:pStyle w:val="Baseparagraphnumbered"/>
      </w:pPr>
      <w:r w:rsidRPr="00014814">
        <w:t>The fee and commission income and expenses shall be reported by type of activit</w:t>
      </w:r>
      <w:r>
        <w:t>y</w:t>
      </w:r>
      <w:r w:rsidRPr="00014814">
        <w:t xml:space="preserve">. </w:t>
      </w:r>
      <w:r w:rsidR="00E86DE5">
        <w:t>Under IFRS o</w:t>
      </w:r>
      <w:r w:rsidR="008D64E0">
        <w:t>r</w:t>
      </w:r>
      <w:r w:rsidR="00E86DE5">
        <w:t xml:space="preserve"> compatible National GAAP, t</w:t>
      </w:r>
      <w:r w:rsidR="00212A52">
        <w:t xml:space="preserve">his </w:t>
      </w:r>
      <w:r w:rsidR="009E5E20">
        <w:t>template</w:t>
      </w:r>
      <w:r w:rsidR="00212A52">
        <w:t xml:space="preserve"> </w:t>
      </w:r>
      <w:r w:rsidRPr="00014814">
        <w:t xml:space="preserve">includes fee and commission income and expenses other than: </w:t>
      </w:r>
    </w:p>
    <w:p w:rsidR="00911F24" w:rsidRPr="00014814" w:rsidRDefault="00911F24" w:rsidP="00DF61CD">
      <w:pPr>
        <w:numPr>
          <w:ilvl w:val="0"/>
          <w:numId w:val="12"/>
        </w:numPr>
        <w:spacing w:before="120" w:after="120"/>
        <w:jc w:val="both"/>
        <w:rPr>
          <w:rFonts w:ascii="Times New Roman" w:hAnsi="Times New Roman"/>
          <w:sz w:val="24"/>
          <w:szCs w:val="24"/>
        </w:rPr>
      </w:pPr>
      <w:r w:rsidRPr="00014814">
        <w:rPr>
          <w:rFonts w:ascii="Times New Roman" w:hAnsi="Times New Roman"/>
          <w:sz w:val="24"/>
          <w:szCs w:val="24"/>
        </w:rPr>
        <w:t xml:space="preserve">amounts considered for the calculation of the effective interest of financial instruments [IFRS 7.20.(c)] and </w:t>
      </w:r>
    </w:p>
    <w:p w:rsidR="00911F24" w:rsidRPr="00014814" w:rsidRDefault="00911F24" w:rsidP="00DF61CD">
      <w:pPr>
        <w:numPr>
          <w:ilvl w:val="0"/>
          <w:numId w:val="12"/>
        </w:numPr>
        <w:spacing w:before="120" w:after="120"/>
        <w:jc w:val="both"/>
        <w:rPr>
          <w:rFonts w:ascii="Times New Roman" w:hAnsi="Times New Roman"/>
          <w:sz w:val="24"/>
          <w:szCs w:val="24"/>
        </w:rPr>
      </w:pPr>
      <w:r w:rsidRPr="00014814">
        <w:rPr>
          <w:rFonts w:ascii="Times New Roman" w:hAnsi="Times New Roman"/>
          <w:sz w:val="24"/>
          <w:szCs w:val="24"/>
        </w:rPr>
        <w:t xml:space="preserve">amounts arising from financial instruments that are measured at fair value through profit or loss [IFRS 7.20.(c).(i)]. </w:t>
      </w:r>
    </w:p>
    <w:p w:rsidR="00911F24" w:rsidRPr="00014814" w:rsidRDefault="00911F24" w:rsidP="00607122">
      <w:pPr>
        <w:pStyle w:val="Baseparagraphnumbered"/>
      </w:pPr>
      <w:r w:rsidRPr="00014814">
        <w:t xml:space="preserve">Transaction costs directly attributable to the acquisition or issue of financial instruments not measured at fair value through profit or loss shall </w:t>
      </w:r>
      <w:r w:rsidRPr="00014814">
        <w:lastRenderedPageBreak/>
        <w:t>not be included; they form part of the initial acquisition/issue value of these instruments and are amortised to profit or loss over their residual life using the effective interest rate [see IAS 39.43].</w:t>
      </w:r>
    </w:p>
    <w:p w:rsidR="00911F24" w:rsidRPr="00014814" w:rsidRDefault="00911F24" w:rsidP="00607122">
      <w:pPr>
        <w:pStyle w:val="Baseparagraphnumbered"/>
      </w:pPr>
      <w:r w:rsidRPr="00014814">
        <w:t>Transaction costs directly attributable to the acquisition or issue of financial instruments measured at fair value through profit or l</w:t>
      </w:r>
      <w:r w:rsidR="00FC5CB4">
        <w:t xml:space="preserve">oss shall be included </w:t>
      </w:r>
      <w:r w:rsidRPr="00014814">
        <w:t xml:space="preserve">as a part of “Gains </w:t>
      </w:r>
      <w:r>
        <w:t xml:space="preserve">or </w:t>
      </w:r>
      <w:r w:rsidRPr="00014814">
        <w:t xml:space="preserve">losses on financial assets and liabilities held for trading, net” </w:t>
      </w:r>
      <w:r w:rsidR="00113A87">
        <w:t>or</w:t>
      </w:r>
      <w:r w:rsidRPr="00014814">
        <w:t xml:space="preserve"> “Gains </w:t>
      </w:r>
      <w:r>
        <w:t xml:space="preserve">or </w:t>
      </w:r>
      <w:r w:rsidRPr="00014814">
        <w:t>losses on financial assets and liabilities designated at fair value through p</w:t>
      </w:r>
      <w:r w:rsidR="00FC5CB4">
        <w:t>rofit or loss, net”</w:t>
      </w:r>
      <w:r w:rsidRPr="00014814">
        <w:t xml:space="preserve">. They </w:t>
      </w:r>
      <w:r w:rsidR="008D64E0">
        <w:t>shall</w:t>
      </w:r>
      <w:r w:rsidR="008D64E0" w:rsidRPr="00014814">
        <w:t xml:space="preserve"> </w:t>
      </w:r>
      <w:r w:rsidRPr="00014814">
        <w:t xml:space="preserve">not </w:t>
      </w:r>
      <w:r w:rsidR="008D64E0">
        <w:t xml:space="preserve">be </w:t>
      </w:r>
      <w:r w:rsidRPr="00014814">
        <w:t>part of the initial acquisition</w:t>
      </w:r>
      <w:r>
        <w:t xml:space="preserve"> or </w:t>
      </w:r>
      <w:r w:rsidRPr="00014814">
        <w:t>issu</w:t>
      </w:r>
      <w:r>
        <w:t>anc</w:t>
      </w:r>
      <w:r w:rsidRPr="00014814">
        <w:t>e value of these instruments and are immediately recognized in profit or loss.</w:t>
      </w:r>
    </w:p>
    <w:p w:rsidR="00911F24" w:rsidRPr="00014814" w:rsidRDefault="009E5E20" w:rsidP="00607122">
      <w:pPr>
        <w:pStyle w:val="Baseparagraphnumbered"/>
      </w:pPr>
      <w:r>
        <w:t>Institutions</w:t>
      </w:r>
      <w:r w:rsidR="00911F24" w:rsidRPr="00014814">
        <w:t xml:space="preserve"> shall report fee and commission income and expenses according to the following criteria:</w:t>
      </w:r>
      <w:r w:rsidR="00911F24" w:rsidRPr="00014814" w:rsidDel="0017253E">
        <w:t xml:space="preserve"> </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“Securities. Issu</w:t>
      </w:r>
      <w:r w:rsidR="00FC590D">
        <w:rPr>
          <w:rFonts w:ascii="Times New Roman" w:hAnsi="Times New Roman"/>
          <w:sz w:val="24"/>
          <w:szCs w:val="24"/>
        </w:rPr>
        <w:t>ance</w:t>
      </w:r>
      <w:r w:rsidR="000F3B78">
        <w:rPr>
          <w:rFonts w:ascii="Times New Roman" w:hAnsi="Times New Roman"/>
          <w:sz w:val="24"/>
          <w:szCs w:val="24"/>
        </w:rPr>
        <w:t>s</w:t>
      </w:r>
      <w:r w:rsidRPr="00014814">
        <w:rPr>
          <w:rFonts w:ascii="Times New Roman" w:hAnsi="Times New Roman"/>
          <w:sz w:val="24"/>
          <w:szCs w:val="24"/>
        </w:rPr>
        <w:t>” includes fees and commissions received for the involvement in the origination or issuance of securities not originated or issued by the institution.</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“Securities. Transfer orders” includes fees and commissions generated by the reception, transmission and execution on behalf of customers of orders to buy or sell securities.</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“Securities. Other” includes fees and commissions generated by the institution providing other services related with securities not originated or issued by the institution.</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“Clearing and settlement” includes fee and commission income (expenses) generated by (charged to) the institution when participating in counterparty, clearing and settlement facilities.</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“Asset management”, “Custody”, “Central administrative services for collective investment undertakings”, “Fiduciary transactions”, “Payment services” include fee and commission income (expenses) generated by (charged to) the institution when providi</w:t>
      </w:r>
      <w:r w:rsidR="00212A52">
        <w:rPr>
          <w:rFonts w:ascii="Times New Roman" w:hAnsi="Times New Roman"/>
          <w:sz w:val="24"/>
          <w:szCs w:val="24"/>
        </w:rPr>
        <w:t>ng these services</w:t>
      </w:r>
      <w:r w:rsidRPr="00571F06">
        <w:rPr>
          <w:rFonts w:ascii="Times New Roman" w:hAnsi="Times New Roman"/>
          <w:sz w:val="24"/>
          <w:szCs w:val="24"/>
        </w:rPr>
        <w:t>.</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“Structured finance” includes fees and commissions received for the involvement in the origination or issuance of financial instruments other than securities originated or issued by the institution. </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“Servicing fees from securitisation activities” includes, on the income side, the fee and commission income generated by the institution providing loan servicing services and on the expense side, the fee and commission expense charged to the institution by loan service providers.</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“Loan commitments given” and “</w:t>
      </w:r>
      <w:r w:rsidR="00FC590D">
        <w:rPr>
          <w:rFonts w:ascii="Times New Roman" w:hAnsi="Times New Roman"/>
          <w:sz w:val="24"/>
          <w:szCs w:val="24"/>
        </w:rPr>
        <w:t>Financial g</w:t>
      </w:r>
      <w:r w:rsidRPr="00014814">
        <w:rPr>
          <w:rFonts w:ascii="Times New Roman" w:hAnsi="Times New Roman"/>
          <w:sz w:val="24"/>
          <w:szCs w:val="24"/>
        </w:rPr>
        <w:t>uarantees given” include the amount</w:t>
      </w:r>
      <w:r w:rsidR="000F3B78">
        <w:rPr>
          <w:rFonts w:ascii="Times New Roman" w:hAnsi="Times New Roman"/>
          <w:sz w:val="24"/>
          <w:szCs w:val="24"/>
        </w:rPr>
        <w:t>,</w:t>
      </w:r>
      <w:r w:rsidRPr="00014814">
        <w:rPr>
          <w:rFonts w:ascii="Times New Roman" w:hAnsi="Times New Roman"/>
          <w:sz w:val="24"/>
          <w:szCs w:val="24"/>
        </w:rPr>
        <w:t xml:space="preserve"> </w:t>
      </w:r>
      <w:r w:rsidR="000F3B78" w:rsidRPr="00D34EA0">
        <w:rPr>
          <w:rFonts w:ascii="Times New Roman" w:hAnsi="Times New Roman"/>
          <w:sz w:val="24"/>
          <w:szCs w:val="24"/>
        </w:rPr>
        <w:t>recognized as income during the period</w:t>
      </w:r>
      <w:r w:rsidR="000F3B78">
        <w:rPr>
          <w:rFonts w:ascii="Times New Roman" w:hAnsi="Times New Roman"/>
          <w:sz w:val="24"/>
          <w:szCs w:val="24"/>
        </w:rPr>
        <w:t>,</w:t>
      </w:r>
      <w:r w:rsidR="000F3B78" w:rsidRPr="00014814">
        <w:rPr>
          <w:rFonts w:ascii="Times New Roman" w:hAnsi="Times New Roman"/>
          <w:sz w:val="24"/>
          <w:szCs w:val="24"/>
        </w:rPr>
        <w:t xml:space="preserve"> </w:t>
      </w:r>
      <w:r w:rsidRPr="00014814">
        <w:rPr>
          <w:rFonts w:ascii="Times New Roman" w:hAnsi="Times New Roman"/>
          <w:sz w:val="24"/>
          <w:szCs w:val="24"/>
        </w:rPr>
        <w:t xml:space="preserve">of the amortization of </w:t>
      </w:r>
      <w:r w:rsidR="000F3B78">
        <w:rPr>
          <w:rFonts w:ascii="Times New Roman" w:hAnsi="Times New Roman"/>
          <w:sz w:val="24"/>
          <w:szCs w:val="24"/>
        </w:rPr>
        <w:t>the fees and commission for these activities</w:t>
      </w:r>
      <w:r w:rsidR="000F3B78" w:rsidRPr="00376E50">
        <w:rPr>
          <w:rFonts w:ascii="Times New Roman" w:hAnsi="Times New Roman"/>
          <w:sz w:val="24"/>
          <w:szCs w:val="24"/>
        </w:rPr>
        <w:t xml:space="preserve"> </w:t>
      </w:r>
      <w:r w:rsidR="000F3B78">
        <w:rPr>
          <w:rFonts w:ascii="Times New Roman" w:hAnsi="Times New Roman"/>
          <w:sz w:val="24"/>
          <w:szCs w:val="24"/>
        </w:rPr>
        <w:t xml:space="preserve">initially recognised as </w:t>
      </w:r>
      <w:r w:rsidRPr="00014814">
        <w:rPr>
          <w:rFonts w:ascii="Times New Roman" w:hAnsi="Times New Roman"/>
          <w:sz w:val="24"/>
          <w:szCs w:val="24"/>
        </w:rPr>
        <w:t xml:space="preserve"> “other financ</w:t>
      </w:r>
      <w:r w:rsidR="005772EF">
        <w:rPr>
          <w:rFonts w:ascii="Times New Roman" w:hAnsi="Times New Roman"/>
          <w:sz w:val="24"/>
          <w:szCs w:val="24"/>
        </w:rPr>
        <w:t>ial liabilities”</w:t>
      </w:r>
      <w:r w:rsidRPr="00014814">
        <w:rPr>
          <w:rFonts w:ascii="Times New Roman" w:hAnsi="Times New Roman"/>
          <w:sz w:val="24"/>
          <w:szCs w:val="24"/>
        </w:rPr>
        <w:t>.</w:t>
      </w:r>
    </w:p>
    <w:p w:rsidR="00911F24" w:rsidRPr="0001481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t>“Loan commitments received” and “</w:t>
      </w:r>
      <w:r w:rsidR="00FC590D">
        <w:rPr>
          <w:rFonts w:ascii="Times New Roman" w:hAnsi="Times New Roman"/>
          <w:sz w:val="24"/>
          <w:szCs w:val="24"/>
        </w:rPr>
        <w:t>Financial g</w:t>
      </w:r>
      <w:r w:rsidRPr="00014814">
        <w:rPr>
          <w:rFonts w:ascii="Times New Roman" w:hAnsi="Times New Roman"/>
          <w:sz w:val="24"/>
          <w:szCs w:val="24"/>
        </w:rPr>
        <w:t xml:space="preserve">uarantees received” </w:t>
      </w:r>
      <w:r w:rsidR="00B30ED6">
        <w:rPr>
          <w:rFonts w:ascii="Times New Roman" w:hAnsi="Times New Roman"/>
          <w:sz w:val="24"/>
          <w:szCs w:val="24"/>
        </w:rPr>
        <w:t xml:space="preserve">include </w:t>
      </w:r>
      <w:r w:rsidRPr="00014814">
        <w:rPr>
          <w:rFonts w:ascii="Times New Roman" w:hAnsi="Times New Roman"/>
          <w:sz w:val="24"/>
          <w:szCs w:val="24"/>
        </w:rPr>
        <w:t xml:space="preserve">the fee and commission expense </w:t>
      </w:r>
      <w:r w:rsidR="00B30ED6">
        <w:rPr>
          <w:rFonts w:ascii="Times New Roman" w:hAnsi="Times New Roman"/>
          <w:sz w:val="24"/>
          <w:szCs w:val="24"/>
        </w:rPr>
        <w:t>recognised by</w:t>
      </w:r>
      <w:r w:rsidRPr="00014814">
        <w:rPr>
          <w:rFonts w:ascii="Times New Roman" w:hAnsi="Times New Roman"/>
          <w:sz w:val="24"/>
          <w:szCs w:val="24"/>
        </w:rPr>
        <w:t xml:space="preserve"> the institution </w:t>
      </w:r>
      <w:r w:rsidR="00B30ED6">
        <w:rPr>
          <w:rFonts w:ascii="Times New Roman" w:hAnsi="Times New Roman"/>
          <w:sz w:val="24"/>
          <w:szCs w:val="24"/>
        </w:rPr>
        <w:t>as a consequence of the charge made</w:t>
      </w:r>
      <w:r w:rsidR="00B30ED6" w:rsidRPr="00014814">
        <w:rPr>
          <w:rFonts w:ascii="Times New Roman" w:hAnsi="Times New Roman"/>
          <w:sz w:val="24"/>
          <w:szCs w:val="24"/>
        </w:rPr>
        <w:t xml:space="preserve"> </w:t>
      </w:r>
      <w:r w:rsidRPr="00014814">
        <w:rPr>
          <w:rFonts w:ascii="Times New Roman" w:hAnsi="Times New Roman"/>
          <w:sz w:val="24"/>
          <w:szCs w:val="24"/>
        </w:rPr>
        <w:t>by the counterparty that ha</w:t>
      </w:r>
      <w:r w:rsidR="004E2FFE">
        <w:rPr>
          <w:rFonts w:ascii="Times New Roman" w:hAnsi="Times New Roman"/>
          <w:sz w:val="24"/>
          <w:szCs w:val="24"/>
        </w:rPr>
        <w:t>s</w:t>
      </w:r>
      <w:r w:rsidRPr="00014814">
        <w:rPr>
          <w:rFonts w:ascii="Times New Roman" w:hAnsi="Times New Roman"/>
          <w:sz w:val="24"/>
          <w:szCs w:val="24"/>
        </w:rPr>
        <w:t xml:space="preserve"> given the loan commitment or the financial guarantee. </w:t>
      </w:r>
    </w:p>
    <w:p w:rsidR="00911F24" w:rsidRDefault="00911F24" w:rsidP="00CE3BD1">
      <w:pPr>
        <w:numPr>
          <w:ilvl w:val="0"/>
          <w:numId w:val="26"/>
        </w:numPr>
        <w:spacing w:before="120" w:after="120"/>
        <w:ind w:left="993" w:hanging="426"/>
        <w:jc w:val="both"/>
        <w:rPr>
          <w:rFonts w:ascii="Times New Roman" w:hAnsi="Times New Roman"/>
          <w:sz w:val="24"/>
          <w:szCs w:val="24"/>
        </w:rPr>
      </w:pPr>
      <w:r w:rsidRPr="00014814">
        <w:rPr>
          <w:rFonts w:ascii="Times New Roman" w:hAnsi="Times New Roman"/>
          <w:sz w:val="24"/>
          <w:szCs w:val="24"/>
        </w:rPr>
        <w:lastRenderedPageBreak/>
        <w:t>“Other” includes the rest of fee and commission income (expenses) generated by (charged to) the institution such as those derived fro</w:t>
      </w:r>
      <w:r w:rsidR="005772EF">
        <w:rPr>
          <w:rFonts w:ascii="Times New Roman" w:hAnsi="Times New Roman"/>
          <w:sz w:val="24"/>
          <w:szCs w:val="24"/>
        </w:rPr>
        <w:t xml:space="preserve">m “other commitments”, </w:t>
      </w:r>
      <w:r w:rsidRPr="00014814">
        <w:rPr>
          <w:rFonts w:ascii="Times New Roman" w:hAnsi="Times New Roman"/>
          <w:sz w:val="24"/>
          <w:szCs w:val="24"/>
        </w:rPr>
        <w:t>from foreign exchange services (such as exchange of foreign banknotes or coins) or from providing (receiving) other fee-based advice and services.</w:t>
      </w:r>
    </w:p>
    <w:p w:rsidR="005868C1" w:rsidRPr="00014814" w:rsidRDefault="00212A52" w:rsidP="00212A52">
      <w:pPr>
        <w:pStyle w:val="sub-subtitlenumbered"/>
      </w:pPr>
      <w:bookmarkStart w:id="200" w:name="_Toc361844248"/>
      <w:bookmarkStart w:id="201" w:name="_Toc392674853"/>
      <w:r w:rsidRPr="00212A52">
        <w:t xml:space="preserve">Assets involved in the services provided </w:t>
      </w:r>
      <w:r w:rsidR="00087FBB">
        <w:t>(</w:t>
      </w:r>
      <w:r w:rsidR="00E71E45">
        <w:t>22.2</w:t>
      </w:r>
      <w:r w:rsidR="005868C1" w:rsidRPr="00014814">
        <w:t>)</w:t>
      </w:r>
      <w:bookmarkEnd w:id="200"/>
      <w:bookmarkEnd w:id="201"/>
    </w:p>
    <w:p w:rsidR="005868C1" w:rsidRPr="00014814" w:rsidRDefault="005868C1" w:rsidP="00607122">
      <w:pPr>
        <w:pStyle w:val="Baseparagraphnumbered"/>
      </w:pPr>
      <w:r w:rsidRPr="00014814">
        <w:t>Business related to asset management, custody functions, and other service</w:t>
      </w:r>
      <w:r w:rsidR="00951446">
        <w:t>s</w:t>
      </w:r>
      <w:r w:rsidRPr="00014814">
        <w:t xml:space="preserve"> </w:t>
      </w:r>
      <w:r w:rsidR="00B50343">
        <w:t>provided by the institution</w:t>
      </w:r>
      <w:r w:rsidRPr="00014814">
        <w:t xml:space="preserve"> shall be reported </w:t>
      </w:r>
      <w:r w:rsidR="00087FBB">
        <w:t>using the following definitions</w:t>
      </w:r>
      <w:r w:rsidRPr="00014814">
        <w:t>:</w:t>
      </w:r>
    </w:p>
    <w:p w:rsidR="005868C1" w:rsidRPr="00014814" w:rsidRDefault="005868C1"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“Asset management” refers to assets belonging directly to the customers, for which the institution is providing management. “Asset management” shall be reported by type of customer: collective investment</w:t>
      </w:r>
      <w:r w:rsidR="00F261DA">
        <w:rPr>
          <w:rFonts w:ascii="Times New Roman" w:hAnsi="Times New Roman"/>
          <w:sz w:val="24"/>
          <w:szCs w:val="24"/>
        </w:rPr>
        <w:t xml:space="preserve"> undertaking</w:t>
      </w:r>
      <w:r w:rsidRPr="00014814">
        <w:rPr>
          <w:rFonts w:ascii="Times New Roman" w:hAnsi="Times New Roman"/>
          <w:sz w:val="24"/>
          <w:szCs w:val="24"/>
        </w:rPr>
        <w:t xml:space="preserve">s, pension funds, customer portfolios managed on a discretionary basis, and other investment vehicles. </w:t>
      </w:r>
    </w:p>
    <w:p w:rsidR="005868C1" w:rsidRPr="00014814" w:rsidRDefault="005868C1"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“Custody assets” refers to the services of safekeeping and administration of financial instruments for the account of clients provided by the institution and </w:t>
      </w:r>
      <w:r w:rsidRPr="00014814">
        <w:rPr>
          <w:rFonts w:ascii="Times New Roman" w:hAnsi="Times New Roman"/>
          <w:iCs/>
          <w:sz w:val="24"/>
          <w:szCs w:val="24"/>
        </w:rPr>
        <w:t>services related to custodianship such as cash and collateral management.</w:t>
      </w:r>
      <w:r w:rsidRPr="00014814">
        <w:rPr>
          <w:rFonts w:ascii="Times New Roman" w:hAnsi="Times New Roman"/>
          <w:sz w:val="24"/>
          <w:szCs w:val="24"/>
        </w:rPr>
        <w:t xml:space="preserve"> “Custody assets” shall be reported by type of customers for which the institution is holding the assets distinguishing between collective investment undertakings and others. The item “of which: entrusted to other entities” refers to the amount of assets included in custody assets for which the institution has given the effective custody to other entities.  </w:t>
      </w:r>
    </w:p>
    <w:p w:rsidR="005868C1" w:rsidRPr="00014814" w:rsidRDefault="005868C1"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“Central administrative services for collective investment” refers to the administrative services provided by the institution to collective investment undertakings. It includes, among others, the services of transfer agent; of compiling accounting documents; of preparing the prospectus, financial reports and all other documents intended for investors; of carrying out the correspondence by distributing financial reports and all other documents intended for investors; of carrying out issues and redemptions and keeping the register of investors; as well as of calculating the net asset value.</w:t>
      </w:r>
      <w:r w:rsidRPr="00014814">
        <w:t xml:space="preserve"> </w:t>
      </w:r>
    </w:p>
    <w:p w:rsidR="005868C1" w:rsidRPr="00014814" w:rsidRDefault="005868C1"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“Fiduciary transactions” refers to the activities where the institution acts in its own name but for the account and at the risk of its customers. Frequently, in fiduciary transactions, the institution provides services, such as custody asset management services to a structured entity or managing portfolios on a discretionary basis. All fiduciary transactions shall be reported exclusively in this item without regarding whether the institution provides additionally other services.</w:t>
      </w:r>
    </w:p>
    <w:p w:rsidR="005868C1" w:rsidRPr="00014814" w:rsidRDefault="005868C1"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“Payment services” refers to the collection on behalf of customers of payments generated by debt instruments that are neither recognised on the balance sheet of the institution nor originated by it.</w:t>
      </w:r>
    </w:p>
    <w:p w:rsidR="005868C1" w:rsidRPr="00014814" w:rsidRDefault="005868C1"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“Customer resources distributed but not managed” refers to products issued by entities outside the group that the institution has distributed to its current customers. This item shall be reported by type of product.</w:t>
      </w:r>
    </w:p>
    <w:p w:rsidR="005868C1" w:rsidRDefault="005868C1" w:rsidP="00DF61CD">
      <w:pPr>
        <w:numPr>
          <w:ilvl w:val="0"/>
          <w:numId w:val="22"/>
        </w:numPr>
        <w:spacing w:before="120" w:after="120"/>
        <w:ind w:left="993" w:hanging="426"/>
        <w:jc w:val="both"/>
        <w:rPr>
          <w:rFonts w:ascii="Times New Roman" w:hAnsi="Times New Roman"/>
          <w:sz w:val="24"/>
          <w:szCs w:val="24"/>
        </w:rPr>
      </w:pPr>
      <w:r w:rsidRPr="00014814">
        <w:rPr>
          <w:rFonts w:ascii="Times New Roman" w:hAnsi="Times New Roman"/>
          <w:sz w:val="24"/>
          <w:szCs w:val="24"/>
        </w:rPr>
        <w:t>“</w:t>
      </w:r>
      <w:r w:rsidR="00B30ED6">
        <w:rPr>
          <w:rFonts w:ascii="Times New Roman" w:hAnsi="Times New Roman"/>
          <w:sz w:val="24"/>
          <w:szCs w:val="24"/>
        </w:rPr>
        <w:t>Amount of the a</w:t>
      </w:r>
      <w:r w:rsidRPr="00014814">
        <w:rPr>
          <w:rFonts w:ascii="Times New Roman" w:hAnsi="Times New Roman"/>
          <w:sz w:val="24"/>
          <w:szCs w:val="24"/>
        </w:rPr>
        <w:t>ssets involved in the services provided” includes the amount of assets in relation to which the</w:t>
      </w:r>
      <w:r w:rsidR="00156E20">
        <w:rPr>
          <w:rFonts w:ascii="Times New Roman" w:hAnsi="Times New Roman"/>
          <w:sz w:val="24"/>
          <w:szCs w:val="24"/>
        </w:rPr>
        <w:t xml:space="preserve"> </w:t>
      </w:r>
      <w:r w:rsidRPr="00014814">
        <w:rPr>
          <w:rFonts w:ascii="Times New Roman" w:hAnsi="Times New Roman"/>
          <w:sz w:val="24"/>
          <w:szCs w:val="24"/>
        </w:rPr>
        <w:t xml:space="preserve">institution is acting, using the fair </w:t>
      </w:r>
      <w:r w:rsidRPr="00014814">
        <w:rPr>
          <w:rFonts w:ascii="Times New Roman" w:hAnsi="Times New Roman"/>
          <w:sz w:val="24"/>
          <w:szCs w:val="24"/>
        </w:rPr>
        <w:lastRenderedPageBreak/>
        <w:t>value. Other measurement bases including nominal value may be used if the fair value is not available. In those cases where the institution provides services to entities such as collective investment</w:t>
      </w:r>
      <w:r w:rsidR="00F261DA">
        <w:rPr>
          <w:rFonts w:ascii="Times New Roman" w:hAnsi="Times New Roman"/>
          <w:sz w:val="24"/>
          <w:szCs w:val="24"/>
        </w:rPr>
        <w:t xml:space="preserve"> undertaking</w:t>
      </w:r>
      <w:r w:rsidRPr="00014814">
        <w:rPr>
          <w:rFonts w:ascii="Times New Roman" w:hAnsi="Times New Roman"/>
          <w:sz w:val="24"/>
          <w:szCs w:val="24"/>
        </w:rPr>
        <w:t>s, pension funds, the assets concerned may be shown at the value at which these entities report the assets in their own balance sheet. Reported amounts shall include accrued interest, if appropriate.</w:t>
      </w:r>
    </w:p>
    <w:p w:rsidR="00427999" w:rsidRPr="00014814" w:rsidRDefault="00F71A00" w:rsidP="00920691">
      <w:pPr>
        <w:pStyle w:val="subtitlenumbered"/>
      </w:pPr>
      <w:bookmarkStart w:id="202" w:name="_Toc361844249"/>
      <w:bookmarkStart w:id="203" w:name="_Toc392674854"/>
      <w:r>
        <w:t>I</w:t>
      </w:r>
      <w:r w:rsidR="00D42907" w:rsidRPr="00014814">
        <w:t>nterests in unconsolid</w:t>
      </w:r>
      <w:r w:rsidR="005868C1">
        <w:t>ated structured entities (</w:t>
      </w:r>
      <w:r w:rsidR="00E71E45">
        <w:t>30</w:t>
      </w:r>
      <w:r w:rsidR="00D42907" w:rsidRPr="00014814">
        <w:t>)</w:t>
      </w:r>
      <w:bookmarkEnd w:id="202"/>
      <w:bookmarkEnd w:id="203"/>
    </w:p>
    <w:p w:rsidR="00D42907" w:rsidRDefault="00293909" w:rsidP="00920691">
      <w:pPr>
        <w:pStyle w:val="Baseparagraphnumbered"/>
      </w:pPr>
      <w:r w:rsidRPr="00014814">
        <w:t>“Liquidity support drawn”</w:t>
      </w:r>
      <w:r w:rsidR="008D64E0">
        <w:t xml:space="preserve"> shall</w:t>
      </w:r>
      <w:r w:rsidRPr="00014814">
        <w:t xml:space="preserve"> mean the </w:t>
      </w:r>
      <w:r w:rsidR="00AF6459" w:rsidRPr="00014814">
        <w:t xml:space="preserve">sum of the </w:t>
      </w:r>
      <w:r w:rsidRPr="00014814">
        <w:t xml:space="preserve">carrying amount of the loan </w:t>
      </w:r>
      <w:r w:rsidR="00AF6459" w:rsidRPr="00014814">
        <w:t>and advances granted</w:t>
      </w:r>
      <w:r w:rsidR="0097027C" w:rsidRPr="00014814">
        <w:t xml:space="preserve"> to </w:t>
      </w:r>
      <w:r w:rsidR="00AF6459" w:rsidRPr="00014814">
        <w:t>unconsolidated structured entities and the carrying amount of debt securities he</w:t>
      </w:r>
      <w:r w:rsidR="0097027C" w:rsidRPr="00014814">
        <w:t>ld that have been issued by unconsolidated structured entities</w:t>
      </w:r>
      <w:r w:rsidR="00AF6459" w:rsidRPr="00014814">
        <w:t>.</w:t>
      </w:r>
    </w:p>
    <w:p w:rsidR="00212A52" w:rsidRDefault="005100D0" w:rsidP="00DF61CD">
      <w:pPr>
        <w:pStyle w:val="subtitlenumbered"/>
        <w:numPr>
          <w:ilvl w:val="0"/>
          <w:numId w:val="18"/>
        </w:numPr>
      </w:pPr>
      <w:bookmarkStart w:id="204" w:name="_Toc361844250"/>
      <w:bookmarkStart w:id="205" w:name="_Toc392674855"/>
      <w:r w:rsidRPr="00014814">
        <w:t>Related part</w:t>
      </w:r>
      <w:bookmarkEnd w:id="192"/>
      <w:r w:rsidR="00212A52">
        <w:t>ies</w:t>
      </w:r>
      <w:r w:rsidR="00281AB9">
        <w:t xml:space="preserve"> (</w:t>
      </w:r>
      <w:r w:rsidR="00E71E45">
        <w:t>31</w:t>
      </w:r>
      <w:r w:rsidR="00281AB9">
        <w:t>)</w:t>
      </w:r>
      <w:bookmarkEnd w:id="204"/>
      <w:bookmarkEnd w:id="205"/>
    </w:p>
    <w:p w:rsidR="00C30248" w:rsidRDefault="009E5E20" w:rsidP="00607122">
      <w:pPr>
        <w:pStyle w:val="Baseparagraphnumbered"/>
      </w:pPr>
      <w:r>
        <w:t>Institutions</w:t>
      </w:r>
      <w:r w:rsidR="005100D0" w:rsidRPr="00014814">
        <w:t xml:space="preserve"> shall report amounts and/or transactions relate</w:t>
      </w:r>
      <w:r w:rsidR="00212A52">
        <w:t xml:space="preserve">d to the balance sheet </w:t>
      </w:r>
      <w:r w:rsidR="0087537F" w:rsidRPr="00014814">
        <w:t>and</w:t>
      </w:r>
      <w:r w:rsidR="005100D0" w:rsidRPr="00014814">
        <w:t xml:space="preserve"> the off-balance sheet </w:t>
      </w:r>
      <w:r w:rsidR="00EF1306">
        <w:t>exposures</w:t>
      </w:r>
      <w:r w:rsidR="00212A52">
        <w:t xml:space="preserve"> </w:t>
      </w:r>
      <w:r w:rsidR="005100D0" w:rsidRPr="00014814">
        <w:t>where the counterparty is a re</w:t>
      </w:r>
      <w:r w:rsidR="00212A52">
        <w:t>lated party</w:t>
      </w:r>
      <w:r w:rsidR="005100D0" w:rsidRPr="00014814">
        <w:t xml:space="preserve">. </w:t>
      </w:r>
    </w:p>
    <w:p w:rsidR="005100D0" w:rsidRDefault="005100D0" w:rsidP="00607122">
      <w:pPr>
        <w:pStyle w:val="Baseparagraphnumbered"/>
      </w:pPr>
      <w:r w:rsidRPr="00014814">
        <w:t>Intra</w:t>
      </w:r>
      <w:r w:rsidR="00C5730A">
        <w:t>-</w:t>
      </w:r>
      <w:r w:rsidRPr="00014814">
        <w:t>group transactions and</w:t>
      </w:r>
      <w:r w:rsidR="00D85F41">
        <w:t xml:space="preserve"> intra-group</w:t>
      </w:r>
      <w:r w:rsidRPr="00014814">
        <w:t xml:space="preserve"> outstanding balances</w:t>
      </w:r>
      <w:r w:rsidR="00D85F41">
        <w:t xml:space="preserve"> </w:t>
      </w:r>
      <w:r w:rsidR="00544012">
        <w:t>shall be</w:t>
      </w:r>
      <w:r w:rsidRPr="00014814">
        <w:t xml:space="preserve"> eliminated.</w:t>
      </w:r>
      <w:r w:rsidR="00C30248" w:rsidRPr="00C30248">
        <w:t xml:space="preserve"> </w:t>
      </w:r>
      <w:r w:rsidR="00AD1DA2">
        <w:t xml:space="preserve">Under </w:t>
      </w:r>
      <w:r w:rsidR="00C30248">
        <w:t>“Subsidiaries</w:t>
      </w:r>
      <w:r w:rsidR="009041DC" w:rsidRPr="009041DC">
        <w:t xml:space="preserve"> </w:t>
      </w:r>
      <w:r w:rsidR="009041DC">
        <w:t>and other entities of the same group</w:t>
      </w:r>
      <w:r w:rsidR="00C30248">
        <w:t>”</w:t>
      </w:r>
      <w:r w:rsidR="00AD1DA2">
        <w:t xml:space="preserve">, </w:t>
      </w:r>
      <w:r w:rsidR="009E5E20">
        <w:t>institutions</w:t>
      </w:r>
      <w:r w:rsidR="00AD1DA2">
        <w:t xml:space="preserve"> shall </w:t>
      </w:r>
      <w:r w:rsidR="00951446">
        <w:t>includ</w:t>
      </w:r>
      <w:r w:rsidR="00AD1DA2">
        <w:t>e</w:t>
      </w:r>
      <w:r w:rsidR="00C30248">
        <w:t xml:space="preserve"> balances and transactions with</w:t>
      </w:r>
      <w:r w:rsidR="00C30248" w:rsidRPr="00C30248">
        <w:t xml:space="preserve"> subsidiaries that</w:t>
      </w:r>
      <w:r w:rsidR="00C30248">
        <w:t xml:space="preserve"> ha</w:t>
      </w:r>
      <w:r w:rsidR="00AD1DA2">
        <w:t>ve not been eliminated either</w:t>
      </w:r>
      <w:r w:rsidR="0050307F">
        <w:t xml:space="preserve"> because the subsidiaries are not fully consolidated </w:t>
      </w:r>
      <w:r w:rsidR="0050307F" w:rsidRPr="008D64E0">
        <w:t xml:space="preserve">with the prudential </w:t>
      </w:r>
      <w:r w:rsidR="00C30248" w:rsidRPr="008D64E0">
        <w:t>scope of consolidation or</w:t>
      </w:r>
      <w:r w:rsidR="00AD1DA2" w:rsidRPr="008D64E0">
        <w:t xml:space="preserve"> because</w:t>
      </w:r>
      <w:r w:rsidR="0050307F" w:rsidRPr="008D64E0">
        <w:t>, in accordance with Article 1</w:t>
      </w:r>
      <w:r w:rsidR="00A01596" w:rsidRPr="008D64E0">
        <w:t>9</w:t>
      </w:r>
      <w:r w:rsidR="0050307F" w:rsidRPr="008D64E0">
        <w:t xml:space="preserve"> of the CRR, the subsidiaries</w:t>
      </w:r>
      <w:r w:rsidR="00C30248">
        <w:t xml:space="preserve"> are excluded from </w:t>
      </w:r>
      <w:r w:rsidR="0050307F">
        <w:t>th</w:t>
      </w:r>
      <w:r w:rsidR="00AD1DA2">
        <w:t xml:space="preserve">e scope of prudential </w:t>
      </w:r>
      <w:r w:rsidR="00C30248">
        <w:t>consolidation</w:t>
      </w:r>
      <w:r w:rsidR="0050307F">
        <w:t xml:space="preserve"> </w:t>
      </w:r>
      <w:r w:rsidR="00C30248">
        <w:t>for</w:t>
      </w:r>
      <w:r w:rsidR="00951446">
        <w:t xml:space="preserve"> being</w:t>
      </w:r>
      <w:r w:rsidR="00C30248">
        <w:t xml:space="preserve"> immaterial</w:t>
      </w:r>
      <w:r w:rsidR="009041DC" w:rsidRPr="009041DC">
        <w:t xml:space="preserve"> </w:t>
      </w:r>
      <w:r w:rsidR="009041DC">
        <w:t xml:space="preserve">or because, for  </w:t>
      </w:r>
      <w:r w:rsidR="009E5E20">
        <w:t>institutions</w:t>
      </w:r>
      <w:r w:rsidR="009041DC">
        <w:t xml:space="preserve"> that are part of a bigger group, the subsidiaries are of the ultimate parent not of the institution</w:t>
      </w:r>
      <w:r w:rsidR="00C30248">
        <w:t>.</w:t>
      </w:r>
      <w:r w:rsidR="00AD1DA2">
        <w:t xml:space="preserve"> Under</w:t>
      </w:r>
      <w:r w:rsidR="007F0201" w:rsidRPr="007F0201">
        <w:t xml:space="preserve"> </w:t>
      </w:r>
      <w:r w:rsidR="00AD1DA2">
        <w:t xml:space="preserve">“Associates and </w:t>
      </w:r>
      <w:r w:rsidR="007F0201" w:rsidRPr="007F0201">
        <w:t>joint venture</w:t>
      </w:r>
      <w:r w:rsidR="00AD1DA2">
        <w:t>s”</w:t>
      </w:r>
      <w:r w:rsidR="007F0201" w:rsidRPr="007F0201">
        <w:t>,</w:t>
      </w:r>
      <w:r w:rsidR="0026040B">
        <w:t xml:space="preserve"> </w:t>
      </w:r>
      <w:r w:rsidR="009E5E20">
        <w:t>institutions</w:t>
      </w:r>
      <w:r w:rsidR="00951446">
        <w:t xml:space="preserve"> </w:t>
      </w:r>
      <w:r w:rsidR="0050307F">
        <w:t>sh</w:t>
      </w:r>
      <w:r w:rsidR="00951446">
        <w:t>all includ</w:t>
      </w:r>
      <w:r w:rsidR="0050307F" w:rsidRPr="0050307F">
        <w:t>e</w:t>
      </w:r>
      <w:r w:rsidR="00697C28">
        <w:t xml:space="preserve"> the portions of</w:t>
      </w:r>
      <w:r w:rsidR="0050307F" w:rsidRPr="0050307F">
        <w:t xml:space="preserve"> balances a</w:t>
      </w:r>
      <w:r w:rsidR="0050307F">
        <w:t>nd transactions with joint ventures</w:t>
      </w:r>
      <w:r w:rsidR="00697C28">
        <w:t xml:space="preserve"> and associates</w:t>
      </w:r>
      <w:r w:rsidR="0050307F">
        <w:t xml:space="preserve"> </w:t>
      </w:r>
      <w:r w:rsidR="009041DC">
        <w:t xml:space="preserve">of the group to which the entity belongs </w:t>
      </w:r>
      <w:r w:rsidR="0050307F">
        <w:t>that have not been</w:t>
      </w:r>
      <w:r w:rsidR="00697C28">
        <w:t xml:space="preserve"> eliminated when</w:t>
      </w:r>
      <w:r w:rsidR="00D70B98">
        <w:t xml:space="preserve"> either</w:t>
      </w:r>
      <w:r w:rsidR="00697C28">
        <w:t xml:space="preserve"> </w:t>
      </w:r>
      <w:r w:rsidR="0050307F" w:rsidRPr="0050307F">
        <w:t>proportional consolidat</w:t>
      </w:r>
      <w:r w:rsidR="00697C28">
        <w:t>ion or the equity method</w:t>
      </w:r>
      <w:r w:rsidR="00D70B98">
        <w:t xml:space="preserve"> is applied</w:t>
      </w:r>
      <w:r w:rsidR="0050307F">
        <w:t>.</w:t>
      </w:r>
    </w:p>
    <w:p w:rsidR="00323780" w:rsidRPr="00014814" w:rsidRDefault="00323780" w:rsidP="00323780">
      <w:pPr>
        <w:pStyle w:val="sub-subtitlenumbered"/>
      </w:pPr>
      <w:bookmarkStart w:id="206" w:name="_Toc361844251"/>
      <w:bookmarkStart w:id="207" w:name="_Toc392674856"/>
      <w:r w:rsidRPr="00281AB9">
        <w:t xml:space="preserve">Related parties: amounts payable to and amounts receivable from </w:t>
      </w:r>
      <w:r>
        <w:t>(</w:t>
      </w:r>
      <w:r w:rsidR="00E71E45">
        <w:t>31.1</w:t>
      </w:r>
      <w:r w:rsidRPr="00014814">
        <w:t>)</w:t>
      </w:r>
      <w:bookmarkEnd w:id="206"/>
      <w:bookmarkEnd w:id="207"/>
    </w:p>
    <w:p w:rsidR="00154038" w:rsidRPr="00014814" w:rsidRDefault="009527E0" w:rsidP="00607122">
      <w:pPr>
        <w:pStyle w:val="Baseparagraphnumbered"/>
      </w:pPr>
      <w:r w:rsidRPr="00014814">
        <w:t>For “Loan commitments, financial guarantees and other commitments received</w:t>
      </w:r>
      <w:r w:rsidR="00E0104D" w:rsidRPr="00014814">
        <w:t>”</w:t>
      </w:r>
      <w:r w:rsidRPr="00014814">
        <w:t xml:space="preserve">, </w:t>
      </w:r>
      <w:r w:rsidR="007756F4">
        <w:t>the amount that shall be reported is</w:t>
      </w:r>
      <w:r w:rsidR="00B13971" w:rsidRPr="00014814">
        <w:t xml:space="preserve"> the sum of the “nominal” of loan commitments received, the</w:t>
      </w:r>
      <w:r w:rsidRPr="00014814">
        <w:t xml:space="preserve"> “maximum collateral/guarantee that can be considered”</w:t>
      </w:r>
      <w:r w:rsidR="00B13971" w:rsidRPr="00014814">
        <w:t xml:space="preserve"> of financial guarantees received and the “nominal” of the other commitments received.</w:t>
      </w:r>
    </w:p>
    <w:p w:rsidR="00212A52" w:rsidRPr="00014814" w:rsidRDefault="00281AB9" w:rsidP="00212A52">
      <w:pPr>
        <w:pStyle w:val="sub-subtitlenumbered"/>
      </w:pPr>
      <w:bookmarkStart w:id="208" w:name="_Toc246513988"/>
      <w:bookmarkStart w:id="209" w:name="_Toc246730660"/>
      <w:bookmarkStart w:id="210" w:name="_Toc246730751"/>
      <w:bookmarkStart w:id="211" w:name="_Toc246513990"/>
      <w:bookmarkStart w:id="212" w:name="_Toc246730662"/>
      <w:bookmarkStart w:id="213" w:name="_Toc246730753"/>
      <w:bookmarkStart w:id="214" w:name="_Toc246513995"/>
      <w:bookmarkStart w:id="215" w:name="_Toc246730667"/>
      <w:bookmarkStart w:id="216" w:name="_Toc246730758"/>
      <w:bookmarkStart w:id="217" w:name="_Toc246513999"/>
      <w:bookmarkStart w:id="218" w:name="_Toc246730671"/>
      <w:bookmarkStart w:id="219" w:name="_Toc246730762"/>
      <w:bookmarkStart w:id="220" w:name="_Toc246514001"/>
      <w:bookmarkStart w:id="221" w:name="_Toc246730673"/>
      <w:bookmarkStart w:id="222" w:name="_Toc246730764"/>
      <w:bookmarkStart w:id="223" w:name="_Toc361844252"/>
      <w:bookmarkStart w:id="224" w:name="_Toc39267485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281AB9">
        <w:t>Related parties: expenses and income generated by transactions with</w:t>
      </w:r>
      <w:r>
        <w:t xml:space="preserve"> (</w:t>
      </w:r>
      <w:r w:rsidR="00E71E45">
        <w:t>31.2</w:t>
      </w:r>
      <w:r w:rsidR="00212A52" w:rsidRPr="00014814">
        <w:t>)</w:t>
      </w:r>
      <w:bookmarkEnd w:id="223"/>
      <w:bookmarkEnd w:id="224"/>
    </w:p>
    <w:p w:rsidR="00212A52" w:rsidRPr="00014814" w:rsidRDefault="00212A52" w:rsidP="00607122">
      <w:pPr>
        <w:pStyle w:val="Baseparagraphnumbered"/>
      </w:pPr>
      <w:r w:rsidRPr="00014814">
        <w:t xml:space="preserve">“Gains </w:t>
      </w:r>
      <w:r>
        <w:t xml:space="preserve">or losses </w:t>
      </w:r>
      <w:r w:rsidRPr="00014814">
        <w:t xml:space="preserve">on derecognition of non-financial assets” </w:t>
      </w:r>
      <w:r>
        <w:t>shall</w:t>
      </w:r>
      <w:r w:rsidRPr="00014814">
        <w:t xml:space="preserve"> include all the gains and losses on derecognition of </w:t>
      </w:r>
      <w:r w:rsidR="00C30248">
        <w:t xml:space="preserve">non-financial </w:t>
      </w:r>
      <w:r w:rsidRPr="00014814">
        <w:t>assets</w:t>
      </w:r>
      <w:r w:rsidR="00DF0AC9">
        <w:t xml:space="preserve"> </w:t>
      </w:r>
      <w:r w:rsidRPr="00014814">
        <w:t>generated by transactions with related parties. Th</w:t>
      </w:r>
      <w:r>
        <w:t>i</w:t>
      </w:r>
      <w:r w:rsidRPr="00014814">
        <w:t xml:space="preserve">s item </w:t>
      </w:r>
      <w:r>
        <w:t xml:space="preserve">shall </w:t>
      </w:r>
      <w:r w:rsidRPr="00014814">
        <w:t>include the gains and losses on derecognition of non-financial assets, which have been generated by transactions with related parties and that are part of the</w:t>
      </w:r>
      <w:r w:rsidR="005772EF">
        <w:t xml:space="preserve"> following line items of the </w:t>
      </w:r>
      <w:r w:rsidRPr="00014814">
        <w:t xml:space="preserve">“Statement of profit or loss”: </w:t>
      </w:r>
    </w:p>
    <w:p w:rsidR="00212A52" w:rsidRDefault="00212A52" w:rsidP="00DF61CD">
      <w:pPr>
        <w:numPr>
          <w:ilvl w:val="0"/>
          <w:numId w:val="23"/>
        </w:numPr>
        <w:spacing w:before="120" w:after="120"/>
        <w:ind w:left="993" w:hanging="426"/>
        <w:jc w:val="both"/>
        <w:rPr>
          <w:rFonts w:ascii="Times New Roman" w:hAnsi="Times New Roman"/>
          <w:sz w:val="24"/>
          <w:szCs w:val="24"/>
        </w:rPr>
      </w:pPr>
      <w:r w:rsidRPr="00014814">
        <w:rPr>
          <w:rFonts w:ascii="Times New Roman" w:hAnsi="Times New Roman"/>
          <w:sz w:val="24"/>
          <w:szCs w:val="24"/>
        </w:rPr>
        <w:lastRenderedPageBreak/>
        <w:t xml:space="preserve">“Gains </w:t>
      </w:r>
      <w:r>
        <w:rPr>
          <w:rFonts w:ascii="Times New Roman" w:hAnsi="Times New Roman"/>
          <w:sz w:val="24"/>
          <w:szCs w:val="24"/>
        </w:rPr>
        <w:t xml:space="preserve">or </w:t>
      </w:r>
      <w:r w:rsidRPr="00014814">
        <w:rPr>
          <w:rFonts w:ascii="Times New Roman" w:hAnsi="Times New Roman"/>
          <w:sz w:val="24"/>
          <w:szCs w:val="24"/>
        </w:rPr>
        <w:t xml:space="preserve">losses on derecognition of investments in </w:t>
      </w:r>
      <w:r w:rsidRPr="00296E80">
        <w:rPr>
          <w:rFonts w:ascii="Times New Roman" w:hAnsi="Times New Roman"/>
          <w:sz w:val="24"/>
          <w:szCs w:val="24"/>
        </w:rPr>
        <w:t>subsidiaries, joint ventures and associates</w:t>
      </w:r>
      <w:r>
        <w:rPr>
          <w:rFonts w:ascii="Times New Roman" w:hAnsi="Times New Roman"/>
          <w:sz w:val="24"/>
          <w:szCs w:val="24"/>
        </w:rPr>
        <w:t>”</w:t>
      </w:r>
    </w:p>
    <w:p w:rsidR="00212A52" w:rsidRPr="00014814" w:rsidRDefault="00212A52" w:rsidP="00DF61CD">
      <w:pPr>
        <w:numPr>
          <w:ilvl w:val="0"/>
          <w:numId w:val="23"/>
        </w:numPr>
        <w:spacing w:before="120" w:after="120"/>
        <w:ind w:left="993" w:hanging="426"/>
        <w:jc w:val="both"/>
        <w:rPr>
          <w:rFonts w:ascii="Times New Roman" w:hAnsi="Times New Roman"/>
          <w:sz w:val="24"/>
          <w:szCs w:val="24"/>
        </w:rPr>
      </w:pPr>
      <w:r>
        <w:rPr>
          <w:rFonts w:ascii="Times New Roman" w:hAnsi="Times New Roman"/>
          <w:sz w:val="24"/>
          <w:szCs w:val="24"/>
        </w:rPr>
        <w:t xml:space="preserve">“Gains or </w:t>
      </w:r>
      <w:r w:rsidRPr="00296E80">
        <w:rPr>
          <w:rFonts w:ascii="Times New Roman" w:hAnsi="Times New Roman"/>
          <w:sz w:val="24"/>
          <w:szCs w:val="24"/>
        </w:rPr>
        <w:t>losses on derecognition of</w:t>
      </w:r>
      <w:r w:rsidRPr="00014814">
        <w:rPr>
          <w:rFonts w:ascii="Times New Roman" w:hAnsi="Times New Roman"/>
          <w:sz w:val="24"/>
          <w:szCs w:val="24"/>
        </w:rPr>
        <w:t xml:space="preserve"> non-financial assets other than held for sale”, </w:t>
      </w:r>
    </w:p>
    <w:p w:rsidR="00212A52" w:rsidRPr="00014814" w:rsidRDefault="00212A52" w:rsidP="00DF61CD">
      <w:pPr>
        <w:numPr>
          <w:ilvl w:val="0"/>
          <w:numId w:val="23"/>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“Profit or loss from non-current assets and disposal groups classified as held for sale not qualifying as discontinued operations”, and </w:t>
      </w:r>
    </w:p>
    <w:p w:rsidR="00212A52" w:rsidRDefault="00212A52" w:rsidP="00DF61CD">
      <w:pPr>
        <w:numPr>
          <w:ilvl w:val="0"/>
          <w:numId w:val="23"/>
        </w:numPr>
        <w:spacing w:before="120" w:after="120"/>
        <w:ind w:left="993" w:hanging="426"/>
        <w:jc w:val="both"/>
        <w:rPr>
          <w:rFonts w:ascii="Times New Roman" w:hAnsi="Times New Roman"/>
          <w:sz w:val="24"/>
          <w:szCs w:val="24"/>
        </w:rPr>
      </w:pPr>
      <w:r w:rsidRPr="00014814">
        <w:rPr>
          <w:rFonts w:ascii="Times New Roman" w:hAnsi="Times New Roman"/>
          <w:sz w:val="24"/>
          <w:szCs w:val="24"/>
        </w:rPr>
        <w:t>“Profit or loss after tax from discontinued operations”.</w:t>
      </w:r>
    </w:p>
    <w:p w:rsidR="00281AB9" w:rsidRDefault="00281AB9" w:rsidP="00281AB9">
      <w:pPr>
        <w:spacing w:before="120" w:after="120"/>
        <w:jc w:val="both"/>
        <w:rPr>
          <w:rFonts w:ascii="Times New Roman" w:hAnsi="Times New Roman"/>
          <w:sz w:val="24"/>
          <w:szCs w:val="24"/>
        </w:rPr>
      </w:pPr>
    </w:p>
    <w:p w:rsidR="00F71A00" w:rsidRDefault="00F71A00" w:rsidP="00920691">
      <w:pPr>
        <w:pStyle w:val="subtitlenumbered"/>
      </w:pPr>
      <w:bookmarkStart w:id="225" w:name="_Toc392674858"/>
      <w:bookmarkStart w:id="226" w:name="_Toc361844253"/>
      <w:r>
        <w:t>Group structure (40)</w:t>
      </w:r>
      <w:bookmarkEnd w:id="225"/>
    </w:p>
    <w:bookmarkEnd w:id="226"/>
    <w:p w:rsidR="00212A52" w:rsidRPr="00014814" w:rsidRDefault="009E5E20" w:rsidP="00950274">
      <w:pPr>
        <w:pStyle w:val="Baseparagraphnumbered"/>
      </w:pPr>
      <w:r>
        <w:t>Institutions</w:t>
      </w:r>
      <w:r w:rsidR="00212A52" w:rsidRPr="00014814">
        <w:t xml:space="preserve"> shall </w:t>
      </w:r>
      <w:r w:rsidR="00951446">
        <w:t>provide</w:t>
      </w:r>
      <w:r w:rsidR="00212A52" w:rsidRPr="00014814">
        <w:t xml:space="preserve"> detailed information </w:t>
      </w:r>
      <w:r w:rsidR="00281AB9">
        <w:t xml:space="preserve">on subsidiaries, joint ventures and associates </w:t>
      </w:r>
      <w:r w:rsidR="00212A52" w:rsidRPr="00014814">
        <w:t>as of the reporting date.</w:t>
      </w:r>
      <w:r w:rsidR="0054583C">
        <w:t xml:space="preserve"> A</w:t>
      </w:r>
      <w:r w:rsidR="00187EB8">
        <w:t>ll subsidiaries</w:t>
      </w:r>
      <w:r w:rsidR="00744C2F">
        <w:t xml:space="preserve"> </w:t>
      </w:r>
      <w:r w:rsidR="00744C2F" w:rsidRPr="00744C2F">
        <w:t>regardless the activity they perform</w:t>
      </w:r>
      <w:r w:rsidR="0054583C">
        <w:t xml:space="preserve"> shall be reported</w:t>
      </w:r>
      <w:r w:rsidR="00744C2F">
        <w:t>.</w:t>
      </w:r>
      <w:r w:rsidR="00212A52">
        <w:t xml:space="preserve"> </w:t>
      </w:r>
      <w:ins w:id="227" w:author="Author">
        <w:r w:rsidR="00950274" w:rsidRPr="00950274">
          <w:t>Securities classified as “Financial assets held for trading”, “Financial assets designated at fair value through profit or loss”, “Available-for-sale financial assets” and Treasury shares, that is to say, own shares of reporting institution owned by it, shall be excluded from the scope of this template.</w:t>
        </w:r>
      </w:ins>
    </w:p>
    <w:p w:rsidR="00212A52" w:rsidRDefault="00212A52" w:rsidP="00EC2A65">
      <w:pPr>
        <w:pStyle w:val="sub-subtitlenumbered"/>
      </w:pPr>
      <w:bookmarkStart w:id="228" w:name="_Toc361844254"/>
      <w:bookmarkStart w:id="229" w:name="_Toc392674859"/>
      <w:r>
        <w:t>Group structure:</w:t>
      </w:r>
      <w:r w:rsidR="0090379C">
        <w:t xml:space="preserve"> “entity-by-entity” (</w:t>
      </w:r>
      <w:r w:rsidR="00E71E45">
        <w:t>40</w:t>
      </w:r>
      <w:r w:rsidR="00E82F53">
        <w:t>.1</w:t>
      </w:r>
      <w:r>
        <w:t>)</w:t>
      </w:r>
      <w:bookmarkEnd w:id="228"/>
      <w:bookmarkEnd w:id="229"/>
    </w:p>
    <w:p w:rsidR="00212A52" w:rsidRPr="00014814" w:rsidRDefault="00212A52" w:rsidP="00607122">
      <w:pPr>
        <w:pStyle w:val="Baseparagraphnumbered"/>
      </w:pPr>
      <w:r w:rsidRPr="00014814">
        <w:t>The following information shall be reported</w:t>
      </w:r>
      <w:r>
        <w:t xml:space="preserve"> on a</w:t>
      </w:r>
      <w:r w:rsidRPr="00014814">
        <w:t xml:space="preserve"> “entity-by-entity”</w:t>
      </w:r>
      <w:r>
        <w:t xml:space="preserve"> basis</w:t>
      </w:r>
      <w:r w:rsidRPr="00014814">
        <w:t>:</w:t>
      </w:r>
    </w:p>
    <w:p w:rsidR="00212A52" w:rsidRDefault="00212A52" w:rsidP="00DF61CD">
      <w:pPr>
        <w:numPr>
          <w:ilvl w:val="0"/>
          <w:numId w:val="21"/>
        </w:numPr>
        <w:spacing w:before="120" w:after="120"/>
        <w:ind w:left="993" w:hanging="426"/>
        <w:jc w:val="both"/>
        <w:rPr>
          <w:rFonts w:ascii="Times New Roman" w:hAnsi="Times New Roman"/>
          <w:sz w:val="24"/>
          <w:szCs w:val="24"/>
        </w:rPr>
      </w:pPr>
      <w:r>
        <w:rPr>
          <w:rFonts w:ascii="Times New Roman" w:hAnsi="Times New Roman"/>
          <w:sz w:val="24"/>
          <w:szCs w:val="24"/>
        </w:rPr>
        <w:t>“LEI</w:t>
      </w:r>
      <w:r w:rsidRPr="00A26F71">
        <w:rPr>
          <w:rFonts w:ascii="Times New Roman" w:hAnsi="Times New Roman"/>
          <w:sz w:val="24"/>
          <w:szCs w:val="24"/>
        </w:rPr>
        <w:t xml:space="preserve"> code</w:t>
      </w:r>
      <w:r>
        <w:rPr>
          <w:rFonts w:ascii="Times New Roman" w:hAnsi="Times New Roman"/>
          <w:sz w:val="24"/>
          <w:szCs w:val="24"/>
        </w:rPr>
        <w:t>” includes the LEI code of the investee</w:t>
      </w:r>
      <w:r w:rsidRPr="00A26F71">
        <w:rPr>
          <w:rFonts w:ascii="Times New Roman" w:hAnsi="Times New Roman"/>
          <w:sz w:val="24"/>
          <w:szCs w:val="24"/>
        </w:rPr>
        <w:t>.</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“Entity code” includes the iden</w:t>
      </w:r>
      <w:r w:rsidR="00A14F8D">
        <w:rPr>
          <w:rFonts w:ascii="Times New Roman" w:hAnsi="Times New Roman"/>
          <w:sz w:val="24"/>
          <w:szCs w:val="24"/>
        </w:rPr>
        <w:t>tification code of the investee.</w:t>
      </w:r>
      <w:ins w:id="230" w:author="Author">
        <w:r w:rsidR="00075BE2">
          <w:rPr>
            <w:rFonts w:ascii="Times New Roman" w:hAnsi="Times New Roman"/>
            <w:sz w:val="24"/>
            <w:szCs w:val="24"/>
          </w:rPr>
          <w:t xml:space="preserve"> The entity code is a row identifier and shall be unique for each row in </w:t>
        </w:r>
        <w:r w:rsidR="008158FE">
          <w:rPr>
            <w:rFonts w:ascii="Times New Roman" w:hAnsi="Times New Roman"/>
            <w:sz w:val="24"/>
            <w:szCs w:val="24"/>
          </w:rPr>
          <w:t>template 40.1</w:t>
        </w:r>
        <w:r w:rsidR="00075BE2">
          <w:rPr>
            <w:rFonts w:ascii="Times New Roman" w:hAnsi="Times New Roman"/>
            <w:sz w:val="24"/>
            <w:szCs w:val="24"/>
          </w:rPr>
          <w:t>.</w:t>
        </w:r>
      </w:ins>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“Entity name” in</w:t>
      </w:r>
      <w:r w:rsidR="00A14F8D">
        <w:rPr>
          <w:rFonts w:ascii="Times New Roman" w:hAnsi="Times New Roman"/>
          <w:sz w:val="24"/>
          <w:szCs w:val="24"/>
        </w:rPr>
        <w:t>cludes the name of the investee.</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“Entry date” </w:t>
      </w:r>
      <w:r>
        <w:rPr>
          <w:rFonts w:ascii="Times New Roman" w:hAnsi="Times New Roman"/>
          <w:sz w:val="24"/>
          <w:szCs w:val="24"/>
        </w:rPr>
        <w:t>means</w:t>
      </w:r>
      <w:r w:rsidRPr="00014814">
        <w:rPr>
          <w:rFonts w:ascii="Times New Roman" w:hAnsi="Times New Roman"/>
          <w:sz w:val="24"/>
          <w:szCs w:val="24"/>
        </w:rPr>
        <w:t xml:space="preserve"> the date in which the investee entered w</w:t>
      </w:r>
      <w:r w:rsidR="00A14F8D">
        <w:rPr>
          <w:rFonts w:ascii="Times New Roman" w:hAnsi="Times New Roman"/>
          <w:sz w:val="24"/>
          <w:szCs w:val="24"/>
        </w:rPr>
        <w:t>ithin the “scope of the group”.</w:t>
      </w:r>
    </w:p>
    <w:p w:rsidR="00212A52" w:rsidRPr="00014814" w:rsidRDefault="00BA20A8" w:rsidP="00BA20A8">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w:t>
      </w:r>
      <w:r w:rsidR="00212A52" w:rsidRPr="00014814">
        <w:rPr>
          <w:rFonts w:ascii="Times New Roman" w:hAnsi="Times New Roman"/>
          <w:sz w:val="24"/>
          <w:szCs w:val="24"/>
        </w:rPr>
        <w:t xml:space="preserve">“Share capital” </w:t>
      </w:r>
      <w:r w:rsidR="00212A52">
        <w:rPr>
          <w:rFonts w:ascii="Times New Roman" w:hAnsi="Times New Roman"/>
          <w:sz w:val="24"/>
          <w:szCs w:val="24"/>
        </w:rPr>
        <w:t>means</w:t>
      </w:r>
      <w:r w:rsidR="00212A52" w:rsidRPr="00014814">
        <w:rPr>
          <w:rFonts w:ascii="Times New Roman" w:hAnsi="Times New Roman"/>
          <w:sz w:val="24"/>
          <w:szCs w:val="24"/>
        </w:rPr>
        <w:t xml:space="preserve"> the total amount of capital issued by the in</w:t>
      </w:r>
      <w:r w:rsidR="00A14F8D">
        <w:rPr>
          <w:rFonts w:ascii="Times New Roman" w:hAnsi="Times New Roman"/>
          <w:sz w:val="24"/>
          <w:szCs w:val="24"/>
        </w:rPr>
        <w:t>vestee as at the reference date.</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“Equity of Investee”, “Total assets of the Investee” and “Profit or (loss) of the Investee” </w:t>
      </w:r>
      <w:r>
        <w:rPr>
          <w:rFonts w:ascii="Times New Roman" w:hAnsi="Times New Roman"/>
          <w:sz w:val="24"/>
          <w:szCs w:val="24"/>
        </w:rPr>
        <w:t>include</w:t>
      </w:r>
      <w:r w:rsidRPr="00014814">
        <w:rPr>
          <w:rFonts w:ascii="Times New Roman" w:hAnsi="Times New Roman"/>
          <w:sz w:val="24"/>
          <w:szCs w:val="24"/>
        </w:rPr>
        <w:t xml:space="preserve"> the amounts of these items in the last financial statements of</w:t>
      </w:r>
      <w:r w:rsidR="00A14F8D">
        <w:rPr>
          <w:rFonts w:ascii="Times New Roman" w:hAnsi="Times New Roman"/>
          <w:sz w:val="24"/>
          <w:szCs w:val="24"/>
        </w:rPr>
        <w:t xml:space="preserve"> the investee.</w:t>
      </w:r>
    </w:p>
    <w:p w:rsidR="00560E3B" w:rsidRDefault="00212A52" w:rsidP="00BC04E4">
      <w:pPr>
        <w:numPr>
          <w:ilvl w:val="0"/>
          <w:numId w:val="21"/>
        </w:numPr>
        <w:spacing w:before="120" w:after="120"/>
        <w:ind w:left="993" w:hanging="426"/>
        <w:jc w:val="both"/>
        <w:rPr>
          <w:rFonts w:ascii="Times New Roman" w:hAnsi="Times New Roman"/>
          <w:sz w:val="24"/>
          <w:szCs w:val="24"/>
        </w:rPr>
      </w:pPr>
      <w:r w:rsidRPr="007A5501" w:rsidDel="00BA20A8">
        <w:rPr>
          <w:rFonts w:ascii="Times New Roman" w:hAnsi="Times New Roman"/>
          <w:sz w:val="24"/>
          <w:szCs w:val="24"/>
        </w:rPr>
        <w:t>“</w:t>
      </w:r>
      <w:r w:rsidR="00BC20AB" w:rsidRPr="007A5501" w:rsidDel="00BA20A8">
        <w:rPr>
          <w:rFonts w:ascii="Times New Roman" w:hAnsi="Times New Roman"/>
          <w:sz w:val="24"/>
          <w:szCs w:val="24"/>
        </w:rPr>
        <w:t>Residence of investee</w:t>
      </w:r>
      <w:r w:rsidRPr="007A5501" w:rsidDel="00BA20A8">
        <w:rPr>
          <w:rFonts w:ascii="Times New Roman" w:hAnsi="Times New Roman"/>
          <w:sz w:val="24"/>
          <w:szCs w:val="24"/>
        </w:rPr>
        <w:t>” means the count</w:t>
      </w:r>
      <w:r w:rsidR="00A14F8D" w:rsidRPr="007A5501" w:rsidDel="00BA20A8">
        <w:rPr>
          <w:rFonts w:ascii="Times New Roman" w:hAnsi="Times New Roman"/>
          <w:sz w:val="24"/>
          <w:szCs w:val="24"/>
        </w:rPr>
        <w:t>ry of residence of the investee.</w:t>
      </w:r>
      <w:r w:rsidRPr="007A5501" w:rsidDel="00BA20A8">
        <w:rPr>
          <w:rFonts w:ascii="Times New Roman" w:hAnsi="Times New Roman"/>
          <w:sz w:val="24"/>
          <w:szCs w:val="24"/>
        </w:rPr>
        <w:t xml:space="preserve"> </w:t>
      </w:r>
    </w:p>
    <w:p w:rsidR="00560E3B" w:rsidRDefault="00BC20AB" w:rsidP="00BC04E4">
      <w:pPr>
        <w:numPr>
          <w:ilvl w:val="0"/>
          <w:numId w:val="21"/>
        </w:numPr>
        <w:spacing w:before="120" w:after="120"/>
        <w:ind w:left="993" w:hanging="426"/>
        <w:jc w:val="both"/>
        <w:rPr>
          <w:rFonts w:ascii="Times New Roman" w:hAnsi="Times New Roman"/>
          <w:sz w:val="24"/>
          <w:szCs w:val="24"/>
        </w:rPr>
      </w:pPr>
      <w:r w:rsidRPr="007A5501" w:rsidDel="00BA20A8">
        <w:rPr>
          <w:rFonts w:ascii="Times New Roman" w:hAnsi="Times New Roman"/>
          <w:sz w:val="24"/>
          <w:szCs w:val="24"/>
        </w:rPr>
        <w:t>“</w:t>
      </w:r>
      <w:r w:rsidR="00095AC5" w:rsidDel="00BA20A8">
        <w:rPr>
          <w:rFonts w:ascii="Times New Roman" w:hAnsi="Times New Roman"/>
          <w:sz w:val="24"/>
          <w:szCs w:val="24"/>
        </w:rPr>
        <w:t>S</w:t>
      </w:r>
      <w:r w:rsidRPr="007A5501" w:rsidDel="00BA20A8">
        <w:rPr>
          <w:rFonts w:ascii="Times New Roman" w:hAnsi="Times New Roman"/>
          <w:sz w:val="24"/>
          <w:szCs w:val="24"/>
        </w:rPr>
        <w:t>ector of investee”</w:t>
      </w:r>
      <w:r w:rsidR="009325D4" w:rsidRPr="007A5501" w:rsidDel="00BA20A8">
        <w:rPr>
          <w:rFonts w:ascii="Times New Roman" w:hAnsi="Times New Roman"/>
          <w:sz w:val="24"/>
          <w:szCs w:val="24"/>
        </w:rPr>
        <w:t xml:space="preserve"> means the sector of counterparty as defined in paragraph </w:t>
      </w:r>
      <w:r w:rsidR="004765D8">
        <w:rPr>
          <w:rFonts w:ascii="Times New Roman" w:hAnsi="Times New Roman"/>
          <w:sz w:val="24"/>
          <w:szCs w:val="24"/>
        </w:rPr>
        <w:t>3</w:t>
      </w:r>
      <w:r w:rsidR="009325D4" w:rsidRPr="007A5501" w:rsidDel="00BA20A8">
        <w:rPr>
          <w:rFonts w:ascii="Times New Roman" w:hAnsi="Times New Roman"/>
          <w:sz w:val="24"/>
          <w:szCs w:val="24"/>
        </w:rPr>
        <w:t>5 of Part 1.</w:t>
      </w:r>
    </w:p>
    <w:p w:rsidR="00560E3B" w:rsidRDefault="00212A52" w:rsidP="00BC04E4">
      <w:pPr>
        <w:numPr>
          <w:ilvl w:val="0"/>
          <w:numId w:val="21"/>
        </w:numPr>
        <w:spacing w:before="120" w:after="120"/>
        <w:ind w:left="993" w:hanging="426"/>
        <w:jc w:val="both"/>
        <w:rPr>
          <w:rFonts w:ascii="Times New Roman" w:hAnsi="Times New Roman"/>
          <w:sz w:val="24"/>
          <w:szCs w:val="24"/>
        </w:rPr>
      </w:pPr>
      <w:r w:rsidRPr="00014814" w:rsidDel="00BA20A8">
        <w:rPr>
          <w:rFonts w:ascii="Times New Roman" w:hAnsi="Times New Roman"/>
          <w:sz w:val="24"/>
          <w:szCs w:val="24"/>
        </w:rPr>
        <w:t>“</w:t>
      </w:r>
      <w:r w:rsidR="00226F54" w:rsidDel="00BA20A8">
        <w:rPr>
          <w:rFonts w:ascii="Times New Roman" w:hAnsi="Times New Roman"/>
          <w:sz w:val="24"/>
          <w:szCs w:val="24"/>
        </w:rPr>
        <w:t>NACE c</w:t>
      </w:r>
      <w:r w:rsidDel="00BA20A8">
        <w:rPr>
          <w:rFonts w:ascii="Times New Roman" w:hAnsi="Times New Roman"/>
          <w:sz w:val="24"/>
          <w:szCs w:val="24"/>
        </w:rPr>
        <w:t>ode</w:t>
      </w:r>
      <w:r w:rsidRPr="00014814" w:rsidDel="00BA20A8">
        <w:rPr>
          <w:rFonts w:ascii="Times New Roman" w:hAnsi="Times New Roman"/>
          <w:sz w:val="24"/>
          <w:szCs w:val="24"/>
        </w:rPr>
        <w:t xml:space="preserve">” </w:t>
      </w:r>
      <w:r w:rsidR="00116B00" w:rsidDel="00BA20A8">
        <w:rPr>
          <w:rFonts w:ascii="Times New Roman" w:hAnsi="Times New Roman"/>
          <w:sz w:val="24"/>
          <w:szCs w:val="24"/>
        </w:rPr>
        <w:t>shall be provided on the basis of</w:t>
      </w:r>
      <w:r w:rsidRPr="00014814" w:rsidDel="00BA20A8">
        <w:rPr>
          <w:rFonts w:ascii="Times New Roman" w:hAnsi="Times New Roman"/>
          <w:sz w:val="24"/>
          <w:szCs w:val="24"/>
        </w:rPr>
        <w:t xml:space="preserve"> the pri</w:t>
      </w:r>
      <w:r w:rsidR="00A14F8D" w:rsidDel="00BA20A8">
        <w:rPr>
          <w:rFonts w:ascii="Times New Roman" w:hAnsi="Times New Roman"/>
          <w:sz w:val="24"/>
          <w:szCs w:val="24"/>
        </w:rPr>
        <w:t>ncipal activity of the investee. For non-financial corporations,</w:t>
      </w:r>
      <w:r w:rsidRPr="00014814" w:rsidDel="00BA20A8">
        <w:rPr>
          <w:rFonts w:ascii="Times New Roman" w:hAnsi="Times New Roman"/>
          <w:sz w:val="24"/>
          <w:szCs w:val="24"/>
        </w:rPr>
        <w:t xml:space="preserve"> </w:t>
      </w:r>
      <w:r w:rsidR="00A14F8D" w:rsidDel="00BA20A8">
        <w:rPr>
          <w:rFonts w:ascii="Times New Roman" w:hAnsi="Times New Roman"/>
          <w:sz w:val="24"/>
          <w:szCs w:val="24"/>
        </w:rPr>
        <w:t xml:space="preserve">NACE codes shall </w:t>
      </w:r>
      <w:r w:rsidR="00116B00" w:rsidDel="00BA20A8">
        <w:rPr>
          <w:rFonts w:ascii="Times New Roman" w:hAnsi="Times New Roman"/>
          <w:sz w:val="24"/>
          <w:szCs w:val="24"/>
        </w:rPr>
        <w:t xml:space="preserve">be </w:t>
      </w:r>
      <w:r w:rsidR="00A14F8D" w:rsidDel="00BA20A8">
        <w:rPr>
          <w:rFonts w:ascii="Times New Roman" w:hAnsi="Times New Roman"/>
          <w:sz w:val="24"/>
          <w:szCs w:val="24"/>
        </w:rPr>
        <w:t xml:space="preserve">reported </w:t>
      </w:r>
      <w:r w:rsidR="00F1152B" w:rsidRPr="00F1152B" w:rsidDel="00BA20A8">
        <w:rPr>
          <w:rFonts w:ascii="Times New Roman" w:hAnsi="Times New Roman"/>
          <w:sz w:val="24"/>
          <w:szCs w:val="24"/>
        </w:rPr>
        <w:t xml:space="preserve">with </w:t>
      </w:r>
      <w:r w:rsidR="00116B00" w:rsidDel="00BA20A8">
        <w:rPr>
          <w:rFonts w:ascii="Times New Roman" w:hAnsi="Times New Roman"/>
          <w:sz w:val="24"/>
          <w:szCs w:val="24"/>
        </w:rPr>
        <w:t xml:space="preserve">the first </w:t>
      </w:r>
      <w:r w:rsidR="00F1152B" w:rsidRPr="00F1152B" w:rsidDel="00BA20A8">
        <w:rPr>
          <w:rFonts w:ascii="Times New Roman" w:hAnsi="Times New Roman"/>
          <w:sz w:val="24"/>
          <w:szCs w:val="24"/>
        </w:rPr>
        <w:t xml:space="preserve">level </w:t>
      </w:r>
      <w:r w:rsidR="00116B00" w:rsidDel="00BA20A8">
        <w:rPr>
          <w:rFonts w:ascii="Times New Roman" w:hAnsi="Times New Roman"/>
          <w:sz w:val="24"/>
          <w:szCs w:val="24"/>
        </w:rPr>
        <w:t>of disaggregation</w:t>
      </w:r>
      <w:r w:rsidR="00A90842" w:rsidDel="00BA20A8">
        <w:rPr>
          <w:rFonts w:ascii="Times New Roman" w:hAnsi="Times New Roman"/>
          <w:sz w:val="24"/>
          <w:szCs w:val="24"/>
        </w:rPr>
        <w:t xml:space="preserve"> (by “section”)</w:t>
      </w:r>
      <w:r w:rsidR="00116B00" w:rsidDel="00BA20A8">
        <w:rPr>
          <w:rFonts w:ascii="Times New Roman" w:hAnsi="Times New Roman"/>
          <w:sz w:val="24"/>
          <w:szCs w:val="24"/>
        </w:rPr>
        <w:t>; for f</w:t>
      </w:r>
      <w:r w:rsidR="00F1152B" w:rsidRPr="00F1152B" w:rsidDel="00BA20A8">
        <w:rPr>
          <w:rFonts w:ascii="Times New Roman" w:hAnsi="Times New Roman"/>
          <w:sz w:val="24"/>
          <w:szCs w:val="24"/>
        </w:rPr>
        <w:t>inancial corpor</w:t>
      </w:r>
      <w:r w:rsidR="00116B00" w:rsidDel="00BA20A8">
        <w:rPr>
          <w:rFonts w:ascii="Times New Roman" w:hAnsi="Times New Roman"/>
          <w:sz w:val="24"/>
          <w:szCs w:val="24"/>
        </w:rPr>
        <w:t>ations</w:t>
      </w:r>
      <w:r w:rsidR="00A90842" w:rsidDel="00BA20A8">
        <w:rPr>
          <w:rFonts w:ascii="Times New Roman" w:hAnsi="Times New Roman"/>
          <w:sz w:val="24"/>
          <w:szCs w:val="24"/>
        </w:rPr>
        <w:t>, NACE codes</w:t>
      </w:r>
      <w:r w:rsidR="00116B00" w:rsidDel="00BA20A8">
        <w:rPr>
          <w:rFonts w:ascii="Times New Roman" w:hAnsi="Times New Roman"/>
          <w:sz w:val="24"/>
          <w:szCs w:val="24"/>
        </w:rPr>
        <w:t xml:space="preserve"> shall be reported </w:t>
      </w:r>
      <w:r w:rsidR="00A90842" w:rsidDel="00BA20A8">
        <w:rPr>
          <w:rFonts w:ascii="Times New Roman" w:hAnsi="Times New Roman"/>
          <w:sz w:val="24"/>
          <w:szCs w:val="24"/>
        </w:rPr>
        <w:t>with a two level detail (by “</w:t>
      </w:r>
      <w:r w:rsidR="00226F54" w:rsidDel="00BA20A8">
        <w:rPr>
          <w:rFonts w:ascii="Times New Roman" w:hAnsi="Times New Roman"/>
          <w:sz w:val="24"/>
          <w:szCs w:val="24"/>
        </w:rPr>
        <w:t>division</w:t>
      </w:r>
      <w:r w:rsidR="00A90842" w:rsidDel="00BA20A8">
        <w:rPr>
          <w:rFonts w:ascii="Times New Roman" w:hAnsi="Times New Roman"/>
          <w:sz w:val="24"/>
          <w:szCs w:val="24"/>
        </w:rPr>
        <w:t>”)</w:t>
      </w:r>
      <w:r w:rsidR="00116B00" w:rsidDel="00BA20A8">
        <w:rPr>
          <w:rFonts w:ascii="Times New Roman" w:hAnsi="Times New Roman"/>
          <w:sz w:val="24"/>
          <w:szCs w:val="24"/>
        </w:rPr>
        <w:t>.</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“Accumulated equity interest (%)” is the percentage of ownership instruments held by the institution as of the reference dat</w:t>
      </w:r>
      <w:r>
        <w:rPr>
          <w:rFonts w:ascii="Times New Roman" w:hAnsi="Times New Roman"/>
          <w:sz w:val="24"/>
          <w:szCs w:val="24"/>
        </w:rPr>
        <w:t>e</w:t>
      </w:r>
      <w:r w:rsidR="00A14F8D">
        <w:rPr>
          <w:rFonts w:ascii="Times New Roman" w:hAnsi="Times New Roman"/>
          <w:sz w:val="24"/>
          <w:szCs w:val="24"/>
        </w:rPr>
        <w:t>.</w:t>
      </w:r>
      <w:r w:rsidRPr="00014814">
        <w:rPr>
          <w:rFonts w:ascii="Times New Roman" w:hAnsi="Times New Roman"/>
          <w:sz w:val="24"/>
          <w:szCs w:val="24"/>
        </w:rPr>
        <w:t xml:space="preserve"> </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lastRenderedPageBreak/>
        <w:t xml:space="preserve">“Voting rights (%)” </w:t>
      </w:r>
      <w:r>
        <w:rPr>
          <w:rFonts w:ascii="Times New Roman" w:hAnsi="Times New Roman"/>
          <w:sz w:val="24"/>
          <w:szCs w:val="24"/>
        </w:rPr>
        <w:t>means</w:t>
      </w:r>
      <w:r w:rsidRPr="00014814">
        <w:rPr>
          <w:rFonts w:ascii="Times New Roman" w:hAnsi="Times New Roman"/>
          <w:sz w:val="24"/>
          <w:szCs w:val="24"/>
        </w:rPr>
        <w:t xml:space="preserve"> the percentages of voting rights associated to the ownership instruments held by the institution as of the reference date. </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 “Group structure [relationship]” shall indicate the relationship between the parent and the investee (subsidiary, joint venture or associate).</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Pr>
          <w:rFonts w:ascii="Times New Roman" w:hAnsi="Times New Roman"/>
          <w:sz w:val="24"/>
          <w:szCs w:val="24"/>
        </w:rPr>
        <w:t xml:space="preserve"> “Accounting treatment [</w:t>
      </w:r>
      <w:r w:rsidR="0090379C">
        <w:rPr>
          <w:rFonts w:ascii="Times New Roman" w:hAnsi="Times New Roman"/>
          <w:sz w:val="24"/>
          <w:szCs w:val="24"/>
        </w:rPr>
        <w:t>Accounting</w:t>
      </w:r>
      <w:r>
        <w:rPr>
          <w:rFonts w:ascii="Times New Roman" w:hAnsi="Times New Roman"/>
          <w:sz w:val="24"/>
          <w:szCs w:val="24"/>
        </w:rPr>
        <w:t xml:space="preserve"> Group]</w:t>
      </w:r>
      <w:r w:rsidRPr="00014814">
        <w:rPr>
          <w:rFonts w:ascii="Times New Roman" w:hAnsi="Times New Roman"/>
          <w:sz w:val="24"/>
          <w:szCs w:val="24"/>
        </w:rPr>
        <w:t xml:space="preserve">” shall indicate the accounting treatment with the </w:t>
      </w:r>
      <w:r w:rsidR="00583999">
        <w:rPr>
          <w:rFonts w:ascii="Times New Roman" w:hAnsi="Times New Roman"/>
          <w:sz w:val="24"/>
          <w:szCs w:val="24"/>
        </w:rPr>
        <w:t>accounting</w:t>
      </w:r>
      <w:r w:rsidRPr="00014814">
        <w:rPr>
          <w:rFonts w:ascii="Times New Roman" w:hAnsi="Times New Roman"/>
          <w:sz w:val="24"/>
          <w:szCs w:val="24"/>
        </w:rPr>
        <w:t xml:space="preserve"> scope of consolidation (full </w:t>
      </w:r>
      <w:r w:rsidR="00583999">
        <w:rPr>
          <w:rFonts w:ascii="Times New Roman" w:hAnsi="Times New Roman"/>
          <w:sz w:val="24"/>
          <w:szCs w:val="24"/>
        </w:rPr>
        <w:t>consolidation</w:t>
      </w:r>
      <w:r w:rsidRPr="00014814">
        <w:rPr>
          <w:rFonts w:ascii="Times New Roman" w:hAnsi="Times New Roman"/>
          <w:sz w:val="24"/>
          <w:szCs w:val="24"/>
        </w:rPr>
        <w:t xml:space="preserve">, proportional </w:t>
      </w:r>
      <w:r w:rsidR="00583999">
        <w:rPr>
          <w:rFonts w:ascii="Times New Roman" w:hAnsi="Times New Roman"/>
          <w:sz w:val="24"/>
          <w:szCs w:val="24"/>
        </w:rPr>
        <w:t>consolidation</w:t>
      </w:r>
      <w:r w:rsidRPr="00014814">
        <w:rPr>
          <w:rFonts w:ascii="Times New Roman" w:hAnsi="Times New Roman"/>
          <w:sz w:val="24"/>
          <w:szCs w:val="24"/>
        </w:rPr>
        <w:t xml:space="preserve"> or equity </w:t>
      </w:r>
      <w:r w:rsidR="00A14F8D">
        <w:rPr>
          <w:rFonts w:ascii="Times New Roman" w:hAnsi="Times New Roman"/>
          <w:sz w:val="24"/>
          <w:szCs w:val="24"/>
        </w:rPr>
        <w:t>method).</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Pr>
          <w:rFonts w:ascii="Times New Roman" w:hAnsi="Times New Roman"/>
          <w:sz w:val="24"/>
          <w:szCs w:val="24"/>
        </w:rPr>
        <w:t xml:space="preserve"> “Accounting treatment [</w:t>
      </w:r>
      <w:r w:rsidRPr="00014814">
        <w:rPr>
          <w:rFonts w:ascii="Times New Roman" w:hAnsi="Times New Roman"/>
          <w:sz w:val="24"/>
          <w:szCs w:val="24"/>
        </w:rPr>
        <w:t>CRR Group</w:t>
      </w:r>
      <w:r>
        <w:rPr>
          <w:rFonts w:ascii="Times New Roman" w:hAnsi="Times New Roman"/>
          <w:sz w:val="24"/>
          <w:szCs w:val="24"/>
        </w:rPr>
        <w:t>]</w:t>
      </w:r>
      <w:r w:rsidRPr="00014814">
        <w:rPr>
          <w:rFonts w:ascii="Times New Roman" w:hAnsi="Times New Roman"/>
          <w:sz w:val="24"/>
          <w:szCs w:val="24"/>
        </w:rPr>
        <w:t>” shall indicate the accounting treatment with the CRR scope of consolidation (full integration, proportiona</w:t>
      </w:r>
      <w:r w:rsidR="00A14F8D">
        <w:rPr>
          <w:rFonts w:ascii="Times New Roman" w:hAnsi="Times New Roman"/>
          <w:sz w:val="24"/>
          <w:szCs w:val="24"/>
        </w:rPr>
        <w:t>l integration or equity method).</w:t>
      </w:r>
      <w:r w:rsidRPr="00014814">
        <w:rPr>
          <w:rFonts w:ascii="Times New Roman" w:hAnsi="Times New Roman"/>
          <w:sz w:val="24"/>
          <w:szCs w:val="24"/>
        </w:rPr>
        <w:t xml:space="preserve"> </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“Carrying amount” means amounts reported on the balance sheet of the institution</w:t>
      </w:r>
      <w:r>
        <w:rPr>
          <w:rFonts w:ascii="Times New Roman" w:hAnsi="Times New Roman"/>
          <w:sz w:val="24"/>
          <w:szCs w:val="24"/>
        </w:rPr>
        <w:t xml:space="preserve"> for investees that are neither fully nor proportionally consolidated</w:t>
      </w:r>
      <w:r w:rsidR="00A14F8D">
        <w:rPr>
          <w:rFonts w:ascii="Times New Roman" w:hAnsi="Times New Roman"/>
          <w:sz w:val="24"/>
          <w:szCs w:val="24"/>
        </w:rPr>
        <w:t>.</w:t>
      </w:r>
      <w:r w:rsidRPr="00014814">
        <w:rPr>
          <w:rFonts w:ascii="Times New Roman" w:hAnsi="Times New Roman"/>
          <w:sz w:val="24"/>
          <w:szCs w:val="24"/>
        </w:rPr>
        <w:t xml:space="preserve"> </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“Acquisition cost” </w:t>
      </w:r>
      <w:r>
        <w:rPr>
          <w:rFonts w:ascii="Times New Roman" w:hAnsi="Times New Roman"/>
          <w:sz w:val="24"/>
          <w:szCs w:val="24"/>
        </w:rPr>
        <w:t xml:space="preserve">means the </w:t>
      </w:r>
      <w:r w:rsidR="00A14F8D">
        <w:rPr>
          <w:rFonts w:ascii="Times New Roman" w:hAnsi="Times New Roman"/>
          <w:sz w:val="24"/>
          <w:szCs w:val="24"/>
        </w:rPr>
        <w:t>amount paid by the investors.</w:t>
      </w:r>
      <w:r w:rsidRPr="00014814">
        <w:rPr>
          <w:rFonts w:ascii="Times New Roman" w:hAnsi="Times New Roman"/>
          <w:sz w:val="24"/>
          <w:szCs w:val="24"/>
        </w:rPr>
        <w:t xml:space="preserve"> </w:t>
      </w:r>
    </w:p>
    <w:p w:rsidR="00212A52" w:rsidRPr="00014814" w:rsidRDefault="00212A52" w:rsidP="00DF61CD">
      <w:pPr>
        <w:numPr>
          <w:ilvl w:val="0"/>
          <w:numId w:val="21"/>
        </w:numPr>
        <w:spacing w:before="120" w:after="120"/>
        <w:ind w:left="993" w:hanging="426"/>
        <w:jc w:val="both"/>
        <w:rPr>
          <w:rFonts w:ascii="Times New Roman" w:hAnsi="Times New Roman"/>
          <w:sz w:val="24"/>
          <w:szCs w:val="24"/>
        </w:rPr>
      </w:pPr>
      <w:r w:rsidRPr="00014814">
        <w:rPr>
          <w:rFonts w:ascii="Times New Roman" w:hAnsi="Times New Roman"/>
          <w:sz w:val="24"/>
          <w:szCs w:val="24"/>
        </w:rPr>
        <w:t xml:space="preserve">“Goodwill link to the investee” </w:t>
      </w:r>
      <w:r>
        <w:rPr>
          <w:rFonts w:ascii="Times New Roman" w:hAnsi="Times New Roman"/>
          <w:sz w:val="24"/>
          <w:szCs w:val="24"/>
        </w:rPr>
        <w:t xml:space="preserve">means </w:t>
      </w:r>
      <w:r w:rsidRPr="00014814">
        <w:rPr>
          <w:rFonts w:ascii="Times New Roman" w:hAnsi="Times New Roman"/>
          <w:sz w:val="24"/>
          <w:szCs w:val="24"/>
        </w:rPr>
        <w:t xml:space="preserve">the amount of goodwill reported on the consolidated balance sheet of the institution for the investee in the items “goodwill” or “investments in </w:t>
      </w:r>
      <w:r w:rsidR="00BA20A8">
        <w:rPr>
          <w:rFonts w:ascii="Times New Roman" w:hAnsi="Times New Roman"/>
          <w:sz w:val="24"/>
          <w:szCs w:val="24"/>
        </w:rPr>
        <w:t>subsidiaries, joint ventures and associated</w:t>
      </w:r>
      <w:r w:rsidR="00A14F8D">
        <w:rPr>
          <w:rFonts w:ascii="Times New Roman" w:hAnsi="Times New Roman"/>
          <w:sz w:val="24"/>
          <w:szCs w:val="24"/>
        </w:rPr>
        <w:t>”.</w:t>
      </w:r>
    </w:p>
    <w:p w:rsidR="00075BE2" w:rsidRPr="00014814" w:rsidRDefault="00212A52" w:rsidP="00075BE2">
      <w:pPr>
        <w:numPr>
          <w:ilvl w:val="0"/>
          <w:numId w:val="21"/>
        </w:numPr>
        <w:spacing w:before="120" w:after="120"/>
        <w:jc w:val="both"/>
        <w:rPr>
          <w:rFonts w:ascii="Times New Roman" w:hAnsi="Times New Roman"/>
          <w:sz w:val="24"/>
          <w:szCs w:val="24"/>
        </w:rPr>
      </w:pPr>
      <w:r w:rsidRPr="00014814">
        <w:rPr>
          <w:rFonts w:ascii="Times New Roman" w:hAnsi="Times New Roman"/>
          <w:sz w:val="24"/>
          <w:szCs w:val="24"/>
        </w:rPr>
        <w:t xml:space="preserve"> “Fair value of the investments for which there are published price quotations” </w:t>
      </w:r>
      <w:r>
        <w:rPr>
          <w:rFonts w:ascii="Times New Roman" w:hAnsi="Times New Roman"/>
          <w:sz w:val="24"/>
          <w:szCs w:val="24"/>
        </w:rPr>
        <w:t xml:space="preserve">means the price at the reference date; it </w:t>
      </w:r>
      <w:r w:rsidRPr="00014814">
        <w:rPr>
          <w:rFonts w:ascii="Times New Roman" w:hAnsi="Times New Roman"/>
          <w:sz w:val="24"/>
          <w:szCs w:val="24"/>
        </w:rPr>
        <w:t>shall be provided only if the instruments are quoted.</w:t>
      </w:r>
    </w:p>
    <w:p w:rsidR="00212A52" w:rsidRDefault="00212A52" w:rsidP="009C2D5D">
      <w:pPr>
        <w:pStyle w:val="sub-subtitlenumbered"/>
        <w:keepNext/>
        <w:ind w:left="788" w:hanging="431"/>
      </w:pPr>
      <w:bookmarkStart w:id="231" w:name="_Toc361844255"/>
      <w:bookmarkStart w:id="232" w:name="_Toc392674860"/>
      <w:r>
        <w:t>Group structure: “ins</w:t>
      </w:r>
      <w:r w:rsidR="00583999">
        <w:t>trument-by-instrument” (</w:t>
      </w:r>
      <w:r w:rsidR="00E71E45">
        <w:t>40</w:t>
      </w:r>
      <w:r w:rsidR="00E82F53">
        <w:t>.</w:t>
      </w:r>
      <w:r>
        <w:t>2)</w:t>
      </w:r>
      <w:bookmarkEnd w:id="231"/>
      <w:bookmarkEnd w:id="232"/>
    </w:p>
    <w:p w:rsidR="00212A52" w:rsidRPr="00014814" w:rsidRDefault="00212A52" w:rsidP="004A34FF">
      <w:pPr>
        <w:pStyle w:val="Baseparagraphnumbered"/>
      </w:pPr>
      <w:r w:rsidRPr="00014814">
        <w:t>The following information shall be reported</w:t>
      </w:r>
      <w:r>
        <w:t xml:space="preserve"> on an</w:t>
      </w:r>
      <w:r w:rsidRPr="00014814">
        <w:t xml:space="preserve"> “instrument-by-instrument”</w:t>
      </w:r>
      <w:r>
        <w:t xml:space="preserve"> basis</w:t>
      </w:r>
      <w:r w:rsidRPr="00014814">
        <w:t>:</w:t>
      </w:r>
    </w:p>
    <w:p w:rsidR="00212A52" w:rsidRDefault="00212A52" w:rsidP="00CE3BD1">
      <w:pPr>
        <w:numPr>
          <w:ilvl w:val="0"/>
          <w:numId w:val="27"/>
        </w:numPr>
        <w:spacing w:before="120" w:after="120"/>
        <w:ind w:left="993" w:hanging="426"/>
        <w:jc w:val="both"/>
        <w:rPr>
          <w:rFonts w:ascii="Times New Roman" w:hAnsi="Times New Roman"/>
          <w:sz w:val="24"/>
          <w:szCs w:val="24"/>
        </w:rPr>
      </w:pPr>
      <w:r w:rsidRPr="00014814">
        <w:rPr>
          <w:rFonts w:ascii="Times New Roman" w:hAnsi="Times New Roman"/>
          <w:sz w:val="24"/>
          <w:szCs w:val="24"/>
        </w:rPr>
        <w:t>“Security code”</w:t>
      </w:r>
      <w:r>
        <w:rPr>
          <w:rFonts w:ascii="Times New Roman" w:hAnsi="Times New Roman"/>
          <w:sz w:val="24"/>
          <w:szCs w:val="24"/>
        </w:rPr>
        <w:t xml:space="preserve"> includes the </w:t>
      </w:r>
      <w:r w:rsidRPr="00014814">
        <w:rPr>
          <w:rFonts w:ascii="Times New Roman" w:hAnsi="Times New Roman"/>
          <w:sz w:val="24"/>
          <w:szCs w:val="24"/>
        </w:rPr>
        <w:t>ISIN code</w:t>
      </w:r>
      <w:r>
        <w:rPr>
          <w:rFonts w:ascii="Times New Roman" w:hAnsi="Times New Roman"/>
          <w:sz w:val="24"/>
          <w:szCs w:val="24"/>
        </w:rPr>
        <w:t xml:space="preserve"> of the security. F</w:t>
      </w:r>
      <w:r w:rsidRPr="00DD6B27">
        <w:rPr>
          <w:rFonts w:ascii="Times New Roman" w:hAnsi="Times New Roman"/>
          <w:sz w:val="24"/>
          <w:szCs w:val="24"/>
        </w:rPr>
        <w:t xml:space="preserve">or securities </w:t>
      </w:r>
      <w:r>
        <w:rPr>
          <w:rFonts w:ascii="Times New Roman" w:hAnsi="Times New Roman"/>
          <w:sz w:val="24"/>
          <w:szCs w:val="24"/>
        </w:rPr>
        <w:t xml:space="preserve">without </w:t>
      </w:r>
      <w:r w:rsidRPr="00DD6B27">
        <w:rPr>
          <w:rFonts w:ascii="Times New Roman" w:hAnsi="Times New Roman"/>
          <w:sz w:val="24"/>
          <w:szCs w:val="24"/>
        </w:rPr>
        <w:t>ISIN code</w:t>
      </w:r>
      <w:r>
        <w:rPr>
          <w:rFonts w:ascii="Times New Roman" w:hAnsi="Times New Roman"/>
          <w:sz w:val="24"/>
          <w:szCs w:val="24"/>
        </w:rPr>
        <w:t xml:space="preserve"> assigned</w:t>
      </w:r>
      <w:r w:rsidRPr="00DD6B27">
        <w:rPr>
          <w:rFonts w:ascii="Times New Roman" w:hAnsi="Times New Roman"/>
          <w:sz w:val="24"/>
          <w:szCs w:val="24"/>
        </w:rPr>
        <w:t xml:space="preserve">, </w:t>
      </w:r>
      <w:r>
        <w:rPr>
          <w:rFonts w:ascii="Times New Roman" w:hAnsi="Times New Roman"/>
          <w:sz w:val="24"/>
          <w:szCs w:val="24"/>
        </w:rPr>
        <w:t>it includes another</w:t>
      </w:r>
      <w:r w:rsidRPr="00014814">
        <w:rPr>
          <w:rFonts w:ascii="Times New Roman" w:hAnsi="Times New Roman"/>
          <w:sz w:val="24"/>
          <w:szCs w:val="24"/>
        </w:rPr>
        <w:t xml:space="preserve"> code that</w:t>
      </w:r>
      <w:r>
        <w:rPr>
          <w:rFonts w:ascii="Times New Roman" w:hAnsi="Times New Roman"/>
          <w:sz w:val="24"/>
          <w:szCs w:val="24"/>
        </w:rPr>
        <w:t xml:space="preserve"> uniquely</w:t>
      </w:r>
      <w:r w:rsidRPr="00014814">
        <w:rPr>
          <w:rFonts w:ascii="Times New Roman" w:hAnsi="Times New Roman"/>
          <w:sz w:val="24"/>
          <w:szCs w:val="24"/>
        </w:rPr>
        <w:t xml:space="preserve"> identifies</w:t>
      </w:r>
      <w:r>
        <w:rPr>
          <w:rFonts w:ascii="Times New Roman" w:hAnsi="Times New Roman"/>
          <w:sz w:val="24"/>
          <w:szCs w:val="24"/>
        </w:rPr>
        <w:t xml:space="preserve"> </w:t>
      </w:r>
      <w:r w:rsidRPr="00014814">
        <w:rPr>
          <w:rFonts w:ascii="Times New Roman" w:hAnsi="Times New Roman"/>
          <w:sz w:val="24"/>
          <w:szCs w:val="24"/>
        </w:rPr>
        <w:t>the securit</w:t>
      </w:r>
      <w:r>
        <w:rPr>
          <w:rFonts w:ascii="Times New Roman" w:hAnsi="Times New Roman"/>
          <w:sz w:val="24"/>
          <w:szCs w:val="24"/>
        </w:rPr>
        <w:t>y</w:t>
      </w:r>
      <w:r w:rsidR="00A14F8D">
        <w:rPr>
          <w:rFonts w:ascii="Times New Roman" w:hAnsi="Times New Roman"/>
          <w:sz w:val="24"/>
          <w:szCs w:val="24"/>
        </w:rPr>
        <w:t>.</w:t>
      </w:r>
      <w:ins w:id="233" w:author="Author">
        <w:r w:rsidR="00075BE2">
          <w:rPr>
            <w:rFonts w:ascii="Times New Roman" w:hAnsi="Times New Roman"/>
            <w:sz w:val="24"/>
            <w:szCs w:val="24"/>
          </w:rPr>
          <w:t xml:space="preserve"> “Security code” and “Holding company code” are a composite row identifier, and together shall be unique for each row in </w:t>
        </w:r>
        <w:r w:rsidR="008158FE">
          <w:rPr>
            <w:rFonts w:ascii="Times New Roman" w:hAnsi="Times New Roman"/>
            <w:sz w:val="24"/>
            <w:szCs w:val="24"/>
          </w:rPr>
          <w:t>template 40.2</w:t>
        </w:r>
        <w:r w:rsidR="00075BE2">
          <w:rPr>
            <w:rFonts w:ascii="Times New Roman" w:hAnsi="Times New Roman"/>
            <w:sz w:val="24"/>
            <w:szCs w:val="24"/>
          </w:rPr>
          <w:t>.</w:t>
        </w:r>
      </w:ins>
    </w:p>
    <w:p w:rsidR="00212A52" w:rsidRPr="00BA20A8" w:rsidRDefault="00212A52" w:rsidP="00CE3BD1">
      <w:pPr>
        <w:numPr>
          <w:ilvl w:val="0"/>
          <w:numId w:val="27"/>
        </w:numPr>
        <w:spacing w:before="120" w:after="120"/>
        <w:ind w:left="993" w:hanging="426"/>
        <w:jc w:val="both"/>
        <w:rPr>
          <w:rFonts w:ascii="Times New Roman" w:hAnsi="Times New Roman"/>
          <w:sz w:val="24"/>
          <w:szCs w:val="24"/>
        </w:rPr>
      </w:pPr>
      <w:r w:rsidRPr="00BA20A8">
        <w:rPr>
          <w:rFonts w:ascii="Times New Roman" w:hAnsi="Times New Roman"/>
          <w:sz w:val="24"/>
          <w:szCs w:val="24"/>
        </w:rPr>
        <w:t xml:space="preserve">“Holding company code” is the identification code of the entity within the </w:t>
      </w:r>
      <w:r w:rsidR="00A14F8D" w:rsidRPr="00BA20A8">
        <w:rPr>
          <w:rFonts w:ascii="Times New Roman" w:hAnsi="Times New Roman"/>
          <w:sz w:val="24"/>
          <w:szCs w:val="24"/>
        </w:rPr>
        <w:t>group that holds the investment.</w:t>
      </w:r>
    </w:p>
    <w:p w:rsidR="00212A52" w:rsidRDefault="00B17CB2" w:rsidP="00CE3BD1">
      <w:pPr>
        <w:numPr>
          <w:ilvl w:val="0"/>
          <w:numId w:val="27"/>
        </w:numPr>
        <w:spacing w:before="120" w:after="120"/>
        <w:ind w:left="993" w:hanging="426"/>
        <w:jc w:val="both"/>
        <w:rPr>
          <w:rFonts w:ascii="Times New Roman" w:hAnsi="Times New Roman"/>
          <w:sz w:val="24"/>
          <w:szCs w:val="24"/>
        </w:rPr>
      </w:pPr>
      <w:r>
        <w:rPr>
          <w:rFonts w:ascii="Times New Roman" w:hAnsi="Times New Roman"/>
          <w:sz w:val="24"/>
          <w:szCs w:val="24"/>
        </w:rPr>
        <w:t xml:space="preserve"> “Entity code”, “Acc</w:t>
      </w:r>
      <w:r w:rsidR="00212A52" w:rsidRPr="00014814">
        <w:rPr>
          <w:rFonts w:ascii="Times New Roman" w:hAnsi="Times New Roman"/>
          <w:sz w:val="24"/>
          <w:szCs w:val="24"/>
        </w:rPr>
        <w:t>umulated equity interest (%)”, “Carrying amount” and “Acqui</w:t>
      </w:r>
      <w:r w:rsidR="007F3BBD">
        <w:rPr>
          <w:rFonts w:ascii="Times New Roman" w:hAnsi="Times New Roman"/>
          <w:sz w:val="24"/>
          <w:szCs w:val="24"/>
        </w:rPr>
        <w:t xml:space="preserve">sition cost” are defined </w:t>
      </w:r>
      <w:r w:rsidR="00212A52" w:rsidRPr="00014814">
        <w:rPr>
          <w:rFonts w:ascii="Times New Roman" w:hAnsi="Times New Roman"/>
          <w:sz w:val="24"/>
          <w:szCs w:val="24"/>
        </w:rPr>
        <w:t>above.</w:t>
      </w:r>
      <w:r w:rsidR="00212A52">
        <w:rPr>
          <w:rFonts w:ascii="Times New Roman" w:hAnsi="Times New Roman"/>
          <w:sz w:val="24"/>
          <w:szCs w:val="24"/>
        </w:rPr>
        <w:t xml:space="preserve"> The amounts shall correspond to the security</w:t>
      </w:r>
      <w:r w:rsidR="00BA20A8" w:rsidRPr="00BA20A8">
        <w:rPr>
          <w:rFonts w:ascii="Times New Roman" w:hAnsi="Times New Roman"/>
          <w:sz w:val="24"/>
          <w:szCs w:val="24"/>
        </w:rPr>
        <w:t xml:space="preserve"> </w:t>
      </w:r>
      <w:r w:rsidR="00BA20A8">
        <w:rPr>
          <w:rFonts w:ascii="Times New Roman" w:hAnsi="Times New Roman"/>
          <w:sz w:val="24"/>
          <w:szCs w:val="24"/>
        </w:rPr>
        <w:t>held by the related holding company</w:t>
      </w:r>
      <w:r w:rsidR="00212A52">
        <w:rPr>
          <w:rFonts w:ascii="Times New Roman" w:hAnsi="Times New Roman"/>
          <w:sz w:val="24"/>
          <w:szCs w:val="24"/>
        </w:rPr>
        <w:t>.</w:t>
      </w:r>
    </w:p>
    <w:p w:rsidR="00495F71" w:rsidRPr="00014814" w:rsidRDefault="00583999" w:rsidP="00DF61CD">
      <w:pPr>
        <w:pStyle w:val="subtitlenumbered"/>
        <w:numPr>
          <w:ilvl w:val="0"/>
          <w:numId w:val="18"/>
        </w:numPr>
      </w:pPr>
      <w:bookmarkStart w:id="234" w:name="_Toc361844256"/>
      <w:bookmarkStart w:id="235" w:name="_Toc392674861"/>
      <w:r>
        <w:t>Fair value (</w:t>
      </w:r>
      <w:r w:rsidR="00E71E45">
        <w:t>41</w:t>
      </w:r>
      <w:r w:rsidR="005100D0" w:rsidRPr="00014814">
        <w:t>)</w:t>
      </w:r>
      <w:bookmarkEnd w:id="234"/>
      <w:bookmarkEnd w:id="235"/>
    </w:p>
    <w:p w:rsidR="00532EC6" w:rsidRDefault="00532EC6" w:rsidP="00EC2A65">
      <w:pPr>
        <w:pStyle w:val="sub-subtitlenumbered"/>
      </w:pPr>
      <w:bookmarkStart w:id="236" w:name="_Toc361844257"/>
      <w:bookmarkStart w:id="237" w:name="_Toc392674862"/>
      <w:r>
        <w:t>Fair value hierarchy: financial instrum</w:t>
      </w:r>
      <w:r w:rsidR="00583999">
        <w:t>ents at amortised cost (</w:t>
      </w:r>
      <w:r w:rsidR="00E71E45">
        <w:t>41</w:t>
      </w:r>
      <w:r>
        <w:t>.1)</w:t>
      </w:r>
      <w:bookmarkEnd w:id="236"/>
      <w:bookmarkEnd w:id="237"/>
      <w:r>
        <w:t xml:space="preserve"> </w:t>
      </w:r>
    </w:p>
    <w:p w:rsidR="00495F71" w:rsidRDefault="00532EC6" w:rsidP="00607122">
      <w:pPr>
        <w:pStyle w:val="Baseparagraphnumbered"/>
      </w:pPr>
      <w:r>
        <w:t>I</w:t>
      </w:r>
      <w:r w:rsidR="005100D0" w:rsidRPr="00014814">
        <w:t>nformation on the fair value of financial instruments</w:t>
      </w:r>
      <w:r w:rsidR="00851C3B" w:rsidRPr="00014814">
        <w:t xml:space="preserve"> measured at amortised cost</w:t>
      </w:r>
      <w:r w:rsidR="005100D0" w:rsidRPr="00014814">
        <w:t>, using the hierarchy in IFRS 7.27A</w:t>
      </w:r>
      <w:r w:rsidR="004A6351">
        <w:t xml:space="preserve"> shall be reported</w:t>
      </w:r>
      <w:r>
        <w:t xml:space="preserve"> in this </w:t>
      </w:r>
      <w:r w:rsidR="009E5E20">
        <w:t>template</w:t>
      </w:r>
      <w:r w:rsidR="005100D0" w:rsidRPr="00014814">
        <w:t>.</w:t>
      </w:r>
    </w:p>
    <w:p w:rsidR="00532EC6" w:rsidRDefault="00583999" w:rsidP="00EC2A65">
      <w:pPr>
        <w:pStyle w:val="sub-subtitlenumbered"/>
      </w:pPr>
      <w:bookmarkStart w:id="238" w:name="_Toc361844258"/>
      <w:bookmarkStart w:id="239" w:name="_Toc392674863"/>
      <w:r>
        <w:t>Use of fair value option (</w:t>
      </w:r>
      <w:r w:rsidR="00E71E45">
        <w:t>41</w:t>
      </w:r>
      <w:r w:rsidR="00532EC6">
        <w:t>.2)</w:t>
      </w:r>
      <w:bookmarkEnd w:id="238"/>
      <w:bookmarkEnd w:id="239"/>
    </w:p>
    <w:p w:rsidR="00495F71" w:rsidRDefault="00532EC6" w:rsidP="00607122">
      <w:pPr>
        <w:pStyle w:val="Baseparagraphnumbered"/>
      </w:pPr>
      <w:r>
        <w:t>I</w:t>
      </w:r>
      <w:r w:rsidR="005100D0" w:rsidRPr="00014814">
        <w:t>nformation on the use of fair value option for financial assets and liabilities designated at fair value through profit or loss</w:t>
      </w:r>
      <w:r w:rsidR="004A6351">
        <w:t xml:space="preserve"> shall be reported</w:t>
      </w:r>
      <w:r>
        <w:t xml:space="preserve"> in </w:t>
      </w:r>
      <w:r>
        <w:lastRenderedPageBreak/>
        <w:t xml:space="preserve">this </w:t>
      </w:r>
      <w:r w:rsidR="009E5E20">
        <w:t>template</w:t>
      </w:r>
      <w:r w:rsidR="005100D0" w:rsidRPr="00014814">
        <w:t>.</w:t>
      </w:r>
      <w:r w:rsidR="00D96A93" w:rsidRPr="00014814">
        <w:t xml:space="preserve"> </w:t>
      </w:r>
      <w:r w:rsidR="00BA20A8">
        <w:t>“Hybrid contracts” includes the carrying amount of hybrid financial instruments classified, as a whole, in these accounting portfolios; that is, it includes non-separated hybrid instruments in their entirely</w:t>
      </w:r>
      <w:r w:rsidR="00BA20A8" w:rsidRPr="00411BA3">
        <w:t>.</w:t>
      </w:r>
    </w:p>
    <w:p w:rsidR="0024307B" w:rsidRPr="0024307B" w:rsidRDefault="0024307B" w:rsidP="00EC2A65">
      <w:pPr>
        <w:pStyle w:val="sub-subtitlenumbered"/>
      </w:pPr>
      <w:bookmarkStart w:id="240" w:name="_Toc361844259"/>
      <w:bookmarkStart w:id="241" w:name="_Toc392674864"/>
      <w:r>
        <w:t>Hybrid</w:t>
      </w:r>
      <w:r w:rsidR="00F66549">
        <w:t xml:space="preserve"> financial</w:t>
      </w:r>
      <w:r>
        <w:t xml:space="preserve"> instruments not designated at fair valu</w:t>
      </w:r>
      <w:r w:rsidR="00583999">
        <w:t>e through profit or loss (</w:t>
      </w:r>
      <w:r w:rsidR="00E71E45">
        <w:t>41</w:t>
      </w:r>
      <w:r>
        <w:t>.3)</w:t>
      </w:r>
      <w:bookmarkEnd w:id="240"/>
      <w:bookmarkEnd w:id="241"/>
    </w:p>
    <w:p w:rsidR="00D90BA0" w:rsidRDefault="00D90BA0" w:rsidP="00607122">
      <w:pPr>
        <w:pStyle w:val="Baseparagraphnumbered"/>
      </w:pPr>
      <w:r>
        <w:t xml:space="preserve">In this </w:t>
      </w:r>
      <w:r w:rsidR="009E5E20">
        <w:t>template</w:t>
      </w:r>
      <w:r>
        <w:t xml:space="preserve"> shall be reported i</w:t>
      </w:r>
      <w:r w:rsidR="005100D0" w:rsidRPr="00014814">
        <w:t xml:space="preserve">nformation on hybrid financial instruments </w:t>
      </w:r>
      <w:r w:rsidR="005301AF">
        <w:t xml:space="preserve">with the </w:t>
      </w:r>
      <w:r w:rsidR="005100D0" w:rsidRPr="00014814">
        <w:t>except</w:t>
      </w:r>
      <w:r w:rsidR="005301AF">
        <w:t>ion of</w:t>
      </w:r>
      <w:r w:rsidR="005100D0" w:rsidRPr="00014814">
        <w:t xml:space="preserve"> </w:t>
      </w:r>
      <w:r w:rsidR="005301AF">
        <w:t>th</w:t>
      </w:r>
      <w:r w:rsidR="005100D0" w:rsidRPr="00014814">
        <w:t>o</w:t>
      </w:r>
      <w:r w:rsidR="005301AF">
        <w:t>se hybrid</w:t>
      </w:r>
      <w:r w:rsidR="005100D0" w:rsidRPr="00014814">
        <w:t xml:space="preserve"> contracts measured at fair value through profit or loss under the </w:t>
      </w:r>
      <w:r w:rsidR="005301AF">
        <w:t>“</w:t>
      </w:r>
      <w:r w:rsidR="005100D0" w:rsidRPr="00014814">
        <w:t>fair value option</w:t>
      </w:r>
      <w:r w:rsidR="005301AF">
        <w:t>”</w:t>
      </w:r>
      <w:r>
        <w:t xml:space="preserve"> that are reported</w:t>
      </w:r>
      <w:r w:rsidR="00BB5E77">
        <w:t xml:space="preserve"> in </w:t>
      </w:r>
      <w:r w:rsidR="009E5E20">
        <w:t>template</w:t>
      </w:r>
      <w:r w:rsidR="00BB5E77">
        <w:t xml:space="preserve"> </w:t>
      </w:r>
      <w:r w:rsidR="005B0866">
        <w:t>41</w:t>
      </w:r>
      <w:r w:rsidR="00F02584">
        <w:t>.2</w:t>
      </w:r>
      <w:r w:rsidR="005301AF">
        <w:t>.</w:t>
      </w:r>
    </w:p>
    <w:p w:rsidR="005301AF" w:rsidRDefault="00A84B13" w:rsidP="00607122">
      <w:pPr>
        <w:pStyle w:val="Baseparagraphnumbered"/>
      </w:pPr>
      <w:r>
        <w:t>“H</w:t>
      </w:r>
      <w:r w:rsidR="005100D0" w:rsidRPr="00014814">
        <w:t xml:space="preserve">eld for trading” includes the </w:t>
      </w:r>
      <w:r w:rsidR="00D90BA0">
        <w:t xml:space="preserve">carrying </w:t>
      </w:r>
      <w:r w:rsidR="005100D0" w:rsidRPr="00014814">
        <w:t>amount of hybrid financial instruments classified</w:t>
      </w:r>
      <w:r w:rsidR="00BA20A8">
        <w:t>,</w:t>
      </w:r>
      <w:r w:rsidR="005100D0" w:rsidRPr="00014814">
        <w:t xml:space="preserve"> as a whole</w:t>
      </w:r>
      <w:r w:rsidR="00BA20A8">
        <w:t>, as</w:t>
      </w:r>
      <w:r w:rsidR="005100D0" w:rsidRPr="00014814">
        <w:t xml:space="preserve"> “</w:t>
      </w:r>
      <w:r w:rsidR="00BA20A8">
        <w:t xml:space="preserve">financial assets </w:t>
      </w:r>
      <w:r w:rsidR="005100D0" w:rsidRPr="00014814">
        <w:t xml:space="preserve">held for trading” </w:t>
      </w:r>
      <w:r w:rsidR="00BA20A8">
        <w:t>or “financial liabilities held for trading”; that is</w:t>
      </w:r>
      <w:r w:rsidR="00366B74">
        <w:t xml:space="preserve"> </w:t>
      </w:r>
      <w:r w:rsidR="00BA20A8">
        <w:t>i</w:t>
      </w:r>
      <w:r w:rsidR="005100D0" w:rsidRPr="00014814">
        <w:t>t includes non-separated hybrid instruments</w:t>
      </w:r>
      <w:r w:rsidR="00D90BA0">
        <w:t xml:space="preserve"> in </w:t>
      </w:r>
      <w:r w:rsidR="005301AF">
        <w:t>their</w:t>
      </w:r>
      <w:r w:rsidR="00D90BA0">
        <w:t xml:space="preserve"> entirely</w:t>
      </w:r>
      <w:r w:rsidR="005100D0" w:rsidRPr="00014814">
        <w:t xml:space="preserve">. </w:t>
      </w:r>
    </w:p>
    <w:p w:rsidR="00495F71" w:rsidRPr="00014814" w:rsidRDefault="005100D0" w:rsidP="00607122">
      <w:pPr>
        <w:pStyle w:val="Baseparagraphnumbered"/>
      </w:pPr>
      <w:r w:rsidRPr="00014814">
        <w:t xml:space="preserve">The other </w:t>
      </w:r>
      <w:r w:rsidR="00F13FC0">
        <w:t>rows</w:t>
      </w:r>
      <w:r w:rsidR="00F13FC0" w:rsidRPr="00014814">
        <w:t xml:space="preserve"> </w:t>
      </w:r>
      <w:r w:rsidRPr="00014814">
        <w:t>include the</w:t>
      </w:r>
      <w:r w:rsidR="005301AF">
        <w:t xml:space="preserve"> carrying</w:t>
      </w:r>
      <w:r w:rsidRPr="00014814">
        <w:t xml:space="preserve"> amount of</w:t>
      </w:r>
      <w:r w:rsidR="005301AF">
        <w:t xml:space="preserve"> the</w:t>
      </w:r>
      <w:r w:rsidRPr="00014814">
        <w:t xml:space="preserve"> host contracts that have been separated from the</w:t>
      </w:r>
      <w:r w:rsidR="00B436B0">
        <w:t xml:space="preserve"> embedded</w:t>
      </w:r>
      <w:r w:rsidRPr="00014814">
        <w:t xml:space="preserve"> derivatives according </w:t>
      </w:r>
      <w:r w:rsidR="00BA20A8">
        <w:t xml:space="preserve">to </w:t>
      </w:r>
      <w:r w:rsidR="005772EF">
        <w:t>the relevant accounting framework</w:t>
      </w:r>
      <w:r w:rsidRPr="00014814">
        <w:t>.</w:t>
      </w:r>
      <w:r w:rsidR="00D90BA0" w:rsidRPr="00D90BA0">
        <w:t xml:space="preserve"> </w:t>
      </w:r>
      <w:r w:rsidR="005301AF">
        <w:t>The carrying amounts of the e</w:t>
      </w:r>
      <w:r w:rsidR="00D90BA0" w:rsidRPr="00014814">
        <w:t>mbedded derivatives</w:t>
      </w:r>
      <w:r w:rsidR="005301AF">
        <w:t xml:space="preserve"> separated from these host contracts, in accordance with</w:t>
      </w:r>
      <w:r w:rsidR="005772EF">
        <w:t xml:space="preserve"> the relevant accounting framework</w:t>
      </w:r>
      <w:r w:rsidR="005301AF">
        <w:t>, shall be</w:t>
      </w:r>
      <w:r w:rsidR="00583999">
        <w:t xml:space="preserve"> reported in </w:t>
      </w:r>
      <w:r w:rsidR="009E5E20">
        <w:t>template</w:t>
      </w:r>
      <w:r w:rsidR="00583999">
        <w:t xml:space="preserve">s </w:t>
      </w:r>
      <w:r w:rsidR="005B0866">
        <w:t xml:space="preserve">10 </w:t>
      </w:r>
      <w:r w:rsidR="00583999">
        <w:t xml:space="preserve">and </w:t>
      </w:r>
      <w:r w:rsidR="005B0866">
        <w:t>11</w:t>
      </w:r>
      <w:r w:rsidR="00D90BA0" w:rsidRPr="00014814">
        <w:t>.</w:t>
      </w:r>
    </w:p>
    <w:p w:rsidR="00F43A7E" w:rsidRDefault="00F43A7E" w:rsidP="005868C1">
      <w:pPr>
        <w:pStyle w:val="subtitlenumbered"/>
      </w:pPr>
      <w:bookmarkStart w:id="242" w:name="_Toc361844260"/>
      <w:bookmarkStart w:id="243" w:name="_Toc392674865"/>
      <w:r>
        <w:t>Tangible and intangible assets: carrying amount</w:t>
      </w:r>
      <w:r w:rsidR="00F71A00">
        <w:t xml:space="preserve"> by measurement method</w:t>
      </w:r>
      <w:r w:rsidR="005868C1">
        <w:t xml:space="preserve"> (</w:t>
      </w:r>
      <w:r w:rsidR="00E71E45">
        <w:t>42</w:t>
      </w:r>
      <w:r>
        <w:t>)</w:t>
      </w:r>
      <w:bookmarkEnd w:id="242"/>
      <w:bookmarkEnd w:id="243"/>
    </w:p>
    <w:p w:rsidR="005100D0" w:rsidRPr="00014814" w:rsidRDefault="00F43A7E" w:rsidP="005868C1">
      <w:pPr>
        <w:pStyle w:val="Baseparagraphnumbered"/>
      </w:pPr>
      <w:r w:rsidRPr="00014814">
        <w:t xml:space="preserve"> </w:t>
      </w:r>
      <w:r w:rsidR="005100D0" w:rsidRPr="00014814">
        <w:t xml:space="preserve">“Property, plant and equipment”, “Investment property” and “Other intangible assets” shall be reported by </w:t>
      </w:r>
      <w:r w:rsidR="00BA20A8">
        <w:t xml:space="preserve">the </w:t>
      </w:r>
      <w:r w:rsidR="005100D0" w:rsidRPr="00014814">
        <w:t>criteria used in their measurement.</w:t>
      </w:r>
    </w:p>
    <w:p w:rsidR="004862CF" w:rsidRPr="00014814" w:rsidRDefault="004862CF" w:rsidP="005868C1">
      <w:pPr>
        <w:pStyle w:val="Baseparagraphnumbered"/>
      </w:pPr>
      <w:r w:rsidRPr="00014814">
        <w:t>“Other intangible assets” include all other intangible assets than goodwill.</w:t>
      </w:r>
    </w:p>
    <w:p w:rsidR="00495F71" w:rsidRPr="00014814" w:rsidRDefault="007F3BBD" w:rsidP="00DF61CD">
      <w:pPr>
        <w:pStyle w:val="subtitlenumbered"/>
        <w:numPr>
          <w:ilvl w:val="0"/>
          <w:numId w:val="18"/>
        </w:numPr>
      </w:pPr>
      <w:bookmarkStart w:id="244" w:name="_Toc361844261"/>
      <w:bookmarkStart w:id="245" w:name="_Toc392674866"/>
      <w:r>
        <w:t>Provisions (</w:t>
      </w:r>
      <w:r w:rsidR="00E71E45">
        <w:t>43</w:t>
      </w:r>
      <w:r w:rsidR="005100D0" w:rsidRPr="00014814">
        <w:t>)</w:t>
      </w:r>
      <w:bookmarkEnd w:id="244"/>
      <w:bookmarkEnd w:id="245"/>
    </w:p>
    <w:p w:rsidR="005100D0" w:rsidRPr="00014814" w:rsidRDefault="005100D0" w:rsidP="00607122">
      <w:pPr>
        <w:pStyle w:val="Baseparagraphnumbered"/>
      </w:pPr>
      <w:r w:rsidRPr="00014814">
        <w:t>Th</w:t>
      </w:r>
      <w:r w:rsidR="00BA20A8">
        <w:t>is</w:t>
      </w:r>
      <w:r w:rsidRPr="00014814">
        <w:t xml:space="preserve"> </w:t>
      </w:r>
      <w:r w:rsidR="009E5E20">
        <w:t>template</w:t>
      </w:r>
      <w:r w:rsidR="00374ABA">
        <w:t xml:space="preserve"> includes </w:t>
      </w:r>
      <w:r w:rsidRPr="00014814">
        <w:t>reconciliation between the carrying amount of th</w:t>
      </w:r>
      <w:r w:rsidR="007F3BBD">
        <w:t>e item “Provisions”</w:t>
      </w:r>
      <w:r w:rsidRPr="00014814">
        <w:t xml:space="preserve"> at the beginning and end of the period by the nature of the movements.</w:t>
      </w:r>
    </w:p>
    <w:p w:rsidR="00495F71" w:rsidRPr="00014814" w:rsidRDefault="005100D0" w:rsidP="00DF61CD">
      <w:pPr>
        <w:pStyle w:val="subtitlenumbered"/>
        <w:numPr>
          <w:ilvl w:val="0"/>
          <w:numId w:val="18"/>
        </w:numPr>
      </w:pPr>
      <w:bookmarkStart w:id="246" w:name="_Toc361844262"/>
      <w:bookmarkStart w:id="247" w:name="_Toc392674867"/>
      <w:r w:rsidRPr="00014814">
        <w:t>Defined benefit plans</w:t>
      </w:r>
      <w:r w:rsidR="00F71A00">
        <w:t xml:space="preserve"> and employee benefits</w:t>
      </w:r>
      <w:r w:rsidR="007F3BBD">
        <w:t xml:space="preserve"> (</w:t>
      </w:r>
      <w:r w:rsidR="00E71E45">
        <w:t>44)</w:t>
      </w:r>
      <w:bookmarkEnd w:id="246"/>
      <w:bookmarkEnd w:id="247"/>
    </w:p>
    <w:p w:rsidR="005100D0" w:rsidRPr="00014814" w:rsidRDefault="007F3BBD" w:rsidP="00607122">
      <w:pPr>
        <w:pStyle w:val="Baseparagraphnumbered"/>
      </w:pPr>
      <w:r>
        <w:rPr>
          <w:lang w:val="en-US"/>
        </w:rPr>
        <w:t xml:space="preserve">These </w:t>
      </w:r>
      <w:r w:rsidR="009E5E20">
        <w:rPr>
          <w:lang w:val="en-US"/>
        </w:rPr>
        <w:t>template</w:t>
      </w:r>
      <w:r>
        <w:rPr>
          <w:lang w:val="en-US"/>
        </w:rPr>
        <w:t xml:space="preserve">s </w:t>
      </w:r>
      <w:r w:rsidR="005100D0" w:rsidRPr="00014814">
        <w:t>include accumulated information of all defined benefit plans of the institution. When there is more than one defined benefit plan,</w:t>
      </w:r>
      <w:r w:rsidR="006A5373" w:rsidRPr="00014814">
        <w:t xml:space="preserve"> aggregated amount of all plans shall be reported</w:t>
      </w:r>
      <w:r w:rsidR="005100D0" w:rsidRPr="00014814">
        <w:t>.</w:t>
      </w:r>
    </w:p>
    <w:p w:rsidR="0062103A" w:rsidRDefault="0062103A" w:rsidP="003B47FD">
      <w:pPr>
        <w:pStyle w:val="sub-subtitlenumbered"/>
        <w:keepNext/>
        <w:ind w:left="788" w:hanging="431"/>
      </w:pPr>
      <w:bookmarkStart w:id="248" w:name="_Toc361844263"/>
      <w:bookmarkStart w:id="249" w:name="_Toc392674868"/>
      <w:r>
        <w:t>Components of net defined bene</w:t>
      </w:r>
      <w:r w:rsidR="00374ABA">
        <w:t>fit plan assets and liabilities</w:t>
      </w:r>
      <w:r w:rsidR="007F3BBD">
        <w:t xml:space="preserve"> (</w:t>
      </w:r>
      <w:r w:rsidR="00E012BD">
        <w:t>44</w:t>
      </w:r>
      <w:r w:rsidR="007F3BBD">
        <w:t>.1</w:t>
      </w:r>
      <w:r>
        <w:t>)</w:t>
      </w:r>
      <w:bookmarkEnd w:id="248"/>
      <w:bookmarkEnd w:id="249"/>
    </w:p>
    <w:p w:rsidR="005100D0" w:rsidRPr="00014814" w:rsidRDefault="00900953" w:rsidP="00607122">
      <w:pPr>
        <w:pStyle w:val="Baseparagraphnumbered"/>
      </w:pPr>
      <w:r w:rsidRPr="00014814">
        <w:t xml:space="preserve"> </w:t>
      </w:r>
      <w:r w:rsidR="005100D0" w:rsidRPr="00014814">
        <w:t xml:space="preserve">“Components of </w:t>
      </w:r>
      <w:r w:rsidR="003D084C" w:rsidRPr="00014814">
        <w:t xml:space="preserve">net </w:t>
      </w:r>
      <w:r w:rsidR="005100D0" w:rsidRPr="00014814">
        <w:t>defined benefit plan assets and liabilities” shows the reconciliation of the accumulated present value of all</w:t>
      </w:r>
      <w:r w:rsidR="000B358A" w:rsidRPr="00014814">
        <w:t xml:space="preserve"> </w:t>
      </w:r>
      <w:r w:rsidR="00374ABA">
        <w:t>n</w:t>
      </w:r>
      <w:r w:rsidR="00374ABA" w:rsidRPr="00014814">
        <w:t xml:space="preserve">et </w:t>
      </w:r>
      <w:r w:rsidR="000B358A" w:rsidRPr="00014814">
        <w:t>defined benefit liabilities (assets) as well as reimbursement rights [IAS 19.140 (a), (b)].</w:t>
      </w:r>
    </w:p>
    <w:p w:rsidR="005100D0" w:rsidRPr="00014814" w:rsidRDefault="005100D0" w:rsidP="00607122">
      <w:pPr>
        <w:pStyle w:val="Baseparagraphnumbered"/>
      </w:pPr>
      <w:r w:rsidRPr="00014814">
        <w:t>“</w:t>
      </w:r>
      <w:r w:rsidR="00250FA5" w:rsidRPr="00014814">
        <w:t>Net defined benefit assets</w:t>
      </w:r>
      <w:r w:rsidRPr="00014814">
        <w:t>” includes, in the event of a surplus, the surplus amounts that shall be recognized in the balance sheet as they are not affected by the limits set up in IAS 19.</w:t>
      </w:r>
      <w:r w:rsidR="00250FA5" w:rsidRPr="00014814">
        <w:t>63</w:t>
      </w:r>
      <w:r w:rsidRPr="00014814">
        <w:t xml:space="preserve">. The amount of this item and the </w:t>
      </w:r>
      <w:r w:rsidRPr="00014814">
        <w:lastRenderedPageBreak/>
        <w:t xml:space="preserve">amount recognized in the memo item “Fair value of any right to reimbursement recognized as asset” are included in the </w:t>
      </w:r>
      <w:r w:rsidR="00BB5E77">
        <w:t>item “Other assets”</w:t>
      </w:r>
      <w:r w:rsidR="00BA20A8" w:rsidRPr="00BA20A8">
        <w:t xml:space="preserve"> </w:t>
      </w:r>
      <w:r w:rsidR="00BA20A8">
        <w:t>of the balance sheet</w:t>
      </w:r>
      <w:r w:rsidRPr="00014814">
        <w:t xml:space="preserve">. </w:t>
      </w:r>
    </w:p>
    <w:p w:rsidR="0062103A" w:rsidRDefault="002124B7" w:rsidP="00EC2A65">
      <w:pPr>
        <w:pStyle w:val="sub-subtitlenumbered"/>
      </w:pPr>
      <w:r w:rsidRPr="00014814" w:rsidDel="002124B7">
        <w:t xml:space="preserve"> </w:t>
      </w:r>
      <w:bookmarkStart w:id="250" w:name="_Toc361844264"/>
      <w:bookmarkStart w:id="251" w:name="_Toc392674869"/>
      <w:r w:rsidR="0062103A">
        <w:t>Movements in defined benefit obligation</w:t>
      </w:r>
      <w:r w:rsidR="00FB2668">
        <w:t>s</w:t>
      </w:r>
      <w:r w:rsidR="007F3BBD">
        <w:t xml:space="preserve"> (</w:t>
      </w:r>
      <w:r w:rsidR="00E012BD">
        <w:t>44</w:t>
      </w:r>
      <w:r w:rsidR="0062103A">
        <w:t>.2)</w:t>
      </w:r>
      <w:bookmarkEnd w:id="250"/>
      <w:bookmarkEnd w:id="251"/>
    </w:p>
    <w:p w:rsidR="005100D0" w:rsidRPr="00014814" w:rsidRDefault="0062103A" w:rsidP="00607122">
      <w:pPr>
        <w:pStyle w:val="Baseparagraphnumbered"/>
      </w:pPr>
      <w:r w:rsidRPr="00014814">
        <w:t xml:space="preserve"> </w:t>
      </w:r>
      <w:r w:rsidR="005100D0" w:rsidRPr="00014814">
        <w:t>“Movements in defined benefit obligations” shows the reconciliation of opening and closing balances of the accumulated present value of all defined benefit obligations of the institution</w:t>
      </w:r>
      <w:r w:rsidR="003F6324" w:rsidRPr="00014814">
        <w:t>.</w:t>
      </w:r>
      <w:r w:rsidR="005100D0" w:rsidRPr="00014814">
        <w:t xml:space="preserve"> </w:t>
      </w:r>
      <w:r w:rsidR="003F6324" w:rsidRPr="00014814">
        <w:t>T</w:t>
      </w:r>
      <w:r w:rsidR="005100D0" w:rsidRPr="00014814">
        <w:t xml:space="preserve">he effects </w:t>
      </w:r>
      <w:r w:rsidR="003F6324" w:rsidRPr="00014814">
        <w:t>of the different elements listed in IAS 19.141</w:t>
      </w:r>
      <w:r w:rsidR="00BB5E77">
        <w:t xml:space="preserve"> </w:t>
      </w:r>
      <w:r w:rsidR="005100D0" w:rsidRPr="00014814">
        <w:t xml:space="preserve">during the period </w:t>
      </w:r>
      <w:r w:rsidR="003F6324" w:rsidRPr="00014814">
        <w:t>are presented separately.</w:t>
      </w:r>
    </w:p>
    <w:p w:rsidR="005100D0" w:rsidRPr="00014814" w:rsidRDefault="00563EE5" w:rsidP="00607122">
      <w:pPr>
        <w:pStyle w:val="Baseparagraphnumbered"/>
      </w:pPr>
      <w:r w:rsidRPr="00014814">
        <w:t xml:space="preserve">The amount of </w:t>
      </w:r>
      <w:r w:rsidR="00C228CE" w:rsidRPr="00014814">
        <w:t>“C</w:t>
      </w:r>
      <w:r w:rsidRPr="00014814">
        <w:t>losing balance</w:t>
      </w:r>
      <w:r w:rsidR="00C228CE" w:rsidRPr="00014814">
        <w:t xml:space="preserve"> [present value]”</w:t>
      </w:r>
      <w:r w:rsidR="00BB5E77">
        <w:t xml:space="preserve"> in </w:t>
      </w:r>
      <w:r w:rsidR="00BA20A8">
        <w:t xml:space="preserve">the </w:t>
      </w:r>
      <w:r w:rsidR="009E5E20">
        <w:t>template</w:t>
      </w:r>
      <w:r w:rsidR="00BB5E77">
        <w:t xml:space="preserve"> </w:t>
      </w:r>
      <w:r w:rsidR="00BA20A8">
        <w:t xml:space="preserve">for movements in defined benefit obligations </w:t>
      </w:r>
      <w:r w:rsidR="00374ABA">
        <w:t>shall be</w:t>
      </w:r>
      <w:r w:rsidR="00374ABA" w:rsidRPr="00014814">
        <w:t xml:space="preserve"> </w:t>
      </w:r>
      <w:r w:rsidRPr="00014814">
        <w:t xml:space="preserve">equal to </w:t>
      </w:r>
      <w:r w:rsidR="005100D0" w:rsidRPr="00014814">
        <w:t xml:space="preserve">“Present value defined </w:t>
      </w:r>
      <w:r w:rsidRPr="00014814">
        <w:t xml:space="preserve">benefit </w:t>
      </w:r>
      <w:r w:rsidR="00BB5E77">
        <w:t>obligations”</w:t>
      </w:r>
      <w:r w:rsidR="005100D0" w:rsidRPr="00014814">
        <w:t>.</w:t>
      </w:r>
    </w:p>
    <w:p w:rsidR="0062103A" w:rsidRDefault="0062103A" w:rsidP="00EC2A65">
      <w:pPr>
        <w:pStyle w:val="sub-subtitlenumbered"/>
      </w:pPr>
      <w:bookmarkStart w:id="252" w:name="_Toc361844265"/>
      <w:bookmarkStart w:id="253" w:name="_Toc392674870"/>
      <w:r>
        <w:t>Memo items [re</w:t>
      </w:r>
      <w:r w:rsidR="007F3BBD">
        <w:t>lated to staff expenses] (</w:t>
      </w:r>
      <w:r w:rsidR="00E012BD">
        <w:t>44</w:t>
      </w:r>
      <w:r>
        <w:t>.3)</w:t>
      </w:r>
      <w:bookmarkEnd w:id="252"/>
      <w:bookmarkEnd w:id="253"/>
    </w:p>
    <w:p w:rsidR="005100D0" w:rsidRPr="00014814" w:rsidRDefault="005100D0" w:rsidP="00607122">
      <w:pPr>
        <w:pStyle w:val="Baseparagraphnumbered"/>
      </w:pPr>
      <w:r w:rsidRPr="00014814">
        <w:t>For reporting of memorandum items related to staff expenses</w:t>
      </w:r>
      <w:r w:rsidR="00BA20A8">
        <w:t>, the</w:t>
      </w:r>
      <w:r w:rsidRPr="00014814">
        <w:t xml:space="preserve"> following definitions shall be used: </w:t>
      </w:r>
    </w:p>
    <w:p w:rsidR="00495F71" w:rsidRPr="00014814" w:rsidRDefault="005100D0" w:rsidP="00DF61CD">
      <w:pPr>
        <w:numPr>
          <w:ilvl w:val="0"/>
          <w:numId w:val="20"/>
        </w:numPr>
        <w:spacing w:before="120" w:after="120"/>
        <w:ind w:left="993" w:hanging="426"/>
        <w:jc w:val="both"/>
        <w:rPr>
          <w:rFonts w:ascii="Times New Roman" w:hAnsi="Times New Roman"/>
          <w:sz w:val="24"/>
          <w:szCs w:val="24"/>
        </w:rPr>
      </w:pPr>
      <w:r w:rsidRPr="00014814">
        <w:rPr>
          <w:rFonts w:ascii="Times New Roman" w:hAnsi="Times New Roman"/>
          <w:sz w:val="24"/>
          <w:szCs w:val="24"/>
        </w:rPr>
        <w:t>“Pension and similar expenses“ includes the amount recognized in the period as staff expenses for any post – employment benefit obligations (both defined contributions plans and defined benefits plans) and contributions to social security</w:t>
      </w:r>
      <w:r w:rsidR="00BB5E77">
        <w:rPr>
          <w:rFonts w:ascii="Times New Roman" w:hAnsi="Times New Roman"/>
          <w:sz w:val="24"/>
          <w:szCs w:val="24"/>
        </w:rPr>
        <w:t xml:space="preserve"> funds</w:t>
      </w:r>
      <w:r w:rsidRPr="00014814">
        <w:rPr>
          <w:rFonts w:ascii="Times New Roman" w:hAnsi="Times New Roman"/>
          <w:sz w:val="24"/>
          <w:szCs w:val="24"/>
        </w:rPr>
        <w:t xml:space="preserve">. </w:t>
      </w:r>
    </w:p>
    <w:p w:rsidR="00495F71" w:rsidRPr="00014814" w:rsidRDefault="005100D0" w:rsidP="00DF61CD">
      <w:pPr>
        <w:numPr>
          <w:ilvl w:val="0"/>
          <w:numId w:val="20"/>
        </w:numPr>
        <w:spacing w:before="120" w:after="120"/>
        <w:ind w:left="993" w:hanging="426"/>
        <w:jc w:val="both"/>
        <w:rPr>
          <w:rFonts w:ascii="Times New Roman" w:hAnsi="Times New Roman"/>
          <w:sz w:val="24"/>
          <w:szCs w:val="24"/>
        </w:rPr>
      </w:pPr>
      <w:r w:rsidRPr="00014814">
        <w:rPr>
          <w:rFonts w:ascii="Times New Roman" w:hAnsi="Times New Roman"/>
          <w:sz w:val="24"/>
          <w:szCs w:val="24"/>
        </w:rPr>
        <w:t>“Share based payments” include the amount recognized in the period as staff expenses for share based payments.</w:t>
      </w:r>
      <w:r w:rsidR="00ED2E45">
        <w:rPr>
          <w:rFonts w:ascii="Times New Roman" w:hAnsi="Times New Roman"/>
          <w:sz w:val="24"/>
          <w:szCs w:val="24"/>
        </w:rPr>
        <w:t xml:space="preserve"> </w:t>
      </w:r>
    </w:p>
    <w:p w:rsidR="002A15AE" w:rsidRPr="00014814" w:rsidRDefault="00FB2668" w:rsidP="00DF61CD">
      <w:pPr>
        <w:pStyle w:val="subtitlenumbered"/>
        <w:numPr>
          <w:ilvl w:val="0"/>
          <w:numId w:val="18"/>
        </w:numPr>
      </w:pPr>
      <w:bookmarkStart w:id="254" w:name="_Toc361844266"/>
      <w:bookmarkStart w:id="255" w:name="_Toc392674871"/>
      <w:r w:rsidRPr="00F325BF">
        <w:t>Breakdown of selected items of statement of profit or loss</w:t>
      </w:r>
      <w:r w:rsidRPr="00014814">
        <w:t xml:space="preserve"> </w:t>
      </w:r>
      <w:r w:rsidR="007F3BBD">
        <w:t>(</w:t>
      </w:r>
      <w:r w:rsidR="00E012BD">
        <w:t>45</w:t>
      </w:r>
      <w:r w:rsidR="005100D0" w:rsidRPr="00014814">
        <w:t>)</w:t>
      </w:r>
      <w:bookmarkEnd w:id="254"/>
      <w:bookmarkEnd w:id="255"/>
    </w:p>
    <w:p w:rsidR="00802C31" w:rsidRDefault="00802C31" w:rsidP="00EC2A65">
      <w:pPr>
        <w:pStyle w:val="sub-subtitlenumbered"/>
      </w:pPr>
      <w:bookmarkStart w:id="256" w:name="_Toc361844267"/>
      <w:bookmarkStart w:id="257" w:name="_Toc392674872"/>
      <w:r>
        <w:t xml:space="preserve">Gains or losses on derecognition of non-financial assets </w:t>
      </w:r>
      <w:r w:rsidR="007F3BBD">
        <w:t>other than held-for-sale (</w:t>
      </w:r>
      <w:r w:rsidR="00E012BD">
        <w:t>45.2</w:t>
      </w:r>
      <w:r>
        <w:t>)</w:t>
      </w:r>
      <w:bookmarkEnd w:id="256"/>
      <w:bookmarkEnd w:id="257"/>
    </w:p>
    <w:p w:rsidR="00F028BB" w:rsidRPr="00014814" w:rsidRDefault="00802C31" w:rsidP="00607122">
      <w:pPr>
        <w:pStyle w:val="Baseparagraphnumbered"/>
      </w:pPr>
      <w:r>
        <w:t>G</w:t>
      </w:r>
      <w:r w:rsidR="00F028BB" w:rsidRPr="00014814">
        <w:t xml:space="preserve">ains and losses on derecognition of non financial assets other than held for sale shall be broken down by type of asset; each line item shall </w:t>
      </w:r>
      <w:r>
        <w:t>include</w:t>
      </w:r>
      <w:r w:rsidRPr="00014814">
        <w:t xml:space="preserve"> </w:t>
      </w:r>
      <w:r w:rsidR="00F028BB" w:rsidRPr="00014814">
        <w:t xml:space="preserve">the gain or the loss on the asset (such as property, software, hardware, gold, investment) that has been derecognised.  </w:t>
      </w:r>
    </w:p>
    <w:p w:rsidR="00802C31" w:rsidRDefault="00802C31" w:rsidP="00EC2A65">
      <w:pPr>
        <w:pStyle w:val="sub-subtitlenumbered"/>
      </w:pPr>
      <w:bookmarkStart w:id="258" w:name="_Toc361844268"/>
      <w:bookmarkStart w:id="259" w:name="_Toc392674873"/>
      <w:r>
        <w:t>Other operati</w:t>
      </w:r>
      <w:r w:rsidR="007F3BBD">
        <w:t>ng income and expenses (</w:t>
      </w:r>
      <w:r w:rsidR="00E012BD">
        <w:t>45.3</w:t>
      </w:r>
      <w:r>
        <w:t>)</w:t>
      </w:r>
      <w:bookmarkEnd w:id="258"/>
      <w:bookmarkEnd w:id="259"/>
    </w:p>
    <w:p w:rsidR="00F028BB" w:rsidRPr="00014814" w:rsidRDefault="00802C31" w:rsidP="00607122">
      <w:pPr>
        <w:pStyle w:val="Baseparagraphnumbered"/>
      </w:pPr>
      <w:r>
        <w:t>O</w:t>
      </w:r>
      <w:r w:rsidR="00F028BB" w:rsidRPr="00014814">
        <w:t xml:space="preserve">ther operating income and expenses shall be broken down according to the following items: fair value adjustments on tangible assets measured using the fair value model; rental income and direct operating expenses from investment property; income and expenses on operating leases </w:t>
      </w:r>
      <w:r w:rsidR="00BA20A8">
        <w:t>other than investment property</w:t>
      </w:r>
      <w:r w:rsidR="00BA20A8" w:rsidRPr="00014814">
        <w:t xml:space="preserve"> </w:t>
      </w:r>
      <w:r w:rsidR="00F028BB" w:rsidRPr="00014814">
        <w:t xml:space="preserve">and </w:t>
      </w:r>
      <w:r w:rsidR="00BA20A8">
        <w:t>the rest of</w:t>
      </w:r>
      <w:r w:rsidR="00F028BB" w:rsidRPr="00014814">
        <w:t xml:space="preserve"> operating income and expenses. </w:t>
      </w:r>
    </w:p>
    <w:p w:rsidR="00F028BB" w:rsidRDefault="005100D0" w:rsidP="00607122">
      <w:pPr>
        <w:pStyle w:val="Baseparagraphnumbered"/>
      </w:pPr>
      <w:r w:rsidRPr="00014814">
        <w:t>"</w:t>
      </w:r>
      <w:r w:rsidR="00BA20A8">
        <w:t>O</w:t>
      </w:r>
      <w:r w:rsidRPr="00014814">
        <w:t>perating leases</w:t>
      </w:r>
      <w:r w:rsidR="00BA20A8">
        <w:t xml:space="preserve"> other than investment property</w:t>
      </w:r>
      <w:r w:rsidRPr="00014814">
        <w:t>" includes, for the column “income”</w:t>
      </w:r>
      <w:r w:rsidR="00BA20A8">
        <w:t>,</w:t>
      </w:r>
      <w:r w:rsidRPr="00014814">
        <w:t xml:space="preserve"> the returns obtained</w:t>
      </w:r>
      <w:r w:rsidR="00BA20A8">
        <w:t>,</w:t>
      </w:r>
      <w:r w:rsidRPr="00014814">
        <w:t xml:space="preserve"> and for the column “expenses” the costs incurred by the institution as lessor in their operating leasing activities</w:t>
      </w:r>
      <w:r w:rsidR="00BA20A8" w:rsidRPr="00BA20A8">
        <w:t xml:space="preserve"> </w:t>
      </w:r>
      <w:r w:rsidR="00BA20A8">
        <w:t>other than those with assets classified as investment property</w:t>
      </w:r>
      <w:r w:rsidRPr="00014814">
        <w:t>. The costs for the institution as lessee shall be included in the item “</w:t>
      </w:r>
      <w:r w:rsidR="00BA20A8">
        <w:t xml:space="preserve">Other </w:t>
      </w:r>
      <w:r w:rsidRPr="00014814">
        <w:t>administrative expenses”.</w:t>
      </w:r>
    </w:p>
    <w:p w:rsidR="007E176A" w:rsidRPr="00014814" w:rsidRDefault="0008075B" w:rsidP="00607122">
      <w:pPr>
        <w:pStyle w:val="Baseparagraphnumbered"/>
      </w:pPr>
      <w:r>
        <w:lastRenderedPageBreak/>
        <w:t xml:space="preserve">Gains or losses from remeasurements of holdings of precious metals and other commodities measured at </w:t>
      </w:r>
      <w:r w:rsidRPr="0008075B">
        <w:t>fair value less cost to sell</w:t>
      </w:r>
      <w:r>
        <w:t xml:space="preserve"> shall be reported a</w:t>
      </w:r>
      <w:r w:rsidR="00BA20A8">
        <w:t>mong</w:t>
      </w:r>
      <w:r w:rsidR="007E176A">
        <w:t xml:space="preserve"> the items </w:t>
      </w:r>
      <w:r w:rsidR="00BA20A8">
        <w:t xml:space="preserve">included in </w:t>
      </w:r>
      <w:r w:rsidR="007E176A">
        <w:t>“Other operating income. Other” or “Other operating expenses. Other”</w:t>
      </w:r>
    </w:p>
    <w:p w:rsidR="00212A52" w:rsidRPr="00014814" w:rsidRDefault="00212A52" w:rsidP="00354E0C">
      <w:pPr>
        <w:pStyle w:val="subtitlenumbered"/>
      </w:pPr>
      <w:bookmarkStart w:id="260" w:name="_Toc246770634"/>
      <w:bookmarkStart w:id="261" w:name="_Toc361844269"/>
      <w:bookmarkStart w:id="262" w:name="_Toc392674874"/>
      <w:r w:rsidRPr="00014814">
        <w:t xml:space="preserve">Statement of changes in equity </w:t>
      </w:r>
      <w:bookmarkEnd w:id="260"/>
      <w:r w:rsidR="007F3BBD">
        <w:t>(</w:t>
      </w:r>
      <w:r w:rsidR="00E012BD">
        <w:t>46</w:t>
      </w:r>
      <w:r w:rsidRPr="00014814">
        <w:t>)</w:t>
      </w:r>
      <w:bookmarkEnd w:id="261"/>
      <w:bookmarkEnd w:id="262"/>
    </w:p>
    <w:p w:rsidR="00212A52" w:rsidRDefault="00212A52" w:rsidP="00607122">
      <w:pPr>
        <w:pStyle w:val="Baseparagraphnumbered"/>
      </w:pPr>
      <w:r w:rsidRPr="00014814">
        <w:t>The statement of changes in equity discloses the reconciliation between the carrying amount at the beginning of the period (opening balance) and the end of the period (closing balance) for each component of equity.</w:t>
      </w:r>
    </w:p>
    <w:p w:rsidR="004B3BB3" w:rsidRPr="004B3BB3" w:rsidRDefault="004B3BB3" w:rsidP="004B3BB3">
      <w:pPr>
        <w:pStyle w:val="subtitlenumbered"/>
      </w:pPr>
      <w:bookmarkStart w:id="263" w:name="_Toc392674875"/>
      <w:r w:rsidRPr="004B3BB3">
        <w:t>NON-PERFORMING EXPOSURES (18)</w:t>
      </w:r>
      <w:bookmarkEnd w:id="263"/>
    </w:p>
    <w:p w:rsidR="004B3BB3" w:rsidRPr="00540837" w:rsidRDefault="004B3BB3" w:rsidP="004B3BB3">
      <w:pPr>
        <w:pStyle w:val="Text1"/>
      </w:pPr>
      <w:r w:rsidRPr="00540837">
        <w:t>145.</w:t>
      </w:r>
      <w:r w:rsidRPr="00540837">
        <w:tab/>
        <w:t>For the purpose of template 18, non-performing exposures are those that satisfy either or both of the following criteria:</w:t>
      </w:r>
    </w:p>
    <w:p w:rsidR="004B3BB3" w:rsidRPr="00B51BEC" w:rsidRDefault="004B3BB3" w:rsidP="004B3BB3">
      <w:pPr>
        <w:pStyle w:val="Point1"/>
      </w:pPr>
      <w:r>
        <w:t>(a)</w:t>
      </w:r>
      <w:r>
        <w:tab/>
      </w:r>
      <w:r w:rsidRPr="00B51BEC">
        <w:t xml:space="preserve">material exposures which are more than 90 days past-due; </w:t>
      </w:r>
    </w:p>
    <w:p w:rsidR="004B3BB3" w:rsidRPr="00B51BEC" w:rsidRDefault="004B3BB3" w:rsidP="004B3BB3">
      <w:pPr>
        <w:pStyle w:val="Point1"/>
      </w:pPr>
      <w:r>
        <w:t>(b)</w:t>
      </w:r>
      <w:r>
        <w:tab/>
      </w:r>
      <w:r w:rsidRPr="00B51BEC">
        <w:t xml:space="preserve">the debtor </w:t>
      </w:r>
      <w:r w:rsidRPr="00B51BEC">
        <w:rPr>
          <w:color w:val="000000"/>
        </w:rPr>
        <w:t>is assessed as unlikely to pay its credit obligations in full</w:t>
      </w:r>
      <w:r w:rsidRPr="00B51BEC">
        <w:t xml:space="preserve"> without realisation of collateral, regardless of the existence of any past-due amount or of the number of days past due.</w:t>
      </w:r>
      <w:r w:rsidRPr="00B51BEC">
        <w:rPr>
          <w:rFonts w:cs="EUAlbertina"/>
        </w:rPr>
        <w:t xml:space="preserve"> </w:t>
      </w:r>
    </w:p>
    <w:p w:rsidR="004B3BB3" w:rsidRPr="00540837" w:rsidRDefault="004B3BB3" w:rsidP="004B3BB3">
      <w:pPr>
        <w:pStyle w:val="Text1"/>
      </w:pPr>
      <w:r w:rsidRPr="00540837">
        <w:t>146. This categorisation shall apply notwithstanding the classification of an exposure as defaulted for regulatory purposes in accordance with Article 178 of Regulation (EU) No 575/2013 or as impaired for accounting purposes.</w:t>
      </w:r>
    </w:p>
    <w:p w:rsidR="004B3BB3" w:rsidRPr="00540837" w:rsidRDefault="004B3BB3" w:rsidP="004B3BB3">
      <w:pPr>
        <w:pStyle w:val="Text1"/>
      </w:pPr>
      <w:r w:rsidRPr="00540837">
        <w:t xml:space="preserve">147. Exposures in respect of which a default is considered to have occurred in accordance with Article 178 of Regulation (EU) No 575/2013 and exposures that have been found impaired in accordance with the applicable accounting framework shall always be considered as non-performing exposures. Exposures with “incurred but not reported losses” shall not be considered as non-performing exposures unless they meet the criteria to be considered as non-performing exposures. </w:t>
      </w:r>
    </w:p>
    <w:p w:rsidR="004B3BB3" w:rsidRPr="00540837" w:rsidRDefault="004B3BB3" w:rsidP="004B3BB3">
      <w:pPr>
        <w:pStyle w:val="Text1"/>
      </w:pPr>
      <w:r w:rsidRPr="00540837">
        <w:t>148. Exposures shall be categorised</w:t>
      </w:r>
      <w:r w:rsidRPr="00540837" w:rsidDel="00876BC9">
        <w:t xml:space="preserve"> </w:t>
      </w:r>
      <w:r w:rsidRPr="00540837">
        <w:t>for their entire amount and without taking into account the existence of any collateral. Materiality shall be assessed in accordance with Article 178 of Regulation (EU) No 575/2013.</w:t>
      </w:r>
    </w:p>
    <w:p w:rsidR="004B3BB3" w:rsidRPr="00540837" w:rsidRDefault="004B3BB3" w:rsidP="004B3BB3">
      <w:pPr>
        <w:pStyle w:val="Text1"/>
      </w:pPr>
      <w:r w:rsidRPr="00540837">
        <w:t>149. For the purpose of template 18, “exposures” includes all debt instruments (loans and advances and debt securities) and off-balance sheet exposures, except held for trading exposures. Off-balance sheet exposures comprise the following revocable and irrevocable items: loan commitments given, financial guarantees given, and other commitments given.</w:t>
      </w:r>
    </w:p>
    <w:p w:rsidR="004B3BB3" w:rsidRPr="00540837" w:rsidRDefault="004B3BB3" w:rsidP="004B3BB3">
      <w:pPr>
        <w:pStyle w:val="Text1"/>
      </w:pPr>
      <w:r w:rsidRPr="00540837">
        <w:t>150. For the purpose of template 18, an exposure is “past-due” when any amount of principal, interest or fee has not been paid at the date it was due.</w:t>
      </w:r>
    </w:p>
    <w:p w:rsidR="004B3BB3" w:rsidRPr="00540837" w:rsidRDefault="004B3BB3" w:rsidP="004B3BB3">
      <w:pPr>
        <w:pStyle w:val="Text1"/>
      </w:pPr>
      <w:r w:rsidRPr="00540837">
        <w:t>151. For the purpose of template 18, “debtor” means an obligor within the meaning of Article 178 of Regulation (EU) No 575/2013.</w:t>
      </w:r>
    </w:p>
    <w:p w:rsidR="004B3BB3" w:rsidRPr="00540837" w:rsidRDefault="004B3BB3" w:rsidP="004B3BB3">
      <w:pPr>
        <w:pStyle w:val="Text1"/>
      </w:pPr>
      <w:r w:rsidRPr="00540837">
        <w:t xml:space="preserve">152. A commitment shall be regarded as a non-performing exposure for its nominal amount if, when withdrawn or otherwise used, it would lead to exposures that present a risk of not being paid back in full without realisation of collateral. </w:t>
      </w:r>
    </w:p>
    <w:p w:rsidR="004B3BB3" w:rsidRDefault="004B3BB3" w:rsidP="004B3BB3">
      <w:pPr>
        <w:pStyle w:val="Text1"/>
      </w:pPr>
      <w:r w:rsidRPr="00C22BF6">
        <w:lastRenderedPageBreak/>
        <w:t>153. Financial guarantees given shall be regarded as non-performing exposures</w:t>
      </w:r>
      <w:r w:rsidRPr="00C8021F">
        <w:t xml:space="preserve"> </w:t>
      </w:r>
      <w:r>
        <w:t>for their nominal amount</w:t>
      </w:r>
      <w:r w:rsidRPr="00C22BF6">
        <w:t xml:space="preserve"> when the financial guarantee is at risk of being called by the counterparty (“guaranteed pa</w:t>
      </w:r>
      <w:r>
        <w:t>rty”), including, in particular,</w:t>
      </w:r>
      <w:r w:rsidRPr="00C22BF6">
        <w:t xml:space="preserve"> when the underlying guaranteed exposure meets the criteria to be considered as non-performing.</w:t>
      </w:r>
      <w:r w:rsidRPr="00B51BEC">
        <w:t xml:space="preserve"> </w:t>
      </w:r>
      <w:r>
        <w:t>Where</w:t>
      </w:r>
      <w:r w:rsidRPr="00C22BF6">
        <w:t xml:space="preserve"> the guaranteed party is past-due on the amount due under the financial guarantee contract, the reporting institution</w:t>
      </w:r>
      <w:r>
        <w:t xml:space="preserve"> shall assess whether the resulting receivable meets the non-performing criteria.</w:t>
      </w:r>
    </w:p>
    <w:p w:rsidR="004B3BB3" w:rsidRPr="00540837" w:rsidRDefault="004B3BB3" w:rsidP="004B3BB3">
      <w:pPr>
        <w:pStyle w:val="Text1"/>
      </w:pPr>
      <w:r w:rsidRPr="00540837">
        <w:t xml:space="preserve">154. Exposures shall be assessed as non-performing on an individual basis (“transaction approach”) or by considering the overall exposure to a given debtor (“debtor approach”) using the following approaches: </w:t>
      </w:r>
    </w:p>
    <w:p w:rsidR="004B3BB3" w:rsidRPr="00F011B4" w:rsidRDefault="004B3BB3" w:rsidP="004B3BB3">
      <w:pPr>
        <w:pStyle w:val="Point1"/>
      </w:pPr>
      <w:r>
        <w:t>(a)</w:t>
      </w:r>
      <w:r>
        <w:tab/>
      </w:r>
      <w:r w:rsidRPr="00F011B4">
        <w:t>for non-performing exposures that are defaulted or impaired the approaches used shall be those provided for in Regulation (EU) No 575/2013 Article 178 and used for the recognition of impairment, respectively</w:t>
      </w:r>
      <w:r>
        <w:t>;</w:t>
      </w:r>
    </w:p>
    <w:p w:rsidR="004B3BB3" w:rsidRPr="00F011B4" w:rsidRDefault="004B3BB3" w:rsidP="004B3BB3">
      <w:pPr>
        <w:pStyle w:val="Point1"/>
      </w:pPr>
      <w:r>
        <w:t>(b)</w:t>
      </w:r>
      <w:r>
        <w:tab/>
        <w:t>f</w:t>
      </w:r>
      <w:r w:rsidRPr="00F011B4">
        <w:t>or other non-performing exposures, the provisions of Regulation (EU) No 575/2013 Article 178 for defaulted exposures shall be applied.</w:t>
      </w:r>
    </w:p>
    <w:p w:rsidR="004B3BB3" w:rsidRPr="00540837" w:rsidRDefault="004B3BB3" w:rsidP="004B3BB3">
      <w:pPr>
        <w:pStyle w:val="Text1"/>
      </w:pPr>
      <w:r w:rsidRPr="00540837">
        <w:t>155. When a</w:t>
      </w:r>
      <w:r>
        <w:t xml:space="preserve">n institution </w:t>
      </w:r>
      <w:r w:rsidRPr="00540837">
        <w:t xml:space="preserve">has on-balance sheet exposures </w:t>
      </w:r>
      <w:r>
        <w:t xml:space="preserve">to a debtor that are </w:t>
      </w:r>
      <w:r w:rsidRPr="00540837">
        <w:t xml:space="preserve">past due by more than 90 days the gross carrying amount </w:t>
      </w:r>
      <w:r>
        <w:t xml:space="preserve">and </w:t>
      </w:r>
      <w:r w:rsidRPr="00540837">
        <w:t>which represent</w:t>
      </w:r>
      <w:r>
        <w:t xml:space="preserve">s more than </w:t>
      </w:r>
      <w:r w:rsidRPr="00540837">
        <w:t xml:space="preserve"> 20% of the gross carrying amount of all on-balance sheet exposures</w:t>
      </w:r>
      <w:r>
        <w:t xml:space="preserve"> to that debtor</w:t>
      </w:r>
      <w:r w:rsidRPr="00540837">
        <w:t>, all on- and off-balance sheet exposures to th</w:t>
      </w:r>
      <w:r>
        <w:t>at</w:t>
      </w:r>
      <w:r w:rsidRPr="00540837">
        <w:t xml:space="preserve"> debtor shall be considered as non-performing. When a debtor belongs to a group, the need to also consider exposures to other entities of the group as non-performing shall be assessed, when they are not already considered as impaired or defaulted in accordance with Article 178 of Regulation (EU) No 575/2013, except for exposures affected by isolated disputes unrelated to the solvency of the counterparty. </w:t>
      </w:r>
    </w:p>
    <w:p w:rsidR="004B3BB3" w:rsidRPr="00540837" w:rsidRDefault="004B3BB3" w:rsidP="004B3BB3">
      <w:pPr>
        <w:pStyle w:val="Text1"/>
      </w:pPr>
      <w:r w:rsidRPr="00540837">
        <w:t>156. Exposures may be considered to have ceased being non-performing when all of the following conditions are met:</w:t>
      </w:r>
    </w:p>
    <w:p w:rsidR="004B3BB3" w:rsidRPr="00F011B4" w:rsidRDefault="004B3BB3" w:rsidP="004B3BB3">
      <w:pPr>
        <w:pStyle w:val="Point1"/>
      </w:pPr>
      <w:r>
        <w:t>(a)</w:t>
      </w:r>
      <w:r>
        <w:tab/>
      </w:r>
      <w:r w:rsidRPr="00F011B4">
        <w:t>the exposure meets the exit criteria applied by the reporting institution for the discontinuation of the impairment and default classification</w:t>
      </w:r>
      <w:r>
        <w:t>;</w:t>
      </w:r>
    </w:p>
    <w:p w:rsidR="004B3BB3" w:rsidRPr="00F011B4" w:rsidRDefault="004B3BB3" w:rsidP="004B3BB3">
      <w:pPr>
        <w:pStyle w:val="Point1"/>
      </w:pPr>
      <w:r>
        <w:t>(b)</w:t>
      </w:r>
      <w:r>
        <w:tab/>
      </w:r>
      <w:r w:rsidRPr="00F011B4">
        <w:t>the situation of the debtor has improved to the extent that full repayment, according to the original or when applicable the modified conditions, is likely to be made;</w:t>
      </w:r>
    </w:p>
    <w:p w:rsidR="004B3BB3" w:rsidRPr="00F011B4" w:rsidRDefault="004B3BB3" w:rsidP="004B3BB3">
      <w:pPr>
        <w:pStyle w:val="Point1"/>
      </w:pPr>
      <w:r>
        <w:t>(c)</w:t>
      </w:r>
      <w:r>
        <w:tab/>
      </w:r>
      <w:r w:rsidRPr="00F011B4">
        <w:t xml:space="preserve">the debtor does not have any amount past-due by more than 90 days. </w:t>
      </w:r>
    </w:p>
    <w:p w:rsidR="004B3BB3" w:rsidRPr="00540837" w:rsidRDefault="004B3BB3" w:rsidP="004B3BB3">
      <w:pPr>
        <w:pStyle w:val="Text1"/>
      </w:pPr>
      <w:r w:rsidRPr="00540837">
        <w:t xml:space="preserve">An exposure shall remain classified as non-performing while these criteria are not met, even though the exposure has already met the discontinuation criteria applied by the reporting institution for the impairment and default classification. </w:t>
      </w:r>
    </w:p>
    <w:p w:rsidR="004B3BB3" w:rsidRPr="00540837" w:rsidRDefault="004B3BB3" w:rsidP="004B3BB3">
      <w:pPr>
        <w:pStyle w:val="Text1"/>
      </w:pPr>
      <w:r w:rsidRPr="00540837">
        <w:t>157. When forbearance measures are extended to non-performing exposures, the exposures may be considered to have ceased being non-performing only when all the following conditions are met:</w:t>
      </w:r>
    </w:p>
    <w:p w:rsidR="004B3BB3" w:rsidRPr="00F011B4" w:rsidRDefault="004B3BB3" w:rsidP="004B3BB3">
      <w:pPr>
        <w:pStyle w:val="Point1"/>
      </w:pPr>
      <w:r>
        <w:t>(a)</w:t>
      </w:r>
      <w:r>
        <w:tab/>
      </w:r>
      <w:r w:rsidRPr="00F011B4">
        <w:t>the extension of forbearance does not lead to the recognition of impairment or default;</w:t>
      </w:r>
      <w:r w:rsidRPr="00F011B4" w:rsidDel="00A33F72">
        <w:t xml:space="preserve"> </w:t>
      </w:r>
    </w:p>
    <w:p w:rsidR="004B3BB3" w:rsidRPr="00F011B4" w:rsidRDefault="004B3BB3" w:rsidP="004B3BB3">
      <w:pPr>
        <w:pStyle w:val="Point1"/>
      </w:pPr>
      <w:r>
        <w:lastRenderedPageBreak/>
        <w:t>(b)</w:t>
      </w:r>
      <w:r>
        <w:tab/>
      </w:r>
      <w:r w:rsidRPr="00F011B4">
        <w:t>one year has passed since the forbearance measures were extended;</w:t>
      </w:r>
    </w:p>
    <w:p w:rsidR="004B3BB3" w:rsidRPr="00F011B4" w:rsidRDefault="004B3BB3" w:rsidP="004B3BB3">
      <w:pPr>
        <w:pStyle w:val="Point1"/>
      </w:pPr>
      <w:r>
        <w:t>(c)</w:t>
      </w:r>
      <w:r>
        <w:tab/>
      </w:r>
      <w:r w:rsidRPr="00F011B4">
        <w:t>there is not, following the forbearance measures, any past-due amount or concerns regarding the full repayment of the exposure according to the post-forbearance conditions. The absence of concerns has to be determined after an analysis of the debtor’s financial situation. Concerns may be considered as no longer existing when the debtor has paid, via its regular payments in accordance with the post-forbearance conditions, a total equal to the amount that was previously past-due (if there were past-due amounts) or that has been written-off (if there were no past-due amounts) under the forbearance measures</w:t>
      </w:r>
      <w:r>
        <w:t xml:space="preserve"> or</w:t>
      </w:r>
      <w:r w:rsidRPr="00F011B4">
        <w:t xml:space="preserve"> the debtor has otherwise demonstrated its ability to comply with the post-forbearance conditions. </w:t>
      </w:r>
    </w:p>
    <w:p w:rsidR="004B3BB3" w:rsidRPr="00540837" w:rsidRDefault="004B3BB3" w:rsidP="004B3BB3">
      <w:pPr>
        <w:pStyle w:val="Text1"/>
      </w:pPr>
      <w:r w:rsidRPr="00540837">
        <w:t>These specific exit criteria shall apply in addition to the criteria applied by reporting institutions for impaired and defaulted exposures.</w:t>
      </w:r>
    </w:p>
    <w:p w:rsidR="004B3BB3" w:rsidRPr="00540837" w:rsidRDefault="004B3BB3" w:rsidP="004B3BB3">
      <w:pPr>
        <w:pStyle w:val="Text1"/>
      </w:pPr>
      <w:r w:rsidRPr="00540837">
        <w:t xml:space="preserve">158. Past-due exposures shall be reported separately within the performing and non-performing categories. Performing exposures past-due by less than 90 days shall be reported separately. </w:t>
      </w:r>
    </w:p>
    <w:p w:rsidR="004B3BB3" w:rsidRPr="00540837" w:rsidRDefault="004B3BB3" w:rsidP="004B3BB3">
      <w:pPr>
        <w:pStyle w:val="Text1"/>
      </w:pPr>
      <w:r w:rsidRPr="00540837">
        <w:t xml:space="preserve">159. Non-performing exposures shall be reported broken down by past-due time bands. Exposures that are not past-due or are past-due by 90 days or less but nevertheless are identified as non-performing due to likelihood of non-full repayment shall be reported in a dedicated column. Exposures that present both past-due amounts and likelihood of non-full repayment shall be allocated by past-due time bands consistent with their number of days past-due. </w:t>
      </w:r>
    </w:p>
    <w:p w:rsidR="004B3BB3" w:rsidRPr="00540837" w:rsidRDefault="004B3BB3" w:rsidP="004B3BB3">
      <w:pPr>
        <w:pStyle w:val="Text1"/>
      </w:pPr>
      <w:r w:rsidRPr="00540837">
        <w:t>160. The following exposures shall be identified in separate columns:</w:t>
      </w:r>
    </w:p>
    <w:p w:rsidR="004B3BB3" w:rsidRPr="00F011B4" w:rsidRDefault="004B3BB3" w:rsidP="004B3BB3">
      <w:pPr>
        <w:pStyle w:val="Point1"/>
      </w:pPr>
      <w:r>
        <w:t>(a)</w:t>
      </w:r>
      <w:r>
        <w:tab/>
      </w:r>
      <w:r w:rsidRPr="00F011B4">
        <w:t>exposures which are considered impaired in accordance with the applicable accounting fra</w:t>
      </w:r>
      <w:r>
        <w:t>mework, except, when they are</w:t>
      </w:r>
      <w:r w:rsidRPr="00F011B4">
        <w:t xml:space="preserve"> exposures with incurred but not reported losses;</w:t>
      </w:r>
    </w:p>
    <w:p w:rsidR="004B3BB3" w:rsidRPr="00F011B4" w:rsidRDefault="004B3BB3" w:rsidP="004B3BB3">
      <w:pPr>
        <w:pStyle w:val="Point1"/>
      </w:pPr>
      <w:r>
        <w:t>(b)</w:t>
      </w:r>
      <w:r>
        <w:tab/>
      </w:r>
      <w:r w:rsidRPr="00F011B4">
        <w:t xml:space="preserve">exposures in respect of which a default is considered to have occurred in accordance with Article 178 of Regulation (EU) No 575/2013. </w:t>
      </w:r>
    </w:p>
    <w:p w:rsidR="004B3BB3" w:rsidRPr="002C2EA1" w:rsidRDefault="004B3BB3" w:rsidP="004B3BB3">
      <w:pPr>
        <w:pStyle w:val="Text1"/>
      </w:pPr>
      <w:r w:rsidRPr="00F011B4">
        <w:t>161. “Accumulated impairment” and “accumulated changes in fair value due to credit risk” figures shall be reported in accordance</w:t>
      </w:r>
      <w:r>
        <w:t xml:space="preserve"> with paragraph 46</w:t>
      </w:r>
      <w:r w:rsidRPr="00F011B4">
        <w:t xml:space="preserve">. </w:t>
      </w:r>
      <w:r>
        <w:t>“</w:t>
      </w:r>
      <w:r w:rsidRPr="000D2758">
        <w:t>Accumulated impairment</w:t>
      </w:r>
      <w:r>
        <w:t>”</w:t>
      </w:r>
      <w:r w:rsidRPr="000D2758">
        <w:t xml:space="preserve"> means the reduction in the carrying amount either directly or through use of an allowance account.</w:t>
      </w:r>
      <w:r>
        <w:t xml:space="preserve"> “A</w:t>
      </w:r>
      <w:r w:rsidRPr="00F011B4">
        <w:t xml:space="preserve">ccumulated impairment” figures reported for non-performing exposures shall not include incurred but not reported losses. Incurred but not reported losses shall be reported in “accumulated impairment” figures for performing exposures. </w:t>
      </w:r>
      <w:r>
        <w:t>“Accumulated changes in fair value due to credit risk” shall be reported for exposures designated at fair value through profit and loss in accordance with the applicable accounting framework.</w:t>
      </w:r>
    </w:p>
    <w:p w:rsidR="004B3BB3" w:rsidRPr="00540837" w:rsidRDefault="004B3BB3" w:rsidP="004B3BB3">
      <w:pPr>
        <w:pStyle w:val="Text1"/>
      </w:pPr>
      <w:r w:rsidRPr="00540837">
        <w:t xml:space="preserve">162. Information on collateral held and financial guarantee received on non-performing exposures shall be reported separately. Amounts reported for collateral received and financial guarantees received shall be calculated in accordance with paragraphs 79 to 82. Therefore, the sum of the amounts </w:t>
      </w:r>
      <w:r w:rsidRPr="00540837">
        <w:lastRenderedPageBreak/>
        <w:t xml:space="preserve">reported for both categories shall be capped at the carrying </w:t>
      </w:r>
      <w:r>
        <w:t>amount of the related exposure.</w:t>
      </w:r>
    </w:p>
    <w:p w:rsidR="004B3BB3" w:rsidRPr="00540837" w:rsidRDefault="004B3BB3" w:rsidP="004B3BB3">
      <w:pPr>
        <w:pStyle w:val="subtitlenumbered"/>
      </w:pPr>
      <w:bookmarkStart w:id="264" w:name="_Toc392674876"/>
      <w:r w:rsidRPr="00540837">
        <w:t>FORBORNE EXPOSURES (19)</w:t>
      </w:r>
      <w:bookmarkEnd w:id="264"/>
    </w:p>
    <w:p w:rsidR="004B3BB3" w:rsidRPr="00540837" w:rsidRDefault="004B3BB3" w:rsidP="004B3BB3">
      <w:pPr>
        <w:pStyle w:val="Text1"/>
      </w:pPr>
      <w:r w:rsidRPr="00540837">
        <w:t>163. For the purpose of template 19, forborne exposures are debt contracts in respect of which forbearance measures have been extended. Forbearance measures consist of concessions towards a debtor facing or about to face difficulties in meeting its financial commitments (“financial difficulties”).</w:t>
      </w:r>
    </w:p>
    <w:p w:rsidR="004B3BB3" w:rsidRPr="00540837" w:rsidRDefault="004B3BB3" w:rsidP="004B3BB3">
      <w:pPr>
        <w:pStyle w:val="Text1"/>
      </w:pPr>
      <w:r w:rsidRPr="00540837">
        <w:t>164. For the purpose of template 19, a concession refers to either of the following actions:</w:t>
      </w:r>
    </w:p>
    <w:p w:rsidR="004B3BB3" w:rsidRPr="00F011B4" w:rsidRDefault="004B3BB3" w:rsidP="004B3BB3">
      <w:pPr>
        <w:pStyle w:val="Point1"/>
      </w:pPr>
      <w:r>
        <w:t>(a)</w:t>
      </w:r>
      <w:r>
        <w:tab/>
      </w:r>
      <w:r w:rsidRPr="00F011B4">
        <w:t>a modification of the previous terms and conditions of a contract the debtor is considered unable to comply with due to its financial difficulties (“troubled debt”) to allow for sufficient debt service ability, that would not have been granted had the debtor not been in financial difficulties;</w:t>
      </w:r>
    </w:p>
    <w:p w:rsidR="004B3BB3" w:rsidRPr="00F011B4" w:rsidRDefault="004B3BB3" w:rsidP="004B3BB3">
      <w:pPr>
        <w:pStyle w:val="Point1"/>
      </w:pPr>
      <w:r>
        <w:t>(b)</w:t>
      </w:r>
      <w:r>
        <w:tab/>
      </w:r>
      <w:r w:rsidRPr="00F011B4">
        <w:t>a total or partial refinancing of a troubled debt contract, that would not have been granted had the debtor not been in financial difficulties.</w:t>
      </w:r>
    </w:p>
    <w:p w:rsidR="004B3BB3" w:rsidRPr="00540837" w:rsidRDefault="004B3BB3" w:rsidP="004B3BB3">
      <w:pPr>
        <w:pStyle w:val="Text1"/>
      </w:pPr>
      <w:r w:rsidRPr="00540837">
        <w:t>A concession ma</w:t>
      </w:r>
      <w:r>
        <w:t>y entail a loss for the lender.</w:t>
      </w:r>
    </w:p>
    <w:p w:rsidR="004B3BB3" w:rsidRPr="00540837" w:rsidRDefault="004B3BB3" w:rsidP="004B3BB3">
      <w:pPr>
        <w:pStyle w:val="Text1"/>
      </w:pPr>
      <w:r w:rsidRPr="00540837">
        <w:t>165. Evidence of a concession includes:</w:t>
      </w:r>
    </w:p>
    <w:p w:rsidR="004B3BB3" w:rsidRPr="00F011B4" w:rsidRDefault="004B3BB3" w:rsidP="004B3BB3">
      <w:pPr>
        <w:pStyle w:val="Point1"/>
      </w:pPr>
      <w:r>
        <w:t>(a)</w:t>
      </w:r>
      <w:r>
        <w:tab/>
      </w:r>
      <w:r w:rsidRPr="00F011B4">
        <w:t>a difference in favour of the debtor between the modified and the previous terms of the contract;</w:t>
      </w:r>
    </w:p>
    <w:p w:rsidR="004B3BB3" w:rsidRPr="00F011B4" w:rsidRDefault="004B3BB3" w:rsidP="004B3BB3">
      <w:pPr>
        <w:pStyle w:val="Point1"/>
      </w:pPr>
      <w:r>
        <w:t>(b)</w:t>
      </w:r>
      <w:r>
        <w:tab/>
      </w:r>
      <w:r w:rsidRPr="00F011B4">
        <w:t xml:space="preserve">cases where a modified contract includes more favourable terms than other debtors with a similar risk profile could have obtained from the same institution. </w:t>
      </w:r>
    </w:p>
    <w:p w:rsidR="004B3BB3" w:rsidRPr="00540837" w:rsidRDefault="004B3BB3" w:rsidP="004B3BB3">
      <w:pPr>
        <w:pStyle w:val="Text1"/>
      </w:pPr>
      <w:r w:rsidRPr="00540837">
        <w:t xml:space="preserve">166. The exercise of clauses which, when enforced at the discretion of the debtor, enable the latter to change the terms of the contract (“embedded forbearance clauses”), shall be treated as a concession when the institution approves the exercise of the clauses and assesses that the debtor is in financial difficulties. </w:t>
      </w:r>
    </w:p>
    <w:p w:rsidR="004B3BB3" w:rsidRPr="00540837" w:rsidRDefault="004B3BB3" w:rsidP="004B3BB3">
      <w:pPr>
        <w:pStyle w:val="Text1"/>
      </w:pPr>
      <w:r w:rsidRPr="00540837">
        <w:t>167. “Refinancing” means the use of debt contracts to ensure the total or partial payment of other debt contracts the current terms of which the debtor is unable to comply with. For instance, a contract has been refinanced if it is completely repaid with a new contract granted on or close to the day when the initial contract expires.</w:t>
      </w:r>
    </w:p>
    <w:p w:rsidR="004B3BB3" w:rsidRPr="00540837" w:rsidRDefault="004B3BB3" w:rsidP="004B3BB3">
      <w:pPr>
        <w:pStyle w:val="Text1"/>
      </w:pPr>
      <w:r w:rsidRPr="00540837">
        <w:t xml:space="preserve">168. For the purpose of template 19 “debtor” includes all the natural and legal entities in the debtor’s group which are within the accounting scope of consolidation. </w:t>
      </w:r>
    </w:p>
    <w:p w:rsidR="004B3BB3" w:rsidRPr="00540837" w:rsidRDefault="004B3BB3" w:rsidP="004B3BB3">
      <w:pPr>
        <w:pStyle w:val="Text1"/>
      </w:pPr>
      <w:r w:rsidRPr="00540837">
        <w:t>169. For the purpose of template 19 “debt” includes loans, debt securities and revocable and irrevocable loan commitments given, but excludes exposures held for trading.</w:t>
      </w:r>
    </w:p>
    <w:p w:rsidR="004B3BB3" w:rsidRPr="00540837" w:rsidRDefault="004B3BB3" w:rsidP="004B3BB3">
      <w:pPr>
        <w:pStyle w:val="Text1"/>
      </w:pPr>
      <w:r w:rsidRPr="00540837">
        <w:t>170. “Exposure” has the same meaning as given for “debt” in paragraph 169.</w:t>
      </w:r>
    </w:p>
    <w:p w:rsidR="004B3BB3" w:rsidRPr="00540837" w:rsidRDefault="004B3BB3" w:rsidP="004B3BB3">
      <w:pPr>
        <w:pStyle w:val="Text1"/>
      </w:pPr>
      <w:r w:rsidRPr="00540837">
        <w:t>171. For the purpose of template 19 “institution” means the institution which extended the forbearance measures.</w:t>
      </w:r>
    </w:p>
    <w:p w:rsidR="004B3BB3" w:rsidRPr="00540837" w:rsidRDefault="004B3BB3" w:rsidP="004B3BB3">
      <w:pPr>
        <w:pStyle w:val="Text1"/>
      </w:pPr>
      <w:r w:rsidRPr="00540837">
        <w:lastRenderedPageBreak/>
        <w:t>172. Exposures shall be treated as forborne if a concession has been made, irrespective of whether any amount is past-due or of the classification of the exposures as impaired in accordance with the applicable accounting standards or as defaulted in accordance with Article 178 of Regulation (EU) No 575/2013. Exposures shall not be treated as forborne when the debtor is not in financial difficulties. Nevertheless the following situations shall be treated as forbearance measures:</w:t>
      </w:r>
    </w:p>
    <w:p w:rsidR="004B3BB3" w:rsidRPr="00850EC8" w:rsidRDefault="004B3BB3" w:rsidP="004B3BB3">
      <w:pPr>
        <w:pStyle w:val="Point1"/>
      </w:pPr>
      <w:r>
        <w:t>(a)</w:t>
      </w:r>
      <w:r>
        <w:tab/>
        <w:t>a modified contract wa</w:t>
      </w:r>
      <w:r w:rsidRPr="00850EC8">
        <w:t>s classified as non-performing or would in the absence of modification be classified as non-performing;</w:t>
      </w:r>
    </w:p>
    <w:p w:rsidR="004B3BB3" w:rsidRPr="00850EC8" w:rsidRDefault="004B3BB3" w:rsidP="004B3BB3">
      <w:pPr>
        <w:pStyle w:val="Point1"/>
      </w:pPr>
      <w:r>
        <w:t>(b)</w:t>
      </w:r>
      <w:r>
        <w:tab/>
      </w:r>
      <w:r w:rsidRPr="00850EC8">
        <w:t>the modification made to a contract involves a total or partial cancellation by write-offs of the debt;</w:t>
      </w:r>
    </w:p>
    <w:p w:rsidR="004B3BB3" w:rsidRPr="00850EC8" w:rsidRDefault="004B3BB3" w:rsidP="004B3BB3">
      <w:pPr>
        <w:pStyle w:val="Point1"/>
      </w:pPr>
      <w:r>
        <w:t>(c)</w:t>
      </w:r>
      <w:r>
        <w:tab/>
      </w:r>
      <w:r w:rsidRPr="00850EC8">
        <w:t>the institution approves the use of embedded forbearance clauses for a debtor who is under non-performing status or who would be considered as non-performing without the use of these clauses;</w:t>
      </w:r>
    </w:p>
    <w:p w:rsidR="004B3BB3" w:rsidRPr="00850EC8" w:rsidRDefault="004B3BB3" w:rsidP="004B3BB3">
      <w:pPr>
        <w:pStyle w:val="Point1"/>
      </w:pPr>
      <w:r>
        <w:t>(d)</w:t>
      </w:r>
      <w:r>
        <w:tab/>
      </w:r>
      <w:r w:rsidRPr="00850EC8">
        <w:t>simultaneously with or close in time to the concession of additional debt by the institution, the debtor made payments of principal or interest on another contract with the institution that was non-performing or would in the absence of refinancing be classified as non-performing.</w:t>
      </w:r>
    </w:p>
    <w:p w:rsidR="004B3BB3" w:rsidRPr="00540837" w:rsidRDefault="004B3BB3" w:rsidP="004B3BB3">
      <w:pPr>
        <w:pStyle w:val="Text1"/>
      </w:pPr>
      <w:r w:rsidRPr="00540837">
        <w:t>173. A modification involving repayments made by taking possession of collateral shall be treated as a forbearance measure when the modification constitutes a concession.</w:t>
      </w:r>
    </w:p>
    <w:p w:rsidR="004B3BB3" w:rsidRPr="00540837" w:rsidRDefault="004B3BB3" w:rsidP="004B3BB3">
      <w:pPr>
        <w:pStyle w:val="Text1"/>
      </w:pPr>
      <w:r w:rsidRPr="00540837">
        <w:t>174. There is a rebuttable presumption that forbearance has taken place when:</w:t>
      </w:r>
    </w:p>
    <w:p w:rsidR="004B3BB3" w:rsidRPr="00F011B4" w:rsidRDefault="004B3BB3" w:rsidP="004B3BB3">
      <w:pPr>
        <w:pStyle w:val="Point1"/>
      </w:pPr>
      <w:r>
        <w:t>(a)</w:t>
      </w:r>
      <w:r>
        <w:tab/>
      </w:r>
      <w:r w:rsidRPr="00F011B4">
        <w:t xml:space="preserve">the modified contract was totally or partially past-due by more than 30 days (without being non-performing) at least once during the three months prior to its modification or would be more than 30 days past-due, totally or partially, without modification; </w:t>
      </w:r>
    </w:p>
    <w:p w:rsidR="004B3BB3" w:rsidRPr="00F011B4" w:rsidRDefault="004B3BB3" w:rsidP="004B3BB3">
      <w:pPr>
        <w:pStyle w:val="Point1"/>
      </w:pPr>
      <w:r>
        <w:t>(b)</w:t>
      </w:r>
      <w:r>
        <w:tab/>
      </w:r>
      <w:r w:rsidRPr="00F011B4">
        <w:t>simultaneously with or close in time to the concession of additional debt by the institution, the debtor made payments of principal or interest on another contract with the institution that was totally or partially 30 days past due at least once during the three months prior to its refinancing;</w:t>
      </w:r>
    </w:p>
    <w:p w:rsidR="004B3BB3" w:rsidRPr="00F011B4" w:rsidRDefault="004B3BB3" w:rsidP="004B3BB3">
      <w:pPr>
        <w:pStyle w:val="Point1"/>
      </w:pPr>
      <w:r>
        <w:t>(c)</w:t>
      </w:r>
      <w:r>
        <w:tab/>
      </w:r>
      <w:r w:rsidRPr="00F011B4">
        <w:t xml:space="preserve">the institution approves the use of embedded forbearance clauses for 30 days past-due </w:t>
      </w:r>
      <w:r>
        <w:t xml:space="preserve">debtors </w:t>
      </w:r>
      <w:r w:rsidRPr="00F011B4">
        <w:t xml:space="preserve">or </w:t>
      </w:r>
      <w:r>
        <w:t xml:space="preserve">debtors </w:t>
      </w:r>
      <w:r w:rsidRPr="00F011B4">
        <w:t>who would be 30 days past-due without the exercise of these clauses.</w:t>
      </w:r>
    </w:p>
    <w:p w:rsidR="004B3BB3" w:rsidRPr="00540837" w:rsidRDefault="004B3BB3" w:rsidP="004B3BB3">
      <w:pPr>
        <w:pStyle w:val="Text1"/>
      </w:pPr>
      <w:r w:rsidRPr="00540837">
        <w:t>175. Financial difficulties shall be assessed at the debtor level as defined in paragraph 168. Only exposures to which forbearance measures have been extended shall be identified as forborne exposures.</w:t>
      </w:r>
    </w:p>
    <w:p w:rsidR="004B3BB3" w:rsidRPr="00540837" w:rsidRDefault="004B3BB3" w:rsidP="004B3BB3">
      <w:pPr>
        <w:pStyle w:val="Text1"/>
      </w:pPr>
      <w:r w:rsidRPr="00540837">
        <w:t>176. The forbearance classification shall be discontinued when all the following conditions are met:</w:t>
      </w:r>
    </w:p>
    <w:p w:rsidR="004B3BB3" w:rsidRPr="00F011B4" w:rsidRDefault="004B3BB3" w:rsidP="004B3BB3">
      <w:pPr>
        <w:pStyle w:val="Point1"/>
      </w:pPr>
      <w:r>
        <w:t>(a)</w:t>
      </w:r>
      <w:r>
        <w:tab/>
      </w:r>
      <w:r w:rsidRPr="00F011B4">
        <w:t xml:space="preserve">the contract is considered as performing, including if it has been reclassified from the non-performing category after an analysis of the </w:t>
      </w:r>
      <w:r w:rsidRPr="00F011B4">
        <w:lastRenderedPageBreak/>
        <w:t>financial condition of the debtor showed it no longer met the conditions to be considered as non-performing,</w:t>
      </w:r>
    </w:p>
    <w:p w:rsidR="004B3BB3" w:rsidRPr="00F011B4" w:rsidRDefault="004B3BB3" w:rsidP="004B3BB3">
      <w:pPr>
        <w:pStyle w:val="Point1"/>
      </w:pPr>
      <w:r>
        <w:t>(b)</w:t>
      </w:r>
      <w:r>
        <w:tab/>
      </w:r>
      <w:r w:rsidRPr="00F011B4">
        <w:t>a minimum 2 year probation period has passed from the date the forborne exposure was considered as performing;</w:t>
      </w:r>
    </w:p>
    <w:p w:rsidR="004B3BB3" w:rsidRPr="00F011B4" w:rsidRDefault="004B3BB3" w:rsidP="004B3BB3">
      <w:pPr>
        <w:pStyle w:val="Point1"/>
      </w:pPr>
      <w:r>
        <w:t>(c)</w:t>
      </w:r>
      <w:r>
        <w:tab/>
      </w:r>
      <w:r w:rsidRPr="00F011B4">
        <w:t xml:space="preserve">regular payments of more than an insignificant aggregate amount of principal or interest have been made during at least half of the probation period; </w:t>
      </w:r>
    </w:p>
    <w:p w:rsidR="004B3BB3" w:rsidRPr="00F011B4" w:rsidRDefault="004B3BB3" w:rsidP="004B3BB3">
      <w:pPr>
        <w:pStyle w:val="Point1"/>
      </w:pPr>
      <w:r>
        <w:t>(d)</w:t>
      </w:r>
      <w:r>
        <w:tab/>
      </w:r>
      <w:r w:rsidRPr="00F011B4">
        <w:t xml:space="preserve">none of </w:t>
      </w:r>
      <w:r>
        <w:t>the exposures to the debtor is</w:t>
      </w:r>
      <w:r w:rsidRPr="00F011B4">
        <w:t xml:space="preserve"> m</w:t>
      </w:r>
      <w:r>
        <w:t>ore than 30 days past-due</w:t>
      </w:r>
      <w:r w:rsidRPr="00F011B4">
        <w:t xml:space="preserve"> at the end of the probation period.</w:t>
      </w:r>
      <w:r w:rsidRPr="00F011B4" w:rsidDel="00836E9B">
        <w:t xml:space="preserve"> </w:t>
      </w:r>
    </w:p>
    <w:p w:rsidR="004B3BB3" w:rsidRPr="00540837" w:rsidRDefault="004B3BB3" w:rsidP="004B3BB3">
      <w:pPr>
        <w:pStyle w:val="Text1"/>
      </w:pPr>
      <w:r w:rsidRPr="00540837">
        <w:t>177. When the conditions are not met at the end of the probation period, the exposure shall continue to be identified as performing forborne under probation until all the conditions are met. The conditions shall be assessed on at least a quarterly basis.</w:t>
      </w:r>
    </w:p>
    <w:p w:rsidR="004B3BB3" w:rsidRPr="00540837" w:rsidRDefault="004B3BB3" w:rsidP="004B3BB3">
      <w:pPr>
        <w:pStyle w:val="Text1"/>
      </w:pPr>
      <w:r w:rsidRPr="00540837">
        <w:t>178. A forborne exposure may be considered as performing from the date when forbearance measures were extended if either of the following conditions is met:</w:t>
      </w:r>
    </w:p>
    <w:p w:rsidR="004B3BB3" w:rsidRPr="00F011B4" w:rsidRDefault="004B3BB3" w:rsidP="004B3BB3">
      <w:pPr>
        <w:pStyle w:val="Point1"/>
      </w:pPr>
      <w:r>
        <w:t>(a)</w:t>
      </w:r>
      <w:r>
        <w:tab/>
      </w:r>
      <w:r w:rsidRPr="00F011B4">
        <w:t>this extension has not led the exposure to be classified as non-performing;</w:t>
      </w:r>
    </w:p>
    <w:p w:rsidR="004B3BB3" w:rsidRPr="00F011B4" w:rsidRDefault="004B3BB3" w:rsidP="004B3BB3">
      <w:pPr>
        <w:pStyle w:val="Point1"/>
      </w:pPr>
      <w:r>
        <w:t>(b)</w:t>
      </w:r>
      <w:r>
        <w:tab/>
      </w:r>
      <w:r w:rsidRPr="00F011B4">
        <w:t xml:space="preserve">the exposure was not under non-performing status at the date the forbearance measures were extended. </w:t>
      </w:r>
    </w:p>
    <w:p w:rsidR="004B3BB3" w:rsidRPr="00540837" w:rsidRDefault="004B3BB3" w:rsidP="004B3BB3">
      <w:pPr>
        <w:pStyle w:val="Text1"/>
      </w:pPr>
      <w:r w:rsidRPr="00540837">
        <w:t xml:space="preserve">179. If a performing forborne contract under probation is extended additional forbearance measures or becomes more than 30 days past-due, it shall be classified as non-performing. </w:t>
      </w:r>
    </w:p>
    <w:p w:rsidR="004B3BB3" w:rsidRPr="00540837" w:rsidRDefault="004B3BB3" w:rsidP="004B3BB3">
      <w:pPr>
        <w:pStyle w:val="Text1"/>
      </w:pPr>
      <w:r w:rsidRPr="00540837">
        <w:t>180.</w:t>
      </w:r>
      <w:r w:rsidRPr="00540837" w:rsidDel="00782F07">
        <w:t xml:space="preserve"> </w:t>
      </w:r>
      <w:r w:rsidRPr="00540837">
        <w:t>Performing exposures with forbearance measures comprise forborne exposures that do not meet the criteria to be considered as non-performing. Forborne exposures under probation period that have been reclassified out of the non-performing forborne exposures</w:t>
      </w:r>
      <w:r>
        <w:t xml:space="preserve"> </w:t>
      </w:r>
      <w:r w:rsidRPr="00540837">
        <w:t xml:space="preserve">shall be reported separately within the performing exposures with forbearance measures in the column “of which: Performing forborne exposures under probation”. Non-performing exposures with forbearance measures comprise forborne exposures that meet the criteria to be considered as non-performing. These exposures are those that have been non-performing due to the extension of forbearance measures, which were non-performing prior to the extension of forbearance measures and to which conditions in paragraph 157 apply, and forborne exposures which have been reclassified from the performing category, including exposures under probation having been re-forborne or more than 30 days past-due. Exposures to which paragraph 157 applies shall be separately identified in the column “of which: forbearance of non-performing exposures”. </w:t>
      </w:r>
    </w:p>
    <w:p w:rsidR="004B3BB3" w:rsidRPr="00540837" w:rsidRDefault="004B3BB3" w:rsidP="004B3BB3">
      <w:pPr>
        <w:pStyle w:val="Text1"/>
      </w:pPr>
      <w:r w:rsidRPr="00540837">
        <w:t xml:space="preserve">181. The column “Refinancing” comprises the gross carrying amount of the new contract (“refinancing debt”) granted as part of a refinancing transaction qualifying as forbearance, as well as the part of the re-paid other contract (“refinanced debt”) that is still outstanding, if any. </w:t>
      </w:r>
    </w:p>
    <w:p w:rsidR="004B3BB3" w:rsidRPr="00540837" w:rsidRDefault="004B3BB3" w:rsidP="004B3BB3">
      <w:pPr>
        <w:pStyle w:val="Text1"/>
      </w:pPr>
      <w:r w:rsidRPr="00540837">
        <w:t xml:space="preserve">182. Forborne exposures combining modification and refinancing shall be allocated to the column “Instruments with modifications of the terms and </w:t>
      </w:r>
      <w:r w:rsidRPr="00540837">
        <w:lastRenderedPageBreak/>
        <w:t>conditions” or the column “Refinancing” according to the measure that had the most impact on cash-flows, if any. Refinancing by a pool of banks shall be reported in the column “Refinancing” for the total amount of refinancing debt provided by or refinanced debt still outstanding at the reporting institution. Repackaging of several debts in a new one shall be reported as a modification, unless there is also a refinancing transaction that has the largest impact on cash-flows. When forbearance through modification of the terms and conditions of a troubled exposure leads to its derecognition and to the recognition of a new exposure, the new exposure shall be treated as forborne debt.</w:t>
      </w:r>
    </w:p>
    <w:p w:rsidR="004B3BB3" w:rsidRPr="00540837" w:rsidRDefault="004B3BB3" w:rsidP="004B3BB3">
      <w:pPr>
        <w:pStyle w:val="Text1"/>
      </w:pPr>
      <w:r w:rsidRPr="00540837">
        <w:t>183. “Accumulated impairment” and “Accumulated changes in fair value due to credit risk” shall be reported in accordance with paragraph 46. “Accumulated impairment” means the reduction in the carrying amount either directly or through use of an allowance account.</w:t>
      </w:r>
      <w:r>
        <w:t xml:space="preserve"> </w:t>
      </w:r>
      <w:r w:rsidRPr="00540837">
        <w:t>The amount of “accumulated impairment” to be reported in the column “on non-performing exposures with forbearance measures” for non-performing exposures shall not include incurred but not reported losses. Incurred but not reported losses shall be reported in the column “on performing exposures with forbearance measures”.</w:t>
      </w:r>
      <w:r w:rsidRPr="00774E9D">
        <w:t xml:space="preserve"> </w:t>
      </w:r>
      <w:r w:rsidRPr="00540837">
        <w:t>“Accumulated changes in fair value due to credit risk” are reported for exposures designated at fair value through profit and loss in accordance with the applicable accounting framework.</w:t>
      </w:r>
    </w:p>
    <w:p w:rsidR="00281AB9" w:rsidRPr="000D3B52" w:rsidRDefault="00CC1058" w:rsidP="000D3B52">
      <w:pPr>
        <w:jc w:val="center"/>
        <w:rPr>
          <w:rFonts w:ascii="Times New Roman" w:hAnsi="Times New Roman"/>
          <w:b/>
          <w:sz w:val="24"/>
          <w:szCs w:val="24"/>
          <w:lang w:val="en-US" w:eastAsia="de-DE"/>
        </w:rPr>
      </w:pPr>
      <w:bookmarkStart w:id="265" w:name="_Toc361844270"/>
      <w:r w:rsidRPr="000D3B52">
        <w:rPr>
          <w:rFonts w:ascii="Times New Roman" w:hAnsi="Times New Roman"/>
          <w:b/>
          <w:sz w:val="24"/>
          <w:szCs w:val="24"/>
          <w:lang w:val="en-US" w:eastAsia="de-DE"/>
        </w:rPr>
        <w:t>PART 3</w:t>
      </w:r>
      <w:bookmarkEnd w:id="265"/>
    </w:p>
    <w:p w:rsidR="00E7435D" w:rsidRDefault="00E7435D" w:rsidP="00CC1058">
      <w:pPr>
        <w:pStyle w:val="Heading1"/>
      </w:pPr>
      <w:bookmarkStart w:id="266" w:name="_Toc359315703"/>
      <w:bookmarkStart w:id="267" w:name="_Toc361844271"/>
      <w:bookmarkStart w:id="268" w:name="_Toc392674877"/>
      <w:r w:rsidRPr="00E7435D">
        <w:t>Mapping of exposure classes and counterparty sectors</w:t>
      </w:r>
      <w:bookmarkEnd w:id="266"/>
      <w:bookmarkEnd w:id="267"/>
      <w:bookmarkEnd w:id="268"/>
    </w:p>
    <w:p w:rsidR="00CC1058" w:rsidRPr="00CC1058" w:rsidRDefault="00CC1058" w:rsidP="00CC1058">
      <w:pPr>
        <w:rPr>
          <w:lang w:val="en-US" w:eastAsia="en-US"/>
        </w:rPr>
      </w:pPr>
    </w:p>
    <w:p w:rsidR="00E7435D" w:rsidRDefault="00E7435D" w:rsidP="007202A2">
      <w:pPr>
        <w:pStyle w:val="Baseparagraphnumbered"/>
        <w:numPr>
          <w:ilvl w:val="0"/>
          <w:numId w:val="56"/>
        </w:numPr>
      </w:pPr>
      <w:r w:rsidRPr="00014814">
        <w:t xml:space="preserve">The following tables map exposure classes used to calculate capital requirements according to the CRR to </w:t>
      </w:r>
      <w:r>
        <w:t>counterparty</w:t>
      </w:r>
      <w:r w:rsidRPr="00014814">
        <w:t xml:space="preserve"> sector</w:t>
      </w:r>
      <w:r>
        <w:t>s</w:t>
      </w:r>
      <w:r w:rsidRPr="00014814">
        <w:t xml:space="preserve"> used in FINREP tables.</w:t>
      </w:r>
    </w:p>
    <w:p w:rsidR="00E7435D" w:rsidRPr="00014814" w:rsidRDefault="00E7435D" w:rsidP="005100D0">
      <w:pPr>
        <w:jc w:val="center"/>
        <w:rPr>
          <w:rFonts w:ascii="Times New Roman" w:hAnsi="Times New Roman"/>
          <w:bCs/>
          <w:i/>
          <w:sz w:val="24"/>
          <w:szCs w:val="24"/>
        </w:rPr>
      </w:pPr>
      <w:r w:rsidRPr="00014814">
        <w:rPr>
          <w:rFonts w:ascii="Times New Roman" w:hAnsi="Times New Roman"/>
          <w:bCs/>
          <w:i/>
          <w:sz w:val="24"/>
          <w:szCs w:val="24"/>
        </w:rPr>
        <w:t xml:space="preserve">Table </w:t>
      </w:r>
      <w:r w:rsidR="00224FDA">
        <w:rPr>
          <w:rFonts w:ascii="Times New Roman" w:hAnsi="Times New Roman"/>
          <w:bCs/>
          <w:i/>
          <w:sz w:val="24"/>
          <w:szCs w:val="24"/>
        </w:rPr>
        <w:t>2</w:t>
      </w:r>
      <w:r w:rsidRPr="00014814">
        <w:rPr>
          <w:rFonts w:ascii="Times New Roman" w:hAnsi="Times New Roman"/>
          <w:bCs/>
          <w:i/>
          <w:sz w:val="24"/>
          <w:szCs w:val="24"/>
        </w:rPr>
        <w:t xml:space="preserve"> Standardised Approach</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E7435D" w:rsidRPr="00014814" w:rsidTr="00027323">
        <w:trPr>
          <w:tblHeader/>
        </w:trPr>
        <w:tc>
          <w:tcPr>
            <w:tcW w:w="3168" w:type="dxa"/>
            <w:vAlign w:val="center"/>
          </w:tcPr>
          <w:p w:rsidR="00E7435D" w:rsidRPr="00014814" w:rsidRDefault="00E7435D" w:rsidP="00E14889">
            <w:pPr>
              <w:spacing w:before="60" w:after="60"/>
              <w:jc w:val="center"/>
              <w:rPr>
                <w:rFonts w:ascii="Times New Roman" w:hAnsi="Times New Roman"/>
                <w:b/>
                <w:bCs/>
                <w:i/>
                <w:iCs/>
                <w:sz w:val="20"/>
                <w:lang w:val="fr-FR"/>
              </w:rPr>
            </w:pPr>
            <w:r w:rsidRPr="00014814">
              <w:rPr>
                <w:rFonts w:ascii="Times New Roman" w:hAnsi="Times New Roman"/>
                <w:b/>
                <w:bCs/>
                <w:i/>
                <w:iCs/>
                <w:sz w:val="20"/>
                <w:lang w:val="fr-FR"/>
              </w:rPr>
              <w:t>SA exposure classes (CRR article 1</w:t>
            </w:r>
            <w:r w:rsidR="00E14889">
              <w:rPr>
                <w:rFonts w:ascii="Times New Roman" w:hAnsi="Times New Roman"/>
                <w:b/>
                <w:bCs/>
                <w:i/>
                <w:iCs/>
                <w:sz w:val="20"/>
                <w:lang w:val="fr-FR"/>
              </w:rPr>
              <w:t>12</w:t>
            </w:r>
            <w:r w:rsidRPr="00014814">
              <w:rPr>
                <w:rFonts w:ascii="Times New Roman" w:hAnsi="Times New Roman"/>
                <w:b/>
                <w:bCs/>
                <w:i/>
                <w:iCs/>
                <w:sz w:val="20"/>
                <w:lang w:val="fr-FR"/>
              </w:rPr>
              <w:t>)</w:t>
            </w:r>
          </w:p>
        </w:tc>
        <w:tc>
          <w:tcPr>
            <w:tcW w:w="3060" w:type="dxa"/>
            <w:vAlign w:val="center"/>
          </w:tcPr>
          <w:p w:rsidR="00E7435D" w:rsidRPr="00014814" w:rsidRDefault="00E7435D" w:rsidP="00027323">
            <w:pPr>
              <w:spacing w:before="60" w:after="60"/>
              <w:jc w:val="center"/>
              <w:rPr>
                <w:rFonts w:ascii="Times New Roman" w:hAnsi="Times New Roman"/>
                <w:b/>
                <w:bCs/>
                <w:i/>
                <w:iCs/>
                <w:sz w:val="20"/>
              </w:rPr>
            </w:pPr>
            <w:r w:rsidRPr="00014814">
              <w:rPr>
                <w:rFonts w:ascii="Times New Roman" w:hAnsi="Times New Roman"/>
                <w:b/>
                <w:bCs/>
                <w:i/>
                <w:iCs/>
                <w:sz w:val="20"/>
              </w:rPr>
              <w:t xml:space="preserve">FINREP </w:t>
            </w:r>
            <w:r>
              <w:rPr>
                <w:rFonts w:ascii="Times New Roman" w:hAnsi="Times New Roman"/>
                <w:b/>
                <w:bCs/>
                <w:i/>
                <w:iCs/>
                <w:sz w:val="20"/>
              </w:rPr>
              <w:t>counterparty</w:t>
            </w:r>
            <w:r w:rsidRPr="00014814">
              <w:rPr>
                <w:rFonts w:ascii="Times New Roman" w:hAnsi="Times New Roman"/>
                <w:b/>
                <w:bCs/>
                <w:i/>
                <w:iCs/>
                <w:sz w:val="20"/>
              </w:rPr>
              <w:t xml:space="preserve"> sector</w:t>
            </w:r>
            <w:r>
              <w:rPr>
                <w:rFonts w:ascii="Times New Roman" w:hAnsi="Times New Roman"/>
                <w:b/>
                <w:bCs/>
                <w:i/>
                <w:iCs/>
                <w:sz w:val="20"/>
              </w:rPr>
              <w:t>s</w:t>
            </w:r>
          </w:p>
        </w:tc>
        <w:tc>
          <w:tcPr>
            <w:tcW w:w="3240" w:type="dxa"/>
            <w:vAlign w:val="center"/>
          </w:tcPr>
          <w:p w:rsidR="00E7435D" w:rsidRPr="00014814" w:rsidRDefault="00E7435D" w:rsidP="00027323">
            <w:pPr>
              <w:spacing w:before="60" w:after="60"/>
              <w:jc w:val="center"/>
              <w:rPr>
                <w:rFonts w:ascii="Times New Roman" w:hAnsi="Times New Roman"/>
                <w:b/>
                <w:bCs/>
                <w:i/>
                <w:iCs/>
                <w:sz w:val="20"/>
              </w:rPr>
            </w:pPr>
            <w:r w:rsidRPr="00014814">
              <w:rPr>
                <w:rFonts w:ascii="Times New Roman" w:hAnsi="Times New Roman"/>
                <w:b/>
                <w:bCs/>
                <w:i/>
                <w:iCs/>
                <w:sz w:val="20"/>
              </w:rPr>
              <w:t>Comments</w:t>
            </w:r>
          </w:p>
        </w:tc>
      </w:tr>
      <w:tr w:rsidR="00E7435D" w:rsidRPr="00014814" w:rsidTr="00027323">
        <w:trPr>
          <w:cantSplit/>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 xml:space="preserve">(a) Central governments </w:t>
            </w:r>
            <w:r>
              <w:rPr>
                <w:rFonts w:ascii="Times New Roman" w:hAnsi="Times New Roman"/>
                <w:sz w:val="18"/>
                <w:szCs w:val="18"/>
              </w:rPr>
              <w:t>or</w:t>
            </w:r>
            <w:r w:rsidRPr="00014814">
              <w:rPr>
                <w:rFonts w:ascii="Times New Roman" w:hAnsi="Times New Roman"/>
                <w:sz w:val="18"/>
                <w:szCs w:val="18"/>
              </w:rPr>
              <w:t xml:space="preserve"> central banks</w:t>
            </w:r>
          </w:p>
        </w:tc>
        <w:tc>
          <w:tcPr>
            <w:tcW w:w="3060" w:type="dxa"/>
            <w:tcBorders>
              <w:bottom w:val="nil"/>
            </w:tcBorders>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(1) Central banks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(2) General governments</w:t>
            </w:r>
          </w:p>
        </w:tc>
        <w:tc>
          <w:tcPr>
            <w:tcW w:w="3240" w:type="dxa"/>
            <w:tcBorders>
              <w:bottom w:val="nil"/>
            </w:tcBorders>
            <w:vAlign w:val="center"/>
          </w:tcPr>
          <w:p w:rsidR="00E7435D" w:rsidRPr="00014814" w:rsidRDefault="00E7435D" w:rsidP="00BA20A8">
            <w:pPr>
              <w:spacing w:before="60" w:after="60"/>
              <w:rPr>
                <w:rFonts w:ascii="Times New Roman" w:hAnsi="Times New Roman"/>
                <w:sz w:val="18"/>
                <w:szCs w:val="18"/>
              </w:rPr>
            </w:pPr>
            <w:r w:rsidRPr="00014814">
              <w:rPr>
                <w:rFonts w:ascii="Times New Roman" w:hAnsi="Times New Roman"/>
                <w:sz w:val="18"/>
                <w:szCs w:val="18"/>
              </w:rPr>
              <w:t>These exposures sh</w:t>
            </w:r>
            <w:r w:rsidR="00BA20A8">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BA20A8">
              <w:rPr>
                <w:rFonts w:ascii="Times New Roman" w:hAnsi="Times New Roman"/>
                <w:sz w:val="18"/>
                <w:szCs w:val="18"/>
              </w:rPr>
              <w:t xml:space="preserve">immediate </w:t>
            </w:r>
            <w:r w:rsidRPr="00014814">
              <w:rPr>
                <w:rFonts w:ascii="Times New Roman" w:hAnsi="Times New Roman"/>
                <w:sz w:val="18"/>
                <w:szCs w:val="18"/>
              </w:rPr>
              <w:t>counterparty</w:t>
            </w:r>
          </w:p>
        </w:tc>
      </w:tr>
      <w:tr w:rsidR="00E7435D" w:rsidRPr="00014814" w:rsidTr="00027323">
        <w:trPr>
          <w:cantSplit/>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 xml:space="preserve">(b) Regional governments </w:t>
            </w:r>
            <w:r>
              <w:rPr>
                <w:rFonts w:ascii="Times New Roman" w:hAnsi="Times New Roman"/>
                <w:sz w:val="18"/>
                <w:szCs w:val="18"/>
              </w:rPr>
              <w:t>or</w:t>
            </w:r>
            <w:r w:rsidRPr="00014814">
              <w:rPr>
                <w:rFonts w:ascii="Times New Roman" w:hAnsi="Times New Roman"/>
                <w:sz w:val="18"/>
                <w:szCs w:val="18"/>
              </w:rPr>
              <w:t xml:space="preserve"> local authorities</w:t>
            </w:r>
          </w:p>
        </w:tc>
        <w:tc>
          <w:tcPr>
            <w:tcW w:w="3060" w:type="dxa"/>
            <w:tcBorders>
              <w:bottom w:val="nil"/>
            </w:tcBorders>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(2) General governments</w:t>
            </w:r>
          </w:p>
        </w:tc>
        <w:tc>
          <w:tcPr>
            <w:tcW w:w="3240" w:type="dxa"/>
            <w:tcBorders>
              <w:bottom w:val="nil"/>
            </w:tcBorders>
            <w:vAlign w:val="center"/>
          </w:tcPr>
          <w:p w:rsidR="00E7435D" w:rsidRPr="00014814" w:rsidRDefault="00E7435D" w:rsidP="00027323">
            <w:pPr>
              <w:spacing w:before="60" w:after="60"/>
              <w:rPr>
                <w:rFonts w:ascii="Times New Roman" w:hAnsi="Times New Roman"/>
                <w:sz w:val="18"/>
                <w:szCs w:val="18"/>
              </w:rPr>
            </w:pPr>
          </w:p>
        </w:tc>
      </w:tr>
      <w:tr w:rsidR="00E7435D" w:rsidRPr="00014814" w:rsidTr="00027323">
        <w:trPr>
          <w:cantSplit/>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(c) Public sector entities</w:t>
            </w:r>
          </w:p>
        </w:tc>
        <w:tc>
          <w:tcPr>
            <w:tcW w:w="3060" w:type="dxa"/>
            <w:tcBorders>
              <w:bottom w:val="nil"/>
            </w:tcBorders>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(2) General governments</w:t>
            </w:r>
          </w:p>
        </w:tc>
        <w:tc>
          <w:tcPr>
            <w:tcW w:w="3240" w:type="dxa"/>
            <w:tcBorders>
              <w:bottom w:val="nil"/>
            </w:tcBorders>
            <w:vAlign w:val="center"/>
          </w:tcPr>
          <w:p w:rsidR="00E7435D" w:rsidRPr="00014814" w:rsidRDefault="00E7435D" w:rsidP="00027323">
            <w:pPr>
              <w:spacing w:before="60" w:after="60"/>
              <w:rPr>
                <w:rFonts w:ascii="Times New Roman" w:hAnsi="Times New Roman"/>
                <w:sz w:val="18"/>
                <w:szCs w:val="18"/>
              </w:rPr>
            </w:pPr>
          </w:p>
        </w:tc>
      </w:tr>
      <w:tr w:rsidR="00E7435D" w:rsidRPr="00014814" w:rsidTr="00027323">
        <w:trPr>
          <w:cantSplit/>
          <w:trHeight w:val="147"/>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(d) Multilateral development banks</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(3) Credit institutions</w:t>
            </w:r>
          </w:p>
        </w:tc>
        <w:tc>
          <w:tcPr>
            <w:tcW w:w="3240" w:type="dxa"/>
            <w:vAlign w:val="center"/>
          </w:tcPr>
          <w:p w:rsidR="00E7435D" w:rsidRPr="00014814" w:rsidRDefault="00E7435D" w:rsidP="00027323">
            <w:pPr>
              <w:spacing w:before="60" w:after="60"/>
              <w:rPr>
                <w:rFonts w:ascii="Times New Roman" w:hAnsi="Times New Roman"/>
                <w:sz w:val="18"/>
                <w:szCs w:val="18"/>
              </w:rPr>
            </w:pPr>
          </w:p>
        </w:tc>
      </w:tr>
      <w:tr w:rsidR="00E7435D" w:rsidRPr="00014814" w:rsidTr="00027323">
        <w:trPr>
          <w:cantSplit/>
          <w:trHeight w:val="70"/>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(e) International organisations</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(2) General governments</w:t>
            </w:r>
          </w:p>
        </w:tc>
        <w:tc>
          <w:tcPr>
            <w:tcW w:w="3240" w:type="dxa"/>
            <w:vAlign w:val="center"/>
          </w:tcPr>
          <w:p w:rsidR="00E7435D" w:rsidRPr="00014814" w:rsidRDefault="00E7435D" w:rsidP="00027323">
            <w:pPr>
              <w:spacing w:before="60" w:after="60"/>
              <w:rPr>
                <w:rFonts w:ascii="Times New Roman" w:hAnsi="Times New Roman"/>
                <w:sz w:val="18"/>
                <w:szCs w:val="18"/>
              </w:rPr>
            </w:pPr>
          </w:p>
        </w:tc>
      </w:tr>
      <w:tr w:rsidR="00E7435D" w:rsidRPr="00014814" w:rsidTr="00027323">
        <w:trPr>
          <w:cantSplit/>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(f) Institutions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(i.e. credit institutions and investment firms)</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tc>
        <w:tc>
          <w:tcPr>
            <w:tcW w:w="3240" w:type="dxa"/>
            <w:vAlign w:val="center"/>
          </w:tcPr>
          <w:p w:rsidR="00E7435D" w:rsidRPr="00014814" w:rsidRDefault="00E7435D" w:rsidP="00BA20A8">
            <w:pPr>
              <w:spacing w:before="60" w:after="60"/>
              <w:rPr>
                <w:rFonts w:ascii="Times New Roman" w:hAnsi="Times New Roman"/>
                <w:sz w:val="18"/>
                <w:szCs w:val="18"/>
              </w:rPr>
            </w:pPr>
            <w:r w:rsidRPr="00014814">
              <w:rPr>
                <w:rFonts w:ascii="Times New Roman" w:hAnsi="Times New Roman"/>
                <w:sz w:val="18"/>
                <w:szCs w:val="18"/>
              </w:rPr>
              <w:t>These exposures sh</w:t>
            </w:r>
            <w:r w:rsidR="00BA20A8">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BA20A8">
              <w:rPr>
                <w:rFonts w:ascii="Times New Roman" w:hAnsi="Times New Roman"/>
                <w:sz w:val="18"/>
                <w:szCs w:val="18"/>
              </w:rPr>
              <w:t xml:space="preserve">immediate </w:t>
            </w:r>
            <w:r w:rsidRPr="00014814">
              <w:rPr>
                <w:rFonts w:ascii="Times New Roman" w:hAnsi="Times New Roman"/>
                <w:sz w:val="18"/>
                <w:szCs w:val="18"/>
              </w:rPr>
              <w:t>counterparty</w:t>
            </w:r>
          </w:p>
        </w:tc>
      </w:tr>
      <w:tr w:rsidR="00E7435D" w:rsidRPr="00014814" w:rsidTr="00027323">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(g) Corporates</w:t>
            </w:r>
          </w:p>
        </w:tc>
        <w:tc>
          <w:tcPr>
            <w:tcW w:w="3060" w:type="dxa"/>
            <w:vAlign w:val="center"/>
          </w:tcPr>
          <w:p w:rsidR="00E7435D" w:rsidRDefault="00E7435D" w:rsidP="00027323">
            <w:pPr>
              <w:spacing w:before="60" w:after="60"/>
              <w:rPr>
                <w:rFonts w:ascii="Times New Roman" w:hAnsi="Times New Roman"/>
                <w:sz w:val="18"/>
                <w:szCs w:val="18"/>
              </w:rPr>
            </w:pPr>
            <w:r w:rsidRPr="00014814">
              <w:rPr>
                <w:rFonts w:ascii="Times New Roman" w:hAnsi="Times New Roman"/>
                <w:sz w:val="18"/>
                <w:szCs w:val="18"/>
              </w:rPr>
              <w:t>(2) General governments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lastRenderedPageBreak/>
              <w:t>(4) Other financial corporations</w:t>
            </w:r>
          </w:p>
          <w:p w:rsidR="00E7435D" w:rsidRDefault="00E7435D" w:rsidP="00E0104D">
            <w:pPr>
              <w:spacing w:before="60" w:after="60"/>
              <w:rPr>
                <w:rFonts w:ascii="Times New Roman" w:hAnsi="Times New Roman"/>
                <w:sz w:val="18"/>
                <w:szCs w:val="18"/>
              </w:rPr>
            </w:pPr>
            <w:r w:rsidRPr="00014814">
              <w:rPr>
                <w:rFonts w:ascii="Times New Roman" w:hAnsi="Times New Roman"/>
                <w:sz w:val="18"/>
                <w:szCs w:val="18"/>
              </w:rPr>
              <w:t xml:space="preserve">(5) Non financial corporations. </w:t>
            </w:r>
          </w:p>
          <w:p w:rsidR="00E7435D" w:rsidRPr="00014814" w:rsidRDefault="00E7435D" w:rsidP="00E0104D">
            <w:pPr>
              <w:spacing w:before="60" w:after="60"/>
              <w:rPr>
                <w:rFonts w:ascii="Times New Roman" w:hAnsi="Times New Roman"/>
                <w:sz w:val="18"/>
                <w:szCs w:val="18"/>
              </w:rPr>
            </w:pPr>
            <w:r w:rsidRPr="00014814">
              <w:rPr>
                <w:rFonts w:ascii="Times New Roman" w:hAnsi="Times New Roman"/>
                <w:sz w:val="18"/>
                <w:szCs w:val="18"/>
              </w:rPr>
              <w:t>(6) Households</w:t>
            </w:r>
          </w:p>
        </w:tc>
        <w:tc>
          <w:tcPr>
            <w:tcW w:w="3240" w:type="dxa"/>
            <w:vAlign w:val="center"/>
          </w:tcPr>
          <w:p w:rsidR="00E7435D" w:rsidRPr="00014814" w:rsidRDefault="00E7435D" w:rsidP="00027323">
            <w:pPr>
              <w:spacing w:before="60" w:after="60"/>
              <w:rPr>
                <w:rFonts w:ascii="Times New Roman" w:hAnsi="Times New Roman"/>
                <w:sz w:val="18"/>
                <w:szCs w:val="18"/>
              </w:rPr>
            </w:pPr>
          </w:p>
        </w:tc>
      </w:tr>
      <w:tr w:rsidR="00E7435D" w:rsidRPr="00014814" w:rsidTr="00027323">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lastRenderedPageBreak/>
              <w:t>(h) Retail</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Default="00E7435D" w:rsidP="000653A5">
            <w:pPr>
              <w:spacing w:before="60" w:after="60"/>
              <w:rPr>
                <w:rFonts w:ascii="Times New Roman" w:hAnsi="Times New Roman"/>
                <w:sz w:val="18"/>
                <w:szCs w:val="18"/>
              </w:rPr>
            </w:pPr>
            <w:r w:rsidRPr="00014814">
              <w:rPr>
                <w:rFonts w:ascii="Times New Roman" w:hAnsi="Times New Roman"/>
                <w:sz w:val="18"/>
                <w:szCs w:val="18"/>
              </w:rPr>
              <w:t>(5) Non financial corporations</w:t>
            </w:r>
          </w:p>
          <w:p w:rsidR="00E7435D" w:rsidRPr="00014814" w:rsidRDefault="00E7435D" w:rsidP="000653A5">
            <w:pPr>
              <w:spacing w:before="60" w:after="60"/>
              <w:rPr>
                <w:rFonts w:ascii="Times New Roman" w:hAnsi="Times New Roman"/>
                <w:sz w:val="18"/>
                <w:szCs w:val="18"/>
              </w:rPr>
            </w:pPr>
            <w:r w:rsidRPr="00014814">
              <w:rPr>
                <w:rFonts w:ascii="Times New Roman" w:hAnsi="Times New Roman"/>
                <w:sz w:val="18"/>
                <w:szCs w:val="18"/>
              </w:rPr>
              <w:t>(6) Households</w:t>
            </w:r>
          </w:p>
        </w:tc>
        <w:tc>
          <w:tcPr>
            <w:tcW w:w="3240" w:type="dxa"/>
            <w:vAlign w:val="center"/>
          </w:tcPr>
          <w:p w:rsidR="00E7435D" w:rsidRPr="00014814" w:rsidRDefault="00BA20A8" w:rsidP="00027323">
            <w:pPr>
              <w:spacing w:before="60" w:after="60"/>
              <w:rPr>
                <w:rFonts w:ascii="Times New Roman" w:hAnsi="Times New Roman"/>
                <w:sz w:val="18"/>
                <w:szCs w:val="18"/>
              </w:rPr>
            </w:pPr>
            <w:r w:rsidRPr="00014814">
              <w:rPr>
                <w:rFonts w:ascii="Times New Roman" w:hAnsi="Times New Roman"/>
                <w:sz w:val="18"/>
                <w:szCs w:val="18"/>
              </w:rPr>
              <w:t>These exposures sh</w:t>
            </w:r>
            <w:r>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Pr>
                <w:rFonts w:ascii="Times New Roman" w:hAnsi="Times New Roman"/>
                <w:sz w:val="18"/>
                <w:szCs w:val="18"/>
              </w:rPr>
              <w:t xml:space="preserve">immediate </w:t>
            </w:r>
            <w:r w:rsidRPr="00014814">
              <w:rPr>
                <w:rFonts w:ascii="Times New Roman" w:hAnsi="Times New Roman"/>
                <w:sz w:val="18"/>
                <w:szCs w:val="18"/>
              </w:rPr>
              <w:t>counterparty</w:t>
            </w:r>
          </w:p>
        </w:tc>
      </w:tr>
      <w:tr w:rsidR="00E7435D" w:rsidRPr="00014814" w:rsidTr="00027323">
        <w:trPr>
          <w:cantSplit/>
          <w:trHeight w:val="134"/>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(i) Secured by mortgages on immovable property</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(2) General governments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(5) Non-financial corporations</w:t>
            </w:r>
          </w:p>
          <w:p w:rsidR="00E7435D" w:rsidRPr="00014814" w:rsidRDefault="00E7435D" w:rsidP="003F60B4">
            <w:pPr>
              <w:spacing w:before="60" w:after="60"/>
              <w:rPr>
                <w:rFonts w:ascii="Times New Roman" w:hAnsi="Times New Roman"/>
                <w:sz w:val="18"/>
                <w:szCs w:val="18"/>
              </w:rPr>
            </w:pPr>
            <w:r w:rsidRPr="00014814" w:rsidDel="000653A5">
              <w:rPr>
                <w:rFonts w:ascii="Times New Roman" w:hAnsi="Times New Roman"/>
                <w:sz w:val="18"/>
                <w:szCs w:val="18"/>
              </w:rPr>
              <w:t xml:space="preserve"> </w:t>
            </w:r>
            <w:r w:rsidRPr="00014814">
              <w:rPr>
                <w:rFonts w:ascii="Times New Roman" w:hAnsi="Times New Roman"/>
                <w:sz w:val="18"/>
                <w:szCs w:val="18"/>
              </w:rPr>
              <w:t>(6) Households</w:t>
            </w:r>
          </w:p>
        </w:tc>
        <w:tc>
          <w:tcPr>
            <w:tcW w:w="3240" w:type="dxa"/>
            <w:vAlign w:val="center"/>
          </w:tcPr>
          <w:p w:rsidR="00E7435D" w:rsidRPr="00014814" w:rsidRDefault="00E7435D" w:rsidP="00BA20A8">
            <w:pPr>
              <w:spacing w:before="60" w:after="60"/>
              <w:rPr>
                <w:rFonts w:ascii="Times New Roman" w:hAnsi="Times New Roman"/>
                <w:sz w:val="18"/>
                <w:szCs w:val="18"/>
              </w:rPr>
            </w:pPr>
            <w:r w:rsidRPr="00014814">
              <w:rPr>
                <w:rFonts w:ascii="Times New Roman" w:hAnsi="Times New Roman"/>
                <w:sz w:val="18"/>
                <w:szCs w:val="18"/>
              </w:rPr>
              <w:t>These exposures sh</w:t>
            </w:r>
            <w:r w:rsidR="00BA20A8">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BA20A8">
              <w:rPr>
                <w:rFonts w:ascii="Times New Roman" w:hAnsi="Times New Roman"/>
                <w:sz w:val="18"/>
                <w:szCs w:val="18"/>
              </w:rPr>
              <w:t xml:space="preserve">immediate </w:t>
            </w:r>
            <w:r w:rsidRPr="00014814">
              <w:rPr>
                <w:rFonts w:ascii="Times New Roman" w:hAnsi="Times New Roman"/>
                <w:sz w:val="18"/>
                <w:szCs w:val="18"/>
              </w:rPr>
              <w:t>counterparty.</w:t>
            </w:r>
          </w:p>
        </w:tc>
      </w:tr>
      <w:tr w:rsidR="00E7435D" w:rsidRPr="00014814" w:rsidTr="00027323">
        <w:trPr>
          <w:cantSplit/>
          <w:trHeight w:val="69"/>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(j) In default</w:t>
            </w:r>
          </w:p>
        </w:tc>
        <w:tc>
          <w:tcPr>
            <w:tcW w:w="3060" w:type="dxa"/>
            <w:vAlign w:val="center"/>
          </w:tcPr>
          <w:p w:rsidR="00E7435D" w:rsidRPr="00014814" w:rsidRDefault="00E7435D" w:rsidP="00CE5F3F">
            <w:pPr>
              <w:spacing w:before="60" w:after="60"/>
              <w:rPr>
                <w:rFonts w:ascii="Times New Roman" w:hAnsi="Times New Roman"/>
                <w:sz w:val="18"/>
                <w:szCs w:val="18"/>
              </w:rPr>
            </w:pPr>
            <w:r w:rsidRPr="00014814">
              <w:rPr>
                <w:rFonts w:ascii="Times New Roman" w:hAnsi="Times New Roman"/>
                <w:sz w:val="18"/>
                <w:szCs w:val="18"/>
              </w:rPr>
              <w:t>(1) Central banks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(2) General governments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(5) Non-financial corporations</w:t>
            </w:r>
          </w:p>
          <w:p w:rsidR="00E7435D" w:rsidRPr="00014814" w:rsidRDefault="00E7435D" w:rsidP="003F60B4">
            <w:pPr>
              <w:spacing w:before="60" w:after="60"/>
              <w:rPr>
                <w:rFonts w:ascii="Times New Roman" w:hAnsi="Times New Roman"/>
                <w:sz w:val="18"/>
                <w:szCs w:val="18"/>
              </w:rPr>
            </w:pPr>
            <w:r w:rsidRPr="00014814">
              <w:rPr>
                <w:rFonts w:ascii="Times New Roman" w:hAnsi="Times New Roman"/>
                <w:sz w:val="18"/>
                <w:szCs w:val="18"/>
              </w:rPr>
              <w:t xml:space="preserve">(6) Households  </w:t>
            </w:r>
          </w:p>
        </w:tc>
        <w:tc>
          <w:tcPr>
            <w:tcW w:w="3240" w:type="dxa"/>
            <w:vAlign w:val="center"/>
          </w:tcPr>
          <w:p w:rsidR="00E7435D" w:rsidRPr="00014814" w:rsidRDefault="00E7435D" w:rsidP="00BA20A8">
            <w:pPr>
              <w:spacing w:before="60" w:after="60"/>
              <w:rPr>
                <w:rFonts w:ascii="Times New Roman" w:hAnsi="Times New Roman"/>
                <w:sz w:val="18"/>
                <w:szCs w:val="18"/>
              </w:rPr>
            </w:pPr>
            <w:r w:rsidRPr="00014814">
              <w:rPr>
                <w:rFonts w:ascii="Times New Roman" w:hAnsi="Times New Roman"/>
                <w:sz w:val="18"/>
                <w:szCs w:val="18"/>
              </w:rPr>
              <w:t>These exposures sh</w:t>
            </w:r>
            <w:r w:rsidR="00BA20A8">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BA20A8">
              <w:rPr>
                <w:rFonts w:ascii="Times New Roman" w:hAnsi="Times New Roman"/>
                <w:sz w:val="18"/>
                <w:szCs w:val="18"/>
              </w:rPr>
              <w:t xml:space="preserve">immediate </w:t>
            </w:r>
            <w:r w:rsidRPr="00014814">
              <w:rPr>
                <w:rFonts w:ascii="Times New Roman" w:hAnsi="Times New Roman"/>
                <w:sz w:val="18"/>
                <w:szCs w:val="18"/>
              </w:rPr>
              <w:t>counterparty.</w:t>
            </w:r>
          </w:p>
        </w:tc>
      </w:tr>
      <w:tr w:rsidR="00E7435D" w:rsidRPr="00014814" w:rsidTr="00027323">
        <w:trPr>
          <w:cantSplit/>
          <w:trHeight w:val="89"/>
        </w:trPr>
        <w:tc>
          <w:tcPr>
            <w:tcW w:w="3168" w:type="dxa"/>
            <w:vAlign w:val="center"/>
          </w:tcPr>
          <w:p w:rsidR="00E7435D" w:rsidRPr="00014814" w:rsidRDefault="00E7435D" w:rsidP="00027323">
            <w:pPr>
              <w:spacing w:before="60" w:after="60"/>
              <w:rPr>
                <w:rFonts w:ascii="Times New Roman" w:hAnsi="Times New Roman"/>
                <w:sz w:val="18"/>
                <w:szCs w:val="18"/>
              </w:rPr>
            </w:pPr>
            <w:r>
              <w:rPr>
                <w:rFonts w:ascii="Times New Roman" w:hAnsi="Times New Roman"/>
                <w:sz w:val="18"/>
                <w:szCs w:val="18"/>
              </w:rPr>
              <w:t>(ja) Items associated with particularly high risk</w:t>
            </w:r>
          </w:p>
        </w:tc>
        <w:tc>
          <w:tcPr>
            <w:tcW w:w="3060" w:type="dxa"/>
            <w:vAlign w:val="center"/>
          </w:tcPr>
          <w:p w:rsidR="00E7435D" w:rsidRPr="00014814" w:rsidRDefault="00E7435D" w:rsidP="00DD6B27">
            <w:pPr>
              <w:spacing w:before="60" w:after="60"/>
              <w:rPr>
                <w:rFonts w:ascii="Times New Roman" w:hAnsi="Times New Roman"/>
                <w:sz w:val="18"/>
                <w:szCs w:val="18"/>
              </w:rPr>
            </w:pPr>
            <w:r w:rsidRPr="00014814">
              <w:rPr>
                <w:rFonts w:ascii="Times New Roman" w:hAnsi="Times New Roman"/>
                <w:sz w:val="18"/>
                <w:szCs w:val="18"/>
              </w:rPr>
              <w:t>(1) Central banks</w:t>
            </w:r>
          </w:p>
          <w:p w:rsidR="00E7435D" w:rsidRPr="00014814" w:rsidRDefault="00E7435D" w:rsidP="00DD6B27">
            <w:pPr>
              <w:spacing w:before="60" w:after="60"/>
              <w:rPr>
                <w:rFonts w:ascii="Times New Roman" w:hAnsi="Times New Roman"/>
                <w:sz w:val="18"/>
                <w:szCs w:val="18"/>
              </w:rPr>
            </w:pPr>
            <w:r w:rsidRPr="00014814">
              <w:rPr>
                <w:rFonts w:ascii="Times New Roman" w:hAnsi="Times New Roman"/>
                <w:sz w:val="18"/>
                <w:szCs w:val="18"/>
              </w:rPr>
              <w:t>(2) General governments</w:t>
            </w:r>
          </w:p>
          <w:p w:rsidR="00E7435D" w:rsidRPr="00014814" w:rsidRDefault="00E7435D" w:rsidP="00DD6B27">
            <w:pPr>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DD6B27">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DD6B27">
            <w:pPr>
              <w:spacing w:before="60" w:after="60"/>
              <w:rPr>
                <w:rFonts w:ascii="Times New Roman" w:hAnsi="Times New Roman"/>
                <w:sz w:val="18"/>
                <w:szCs w:val="18"/>
              </w:rPr>
            </w:pPr>
            <w:r w:rsidRPr="00014814">
              <w:rPr>
                <w:rFonts w:ascii="Times New Roman" w:hAnsi="Times New Roman"/>
                <w:sz w:val="18"/>
                <w:szCs w:val="18"/>
              </w:rPr>
              <w:t>(5) Non-financial corporations</w:t>
            </w:r>
          </w:p>
          <w:p w:rsidR="00E7435D" w:rsidRPr="00014814" w:rsidRDefault="00E7435D" w:rsidP="003F60B4">
            <w:pPr>
              <w:spacing w:before="60" w:after="60"/>
              <w:rPr>
                <w:rFonts w:ascii="Times New Roman" w:hAnsi="Times New Roman"/>
                <w:sz w:val="18"/>
                <w:szCs w:val="18"/>
              </w:rPr>
            </w:pPr>
            <w:r w:rsidRPr="00014814">
              <w:rPr>
                <w:rFonts w:ascii="Times New Roman" w:hAnsi="Times New Roman"/>
                <w:sz w:val="18"/>
                <w:szCs w:val="18"/>
              </w:rPr>
              <w:t xml:space="preserve">(6) Households  </w:t>
            </w:r>
          </w:p>
        </w:tc>
        <w:tc>
          <w:tcPr>
            <w:tcW w:w="3240" w:type="dxa"/>
            <w:vAlign w:val="center"/>
          </w:tcPr>
          <w:p w:rsidR="00E7435D" w:rsidRPr="00014814" w:rsidRDefault="00E7435D" w:rsidP="00BA20A8">
            <w:pPr>
              <w:spacing w:before="60" w:after="60"/>
              <w:rPr>
                <w:rFonts w:ascii="Times New Roman" w:hAnsi="Times New Roman"/>
                <w:sz w:val="18"/>
                <w:szCs w:val="18"/>
              </w:rPr>
            </w:pPr>
            <w:r w:rsidRPr="00014814">
              <w:rPr>
                <w:rFonts w:ascii="Times New Roman" w:hAnsi="Times New Roman"/>
                <w:sz w:val="18"/>
                <w:szCs w:val="18"/>
              </w:rPr>
              <w:t>These exposures sh</w:t>
            </w:r>
            <w:r w:rsidR="00BA20A8">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BA20A8">
              <w:rPr>
                <w:rFonts w:ascii="Times New Roman" w:hAnsi="Times New Roman"/>
                <w:sz w:val="18"/>
                <w:szCs w:val="18"/>
              </w:rPr>
              <w:t xml:space="preserve">immediate </w:t>
            </w:r>
            <w:r w:rsidRPr="00014814">
              <w:rPr>
                <w:rFonts w:ascii="Times New Roman" w:hAnsi="Times New Roman"/>
                <w:sz w:val="18"/>
                <w:szCs w:val="18"/>
              </w:rPr>
              <w:t>counterparty.</w:t>
            </w:r>
          </w:p>
        </w:tc>
      </w:tr>
      <w:tr w:rsidR="00E7435D" w:rsidRPr="00014814" w:rsidTr="00027323">
        <w:trPr>
          <w:cantSplit/>
          <w:trHeight w:val="89"/>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(k) Covered bonds</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CE5F3F">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3F60B4">
            <w:pPr>
              <w:spacing w:before="60" w:after="60"/>
              <w:rPr>
                <w:rFonts w:ascii="Times New Roman" w:hAnsi="Times New Roman"/>
                <w:sz w:val="18"/>
                <w:szCs w:val="18"/>
              </w:rPr>
            </w:pPr>
            <w:r w:rsidRPr="00014814">
              <w:rPr>
                <w:rFonts w:ascii="Times New Roman" w:hAnsi="Times New Roman"/>
                <w:sz w:val="18"/>
                <w:szCs w:val="18"/>
              </w:rPr>
              <w:t>(5) Non-financial corporations</w:t>
            </w:r>
          </w:p>
        </w:tc>
        <w:tc>
          <w:tcPr>
            <w:tcW w:w="3240" w:type="dxa"/>
            <w:vAlign w:val="center"/>
          </w:tcPr>
          <w:p w:rsidR="00E7435D" w:rsidRPr="00014814" w:rsidRDefault="00E7435D" w:rsidP="00BA20A8">
            <w:pPr>
              <w:spacing w:before="60" w:after="60"/>
              <w:rPr>
                <w:rFonts w:ascii="Times New Roman" w:hAnsi="Times New Roman"/>
                <w:sz w:val="18"/>
                <w:szCs w:val="18"/>
              </w:rPr>
            </w:pPr>
            <w:r w:rsidRPr="00014814">
              <w:rPr>
                <w:rFonts w:ascii="Times New Roman" w:hAnsi="Times New Roman"/>
                <w:sz w:val="18"/>
                <w:szCs w:val="18"/>
              </w:rPr>
              <w:t>These exposures sh</w:t>
            </w:r>
            <w:r w:rsidR="00BA20A8">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BA20A8">
              <w:rPr>
                <w:rFonts w:ascii="Times New Roman" w:hAnsi="Times New Roman"/>
                <w:sz w:val="18"/>
                <w:szCs w:val="18"/>
              </w:rPr>
              <w:t xml:space="preserve">immediate </w:t>
            </w:r>
            <w:r w:rsidRPr="00014814">
              <w:rPr>
                <w:rFonts w:ascii="Times New Roman" w:hAnsi="Times New Roman"/>
                <w:sz w:val="18"/>
                <w:szCs w:val="18"/>
              </w:rPr>
              <w:t>counterparty.</w:t>
            </w:r>
          </w:p>
        </w:tc>
      </w:tr>
      <w:tr w:rsidR="00E7435D" w:rsidRPr="00014814" w:rsidTr="00027323">
        <w:trPr>
          <w:cantSplit/>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(l) Securitisation positions</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(2) General governments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(5) Non-financial corporations</w:t>
            </w:r>
          </w:p>
          <w:p w:rsidR="00E7435D" w:rsidRPr="00014814" w:rsidRDefault="00E7435D" w:rsidP="003F60B4">
            <w:pPr>
              <w:keepNext/>
              <w:spacing w:before="60" w:after="60"/>
              <w:rPr>
                <w:rFonts w:ascii="Times New Roman" w:hAnsi="Times New Roman"/>
                <w:sz w:val="18"/>
                <w:szCs w:val="18"/>
              </w:rPr>
            </w:pPr>
            <w:r w:rsidRPr="00014814">
              <w:rPr>
                <w:rFonts w:ascii="Times New Roman" w:hAnsi="Times New Roman"/>
                <w:sz w:val="18"/>
                <w:szCs w:val="18"/>
              </w:rPr>
              <w:t xml:space="preserve">(6) Households </w:t>
            </w:r>
          </w:p>
        </w:tc>
        <w:tc>
          <w:tcPr>
            <w:tcW w:w="324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 xml:space="preserve">These exposures should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underlying risk of the securitisation.</w:t>
            </w:r>
            <w:r w:rsidR="00BA20A8">
              <w:rPr>
                <w:rFonts w:ascii="Times New Roman" w:hAnsi="Times New Roman"/>
                <w:sz w:val="18"/>
                <w:szCs w:val="18"/>
              </w:rPr>
              <w:t xml:space="preserve"> In FINREP, when securitized positions remain recognised in the balance sheet, the counterparty sectors are the sectors of the immediate counterparties of these positions.</w:t>
            </w:r>
          </w:p>
        </w:tc>
      </w:tr>
      <w:tr w:rsidR="00E7435D" w:rsidRPr="00014814" w:rsidTr="00027323">
        <w:trPr>
          <w:cantSplit/>
          <w:trHeight w:val="267"/>
        </w:trPr>
        <w:tc>
          <w:tcPr>
            <w:tcW w:w="3168" w:type="dxa"/>
            <w:vAlign w:val="center"/>
          </w:tcPr>
          <w:p w:rsidR="00E7435D" w:rsidRPr="00014814" w:rsidRDefault="00E7435D" w:rsidP="00027323">
            <w:pPr>
              <w:spacing w:before="60" w:after="60"/>
              <w:rPr>
                <w:rFonts w:ascii="Times New Roman" w:hAnsi="Times New Roman"/>
                <w:sz w:val="18"/>
                <w:szCs w:val="18"/>
              </w:rPr>
            </w:pPr>
            <w:r>
              <w:rPr>
                <w:rFonts w:ascii="Times New Roman" w:hAnsi="Times New Roman"/>
                <w:sz w:val="18"/>
                <w:szCs w:val="18"/>
              </w:rPr>
              <w:t>(m) I</w:t>
            </w:r>
            <w:r w:rsidRPr="00014814">
              <w:rPr>
                <w:rFonts w:ascii="Times New Roman" w:hAnsi="Times New Roman"/>
                <w:sz w:val="18"/>
                <w:szCs w:val="18"/>
              </w:rPr>
              <w:t>nstitutions and corporates</w:t>
            </w:r>
            <w:r>
              <w:rPr>
                <w:rFonts w:ascii="Times New Roman" w:hAnsi="Times New Roman"/>
                <w:sz w:val="18"/>
                <w:szCs w:val="18"/>
              </w:rPr>
              <w:t xml:space="preserve">  with a short-term credit assessment</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(5) Non-financial corporations</w:t>
            </w:r>
          </w:p>
        </w:tc>
        <w:tc>
          <w:tcPr>
            <w:tcW w:w="3240" w:type="dxa"/>
            <w:vAlign w:val="center"/>
          </w:tcPr>
          <w:p w:rsidR="00E7435D" w:rsidRPr="00014814" w:rsidRDefault="00E7435D" w:rsidP="00BA20A8">
            <w:pPr>
              <w:spacing w:before="60" w:after="60"/>
              <w:rPr>
                <w:rFonts w:ascii="Times New Roman" w:hAnsi="Times New Roman"/>
                <w:sz w:val="18"/>
                <w:szCs w:val="18"/>
              </w:rPr>
            </w:pPr>
            <w:r w:rsidRPr="00014814">
              <w:rPr>
                <w:rFonts w:ascii="Times New Roman" w:hAnsi="Times New Roman"/>
                <w:sz w:val="18"/>
                <w:szCs w:val="18"/>
              </w:rPr>
              <w:t>These exposures sh</w:t>
            </w:r>
            <w:r w:rsidR="00BA20A8">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BA20A8">
              <w:rPr>
                <w:rFonts w:ascii="Times New Roman" w:hAnsi="Times New Roman"/>
                <w:sz w:val="18"/>
                <w:szCs w:val="18"/>
              </w:rPr>
              <w:t xml:space="preserve">immediate </w:t>
            </w:r>
            <w:r w:rsidRPr="00014814">
              <w:rPr>
                <w:rFonts w:ascii="Times New Roman" w:hAnsi="Times New Roman"/>
                <w:sz w:val="18"/>
                <w:szCs w:val="18"/>
              </w:rPr>
              <w:t>counterparty.</w:t>
            </w:r>
          </w:p>
        </w:tc>
      </w:tr>
      <w:tr w:rsidR="00E7435D" w:rsidRPr="00014814" w:rsidTr="00027323">
        <w:trPr>
          <w:cantSplit/>
          <w:trHeight w:val="263"/>
        </w:trPr>
        <w:tc>
          <w:tcPr>
            <w:tcW w:w="3168"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(n) Collective investment undertakings</w:t>
            </w:r>
          </w:p>
        </w:tc>
        <w:tc>
          <w:tcPr>
            <w:tcW w:w="3060"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Equity</w:t>
            </w:r>
            <w:r>
              <w:rPr>
                <w:rFonts w:ascii="Times New Roman" w:hAnsi="Times New Roman"/>
                <w:sz w:val="18"/>
                <w:szCs w:val="18"/>
              </w:rPr>
              <w:t xml:space="preserve"> instruments</w:t>
            </w:r>
          </w:p>
          <w:p w:rsidR="00E7435D" w:rsidRPr="00014814" w:rsidRDefault="00E7435D" w:rsidP="00027323">
            <w:pPr>
              <w:spacing w:before="60" w:after="60"/>
              <w:rPr>
                <w:rFonts w:ascii="Times New Roman" w:hAnsi="Times New Roman"/>
                <w:sz w:val="18"/>
                <w:szCs w:val="18"/>
              </w:rPr>
            </w:pPr>
          </w:p>
        </w:tc>
        <w:tc>
          <w:tcPr>
            <w:tcW w:w="3240" w:type="dxa"/>
            <w:vAlign w:val="center"/>
          </w:tcPr>
          <w:p w:rsidR="00E7435D" w:rsidRPr="00014814" w:rsidRDefault="00E7435D" w:rsidP="00BA20A8">
            <w:pPr>
              <w:spacing w:before="60" w:after="60"/>
              <w:rPr>
                <w:rFonts w:ascii="Times New Roman" w:hAnsi="Times New Roman"/>
                <w:sz w:val="18"/>
                <w:szCs w:val="18"/>
              </w:rPr>
            </w:pPr>
            <w:r w:rsidRPr="00014814">
              <w:rPr>
                <w:rFonts w:ascii="Times New Roman" w:hAnsi="Times New Roman"/>
                <w:sz w:val="18"/>
                <w:szCs w:val="18"/>
              </w:rPr>
              <w:t xml:space="preserve">Investments in CIU </w:t>
            </w:r>
            <w:r w:rsidR="00BA20A8">
              <w:rPr>
                <w:rFonts w:ascii="Times New Roman" w:hAnsi="Times New Roman"/>
                <w:sz w:val="18"/>
                <w:szCs w:val="18"/>
              </w:rPr>
              <w:t>shall</w:t>
            </w:r>
            <w:r w:rsidR="00BA20A8" w:rsidRPr="00014814">
              <w:rPr>
                <w:rFonts w:ascii="Times New Roman" w:hAnsi="Times New Roman"/>
                <w:sz w:val="18"/>
                <w:szCs w:val="18"/>
              </w:rPr>
              <w:t xml:space="preserve"> </w:t>
            </w:r>
            <w:r w:rsidRPr="00014814">
              <w:rPr>
                <w:rFonts w:ascii="Times New Roman" w:hAnsi="Times New Roman"/>
                <w:sz w:val="18"/>
                <w:szCs w:val="18"/>
              </w:rPr>
              <w:t>be classified as equity instruments in FINREP, regardless of whether the CRR allows look-through.</w:t>
            </w:r>
          </w:p>
        </w:tc>
      </w:tr>
      <w:tr w:rsidR="00E7435D" w:rsidRPr="00014814" w:rsidTr="00027323">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br w:type="page"/>
              <w:t xml:space="preserve"> (o) Equity</w:t>
            </w:r>
          </w:p>
        </w:tc>
        <w:tc>
          <w:tcPr>
            <w:tcW w:w="3060" w:type="dxa"/>
            <w:tcBorders>
              <w:top w:val="single" w:sz="4" w:space="0" w:color="auto"/>
              <w:left w:val="single" w:sz="4" w:space="0" w:color="auto"/>
              <w:bottom w:val="single" w:sz="4" w:space="0" w:color="auto"/>
              <w:right w:val="single" w:sz="4" w:space="0" w:color="auto"/>
            </w:tcBorders>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Equity</w:t>
            </w:r>
            <w:r>
              <w:rPr>
                <w:rFonts w:ascii="Times New Roman" w:hAnsi="Times New Roman"/>
                <w:sz w:val="18"/>
                <w:szCs w:val="18"/>
              </w:rPr>
              <w:t xml:space="preserve"> instruments</w:t>
            </w:r>
          </w:p>
        </w:tc>
        <w:tc>
          <w:tcPr>
            <w:tcW w:w="3240" w:type="dxa"/>
            <w:tcBorders>
              <w:top w:val="single" w:sz="4" w:space="0" w:color="auto"/>
              <w:left w:val="single" w:sz="4" w:space="0" w:color="auto"/>
              <w:bottom w:val="single" w:sz="4" w:space="0" w:color="auto"/>
              <w:right w:val="single" w:sz="4" w:space="0" w:color="auto"/>
            </w:tcBorders>
            <w:vAlign w:val="center"/>
          </w:tcPr>
          <w:p w:rsidR="00E7435D" w:rsidRPr="00014814" w:rsidRDefault="00BA20A8" w:rsidP="00027323">
            <w:pPr>
              <w:spacing w:before="60" w:after="60"/>
              <w:rPr>
                <w:rFonts w:ascii="Times New Roman" w:hAnsi="Times New Roman"/>
                <w:sz w:val="18"/>
                <w:szCs w:val="18"/>
              </w:rPr>
            </w:pPr>
            <w:r w:rsidRPr="00014814">
              <w:rPr>
                <w:rFonts w:ascii="Times New Roman" w:hAnsi="Times New Roman"/>
                <w:sz w:val="18"/>
                <w:szCs w:val="18"/>
              </w:rPr>
              <w:t xml:space="preserve">In FINREP, equities are separated as </w:t>
            </w:r>
            <w:r>
              <w:rPr>
                <w:rFonts w:ascii="Times New Roman" w:hAnsi="Times New Roman"/>
                <w:sz w:val="18"/>
                <w:szCs w:val="18"/>
              </w:rPr>
              <w:t>instruments</w:t>
            </w:r>
            <w:r w:rsidRPr="00014814">
              <w:rPr>
                <w:rFonts w:ascii="Times New Roman" w:hAnsi="Times New Roman"/>
                <w:sz w:val="18"/>
                <w:szCs w:val="18"/>
              </w:rPr>
              <w:t xml:space="preserve"> under different categories of financial  assets</w:t>
            </w:r>
          </w:p>
        </w:tc>
      </w:tr>
      <w:tr w:rsidR="00E7435D" w:rsidRPr="00014814" w:rsidTr="00027323">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(p) Other items</w:t>
            </w:r>
          </w:p>
        </w:tc>
        <w:tc>
          <w:tcPr>
            <w:tcW w:w="3060" w:type="dxa"/>
            <w:tcBorders>
              <w:top w:val="single" w:sz="4" w:space="0" w:color="auto"/>
              <w:left w:val="single" w:sz="4" w:space="0" w:color="auto"/>
              <w:bottom w:val="single" w:sz="4" w:space="0" w:color="auto"/>
              <w:right w:val="single" w:sz="4" w:space="0" w:color="auto"/>
            </w:tcBorders>
            <w:vAlign w:val="center"/>
          </w:tcPr>
          <w:p w:rsidR="00E7435D" w:rsidRPr="00014814" w:rsidRDefault="00E7435D" w:rsidP="00027323">
            <w:pPr>
              <w:spacing w:before="60" w:after="60"/>
              <w:rPr>
                <w:rFonts w:ascii="Times New Roman" w:hAnsi="Times New Roman"/>
                <w:sz w:val="18"/>
                <w:szCs w:val="18"/>
              </w:rPr>
            </w:pPr>
            <w:r>
              <w:rPr>
                <w:rFonts w:ascii="Times New Roman" w:hAnsi="Times New Roman"/>
                <w:sz w:val="18"/>
                <w:szCs w:val="18"/>
              </w:rPr>
              <w:t>Various</w:t>
            </w:r>
            <w:r w:rsidRPr="00014814">
              <w:rPr>
                <w:rFonts w:ascii="Times New Roman" w:hAnsi="Times New Roman"/>
                <w:sz w:val="18"/>
                <w:szCs w:val="18"/>
              </w:rPr>
              <w:t xml:space="preserve"> items</w:t>
            </w:r>
            <w:r>
              <w:rPr>
                <w:rFonts w:ascii="Times New Roman" w:hAnsi="Times New Roman"/>
                <w:sz w:val="18"/>
                <w:szCs w:val="18"/>
              </w:rPr>
              <w:t xml:space="preserve"> of the balance sheet</w:t>
            </w:r>
          </w:p>
        </w:tc>
        <w:tc>
          <w:tcPr>
            <w:tcW w:w="3240" w:type="dxa"/>
            <w:tcBorders>
              <w:top w:val="single" w:sz="4" w:space="0" w:color="auto"/>
              <w:left w:val="single" w:sz="4" w:space="0" w:color="auto"/>
              <w:bottom w:val="single" w:sz="4" w:space="0" w:color="auto"/>
              <w:right w:val="single" w:sz="4" w:space="0" w:color="auto"/>
            </w:tcBorders>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In FINREP, other items may be included under different asset categories.</w:t>
            </w:r>
          </w:p>
        </w:tc>
      </w:tr>
    </w:tbl>
    <w:p w:rsidR="00E7435D" w:rsidRPr="00014814" w:rsidRDefault="00E7435D" w:rsidP="00B73446">
      <w:pPr>
        <w:pStyle w:val="Baseparagraphnumbered"/>
        <w:numPr>
          <w:ilvl w:val="0"/>
          <w:numId w:val="0"/>
        </w:numPr>
        <w:spacing w:after="0"/>
        <w:ind w:left="782"/>
      </w:pPr>
    </w:p>
    <w:p w:rsidR="00E7435D" w:rsidRPr="00014814" w:rsidRDefault="00E7435D" w:rsidP="005100D0">
      <w:pPr>
        <w:keepNext/>
        <w:jc w:val="center"/>
        <w:rPr>
          <w:rFonts w:ascii="Times New Roman" w:hAnsi="Times New Roman"/>
          <w:bCs/>
          <w:i/>
          <w:sz w:val="24"/>
          <w:szCs w:val="24"/>
        </w:rPr>
      </w:pPr>
      <w:r w:rsidRPr="00014814">
        <w:rPr>
          <w:rFonts w:ascii="Times New Roman" w:hAnsi="Times New Roman"/>
          <w:bCs/>
          <w:i/>
          <w:sz w:val="24"/>
          <w:szCs w:val="24"/>
        </w:rPr>
        <w:lastRenderedPageBreak/>
        <w:t xml:space="preserve">Table </w:t>
      </w:r>
      <w:r w:rsidR="00224FDA">
        <w:rPr>
          <w:rFonts w:ascii="Times New Roman" w:hAnsi="Times New Roman"/>
          <w:bCs/>
          <w:i/>
          <w:sz w:val="24"/>
          <w:szCs w:val="24"/>
        </w:rPr>
        <w:t>3</w:t>
      </w:r>
      <w:r w:rsidRPr="00014814">
        <w:rPr>
          <w:rFonts w:ascii="Times New Roman" w:hAnsi="Times New Roman"/>
          <w:bCs/>
          <w:i/>
          <w:sz w:val="24"/>
          <w:szCs w:val="24"/>
        </w:rPr>
        <w:t xml:space="preserve"> Internal Ratings Based Approach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E7435D" w:rsidRPr="00014814" w:rsidTr="00027323">
        <w:trPr>
          <w:tblHeader/>
        </w:trPr>
        <w:tc>
          <w:tcPr>
            <w:tcW w:w="3055" w:type="dxa"/>
            <w:vAlign w:val="center"/>
          </w:tcPr>
          <w:p w:rsidR="00E7435D" w:rsidRPr="00014814" w:rsidRDefault="00E7435D" w:rsidP="00027323">
            <w:pPr>
              <w:keepNext/>
              <w:spacing w:before="60" w:after="60"/>
              <w:jc w:val="center"/>
              <w:rPr>
                <w:rFonts w:ascii="Times New Roman" w:hAnsi="Times New Roman"/>
                <w:b/>
                <w:bCs/>
                <w:i/>
                <w:iCs/>
                <w:sz w:val="20"/>
                <w:lang w:val="fr-FR"/>
              </w:rPr>
            </w:pPr>
            <w:r w:rsidRPr="00014814">
              <w:rPr>
                <w:rFonts w:ascii="Times New Roman" w:hAnsi="Times New Roman"/>
                <w:b/>
                <w:bCs/>
                <w:i/>
                <w:iCs/>
                <w:sz w:val="20"/>
                <w:lang w:val="fr-FR"/>
              </w:rPr>
              <w:t>IRBA exposure classes</w:t>
            </w:r>
          </w:p>
          <w:p w:rsidR="00E7435D" w:rsidRPr="00014814" w:rsidRDefault="00E7435D" w:rsidP="007316E3">
            <w:pPr>
              <w:keepNext/>
              <w:spacing w:before="60" w:after="60"/>
              <w:jc w:val="center"/>
              <w:rPr>
                <w:rFonts w:ascii="Times New Roman" w:hAnsi="Times New Roman"/>
                <w:b/>
                <w:bCs/>
                <w:i/>
                <w:iCs/>
                <w:sz w:val="20"/>
                <w:lang w:val="fr-FR"/>
              </w:rPr>
            </w:pPr>
            <w:r w:rsidRPr="00014814">
              <w:rPr>
                <w:rFonts w:ascii="Times New Roman" w:hAnsi="Times New Roman"/>
                <w:b/>
                <w:bCs/>
                <w:i/>
                <w:iCs/>
                <w:sz w:val="20"/>
                <w:lang w:val="fr-FR"/>
              </w:rPr>
              <w:t>(CRR article 14</w:t>
            </w:r>
            <w:r w:rsidR="007316E3">
              <w:rPr>
                <w:rFonts w:ascii="Times New Roman" w:hAnsi="Times New Roman"/>
                <w:b/>
                <w:bCs/>
                <w:i/>
                <w:iCs/>
                <w:sz w:val="20"/>
                <w:lang w:val="fr-FR"/>
              </w:rPr>
              <w:t>7</w:t>
            </w:r>
            <w:r w:rsidRPr="00014814">
              <w:rPr>
                <w:rFonts w:ascii="Times New Roman" w:hAnsi="Times New Roman"/>
                <w:b/>
                <w:bCs/>
                <w:i/>
                <w:iCs/>
                <w:sz w:val="20"/>
                <w:lang w:val="fr-FR"/>
              </w:rPr>
              <w:t>)</w:t>
            </w:r>
          </w:p>
        </w:tc>
        <w:tc>
          <w:tcPr>
            <w:tcW w:w="3055" w:type="dxa"/>
            <w:vAlign w:val="center"/>
          </w:tcPr>
          <w:p w:rsidR="00E7435D" w:rsidRPr="00014814" w:rsidRDefault="00E7435D" w:rsidP="00027323">
            <w:pPr>
              <w:keepNext/>
              <w:spacing w:before="60" w:after="60"/>
              <w:jc w:val="center"/>
              <w:rPr>
                <w:rFonts w:ascii="Times New Roman" w:hAnsi="Times New Roman"/>
                <w:b/>
                <w:bCs/>
                <w:i/>
                <w:iCs/>
                <w:sz w:val="20"/>
              </w:rPr>
            </w:pPr>
            <w:r w:rsidRPr="00014814">
              <w:rPr>
                <w:rFonts w:ascii="Times New Roman" w:hAnsi="Times New Roman"/>
                <w:b/>
                <w:bCs/>
                <w:i/>
                <w:iCs/>
                <w:sz w:val="20"/>
              </w:rPr>
              <w:t xml:space="preserve">FINREP </w:t>
            </w:r>
            <w:r>
              <w:rPr>
                <w:rFonts w:ascii="Times New Roman" w:hAnsi="Times New Roman"/>
                <w:b/>
                <w:bCs/>
                <w:i/>
                <w:iCs/>
                <w:sz w:val="20"/>
              </w:rPr>
              <w:t>counterparty</w:t>
            </w:r>
            <w:r w:rsidRPr="00014814">
              <w:rPr>
                <w:rFonts w:ascii="Times New Roman" w:hAnsi="Times New Roman"/>
                <w:b/>
                <w:bCs/>
                <w:i/>
                <w:iCs/>
                <w:sz w:val="20"/>
              </w:rPr>
              <w:t xml:space="preserve"> sector</w:t>
            </w:r>
            <w:r>
              <w:rPr>
                <w:rFonts w:ascii="Times New Roman" w:hAnsi="Times New Roman"/>
                <w:b/>
                <w:bCs/>
                <w:i/>
                <w:iCs/>
                <w:sz w:val="20"/>
              </w:rPr>
              <w:t>s</w:t>
            </w:r>
          </w:p>
        </w:tc>
        <w:tc>
          <w:tcPr>
            <w:tcW w:w="3212" w:type="dxa"/>
            <w:vAlign w:val="center"/>
          </w:tcPr>
          <w:p w:rsidR="00E7435D" w:rsidRPr="00014814" w:rsidRDefault="00E7435D" w:rsidP="00027323">
            <w:pPr>
              <w:keepNext/>
              <w:spacing w:before="60" w:after="60"/>
              <w:jc w:val="center"/>
              <w:rPr>
                <w:rFonts w:ascii="Times New Roman" w:hAnsi="Times New Roman"/>
                <w:b/>
                <w:bCs/>
                <w:i/>
                <w:iCs/>
                <w:sz w:val="20"/>
              </w:rPr>
            </w:pPr>
            <w:r w:rsidRPr="00014814">
              <w:rPr>
                <w:rFonts w:ascii="Times New Roman" w:hAnsi="Times New Roman"/>
                <w:b/>
                <w:bCs/>
                <w:i/>
                <w:iCs/>
                <w:sz w:val="20"/>
              </w:rPr>
              <w:t>Comments</w:t>
            </w:r>
          </w:p>
        </w:tc>
      </w:tr>
      <w:tr w:rsidR="00E7435D" w:rsidRPr="00014814" w:rsidTr="00027323">
        <w:trPr>
          <w:cantSplit/>
          <w:trHeight w:val="438"/>
        </w:trPr>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(a) Central governments and central banks</w:t>
            </w:r>
          </w:p>
        </w:tc>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(1) Central banks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(2) General governments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(3) Credit institutions</w:t>
            </w:r>
          </w:p>
        </w:tc>
        <w:tc>
          <w:tcPr>
            <w:tcW w:w="3212" w:type="dxa"/>
            <w:vAlign w:val="center"/>
          </w:tcPr>
          <w:p w:rsidR="00E7435D" w:rsidRPr="00014814" w:rsidRDefault="00E7435D" w:rsidP="00F70900">
            <w:pPr>
              <w:keepNext/>
              <w:spacing w:before="60" w:after="60"/>
              <w:rPr>
                <w:rFonts w:ascii="Times New Roman" w:hAnsi="Times New Roman"/>
                <w:sz w:val="18"/>
                <w:szCs w:val="18"/>
              </w:rPr>
            </w:pPr>
            <w:r w:rsidRPr="00014814">
              <w:rPr>
                <w:rFonts w:ascii="Times New Roman" w:hAnsi="Times New Roman"/>
                <w:sz w:val="18"/>
                <w:szCs w:val="18"/>
              </w:rPr>
              <w:t>These exposures sh</w:t>
            </w:r>
            <w:r w:rsidR="00F70900">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F70900">
              <w:rPr>
                <w:rFonts w:ascii="Times New Roman" w:hAnsi="Times New Roman"/>
                <w:sz w:val="18"/>
                <w:szCs w:val="18"/>
              </w:rPr>
              <w:t xml:space="preserve">immediate </w:t>
            </w:r>
            <w:r w:rsidRPr="00014814">
              <w:rPr>
                <w:rFonts w:ascii="Times New Roman" w:hAnsi="Times New Roman"/>
                <w:sz w:val="18"/>
                <w:szCs w:val="18"/>
              </w:rPr>
              <w:t>counterparty</w:t>
            </w:r>
            <w:r w:rsidRPr="00014814" w:rsidDel="00D94331">
              <w:rPr>
                <w:rFonts w:ascii="Times New Roman" w:hAnsi="Times New Roman"/>
                <w:sz w:val="18"/>
                <w:szCs w:val="18"/>
              </w:rPr>
              <w:t xml:space="preserve"> </w:t>
            </w:r>
          </w:p>
        </w:tc>
      </w:tr>
      <w:tr w:rsidR="00E7435D" w:rsidRPr="00014814" w:rsidTr="00027323">
        <w:trPr>
          <w:cantSplit/>
        </w:trPr>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(b) Institutions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(i.e. credit institution and investment firms as well as</w:t>
            </w:r>
            <w:r w:rsidRPr="00014814">
              <w:rPr>
                <w:rFonts w:ascii="Times New Roman" w:hAnsi="Times New Roman"/>
                <w:i/>
                <w:iCs/>
                <w:sz w:val="20"/>
              </w:rPr>
              <w:t xml:space="preserve"> </w:t>
            </w:r>
            <w:r w:rsidRPr="00014814">
              <w:rPr>
                <w:rFonts w:ascii="Times New Roman" w:hAnsi="Times New Roman"/>
                <w:sz w:val="18"/>
                <w:szCs w:val="18"/>
              </w:rPr>
              <w:t>some general governments and multilateral banks)</w:t>
            </w:r>
          </w:p>
        </w:tc>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 xml:space="preserve">(2) General governments </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(4) Other financial corporations</w:t>
            </w:r>
          </w:p>
        </w:tc>
        <w:tc>
          <w:tcPr>
            <w:tcW w:w="3212" w:type="dxa"/>
            <w:vAlign w:val="center"/>
          </w:tcPr>
          <w:p w:rsidR="00E7435D" w:rsidRPr="00014814" w:rsidRDefault="00E7435D" w:rsidP="00F70900">
            <w:pPr>
              <w:keepNext/>
              <w:spacing w:before="60" w:after="60"/>
              <w:rPr>
                <w:rFonts w:ascii="Times New Roman" w:hAnsi="Times New Roman"/>
                <w:sz w:val="18"/>
                <w:szCs w:val="18"/>
              </w:rPr>
            </w:pPr>
            <w:r w:rsidRPr="00014814">
              <w:rPr>
                <w:rFonts w:ascii="Times New Roman" w:hAnsi="Times New Roman"/>
                <w:sz w:val="18"/>
                <w:szCs w:val="18"/>
              </w:rPr>
              <w:t>These exposures sh</w:t>
            </w:r>
            <w:r w:rsidR="00F70900">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F70900">
              <w:rPr>
                <w:rFonts w:ascii="Times New Roman" w:hAnsi="Times New Roman"/>
                <w:sz w:val="18"/>
                <w:szCs w:val="18"/>
              </w:rPr>
              <w:t>immediate</w:t>
            </w:r>
            <w:r w:rsidR="00F70900" w:rsidRPr="00014814">
              <w:rPr>
                <w:rFonts w:ascii="Times New Roman" w:hAnsi="Times New Roman"/>
                <w:sz w:val="18"/>
                <w:szCs w:val="18"/>
              </w:rPr>
              <w:t xml:space="preserve"> </w:t>
            </w:r>
            <w:r w:rsidRPr="00014814">
              <w:rPr>
                <w:rFonts w:ascii="Times New Roman" w:hAnsi="Times New Roman"/>
                <w:sz w:val="18"/>
                <w:szCs w:val="18"/>
              </w:rPr>
              <w:t>counterparty</w:t>
            </w:r>
          </w:p>
        </w:tc>
      </w:tr>
      <w:tr w:rsidR="00E7435D" w:rsidRPr="00014814" w:rsidTr="00027323">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(c) Corporates</w:t>
            </w:r>
          </w:p>
        </w:tc>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(5) Non-financial corporations</w:t>
            </w:r>
          </w:p>
          <w:p w:rsidR="00E7435D" w:rsidRPr="00014814" w:rsidRDefault="00E7435D" w:rsidP="009D0C81">
            <w:pPr>
              <w:keepNext/>
              <w:spacing w:before="60" w:after="60"/>
              <w:rPr>
                <w:rFonts w:ascii="Times New Roman" w:hAnsi="Times New Roman"/>
                <w:sz w:val="18"/>
                <w:szCs w:val="18"/>
              </w:rPr>
            </w:pPr>
            <w:r w:rsidRPr="00014814">
              <w:rPr>
                <w:rFonts w:ascii="Times New Roman" w:hAnsi="Times New Roman"/>
                <w:sz w:val="18"/>
                <w:szCs w:val="18"/>
              </w:rPr>
              <w:t>(6) Households</w:t>
            </w:r>
          </w:p>
        </w:tc>
        <w:tc>
          <w:tcPr>
            <w:tcW w:w="3212" w:type="dxa"/>
            <w:vAlign w:val="center"/>
          </w:tcPr>
          <w:p w:rsidR="00E7435D" w:rsidRPr="00014814" w:rsidRDefault="00E7435D" w:rsidP="00995BD2">
            <w:pPr>
              <w:keepNext/>
              <w:spacing w:before="60" w:after="60"/>
              <w:rPr>
                <w:rFonts w:ascii="Times New Roman" w:hAnsi="Times New Roman"/>
                <w:sz w:val="18"/>
                <w:szCs w:val="18"/>
              </w:rPr>
            </w:pPr>
            <w:r w:rsidRPr="00014814">
              <w:rPr>
                <w:rFonts w:ascii="Times New Roman" w:hAnsi="Times New Roman"/>
                <w:sz w:val="18"/>
                <w:szCs w:val="18"/>
              </w:rPr>
              <w:t>These exposures sh</w:t>
            </w:r>
            <w:r w:rsidR="00F70900">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F70900">
              <w:rPr>
                <w:rFonts w:ascii="Times New Roman" w:hAnsi="Times New Roman"/>
                <w:sz w:val="18"/>
                <w:szCs w:val="18"/>
              </w:rPr>
              <w:t>immediate</w:t>
            </w:r>
            <w:r w:rsidR="00F70900" w:rsidRPr="00014814">
              <w:rPr>
                <w:rFonts w:ascii="Times New Roman" w:hAnsi="Times New Roman"/>
                <w:sz w:val="18"/>
                <w:szCs w:val="18"/>
              </w:rPr>
              <w:t xml:space="preserve"> </w:t>
            </w:r>
            <w:r w:rsidRPr="00014814">
              <w:rPr>
                <w:rFonts w:ascii="Times New Roman" w:hAnsi="Times New Roman"/>
                <w:sz w:val="18"/>
                <w:szCs w:val="18"/>
              </w:rPr>
              <w:t>counterparty</w:t>
            </w:r>
          </w:p>
        </w:tc>
      </w:tr>
      <w:tr w:rsidR="00E7435D" w:rsidRPr="00014814" w:rsidTr="00027323">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(d) Retail</w:t>
            </w:r>
          </w:p>
        </w:tc>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(5) Non financial corporations</w:t>
            </w:r>
          </w:p>
          <w:p w:rsidR="00E7435D" w:rsidRPr="00014814" w:rsidRDefault="00E7435D" w:rsidP="00687B01">
            <w:pPr>
              <w:keepNext/>
              <w:spacing w:before="60" w:after="60"/>
              <w:rPr>
                <w:rFonts w:ascii="Times New Roman" w:hAnsi="Times New Roman"/>
                <w:sz w:val="18"/>
                <w:szCs w:val="18"/>
              </w:rPr>
            </w:pPr>
            <w:r w:rsidRPr="00014814">
              <w:rPr>
                <w:rFonts w:ascii="Times New Roman" w:hAnsi="Times New Roman"/>
                <w:sz w:val="18"/>
                <w:szCs w:val="18"/>
              </w:rPr>
              <w:t>(6) Households</w:t>
            </w:r>
          </w:p>
        </w:tc>
        <w:tc>
          <w:tcPr>
            <w:tcW w:w="3212" w:type="dxa"/>
            <w:vAlign w:val="center"/>
          </w:tcPr>
          <w:p w:rsidR="00E7435D" w:rsidRPr="00014814" w:rsidRDefault="00E7435D" w:rsidP="00F70900">
            <w:pPr>
              <w:keepNext/>
              <w:spacing w:before="60" w:after="60"/>
              <w:rPr>
                <w:rFonts w:ascii="Times New Roman" w:hAnsi="Times New Roman"/>
                <w:sz w:val="18"/>
                <w:szCs w:val="18"/>
              </w:rPr>
            </w:pPr>
            <w:r w:rsidRPr="00014814">
              <w:rPr>
                <w:rFonts w:ascii="Times New Roman" w:hAnsi="Times New Roman"/>
                <w:sz w:val="18"/>
                <w:szCs w:val="18"/>
              </w:rPr>
              <w:t>These exposures sh</w:t>
            </w:r>
            <w:r w:rsidR="00F70900">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nature of the </w:t>
            </w:r>
            <w:r w:rsidR="00F70900">
              <w:rPr>
                <w:rFonts w:ascii="Times New Roman" w:hAnsi="Times New Roman"/>
                <w:sz w:val="18"/>
                <w:szCs w:val="18"/>
              </w:rPr>
              <w:t>immediate</w:t>
            </w:r>
            <w:r w:rsidR="00F70900" w:rsidRPr="00014814">
              <w:rPr>
                <w:rFonts w:ascii="Times New Roman" w:hAnsi="Times New Roman"/>
                <w:sz w:val="18"/>
                <w:szCs w:val="18"/>
              </w:rPr>
              <w:t xml:space="preserve"> </w:t>
            </w:r>
            <w:r w:rsidRPr="00014814">
              <w:rPr>
                <w:rFonts w:ascii="Times New Roman" w:hAnsi="Times New Roman"/>
                <w:sz w:val="18"/>
                <w:szCs w:val="18"/>
              </w:rPr>
              <w:t>counterparty</w:t>
            </w:r>
          </w:p>
        </w:tc>
      </w:tr>
      <w:tr w:rsidR="00E7435D" w:rsidRPr="00014814" w:rsidTr="00027323">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(e) Equity</w:t>
            </w:r>
          </w:p>
        </w:tc>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Equity</w:t>
            </w:r>
            <w:r>
              <w:rPr>
                <w:rFonts w:ascii="Times New Roman" w:hAnsi="Times New Roman"/>
                <w:sz w:val="18"/>
                <w:szCs w:val="18"/>
              </w:rPr>
              <w:t xml:space="preserve"> instruments</w:t>
            </w:r>
          </w:p>
        </w:tc>
        <w:tc>
          <w:tcPr>
            <w:tcW w:w="3212" w:type="dxa"/>
            <w:vAlign w:val="center"/>
          </w:tcPr>
          <w:p w:rsidR="00E7435D" w:rsidRPr="00014814" w:rsidRDefault="00E7435D" w:rsidP="00F70900">
            <w:pPr>
              <w:keepNext/>
              <w:spacing w:before="60" w:after="60"/>
              <w:rPr>
                <w:rFonts w:ascii="Times New Roman" w:hAnsi="Times New Roman"/>
                <w:sz w:val="18"/>
                <w:szCs w:val="18"/>
              </w:rPr>
            </w:pPr>
            <w:r w:rsidRPr="00014814">
              <w:rPr>
                <w:rFonts w:ascii="Times New Roman" w:hAnsi="Times New Roman"/>
                <w:sz w:val="18"/>
                <w:szCs w:val="18"/>
              </w:rPr>
              <w:t xml:space="preserve">In FINREP, equities are separated as </w:t>
            </w:r>
            <w:r w:rsidR="00F70900">
              <w:rPr>
                <w:rFonts w:ascii="Times New Roman" w:hAnsi="Times New Roman"/>
                <w:sz w:val="18"/>
                <w:szCs w:val="18"/>
              </w:rPr>
              <w:t>instrumen</w:t>
            </w:r>
            <w:r w:rsidR="00F70900" w:rsidRPr="00014814">
              <w:rPr>
                <w:rFonts w:ascii="Times New Roman" w:hAnsi="Times New Roman"/>
                <w:sz w:val="18"/>
                <w:szCs w:val="18"/>
              </w:rPr>
              <w:t xml:space="preserve">ts </w:t>
            </w:r>
            <w:r w:rsidRPr="00014814">
              <w:rPr>
                <w:rFonts w:ascii="Times New Roman" w:hAnsi="Times New Roman"/>
                <w:sz w:val="18"/>
                <w:szCs w:val="18"/>
              </w:rPr>
              <w:t xml:space="preserve">under different categories of financial  assets </w:t>
            </w:r>
          </w:p>
        </w:tc>
      </w:tr>
      <w:tr w:rsidR="00E7435D" w:rsidRPr="00014814" w:rsidTr="00027323">
        <w:trPr>
          <w:cantSplit/>
        </w:trPr>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(f) Securitisation positions</w:t>
            </w:r>
          </w:p>
        </w:tc>
        <w:tc>
          <w:tcPr>
            <w:tcW w:w="3055" w:type="dxa"/>
            <w:vAlign w:val="center"/>
          </w:tcPr>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(2) General governments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(3) Credit institutions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(4) Other financial corporations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(5) Non-financial corporations</w:t>
            </w:r>
          </w:p>
          <w:p w:rsidR="00E7435D" w:rsidRPr="00014814" w:rsidRDefault="00E7435D" w:rsidP="00027323">
            <w:pPr>
              <w:keepNext/>
              <w:spacing w:before="60" w:after="60"/>
              <w:rPr>
                <w:rFonts w:ascii="Times New Roman" w:hAnsi="Times New Roman"/>
                <w:sz w:val="18"/>
                <w:szCs w:val="18"/>
              </w:rPr>
            </w:pPr>
            <w:r w:rsidRPr="00014814">
              <w:rPr>
                <w:rFonts w:ascii="Times New Roman" w:hAnsi="Times New Roman"/>
                <w:sz w:val="18"/>
                <w:szCs w:val="18"/>
              </w:rPr>
              <w:t xml:space="preserve">(6) Households </w:t>
            </w:r>
          </w:p>
          <w:p w:rsidR="00E7435D" w:rsidRPr="00014814" w:rsidRDefault="00E7435D" w:rsidP="00027323">
            <w:pPr>
              <w:keepNext/>
              <w:spacing w:before="60" w:after="60"/>
              <w:rPr>
                <w:rFonts w:ascii="Times New Roman" w:hAnsi="Times New Roman"/>
                <w:sz w:val="18"/>
                <w:szCs w:val="18"/>
              </w:rPr>
            </w:pPr>
          </w:p>
        </w:tc>
        <w:tc>
          <w:tcPr>
            <w:tcW w:w="3212" w:type="dxa"/>
            <w:vAlign w:val="center"/>
          </w:tcPr>
          <w:p w:rsidR="00E7435D" w:rsidRPr="00014814" w:rsidRDefault="00E7435D" w:rsidP="00F70900">
            <w:pPr>
              <w:keepNext/>
              <w:spacing w:before="60" w:after="60"/>
              <w:rPr>
                <w:rFonts w:ascii="Times New Roman" w:hAnsi="Times New Roman"/>
                <w:sz w:val="18"/>
                <w:szCs w:val="18"/>
              </w:rPr>
            </w:pPr>
            <w:r w:rsidRPr="00014814">
              <w:rPr>
                <w:rFonts w:ascii="Times New Roman" w:hAnsi="Times New Roman"/>
                <w:sz w:val="18"/>
                <w:szCs w:val="18"/>
              </w:rPr>
              <w:t>These exposures sh</w:t>
            </w:r>
            <w:r w:rsidR="00F70900">
              <w:rPr>
                <w:rFonts w:ascii="Times New Roman" w:hAnsi="Times New Roman"/>
                <w:sz w:val="18"/>
                <w:szCs w:val="18"/>
              </w:rPr>
              <w:t>all</w:t>
            </w:r>
            <w:r w:rsidRPr="00014814">
              <w:rPr>
                <w:rFonts w:ascii="Times New Roman" w:hAnsi="Times New Roman"/>
                <w:sz w:val="18"/>
                <w:szCs w:val="18"/>
              </w:rPr>
              <w:t xml:space="preserve"> be assigned to FINREP </w:t>
            </w:r>
            <w:r>
              <w:rPr>
                <w:rFonts w:ascii="Times New Roman" w:hAnsi="Times New Roman"/>
                <w:sz w:val="18"/>
                <w:szCs w:val="18"/>
              </w:rPr>
              <w:t>counterparty</w:t>
            </w:r>
            <w:r w:rsidRPr="00014814">
              <w:rPr>
                <w:rFonts w:ascii="Times New Roman" w:hAnsi="Times New Roman"/>
                <w:sz w:val="18"/>
                <w:szCs w:val="18"/>
              </w:rPr>
              <w:t xml:space="preserve"> sector</w:t>
            </w:r>
            <w:r>
              <w:rPr>
                <w:rFonts w:ascii="Times New Roman" w:hAnsi="Times New Roman"/>
                <w:sz w:val="18"/>
                <w:szCs w:val="18"/>
              </w:rPr>
              <w:t>s</w:t>
            </w:r>
            <w:r w:rsidRPr="00014814">
              <w:rPr>
                <w:rFonts w:ascii="Times New Roman" w:hAnsi="Times New Roman"/>
                <w:sz w:val="18"/>
                <w:szCs w:val="18"/>
              </w:rPr>
              <w:t xml:space="preserve"> according to the underlying risk of the securitisation positions.</w:t>
            </w:r>
            <w:r w:rsidR="00F70900">
              <w:rPr>
                <w:rFonts w:ascii="Times New Roman" w:hAnsi="Times New Roman"/>
                <w:sz w:val="18"/>
                <w:szCs w:val="18"/>
              </w:rPr>
              <w:t xml:space="preserve"> In FINREP, when securitized positions remain recognised in the balance sheet, the counterparty sectors are the sectors of the immediate counterparties of these positions</w:t>
            </w:r>
          </w:p>
        </w:tc>
      </w:tr>
      <w:tr w:rsidR="00E7435D" w:rsidRPr="00014814" w:rsidTr="00027323">
        <w:trPr>
          <w:trHeight w:val="299"/>
        </w:trPr>
        <w:tc>
          <w:tcPr>
            <w:tcW w:w="3055"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(g) Other non credit obligations</w:t>
            </w:r>
          </w:p>
        </w:tc>
        <w:tc>
          <w:tcPr>
            <w:tcW w:w="3055" w:type="dxa"/>
            <w:vAlign w:val="center"/>
          </w:tcPr>
          <w:p w:rsidR="00E7435D" w:rsidRPr="00014814" w:rsidRDefault="00E7435D" w:rsidP="00027323">
            <w:pPr>
              <w:spacing w:before="60" w:after="60"/>
              <w:rPr>
                <w:rFonts w:ascii="Times New Roman" w:hAnsi="Times New Roman"/>
                <w:sz w:val="18"/>
                <w:szCs w:val="18"/>
              </w:rPr>
            </w:pPr>
            <w:r>
              <w:rPr>
                <w:rFonts w:ascii="Times New Roman" w:hAnsi="Times New Roman"/>
                <w:sz w:val="18"/>
                <w:szCs w:val="18"/>
              </w:rPr>
              <w:t xml:space="preserve">Various </w:t>
            </w:r>
            <w:r w:rsidRPr="00014814">
              <w:rPr>
                <w:rFonts w:ascii="Times New Roman" w:hAnsi="Times New Roman"/>
                <w:sz w:val="18"/>
                <w:szCs w:val="18"/>
              </w:rPr>
              <w:t>items</w:t>
            </w:r>
            <w:r>
              <w:rPr>
                <w:rFonts w:ascii="Times New Roman" w:hAnsi="Times New Roman"/>
                <w:sz w:val="18"/>
                <w:szCs w:val="18"/>
              </w:rPr>
              <w:t xml:space="preserve"> of the balance sheet</w:t>
            </w:r>
          </w:p>
        </w:tc>
        <w:tc>
          <w:tcPr>
            <w:tcW w:w="3212" w:type="dxa"/>
            <w:vAlign w:val="center"/>
          </w:tcPr>
          <w:p w:rsidR="00E7435D" w:rsidRPr="00014814" w:rsidRDefault="00E7435D" w:rsidP="00027323">
            <w:pPr>
              <w:spacing w:before="60" w:after="60"/>
              <w:rPr>
                <w:rFonts w:ascii="Times New Roman" w:hAnsi="Times New Roman"/>
                <w:sz w:val="18"/>
                <w:szCs w:val="18"/>
              </w:rPr>
            </w:pPr>
            <w:r w:rsidRPr="00014814">
              <w:rPr>
                <w:rFonts w:ascii="Times New Roman" w:hAnsi="Times New Roman"/>
                <w:sz w:val="18"/>
                <w:szCs w:val="18"/>
              </w:rPr>
              <w:t>In FINREP, other items may be included under different asset categories.</w:t>
            </w:r>
          </w:p>
        </w:tc>
      </w:tr>
    </w:tbl>
    <w:p w:rsidR="00E7435D" w:rsidRPr="00014814" w:rsidRDefault="00E7435D" w:rsidP="00E7435D">
      <w:pPr>
        <w:spacing w:after="0"/>
        <w:jc w:val="center"/>
        <w:rPr>
          <w:rFonts w:ascii="Times New Roman" w:hAnsi="Times New Roman"/>
          <w:b/>
          <w:sz w:val="24"/>
          <w:szCs w:val="24"/>
          <w:lang w:val="en-US" w:eastAsia="de-DE"/>
        </w:rPr>
      </w:pPr>
    </w:p>
    <w:p w:rsidR="005100D0" w:rsidRPr="00014814" w:rsidRDefault="005100D0" w:rsidP="00DF61CD">
      <w:pPr>
        <w:pStyle w:val="Baseparagraphnumbered"/>
        <w:numPr>
          <w:ilvl w:val="0"/>
          <w:numId w:val="0"/>
        </w:numPr>
        <w:ind w:left="782"/>
      </w:pPr>
    </w:p>
    <w:sectPr w:rsidR="005100D0" w:rsidRPr="00014814" w:rsidSect="00404549">
      <w:footerReference w:type="default" r:id="rId11"/>
      <w:pgSz w:w="11906" w:h="16838"/>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887" w:rsidRDefault="00412887" w:rsidP="006028BC">
      <w:pPr>
        <w:spacing w:after="0"/>
      </w:pPr>
      <w:r>
        <w:separator/>
      </w:r>
    </w:p>
  </w:endnote>
  <w:endnote w:type="continuationSeparator" w:id="0">
    <w:p w:rsidR="00412887" w:rsidRDefault="00412887" w:rsidP="006028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78F" w:rsidRPr="006028BC" w:rsidRDefault="0032678F">
    <w:pPr>
      <w:pStyle w:val="Footer"/>
      <w:jc w:val="right"/>
      <w:rPr>
        <w:rFonts w:ascii="Times New Roman" w:hAnsi="Times New Roman"/>
      </w:rPr>
    </w:pPr>
  </w:p>
  <w:p w:rsidR="0032678F" w:rsidRDefault="003267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78F" w:rsidRDefault="0032678F">
    <w:pPr>
      <w:pStyle w:val="Footer"/>
      <w:jc w:val="right"/>
    </w:pPr>
    <w:r>
      <w:fldChar w:fldCharType="begin"/>
    </w:r>
    <w:r>
      <w:instrText xml:space="preserve"> PAGE   \* MERGEFORMAT </w:instrText>
    </w:r>
    <w:r>
      <w:fldChar w:fldCharType="separate"/>
    </w:r>
    <w:r w:rsidR="00AB6459">
      <w:rPr>
        <w:noProof/>
      </w:rPr>
      <w:t>43</w:t>
    </w:r>
    <w:r>
      <w:rPr>
        <w:noProof/>
      </w:rPr>
      <w:fldChar w:fldCharType="end"/>
    </w:r>
  </w:p>
  <w:p w:rsidR="0032678F" w:rsidRDefault="003267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887" w:rsidRDefault="00412887" w:rsidP="006028BC">
      <w:pPr>
        <w:spacing w:after="0"/>
      </w:pPr>
      <w:r>
        <w:separator/>
      </w:r>
    </w:p>
  </w:footnote>
  <w:footnote w:type="continuationSeparator" w:id="0">
    <w:p w:rsidR="00412887" w:rsidRDefault="00412887" w:rsidP="006028B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78F" w:rsidRPr="00402EB6" w:rsidRDefault="0032678F" w:rsidP="00402EB6">
    <w:pPr>
      <w:spacing w:after="0"/>
      <w:jc w:val="center"/>
      <w:rPr>
        <w:rFonts w:ascii="Times New Roman" w:hAnsi="Times New Roman"/>
        <w:sz w:val="20"/>
        <w:lang w:val="en-US" w:eastAsia="de-DE"/>
      </w:rPr>
    </w:pPr>
    <w:r w:rsidRPr="00402EB6">
      <w:rPr>
        <w:rFonts w:ascii="Times New Roman" w:hAnsi="Times New Roman"/>
        <w:sz w:val="20"/>
        <w:lang w:val="en-US"/>
      </w:rPr>
      <w:t>EN</w:t>
    </w:r>
  </w:p>
  <w:p w:rsidR="0032678F" w:rsidRPr="00402EB6" w:rsidRDefault="0032678F" w:rsidP="00402EB6">
    <w:pPr>
      <w:spacing w:after="0"/>
      <w:jc w:val="center"/>
      <w:rPr>
        <w:rFonts w:ascii="Times New Roman" w:hAnsi="Times New Roman"/>
        <w:sz w:val="20"/>
        <w:lang w:val="en-US" w:eastAsia="de-DE"/>
      </w:rPr>
    </w:pPr>
    <w:r w:rsidRPr="00402EB6">
      <w:rPr>
        <w:rFonts w:ascii="Times New Roman" w:hAnsi="Times New Roman"/>
        <w:sz w:val="20"/>
        <w:lang w:val="en-US" w:eastAsia="de-DE"/>
      </w:rPr>
      <w:t>ANNEX 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69960128">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421C8C"/>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3">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3710F59"/>
    <w:multiLevelType w:val="hybridMultilevel"/>
    <w:tmpl w:val="7764DD48"/>
    <w:lvl w:ilvl="0" w:tplc="47A6128E">
      <w:start w:val="1"/>
      <w:numFmt w:val="decimal"/>
      <w:pStyle w:val="Baseparagraphnumbered"/>
      <w:lvlText w:val="%1."/>
      <w:lvlJc w:val="left"/>
      <w:pPr>
        <w:ind w:left="785" w:hanging="360"/>
      </w:pPr>
      <w:rPr>
        <w:lang w:val="en-US"/>
      </w:rPr>
    </w:lvl>
    <w:lvl w:ilvl="1" w:tplc="5338004C">
      <w:start w:val="1"/>
      <w:numFmt w:val="lowerLetter"/>
      <w:lvlText w:val="(%2)"/>
      <w:lvlJc w:val="left"/>
      <w:pPr>
        <w:ind w:left="1505" w:hanging="360"/>
      </w:pPr>
      <w:rPr>
        <w:rFonts w:ascii="Times New Roman" w:eastAsia="Times New Roman" w:hAnsi="Times New Roman" w:cs="Times New Roman"/>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5">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6">
    <w:nsid w:val="16A454BE"/>
    <w:multiLevelType w:val="hybridMultilevel"/>
    <w:tmpl w:val="78164864"/>
    <w:lvl w:ilvl="0" w:tplc="69960128">
      <w:start w:val="1"/>
      <w:numFmt w:val="lowerLetter"/>
      <w:lvlText w:val="(%1)"/>
      <w:lvlJc w:val="left"/>
      <w:pPr>
        <w:ind w:left="1637" w:hanging="360"/>
      </w:pPr>
      <w:rPr>
        <w:rFonts w:cs="Times New Roman" w:hint="default"/>
      </w:rPr>
    </w:lvl>
    <w:lvl w:ilvl="1" w:tplc="04090019">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7">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8">
    <w:nsid w:val="21492079"/>
    <w:multiLevelType w:val="hybridMultilevel"/>
    <w:tmpl w:val="EC16B0DC"/>
    <w:lvl w:ilvl="0" w:tplc="69960128">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22444C57"/>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10">
    <w:nsid w:val="263A46C2"/>
    <w:multiLevelType w:val="hybridMultilevel"/>
    <w:tmpl w:val="6A6A04C8"/>
    <w:lvl w:ilvl="0" w:tplc="818A2922">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11">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2">
    <w:nsid w:val="29C77995"/>
    <w:multiLevelType w:val="hybridMultilevel"/>
    <w:tmpl w:val="78FAAFE2"/>
    <w:lvl w:ilvl="0" w:tplc="20CEC9A6">
      <w:start w:val="1"/>
      <w:numFmt w:val="lowerLetter"/>
      <w:lvlText w:val="(%1)"/>
      <w:lvlJc w:val="left"/>
      <w:pPr>
        <w:ind w:left="1142" w:hanging="360"/>
      </w:pPr>
      <w:rPr>
        <w:rFonts w:hint="default"/>
      </w:rPr>
    </w:lvl>
    <w:lvl w:ilvl="1" w:tplc="040A0019" w:tentative="1">
      <w:start w:val="1"/>
      <w:numFmt w:val="lowerLetter"/>
      <w:lvlText w:val="%2."/>
      <w:lvlJc w:val="left"/>
      <w:pPr>
        <w:ind w:left="1862" w:hanging="360"/>
      </w:pPr>
    </w:lvl>
    <w:lvl w:ilvl="2" w:tplc="040A001B" w:tentative="1">
      <w:start w:val="1"/>
      <w:numFmt w:val="lowerRoman"/>
      <w:lvlText w:val="%3."/>
      <w:lvlJc w:val="right"/>
      <w:pPr>
        <w:ind w:left="2582" w:hanging="180"/>
      </w:pPr>
    </w:lvl>
    <w:lvl w:ilvl="3" w:tplc="040A000F" w:tentative="1">
      <w:start w:val="1"/>
      <w:numFmt w:val="decimal"/>
      <w:lvlText w:val="%4."/>
      <w:lvlJc w:val="left"/>
      <w:pPr>
        <w:ind w:left="3302" w:hanging="360"/>
      </w:pPr>
    </w:lvl>
    <w:lvl w:ilvl="4" w:tplc="040A0019" w:tentative="1">
      <w:start w:val="1"/>
      <w:numFmt w:val="lowerLetter"/>
      <w:lvlText w:val="%5."/>
      <w:lvlJc w:val="left"/>
      <w:pPr>
        <w:ind w:left="4022" w:hanging="360"/>
      </w:pPr>
    </w:lvl>
    <w:lvl w:ilvl="5" w:tplc="040A001B" w:tentative="1">
      <w:start w:val="1"/>
      <w:numFmt w:val="lowerRoman"/>
      <w:lvlText w:val="%6."/>
      <w:lvlJc w:val="right"/>
      <w:pPr>
        <w:ind w:left="4742" w:hanging="180"/>
      </w:pPr>
    </w:lvl>
    <w:lvl w:ilvl="6" w:tplc="040A000F" w:tentative="1">
      <w:start w:val="1"/>
      <w:numFmt w:val="decimal"/>
      <w:lvlText w:val="%7."/>
      <w:lvlJc w:val="left"/>
      <w:pPr>
        <w:ind w:left="5462" w:hanging="360"/>
      </w:pPr>
    </w:lvl>
    <w:lvl w:ilvl="7" w:tplc="040A0019" w:tentative="1">
      <w:start w:val="1"/>
      <w:numFmt w:val="lowerLetter"/>
      <w:lvlText w:val="%8."/>
      <w:lvlJc w:val="left"/>
      <w:pPr>
        <w:ind w:left="6182" w:hanging="360"/>
      </w:pPr>
    </w:lvl>
    <w:lvl w:ilvl="8" w:tplc="040A001B" w:tentative="1">
      <w:start w:val="1"/>
      <w:numFmt w:val="lowerRoman"/>
      <w:lvlText w:val="%9."/>
      <w:lvlJc w:val="right"/>
      <w:pPr>
        <w:ind w:left="6902" w:hanging="180"/>
      </w:pPr>
    </w:lvl>
  </w:abstractNum>
  <w:abstractNum w:abstractNumId="13">
    <w:nsid w:val="2C341011"/>
    <w:multiLevelType w:val="hybridMultilevel"/>
    <w:tmpl w:val="FE825842"/>
    <w:lvl w:ilvl="0" w:tplc="7A0C8294">
      <w:start w:val="1"/>
      <w:numFmt w:val="lowerLetter"/>
      <w:lvlText w:val="(%1)"/>
      <w:lvlJc w:val="left"/>
      <w:pPr>
        <w:ind w:left="1145" w:hanging="360"/>
      </w:pPr>
      <w:rPr>
        <w:rFonts w:hint="default"/>
      </w:rPr>
    </w:lvl>
    <w:lvl w:ilvl="1" w:tplc="040A0019" w:tentative="1">
      <w:start w:val="1"/>
      <w:numFmt w:val="lowerLetter"/>
      <w:lvlText w:val="%2."/>
      <w:lvlJc w:val="left"/>
      <w:pPr>
        <w:ind w:left="1865" w:hanging="360"/>
      </w:pPr>
    </w:lvl>
    <w:lvl w:ilvl="2" w:tplc="040A001B" w:tentative="1">
      <w:start w:val="1"/>
      <w:numFmt w:val="lowerRoman"/>
      <w:lvlText w:val="%3."/>
      <w:lvlJc w:val="right"/>
      <w:pPr>
        <w:ind w:left="2585" w:hanging="180"/>
      </w:pPr>
    </w:lvl>
    <w:lvl w:ilvl="3" w:tplc="040A000F" w:tentative="1">
      <w:start w:val="1"/>
      <w:numFmt w:val="decimal"/>
      <w:lvlText w:val="%4."/>
      <w:lvlJc w:val="left"/>
      <w:pPr>
        <w:ind w:left="3305" w:hanging="360"/>
      </w:pPr>
    </w:lvl>
    <w:lvl w:ilvl="4" w:tplc="040A0019" w:tentative="1">
      <w:start w:val="1"/>
      <w:numFmt w:val="lowerLetter"/>
      <w:lvlText w:val="%5."/>
      <w:lvlJc w:val="left"/>
      <w:pPr>
        <w:ind w:left="4025" w:hanging="360"/>
      </w:pPr>
    </w:lvl>
    <w:lvl w:ilvl="5" w:tplc="040A001B" w:tentative="1">
      <w:start w:val="1"/>
      <w:numFmt w:val="lowerRoman"/>
      <w:lvlText w:val="%6."/>
      <w:lvlJc w:val="right"/>
      <w:pPr>
        <w:ind w:left="4745" w:hanging="180"/>
      </w:pPr>
    </w:lvl>
    <w:lvl w:ilvl="6" w:tplc="040A000F" w:tentative="1">
      <w:start w:val="1"/>
      <w:numFmt w:val="decimal"/>
      <w:lvlText w:val="%7."/>
      <w:lvlJc w:val="left"/>
      <w:pPr>
        <w:ind w:left="5465" w:hanging="360"/>
      </w:pPr>
    </w:lvl>
    <w:lvl w:ilvl="7" w:tplc="040A0019" w:tentative="1">
      <w:start w:val="1"/>
      <w:numFmt w:val="lowerLetter"/>
      <w:lvlText w:val="%8."/>
      <w:lvlJc w:val="left"/>
      <w:pPr>
        <w:ind w:left="6185" w:hanging="360"/>
      </w:pPr>
    </w:lvl>
    <w:lvl w:ilvl="8" w:tplc="040A001B" w:tentative="1">
      <w:start w:val="1"/>
      <w:numFmt w:val="lowerRoman"/>
      <w:lvlText w:val="%9."/>
      <w:lvlJc w:val="right"/>
      <w:pPr>
        <w:ind w:left="6905" w:hanging="180"/>
      </w:pPr>
    </w:lvl>
  </w:abstractNum>
  <w:abstractNum w:abstractNumId="14">
    <w:nsid w:val="2E3904D0"/>
    <w:multiLevelType w:val="hybridMultilevel"/>
    <w:tmpl w:val="5F5EF28C"/>
    <w:lvl w:ilvl="0" w:tplc="705CF136">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6">
    <w:nsid w:val="35ED0347"/>
    <w:multiLevelType w:val="hybridMultilevel"/>
    <w:tmpl w:val="B834495C"/>
    <w:lvl w:ilvl="0" w:tplc="1960C48C">
      <w:start w:val="1"/>
      <w:numFmt w:val="lowerLetter"/>
      <w:lvlText w:val="(%1)"/>
      <w:lvlJc w:val="left"/>
      <w:pPr>
        <w:ind w:left="1145" w:hanging="360"/>
      </w:pPr>
      <w:rPr>
        <w:rFonts w:hint="default"/>
      </w:rPr>
    </w:lvl>
    <w:lvl w:ilvl="1" w:tplc="040A0019" w:tentative="1">
      <w:start w:val="1"/>
      <w:numFmt w:val="lowerLetter"/>
      <w:lvlText w:val="%2."/>
      <w:lvlJc w:val="left"/>
      <w:pPr>
        <w:ind w:left="1865" w:hanging="360"/>
      </w:pPr>
    </w:lvl>
    <w:lvl w:ilvl="2" w:tplc="040A001B" w:tentative="1">
      <w:start w:val="1"/>
      <w:numFmt w:val="lowerRoman"/>
      <w:lvlText w:val="%3."/>
      <w:lvlJc w:val="right"/>
      <w:pPr>
        <w:ind w:left="2585" w:hanging="180"/>
      </w:pPr>
    </w:lvl>
    <w:lvl w:ilvl="3" w:tplc="040A000F" w:tentative="1">
      <w:start w:val="1"/>
      <w:numFmt w:val="decimal"/>
      <w:lvlText w:val="%4."/>
      <w:lvlJc w:val="left"/>
      <w:pPr>
        <w:ind w:left="3305" w:hanging="360"/>
      </w:pPr>
    </w:lvl>
    <w:lvl w:ilvl="4" w:tplc="040A0019" w:tentative="1">
      <w:start w:val="1"/>
      <w:numFmt w:val="lowerLetter"/>
      <w:lvlText w:val="%5."/>
      <w:lvlJc w:val="left"/>
      <w:pPr>
        <w:ind w:left="4025" w:hanging="360"/>
      </w:pPr>
    </w:lvl>
    <w:lvl w:ilvl="5" w:tplc="040A001B" w:tentative="1">
      <w:start w:val="1"/>
      <w:numFmt w:val="lowerRoman"/>
      <w:lvlText w:val="%6."/>
      <w:lvlJc w:val="right"/>
      <w:pPr>
        <w:ind w:left="4745" w:hanging="180"/>
      </w:pPr>
    </w:lvl>
    <w:lvl w:ilvl="6" w:tplc="040A000F" w:tentative="1">
      <w:start w:val="1"/>
      <w:numFmt w:val="decimal"/>
      <w:lvlText w:val="%7."/>
      <w:lvlJc w:val="left"/>
      <w:pPr>
        <w:ind w:left="5465" w:hanging="360"/>
      </w:pPr>
    </w:lvl>
    <w:lvl w:ilvl="7" w:tplc="040A0019" w:tentative="1">
      <w:start w:val="1"/>
      <w:numFmt w:val="lowerLetter"/>
      <w:lvlText w:val="%8."/>
      <w:lvlJc w:val="left"/>
      <w:pPr>
        <w:ind w:left="6185" w:hanging="360"/>
      </w:pPr>
    </w:lvl>
    <w:lvl w:ilvl="8" w:tplc="040A001B" w:tentative="1">
      <w:start w:val="1"/>
      <w:numFmt w:val="lowerRoman"/>
      <w:lvlText w:val="%9."/>
      <w:lvlJc w:val="right"/>
      <w:pPr>
        <w:ind w:left="6905" w:hanging="180"/>
      </w:pPr>
    </w:lvl>
  </w:abstractNum>
  <w:abstractNum w:abstractNumId="17">
    <w:nsid w:val="45E655B8"/>
    <w:multiLevelType w:val="hybridMultilevel"/>
    <w:tmpl w:val="6FF22AAA"/>
    <w:lvl w:ilvl="0" w:tplc="F34AFDD6">
      <w:start w:val="1"/>
      <w:numFmt w:val="lowerLetter"/>
      <w:pStyle w:val="sublist"/>
      <w:lvlText w:val="(%1)"/>
      <w:lvlJc w:val="left"/>
      <w:pPr>
        <w:tabs>
          <w:tab w:val="num" w:pos="1095"/>
        </w:tabs>
        <w:ind w:left="1095" w:hanging="735"/>
      </w:pPr>
      <w:rPr>
        <w:rFonts w:cs="Times New Roman"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47D86D0C"/>
    <w:multiLevelType w:val="hybridMultilevel"/>
    <w:tmpl w:val="78164864"/>
    <w:lvl w:ilvl="0" w:tplc="69960128">
      <w:start w:val="1"/>
      <w:numFmt w:val="lowerLetter"/>
      <w:lvlText w:val="(%1)"/>
      <w:lvlJc w:val="left"/>
      <w:pPr>
        <w:ind w:left="1145" w:hanging="360"/>
      </w:pPr>
      <w:rPr>
        <w:rFonts w:cs="Times New Roman" w:hint="default"/>
      </w:rPr>
    </w:lvl>
    <w:lvl w:ilvl="1" w:tplc="04090019" w:tentative="1">
      <w:start w:val="1"/>
      <w:numFmt w:val="lowerLetter"/>
      <w:lvlText w:val="%2."/>
      <w:lvlJc w:val="left"/>
      <w:pPr>
        <w:tabs>
          <w:tab w:val="num" w:pos="1865"/>
        </w:tabs>
        <w:ind w:left="1865" w:hanging="360"/>
      </w:pPr>
    </w:lvl>
    <w:lvl w:ilvl="2" w:tplc="0409001B" w:tentative="1">
      <w:start w:val="1"/>
      <w:numFmt w:val="lowerRoman"/>
      <w:lvlText w:val="%3."/>
      <w:lvlJc w:val="right"/>
      <w:pPr>
        <w:tabs>
          <w:tab w:val="num" w:pos="2585"/>
        </w:tabs>
        <w:ind w:left="2585" w:hanging="180"/>
      </w:pPr>
    </w:lvl>
    <w:lvl w:ilvl="3" w:tplc="0409000F" w:tentative="1">
      <w:start w:val="1"/>
      <w:numFmt w:val="decimal"/>
      <w:lvlText w:val="%4."/>
      <w:lvlJc w:val="left"/>
      <w:pPr>
        <w:tabs>
          <w:tab w:val="num" w:pos="3305"/>
        </w:tabs>
        <w:ind w:left="3305" w:hanging="360"/>
      </w:pPr>
    </w:lvl>
    <w:lvl w:ilvl="4" w:tplc="04090019" w:tentative="1">
      <w:start w:val="1"/>
      <w:numFmt w:val="lowerLetter"/>
      <w:lvlText w:val="%5."/>
      <w:lvlJc w:val="left"/>
      <w:pPr>
        <w:tabs>
          <w:tab w:val="num" w:pos="4025"/>
        </w:tabs>
        <w:ind w:left="4025" w:hanging="360"/>
      </w:pPr>
    </w:lvl>
    <w:lvl w:ilvl="5" w:tplc="0409001B" w:tentative="1">
      <w:start w:val="1"/>
      <w:numFmt w:val="lowerRoman"/>
      <w:lvlText w:val="%6."/>
      <w:lvlJc w:val="right"/>
      <w:pPr>
        <w:tabs>
          <w:tab w:val="num" w:pos="4745"/>
        </w:tabs>
        <w:ind w:left="4745" w:hanging="180"/>
      </w:pPr>
    </w:lvl>
    <w:lvl w:ilvl="6" w:tplc="0409000F" w:tentative="1">
      <w:start w:val="1"/>
      <w:numFmt w:val="decimal"/>
      <w:lvlText w:val="%7."/>
      <w:lvlJc w:val="left"/>
      <w:pPr>
        <w:tabs>
          <w:tab w:val="num" w:pos="5465"/>
        </w:tabs>
        <w:ind w:left="5465" w:hanging="360"/>
      </w:pPr>
    </w:lvl>
    <w:lvl w:ilvl="7" w:tplc="04090019" w:tentative="1">
      <w:start w:val="1"/>
      <w:numFmt w:val="lowerLetter"/>
      <w:lvlText w:val="%8."/>
      <w:lvlJc w:val="left"/>
      <w:pPr>
        <w:tabs>
          <w:tab w:val="num" w:pos="6185"/>
        </w:tabs>
        <w:ind w:left="6185" w:hanging="360"/>
      </w:pPr>
    </w:lvl>
    <w:lvl w:ilvl="8" w:tplc="0409001B" w:tentative="1">
      <w:start w:val="1"/>
      <w:numFmt w:val="lowerRoman"/>
      <w:lvlText w:val="%9."/>
      <w:lvlJc w:val="right"/>
      <w:pPr>
        <w:tabs>
          <w:tab w:val="num" w:pos="6905"/>
        </w:tabs>
        <w:ind w:left="6905" w:hanging="180"/>
      </w:pPr>
    </w:lvl>
  </w:abstractNum>
  <w:abstractNum w:abstractNumId="20">
    <w:nsid w:val="49E7763A"/>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21">
    <w:nsid w:val="4BB93101"/>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22">
    <w:nsid w:val="4EAB3B05"/>
    <w:multiLevelType w:val="hybridMultilevel"/>
    <w:tmpl w:val="A01CCD7E"/>
    <w:lvl w:ilvl="0" w:tplc="DEFACA18">
      <w:start w:val="1"/>
      <w:numFmt w:val="lowerLetter"/>
      <w:lvlText w:val="(%1)"/>
      <w:lvlJc w:val="left"/>
      <w:pPr>
        <w:ind w:left="1145" w:hanging="360"/>
      </w:pPr>
      <w:rPr>
        <w:rFonts w:hint="default"/>
      </w:rPr>
    </w:lvl>
    <w:lvl w:ilvl="1" w:tplc="040A0019" w:tentative="1">
      <w:start w:val="1"/>
      <w:numFmt w:val="lowerLetter"/>
      <w:lvlText w:val="%2."/>
      <w:lvlJc w:val="left"/>
      <w:pPr>
        <w:ind w:left="1865" w:hanging="360"/>
      </w:pPr>
    </w:lvl>
    <w:lvl w:ilvl="2" w:tplc="040A001B" w:tentative="1">
      <w:start w:val="1"/>
      <w:numFmt w:val="lowerRoman"/>
      <w:lvlText w:val="%3."/>
      <w:lvlJc w:val="right"/>
      <w:pPr>
        <w:ind w:left="2585" w:hanging="180"/>
      </w:pPr>
    </w:lvl>
    <w:lvl w:ilvl="3" w:tplc="040A000F" w:tentative="1">
      <w:start w:val="1"/>
      <w:numFmt w:val="decimal"/>
      <w:lvlText w:val="%4."/>
      <w:lvlJc w:val="left"/>
      <w:pPr>
        <w:ind w:left="3305" w:hanging="360"/>
      </w:pPr>
    </w:lvl>
    <w:lvl w:ilvl="4" w:tplc="040A0019" w:tentative="1">
      <w:start w:val="1"/>
      <w:numFmt w:val="lowerLetter"/>
      <w:lvlText w:val="%5."/>
      <w:lvlJc w:val="left"/>
      <w:pPr>
        <w:ind w:left="4025" w:hanging="360"/>
      </w:pPr>
    </w:lvl>
    <w:lvl w:ilvl="5" w:tplc="040A001B" w:tentative="1">
      <w:start w:val="1"/>
      <w:numFmt w:val="lowerRoman"/>
      <w:lvlText w:val="%6."/>
      <w:lvlJc w:val="right"/>
      <w:pPr>
        <w:ind w:left="4745" w:hanging="180"/>
      </w:pPr>
    </w:lvl>
    <w:lvl w:ilvl="6" w:tplc="040A000F" w:tentative="1">
      <w:start w:val="1"/>
      <w:numFmt w:val="decimal"/>
      <w:lvlText w:val="%7."/>
      <w:lvlJc w:val="left"/>
      <w:pPr>
        <w:ind w:left="5465" w:hanging="360"/>
      </w:pPr>
    </w:lvl>
    <w:lvl w:ilvl="7" w:tplc="040A0019" w:tentative="1">
      <w:start w:val="1"/>
      <w:numFmt w:val="lowerLetter"/>
      <w:lvlText w:val="%8."/>
      <w:lvlJc w:val="left"/>
      <w:pPr>
        <w:ind w:left="6185" w:hanging="360"/>
      </w:pPr>
    </w:lvl>
    <w:lvl w:ilvl="8" w:tplc="040A001B" w:tentative="1">
      <w:start w:val="1"/>
      <w:numFmt w:val="lowerRoman"/>
      <w:lvlText w:val="%9."/>
      <w:lvlJc w:val="right"/>
      <w:pPr>
        <w:ind w:left="6905" w:hanging="180"/>
      </w:pPr>
    </w:lvl>
  </w:abstractNum>
  <w:abstractNum w:abstractNumId="23">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4">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5A134BD0"/>
    <w:multiLevelType w:val="hybridMultilevel"/>
    <w:tmpl w:val="D5FA8C7E"/>
    <w:lvl w:ilvl="0" w:tplc="B590D5CE">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6">
    <w:nsid w:val="5D641C81"/>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27">
    <w:nsid w:val="5EF779A6"/>
    <w:multiLevelType w:val="singleLevel"/>
    <w:tmpl w:val="C4347D46"/>
    <w:name w:val="Considérant"/>
    <w:lvl w:ilvl="0">
      <w:start w:val="1"/>
      <w:numFmt w:val="decimal"/>
      <w:lvlRestart w:val="0"/>
      <w:pStyle w:val="Considrant"/>
      <w:lvlText w:val="(%1)"/>
      <w:lvlJc w:val="left"/>
      <w:pPr>
        <w:tabs>
          <w:tab w:val="num" w:pos="709"/>
        </w:tabs>
        <w:ind w:left="709" w:hanging="709"/>
      </w:pPr>
      <w:rPr>
        <w:rFonts w:cs="Times New Roman"/>
      </w:rPr>
    </w:lvl>
  </w:abstractNum>
  <w:abstractNum w:abstractNumId="28">
    <w:nsid w:val="60641D12"/>
    <w:multiLevelType w:val="hybridMultilevel"/>
    <w:tmpl w:val="DB24A806"/>
    <w:lvl w:ilvl="0" w:tplc="D096A162">
      <w:start w:val="1"/>
      <w:numFmt w:val="lowerLetter"/>
      <w:lvlText w:val="(%1)"/>
      <w:lvlJc w:val="left"/>
      <w:pPr>
        <w:ind w:left="1142" w:hanging="360"/>
      </w:pPr>
      <w:rPr>
        <w:rFonts w:cs="Times New Roman" w:hint="default"/>
      </w:rPr>
    </w:lvl>
    <w:lvl w:ilvl="1" w:tplc="040A0019" w:tentative="1">
      <w:start w:val="1"/>
      <w:numFmt w:val="lowerLetter"/>
      <w:lvlText w:val="%2."/>
      <w:lvlJc w:val="left"/>
      <w:pPr>
        <w:ind w:left="935" w:hanging="360"/>
      </w:pPr>
    </w:lvl>
    <w:lvl w:ilvl="2" w:tplc="040A001B" w:tentative="1">
      <w:start w:val="1"/>
      <w:numFmt w:val="lowerRoman"/>
      <w:lvlText w:val="%3."/>
      <w:lvlJc w:val="right"/>
      <w:pPr>
        <w:ind w:left="1655" w:hanging="180"/>
      </w:pPr>
    </w:lvl>
    <w:lvl w:ilvl="3" w:tplc="040A000F" w:tentative="1">
      <w:start w:val="1"/>
      <w:numFmt w:val="decimal"/>
      <w:lvlText w:val="%4."/>
      <w:lvlJc w:val="left"/>
      <w:pPr>
        <w:ind w:left="2375" w:hanging="360"/>
      </w:pPr>
    </w:lvl>
    <w:lvl w:ilvl="4" w:tplc="040A0019" w:tentative="1">
      <w:start w:val="1"/>
      <w:numFmt w:val="lowerLetter"/>
      <w:lvlText w:val="%5."/>
      <w:lvlJc w:val="left"/>
      <w:pPr>
        <w:ind w:left="3095" w:hanging="360"/>
      </w:pPr>
    </w:lvl>
    <w:lvl w:ilvl="5" w:tplc="040A001B" w:tentative="1">
      <w:start w:val="1"/>
      <w:numFmt w:val="lowerRoman"/>
      <w:lvlText w:val="%6."/>
      <w:lvlJc w:val="right"/>
      <w:pPr>
        <w:ind w:left="3815" w:hanging="180"/>
      </w:pPr>
    </w:lvl>
    <w:lvl w:ilvl="6" w:tplc="040A000F" w:tentative="1">
      <w:start w:val="1"/>
      <w:numFmt w:val="decimal"/>
      <w:lvlText w:val="%7."/>
      <w:lvlJc w:val="left"/>
      <w:pPr>
        <w:ind w:left="4535" w:hanging="360"/>
      </w:pPr>
    </w:lvl>
    <w:lvl w:ilvl="7" w:tplc="040A0019" w:tentative="1">
      <w:start w:val="1"/>
      <w:numFmt w:val="lowerLetter"/>
      <w:lvlText w:val="%8."/>
      <w:lvlJc w:val="left"/>
      <w:pPr>
        <w:ind w:left="5255" w:hanging="360"/>
      </w:pPr>
    </w:lvl>
    <w:lvl w:ilvl="8" w:tplc="040A001B" w:tentative="1">
      <w:start w:val="1"/>
      <w:numFmt w:val="lowerRoman"/>
      <w:lvlText w:val="%9."/>
      <w:lvlJc w:val="right"/>
      <w:pPr>
        <w:ind w:left="5975" w:hanging="180"/>
      </w:pPr>
    </w:lvl>
  </w:abstractNum>
  <w:abstractNum w:abstractNumId="29">
    <w:nsid w:val="63737DAF"/>
    <w:multiLevelType w:val="hybridMultilevel"/>
    <w:tmpl w:val="DB24A806"/>
    <w:lvl w:ilvl="0" w:tplc="D096A162">
      <w:start w:val="1"/>
      <w:numFmt w:val="lowerLetter"/>
      <w:lvlText w:val="(%1)"/>
      <w:lvlJc w:val="left"/>
      <w:pPr>
        <w:ind w:left="1142" w:hanging="360"/>
      </w:pPr>
      <w:rPr>
        <w:rFonts w:cs="Times New Roman" w:hint="default"/>
      </w:rPr>
    </w:lvl>
    <w:lvl w:ilvl="1" w:tplc="040A0019" w:tentative="1">
      <w:start w:val="1"/>
      <w:numFmt w:val="lowerLetter"/>
      <w:lvlText w:val="%2."/>
      <w:lvlJc w:val="left"/>
      <w:pPr>
        <w:ind w:left="935" w:hanging="360"/>
      </w:pPr>
    </w:lvl>
    <w:lvl w:ilvl="2" w:tplc="040A001B" w:tentative="1">
      <w:start w:val="1"/>
      <w:numFmt w:val="lowerRoman"/>
      <w:lvlText w:val="%3."/>
      <w:lvlJc w:val="right"/>
      <w:pPr>
        <w:ind w:left="1655" w:hanging="180"/>
      </w:pPr>
    </w:lvl>
    <w:lvl w:ilvl="3" w:tplc="040A000F" w:tentative="1">
      <w:start w:val="1"/>
      <w:numFmt w:val="decimal"/>
      <w:lvlText w:val="%4."/>
      <w:lvlJc w:val="left"/>
      <w:pPr>
        <w:ind w:left="2375" w:hanging="360"/>
      </w:pPr>
    </w:lvl>
    <w:lvl w:ilvl="4" w:tplc="040A0019" w:tentative="1">
      <w:start w:val="1"/>
      <w:numFmt w:val="lowerLetter"/>
      <w:lvlText w:val="%5."/>
      <w:lvlJc w:val="left"/>
      <w:pPr>
        <w:ind w:left="3095" w:hanging="360"/>
      </w:pPr>
    </w:lvl>
    <w:lvl w:ilvl="5" w:tplc="040A001B" w:tentative="1">
      <w:start w:val="1"/>
      <w:numFmt w:val="lowerRoman"/>
      <w:lvlText w:val="%6."/>
      <w:lvlJc w:val="right"/>
      <w:pPr>
        <w:ind w:left="3815" w:hanging="180"/>
      </w:pPr>
    </w:lvl>
    <w:lvl w:ilvl="6" w:tplc="040A000F" w:tentative="1">
      <w:start w:val="1"/>
      <w:numFmt w:val="decimal"/>
      <w:lvlText w:val="%7."/>
      <w:lvlJc w:val="left"/>
      <w:pPr>
        <w:ind w:left="4535" w:hanging="360"/>
      </w:pPr>
    </w:lvl>
    <w:lvl w:ilvl="7" w:tplc="040A0019" w:tentative="1">
      <w:start w:val="1"/>
      <w:numFmt w:val="lowerLetter"/>
      <w:lvlText w:val="%8."/>
      <w:lvlJc w:val="left"/>
      <w:pPr>
        <w:ind w:left="5255" w:hanging="360"/>
      </w:pPr>
    </w:lvl>
    <w:lvl w:ilvl="8" w:tplc="040A001B" w:tentative="1">
      <w:start w:val="1"/>
      <w:numFmt w:val="lowerRoman"/>
      <w:lvlText w:val="%9."/>
      <w:lvlJc w:val="right"/>
      <w:pPr>
        <w:ind w:left="5975" w:hanging="180"/>
      </w:pPr>
    </w:lvl>
  </w:abstractNum>
  <w:abstractNum w:abstractNumId="30">
    <w:nsid w:val="670D35CB"/>
    <w:multiLevelType w:val="hybridMultilevel"/>
    <w:tmpl w:val="DB24A806"/>
    <w:lvl w:ilvl="0" w:tplc="D096A162">
      <w:start w:val="1"/>
      <w:numFmt w:val="lowerLetter"/>
      <w:lvlText w:val="(%1)"/>
      <w:lvlJc w:val="left"/>
      <w:pPr>
        <w:ind w:left="132" w:hanging="360"/>
      </w:pPr>
      <w:rPr>
        <w:rFonts w:cs="Times New Roman" w:hint="default"/>
      </w:rPr>
    </w:lvl>
    <w:lvl w:ilvl="1" w:tplc="040A0019" w:tentative="1">
      <w:start w:val="1"/>
      <w:numFmt w:val="lowerLetter"/>
      <w:lvlText w:val="%2."/>
      <w:lvlJc w:val="left"/>
      <w:pPr>
        <w:ind w:left="-75" w:hanging="360"/>
      </w:pPr>
    </w:lvl>
    <w:lvl w:ilvl="2" w:tplc="040A001B" w:tentative="1">
      <w:start w:val="1"/>
      <w:numFmt w:val="lowerRoman"/>
      <w:lvlText w:val="%3."/>
      <w:lvlJc w:val="right"/>
      <w:pPr>
        <w:ind w:left="645" w:hanging="180"/>
      </w:pPr>
    </w:lvl>
    <w:lvl w:ilvl="3" w:tplc="040A000F" w:tentative="1">
      <w:start w:val="1"/>
      <w:numFmt w:val="decimal"/>
      <w:lvlText w:val="%4."/>
      <w:lvlJc w:val="left"/>
      <w:pPr>
        <w:ind w:left="1365" w:hanging="360"/>
      </w:pPr>
    </w:lvl>
    <w:lvl w:ilvl="4" w:tplc="040A0019" w:tentative="1">
      <w:start w:val="1"/>
      <w:numFmt w:val="lowerLetter"/>
      <w:lvlText w:val="%5."/>
      <w:lvlJc w:val="left"/>
      <w:pPr>
        <w:ind w:left="2085" w:hanging="360"/>
      </w:pPr>
    </w:lvl>
    <w:lvl w:ilvl="5" w:tplc="040A001B" w:tentative="1">
      <w:start w:val="1"/>
      <w:numFmt w:val="lowerRoman"/>
      <w:lvlText w:val="%6."/>
      <w:lvlJc w:val="right"/>
      <w:pPr>
        <w:ind w:left="2805" w:hanging="180"/>
      </w:pPr>
    </w:lvl>
    <w:lvl w:ilvl="6" w:tplc="040A000F" w:tentative="1">
      <w:start w:val="1"/>
      <w:numFmt w:val="decimal"/>
      <w:lvlText w:val="%7."/>
      <w:lvlJc w:val="left"/>
      <w:pPr>
        <w:ind w:left="3525" w:hanging="360"/>
      </w:pPr>
    </w:lvl>
    <w:lvl w:ilvl="7" w:tplc="040A0019" w:tentative="1">
      <w:start w:val="1"/>
      <w:numFmt w:val="lowerLetter"/>
      <w:lvlText w:val="%8."/>
      <w:lvlJc w:val="left"/>
      <w:pPr>
        <w:ind w:left="4245" w:hanging="360"/>
      </w:pPr>
    </w:lvl>
    <w:lvl w:ilvl="8" w:tplc="040A001B" w:tentative="1">
      <w:start w:val="1"/>
      <w:numFmt w:val="lowerRoman"/>
      <w:lvlText w:val="%9."/>
      <w:lvlJc w:val="right"/>
      <w:pPr>
        <w:ind w:left="4965" w:hanging="180"/>
      </w:pPr>
    </w:lvl>
  </w:abstractNum>
  <w:abstractNum w:abstractNumId="31">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2">
    <w:nsid w:val="76BE2CAB"/>
    <w:multiLevelType w:val="hybridMultilevel"/>
    <w:tmpl w:val="DB24A806"/>
    <w:lvl w:ilvl="0" w:tplc="D096A162">
      <w:start w:val="1"/>
      <w:numFmt w:val="lowerLetter"/>
      <w:lvlText w:val="(%1)"/>
      <w:lvlJc w:val="left"/>
      <w:pPr>
        <w:ind w:left="1647" w:hanging="360"/>
      </w:pPr>
      <w:rPr>
        <w:rFonts w:cs="Times New Roman"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nsid w:val="79E92780"/>
    <w:multiLevelType w:val="hybridMultilevel"/>
    <w:tmpl w:val="19204606"/>
    <w:lvl w:ilvl="0" w:tplc="69960128">
      <w:start w:val="1"/>
      <w:numFmt w:val="lowerLetter"/>
      <w:lvlText w:val="(%1)"/>
      <w:lvlJc w:val="left"/>
      <w:pPr>
        <w:ind w:left="1800" w:hanging="360"/>
      </w:pPr>
      <w:rPr>
        <w:rFonts w:cs="Times New Roman"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4">
    <w:nsid w:val="7DCB34EC"/>
    <w:multiLevelType w:val="hybridMultilevel"/>
    <w:tmpl w:val="F7787386"/>
    <w:lvl w:ilvl="0" w:tplc="69960128">
      <w:start w:val="1"/>
      <w:numFmt w:val="lowerLetter"/>
      <w:lvlText w:val="(%1)"/>
      <w:lvlJc w:val="left"/>
      <w:pPr>
        <w:ind w:left="1800" w:hanging="360"/>
      </w:pPr>
      <w:rPr>
        <w:rFonts w:cs="Times New Roman"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4"/>
  </w:num>
  <w:num w:numId="2">
    <w:abstractNumId w:val="17"/>
  </w:num>
  <w:num w:numId="3">
    <w:abstractNumId w:val="27"/>
  </w:num>
  <w:num w:numId="4">
    <w:abstractNumId w:val="5"/>
  </w:num>
  <w:num w:numId="5">
    <w:abstractNumId w:val="11"/>
  </w:num>
  <w:num w:numId="6">
    <w:abstractNumId w:val="18"/>
  </w:num>
  <w:num w:numId="7">
    <w:abstractNumId w:val="0"/>
  </w:num>
  <w:num w:numId="8">
    <w:abstractNumId w:val="24"/>
  </w:num>
  <w:num w:numId="9">
    <w:abstractNumId w:val="1"/>
  </w:num>
  <w:num w:numId="10">
    <w:abstractNumId w:val="8"/>
  </w:num>
  <w:num w:numId="11">
    <w:abstractNumId w:val="33"/>
  </w:num>
  <w:num w:numId="12">
    <w:abstractNumId w:val="19"/>
  </w:num>
  <w:num w:numId="13">
    <w:abstractNumId w:val="34"/>
  </w:num>
  <w:num w:numId="14">
    <w:abstractNumId w:val="31"/>
  </w:num>
  <w:num w:numId="15">
    <w:abstractNumId w:val="15"/>
  </w:num>
  <w:num w:numId="16">
    <w:abstractNumId w:val="23"/>
  </w:num>
  <w:num w:numId="17">
    <w:abstractNumId w:val="30"/>
  </w:num>
  <w:num w:numId="18">
    <w:abstractNumId w:val="3"/>
  </w:num>
  <w:num w:numId="19">
    <w:abstractNumId w:val="26"/>
  </w:num>
  <w:num w:numId="20">
    <w:abstractNumId w:val="2"/>
  </w:num>
  <w:num w:numId="21">
    <w:abstractNumId w:val="6"/>
  </w:num>
  <w:num w:numId="22">
    <w:abstractNumId w:val="21"/>
  </w:num>
  <w:num w:numId="23">
    <w:abstractNumId w:val="9"/>
  </w:num>
  <w:num w:numId="24">
    <w:abstractNumId w:val="3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0"/>
  </w:num>
  <w:num w:numId="28">
    <w:abstractNumId w:val="3"/>
  </w:num>
  <w:num w:numId="29">
    <w:abstractNumId w:val="4"/>
    <w:lvlOverride w:ilvl="0">
      <w:startOverride w:val="1"/>
    </w:lvlOverride>
  </w:num>
  <w:num w:numId="30">
    <w:abstractNumId w:val="4"/>
  </w:num>
  <w:num w:numId="31">
    <w:abstractNumId w:val="29"/>
  </w:num>
  <w:num w:numId="32">
    <w:abstractNumId w:val="4"/>
    <w:lvlOverride w:ilvl="0">
      <w:startOverride w:val="1"/>
    </w:lvlOverride>
  </w:num>
  <w:num w:numId="33">
    <w:abstractNumId w:val="4"/>
    <w:lvlOverride w:ilvl="0">
      <w:startOverride w:val="1"/>
    </w:lvlOverride>
  </w:num>
  <w:num w:numId="34">
    <w:abstractNumId w:val="12"/>
  </w:num>
  <w:num w:numId="35">
    <w:abstractNumId w:val="25"/>
  </w:num>
  <w:num w:numId="36">
    <w:abstractNumId w:val="14"/>
  </w:num>
  <w:num w:numId="37">
    <w:abstractNumId w:val="22"/>
  </w:num>
  <w:num w:numId="38">
    <w:abstractNumId w:val="13"/>
  </w:num>
  <w:num w:numId="39">
    <w:abstractNumId w:val="4"/>
    <w:lvlOverride w:ilvl="0">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startOverride w:val="1"/>
    </w:lvlOverride>
  </w:num>
  <w:num w:numId="45">
    <w:abstractNumId w:val="4"/>
    <w:lvlOverride w:ilvl="0">
      <w:startOverride w:val="1"/>
    </w:lvlOverride>
  </w:num>
  <w:num w:numId="46">
    <w:abstractNumId w:val="16"/>
  </w:num>
  <w:num w:numId="47">
    <w:abstractNumId w:val="4"/>
  </w:num>
  <w:num w:numId="48">
    <w:abstractNumId w:val="4"/>
  </w:num>
  <w:num w:numId="49">
    <w:abstractNumId w:val="4"/>
    <w:lvlOverride w:ilvl="0">
      <w:startOverride w:val="1"/>
    </w:lvlOverride>
  </w:num>
  <w:num w:numId="50">
    <w:abstractNumId w:val="3"/>
  </w:num>
  <w:num w:numId="51">
    <w:abstractNumId w:val="4"/>
  </w:num>
  <w:num w:numId="52">
    <w:abstractNumId w:val="3"/>
  </w:num>
  <w:num w:numId="53">
    <w:abstractNumId w:val="4"/>
    <w:lvlOverride w:ilvl="0">
      <w:startOverride w:val="1"/>
    </w:lvlOverride>
  </w:num>
  <w:num w:numId="54">
    <w:abstractNumId w:val="4"/>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
    <w:lvlOverride w:ilvl="0">
      <w:startOverride w:val="1"/>
    </w:lvlOverride>
  </w:num>
  <w:num w:numId="57">
    <w:abstractNumId w:val="28"/>
  </w:num>
  <w:num w:numId="58">
    <w:abstractNumId w:val="4"/>
  </w:num>
  <w:num w:numId="59">
    <w:abstractNumId w:val="3"/>
  </w:num>
  <w:num w:numId="60">
    <w:abstractNumId w:val="3"/>
  </w:num>
  <w:num w:numId="61">
    <w:abstractNumId w:val="3"/>
  </w:num>
  <w:num w:numId="62">
    <w:abstractNumId w:val="3"/>
  </w:num>
  <w:num w:numId="63">
    <w:abstractNumId w:val="3"/>
  </w:num>
  <w:num w:numId="64">
    <w:abstractNumId w:val="7"/>
  </w:num>
  <w:num w:numId="65">
    <w:abstractNumId w:val="3"/>
  </w:num>
  <w:num w:numId="66">
    <w:abstractNumId w:val="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16C62"/>
    <w:rsid w:val="0000028C"/>
    <w:rsid w:val="00001ACE"/>
    <w:rsid w:val="000022D4"/>
    <w:rsid w:val="00002D70"/>
    <w:rsid w:val="0000404B"/>
    <w:rsid w:val="00004C41"/>
    <w:rsid w:val="00005300"/>
    <w:rsid w:val="0000555F"/>
    <w:rsid w:val="000056F0"/>
    <w:rsid w:val="000062BA"/>
    <w:rsid w:val="00006DEC"/>
    <w:rsid w:val="00007BCC"/>
    <w:rsid w:val="00010D58"/>
    <w:rsid w:val="000115C1"/>
    <w:rsid w:val="00011DD7"/>
    <w:rsid w:val="0001208F"/>
    <w:rsid w:val="0001247A"/>
    <w:rsid w:val="00012667"/>
    <w:rsid w:val="00013FDA"/>
    <w:rsid w:val="00014598"/>
    <w:rsid w:val="00014814"/>
    <w:rsid w:val="00017E43"/>
    <w:rsid w:val="00020D77"/>
    <w:rsid w:val="00024375"/>
    <w:rsid w:val="00025EA1"/>
    <w:rsid w:val="0002605C"/>
    <w:rsid w:val="00026F3B"/>
    <w:rsid w:val="00027323"/>
    <w:rsid w:val="0003154F"/>
    <w:rsid w:val="00031A3A"/>
    <w:rsid w:val="00031F5A"/>
    <w:rsid w:val="00033C80"/>
    <w:rsid w:val="000350A5"/>
    <w:rsid w:val="000379FE"/>
    <w:rsid w:val="00037CDA"/>
    <w:rsid w:val="0004175C"/>
    <w:rsid w:val="000418CF"/>
    <w:rsid w:val="00041CB7"/>
    <w:rsid w:val="0004439E"/>
    <w:rsid w:val="0004454D"/>
    <w:rsid w:val="00044AE4"/>
    <w:rsid w:val="00045E00"/>
    <w:rsid w:val="000477FA"/>
    <w:rsid w:val="00050A47"/>
    <w:rsid w:val="00050F2E"/>
    <w:rsid w:val="00053591"/>
    <w:rsid w:val="000544F7"/>
    <w:rsid w:val="000555C6"/>
    <w:rsid w:val="000615CA"/>
    <w:rsid w:val="00061649"/>
    <w:rsid w:val="00061941"/>
    <w:rsid w:val="00062592"/>
    <w:rsid w:val="000629EB"/>
    <w:rsid w:val="000631CC"/>
    <w:rsid w:val="0006396B"/>
    <w:rsid w:val="00063D8B"/>
    <w:rsid w:val="000653A5"/>
    <w:rsid w:val="0006664A"/>
    <w:rsid w:val="00067E81"/>
    <w:rsid w:val="00070183"/>
    <w:rsid w:val="000714FB"/>
    <w:rsid w:val="00071FC9"/>
    <w:rsid w:val="000740B6"/>
    <w:rsid w:val="00075BE2"/>
    <w:rsid w:val="000767E7"/>
    <w:rsid w:val="0007743E"/>
    <w:rsid w:val="00080153"/>
    <w:rsid w:val="0008075B"/>
    <w:rsid w:val="000831D5"/>
    <w:rsid w:val="00086A9E"/>
    <w:rsid w:val="00087FBB"/>
    <w:rsid w:val="00090DED"/>
    <w:rsid w:val="000914C8"/>
    <w:rsid w:val="00094138"/>
    <w:rsid w:val="00094E24"/>
    <w:rsid w:val="00095AC5"/>
    <w:rsid w:val="00096C69"/>
    <w:rsid w:val="000A26F6"/>
    <w:rsid w:val="000A2A83"/>
    <w:rsid w:val="000A3BA3"/>
    <w:rsid w:val="000A4558"/>
    <w:rsid w:val="000A6512"/>
    <w:rsid w:val="000A6AAA"/>
    <w:rsid w:val="000A6BB6"/>
    <w:rsid w:val="000A73FC"/>
    <w:rsid w:val="000B0884"/>
    <w:rsid w:val="000B0BCD"/>
    <w:rsid w:val="000B1B56"/>
    <w:rsid w:val="000B219B"/>
    <w:rsid w:val="000B358A"/>
    <w:rsid w:val="000B5596"/>
    <w:rsid w:val="000B572F"/>
    <w:rsid w:val="000B5D5A"/>
    <w:rsid w:val="000B6033"/>
    <w:rsid w:val="000B6761"/>
    <w:rsid w:val="000B6C92"/>
    <w:rsid w:val="000B72EA"/>
    <w:rsid w:val="000C06DE"/>
    <w:rsid w:val="000C17FF"/>
    <w:rsid w:val="000C1BA7"/>
    <w:rsid w:val="000C3184"/>
    <w:rsid w:val="000C3D43"/>
    <w:rsid w:val="000C4A1E"/>
    <w:rsid w:val="000C6A83"/>
    <w:rsid w:val="000C6F1F"/>
    <w:rsid w:val="000D03C9"/>
    <w:rsid w:val="000D2DA9"/>
    <w:rsid w:val="000D376F"/>
    <w:rsid w:val="000D3B52"/>
    <w:rsid w:val="000D4E0F"/>
    <w:rsid w:val="000D4F89"/>
    <w:rsid w:val="000D569F"/>
    <w:rsid w:val="000D7425"/>
    <w:rsid w:val="000E0866"/>
    <w:rsid w:val="000E21EB"/>
    <w:rsid w:val="000E240D"/>
    <w:rsid w:val="000E2931"/>
    <w:rsid w:val="000E2E17"/>
    <w:rsid w:val="000E38B3"/>
    <w:rsid w:val="000E628C"/>
    <w:rsid w:val="000F1448"/>
    <w:rsid w:val="000F1606"/>
    <w:rsid w:val="000F3B78"/>
    <w:rsid w:val="000F4A0F"/>
    <w:rsid w:val="000F4E77"/>
    <w:rsid w:val="0010326E"/>
    <w:rsid w:val="0010489D"/>
    <w:rsid w:val="001065B5"/>
    <w:rsid w:val="00106923"/>
    <w:rsid w:val="001105F5"/>
    <w:rsid w:val="0011301F"/>
    <w:rsid w:val="00113284"/>
    <w:rsid w:val="00113A87"/>
    <w:rsid w:val="00113AC8"/>
    <w:rsid w:val="00115B56"/>
    <w:rsid w:val="00116B00"/>
    <w:rsid w:val="00116D97"/>
    <w:rsid w:val="00121DAE"/>
    <w:rsid w:val="00125F23"/>
    <w:rsid w:val="00130CB5"/>
    <w:rsid w:val="00130FCE"/>
    <w:rsid w:val="0013128E"/>
    <w:rsid w:val="00133D58"/>
    <w:rsid w:val="001420E7"/>
    <w:rsid w:val="0014381B"/>
    <w:rsid w:val="0014486A"/>
    <w:rsid w:val="00145B05"/>
    <w:rsid w:val="00145ED0"/>
    <w:rsid w:val="001464BC"/>
    <w:rsid w:val="001475E2"/>
    <w:rsid w:val="001509EF"/>
    <w:rsid w:val="00151E1E"/>
    <w:rsid w:val="001529EE"/>
    <w:rsid w:val="00152BA5"/>
    <w:rsid w:val="00152DC0"/>
    <w:rsid w:val="00153056"/>
    <w:rsid w:val="00153F41"/>
    <w:rsid w:val="00154038"/>
    <w:rsid w:val="00155722"/>
    <w:rsid w:val="00156E20"/>
    <w:rsid w:val="00157130"/>
    <w:rsid w:val="00161ED9"/>
    <w:rsid w:val="001623C3"/>
    <w:rsid w:val="0016276B"/>
    <w:rsid w:val="001629EB"/>
    <w:rsid w:val="00163896"/>
    <w:rsid w:val="001642ED"/>
    <w:rsid w:val="001668B8"/>
    <w:rsid w:val="00166CAB"/>
    <w:rsid w:val="00171793"/>
    <w:rsid w:val="0017253B"/>
    <w:rsid w:val="00174E2D"/>
    <w:rsid w:val="00175BB8"/>
    <w:rsid w:val="00175C0B"/>
    <w:rsid w:val="001760EB"/>
    <w:rsid w:val="00182417"/>
    <w:rsid w:val="001835B4"/>
    <w:rsid w:val="00185289"/>
    <w:rsid w:val="00185629"/>
    <w:rsid w:val="0018622B"/>
    <w:rsid w:val="0018668B"/>
    <w:rsid w:val="00187CBB"/>
    <w:rsid w:val="00187EB8"/>
    <w:rsid w:val="00191435"/>
    <w:rsid w:val="0019273C"/>
    <w:rsid w:val="0019297D"/>
    <w:rsid w:val="00192B0E"/>
    <w:rsid w:val="00194A92"/>
    <w:rsid w:val="00197AF2"/>
    <w:rsid w:val="001A0A22"/>
    <w:rsid w:val="001A1D44"/>
    <w:rsid w:val="001A2878"/>
    <w:rsid w:val="001A7F1A"/>
    <w:rsid w:val="001B319C"/>
    <w:rsid w:val="001B3B23"/>
    <w:rsid w:val="001B429E"/>
    <w:rsid w:val="001B43D7"/>
    <w:rsid w:val="001B4888"/>
    <w:rsid w:val="001B655E"/>
    <w:rsid w:val="001B7D42"/>
    <w:rsid w:val="001C1754"/>
    <w:rsid w:val="001C1D56"/>
    <w:rsid w:val="001C2B31"/>
    <w:rsid w:val="001C3C75"/>
    <w:rsid w:val="001C4AD6"/>
    <w:rsid w:val="001C7449"/>
    <w:rsid w:val="001D3EDF"/>
    <w:rsid w:val="001D6D5B"/>
    <w:rsid w:val="001D7101"/>
    <w:rsid w:val="001D7226"/>
    <w:rsid w:val="001D77CC"/>
    <w:rsid w:val="001D79E8"/>
    <w:rsid w:val="001E1E15"/>
    <w:rsid w:val="001E7C7A"/>
    <w:rsid w:val="001F3220"/>
    <w:rsid w:val="001F34E3"/>
    <w:rsid w:val="001F46E7"/>
    <w:rsid w:val="00201641"/>
    <w:rsid w:val="00202DBE"/>
    <w:rsid w:val="0020673F"/>
    <w:rsid w:val="00206EC4"/>
    <w:rsid w:val="00211904"/>
    <w:rsid w:val="002124B7"/>
    <w:rsid w:val="002129FD"/>
    <w:rsid w:val="00212A52"/>
    <w:rsid w:val="00212DBB"/>
    <w:rsid w:val="002137A2"/>
    <w:rsid w:val="00214232"/>
    <w:rsid w:val="00214928"/>
    <w:rsid w:val="00215077"/>
    <w:rsid w:val="002155B8"/>
    <w:rsid w:val="00216D47"/>
    <w:rsid w:val="002206B5"/>
    <w:rsid w:val="0022423D"/>
    <w:rsid w:val="00224C7C"/>
    <w:rsid w:val="00224FDA"/>
    <w:rsid w:val="00226F54"/>
    <w:rsid w:val="00230081"/>
    <w:rsid w:val="00231800"/>
    <w:rsid w:val="00231C64"/>
    <w:rsid w:val="00231E00"/>
    <w:rsid w:val="00232D9E"/>
    <w:rsid w:val="00233312"/>
    <w:rsid w:val="00234E7E"/>
    <w:rsid w:val="00236B23"/>
    <w:rsid w:val="00236D2A"/>
    <w:rsid w:val="00241061"/>
    <w:rsid w:val="00241883"/>
    <w:rsid w:val="00241E4F"/>
    <w:rsid w:val="0024307B"/>
    <w:rsid w:val="00245541"/>
    <w:rsid w:val="00250FA5"/>
    <w:rsid w:val="002513D0"/>
    <w:rsid w:val="0025277A"/>
    <w:rsid w:val="00253664"/>
    <w:rsid w:val="00253E3E"/>
    <w:rsid w:val="00254A95"/>
    <w:rsid w:val="00254B8C"/>
    <w:rsid w:val="002562CB"/>
    <w:rsid w:val="00256D88"/>
    <w:rsid w:val="002577FD"/>
    <w:rsid w:val="0026040B"/>
    <w:rsid w:val="002609A4"/>
    <w:rsid w:val="00261C4E"/>
    <w:rsid w:val="002647B0"/>
    <w:rsid w:val="002648FD"/>
    <w:rsid w:val="00265559"/>
    <w:rsid w:val="002659F2"/>
    <w:rsid w:val="00265AA7"/>
    <w:rsid w:val="0026661A"/>
    <w:rsid w:val="002669E4"/>
    <w:rsid w:val="00267723"/>
    <w:rsid w:val="00270E1C"/>
    <w:rsid w:val="00270E2E"/>
    <w:rsid w:val="0027102A"/>
    <w:rsid w:val="00271531"/>
    <w:rsid w:val="002727C3"/>
    <w:rsid w:val="0027343B"/>
    <w:rsid w:val="0027406E"/>
    <w:rsid w:val="00275019"/>
    <w:rsid w:val="00281A98"/>
    <w:rsid w:val="00281AB9"/>
    <w:rsid w:val="00284E34"/>
    <w:rsid w:val="00285486"/>
    <w:rsid w:val="0028553C"/>
    <w:rsid w:val="002877C9"/>
    <w:rsid w:val="00287E40"/>
    <w:rsid w:val="00290C4B"/>
    <w:rsid w:val="002916D3"/>
    <w:rsid w:val="00293909"/>
    <w:rsid w:val="00293DD8"/>
    <w:rsid w:val="00295D9C"/>
    <w:rsid w:val="00295EE7"/>
    <w:rsid w:val="00296E80"/>
    <w:rsid w:val="002970D4"/>
    <w:rsid w:val="00297C5E"/>
    <w:rsid w:val="00297F49"/>
    <w:rsid w:val="002A1452"/>
    <w:rsid w:val="002A15AE"/>
    <w:rsid w:val="002A246F"/>
    <w:rsid w:val="002A25B5"/>
    <w:rsid w:val="002A3945"/>
    <w:rsid w:val="002A5AD2"/>
    <w:rsid w:val="002B176B"/>
    <w:rsid w:val="002B3872"/>
    <w:rsid w:val="002B3BDC"/>
    <w:rsid w:val="002B6219"/>
    <w:rsid w:val="002C0664"/>
    <w:rsid w:val="002C3005"/>
    <w:rsid w:val="002C373F"/>
    <w:rsid w:val="002C3EE2"/>
    <w:rsid w:val="002D24F3"/>
    <w:rsid w:val="002D26D7"/>
    <w:rsid w:val="002D3223"/>
    <w:rsid w:val="002D357C"/>
    <w:rsid w:val="002D7967"/>
    <w:rsid w:val="002E0176"/>
    <w:rsid w:val="002E132C"/>
    <w:rsid w:val="002E1557"/>
    <w:rsid w:val="002E623F"/>
    <w:rsid w:val="002E6DF7"/>
    <w:rsid w:val="002F0C6E"/>
    <w:rsid w:val="002F10DC"/>
    <w:rsid w:val="002F2161"/>
    <w:rsid w:val="002F2BC9"/>
    <w:rsid w:val="002F4BD3"/>
    <w:rsid w:val="002F649E"/>
    <w:rsid w:val="002F6662"/>
    <w:rsid w:val="002F6CB6"/>
    <w:rsid w:val="003013B7"/>
    <w:rsid w:val="003015DB"/>
    <w:rsid w:val="003026B4"/>
    <w:rsid w:val="0030387E"/>
    <w:rsid w:val="00304126"/>
    <w:rsid w:val="00304AFC"/>
    <w:rsid w:val="003052BD"/>
    <w:rsid w:val="0030710F"/>
    <w:rsid w:val="0030795D"/>
    <w:rsid w:val="003104EF"/>
    <w:rsid w:val="00313100"/>
    <w:rsid w:val="0031317B"/>
    <w:rsid w:val="00317222"/>
    <w:rsid w:val="00320B2D"/>
    <w:rsid w:val="00320D2A"/>
    <w:rsid w:val="00321791"/>
    <w:rsid w:val="00321C36"/>
    <w:rsid w:val="00322B0E"/>
    <w:rsid w:val="0032351E"/>
    <w:rsid w:val="00323780"/>
    <w:rsid w:val="0032435E"/>
    <w:rsid w:val="00324381"/>
    <w:rsid w:val="003250A2"/>
    <w:rsid w:val="0032635A"/>
    <w:rsid w:val="003264C9"/>
    <w:rsid w:val="00326546"/>
    <w:rsid w:val="003265FE"/>
    <w:rsid w:val="0032678F"/>
    <w:rsid w:val="00326B3C"/>
    <w:rsid w:val="0032756E"/>
    <w:rsid w:val="00331481"/>
    <w:rsid w:val="00331E6F"/>
    <w:rsid w:val="00333B72"/>
    <w:rsid w:val="003340A3"/>
    <w:rsid w:val="00334187"/>
    <w:rsid w:val="00334391"/>
    <w:rsid w:val="0033479F"/>
    <w:rsid w:val="00334C79"/>
    <w:rsid w:val="00335CCC"/>
    <w:rsid w:val="003368D8"/>
    <w:rsid w:val="003375C6"/>
    <w:rsid w:val="00337964"/>
    <w:rsid w:val="00340C8E"/>
    <w:rsid w:val="00346D5A"/>
    <w:rsid w:val="00350854"/>
    <w:rsid w:val="00353F58"/>
    <w:rsid w:val="00354E0C"/>
    <w:rsid w:val="00355ECE"/>
    <w:rsid w:val="00357D28"/>
    <w:rsid w:val="00363465"/>
    <w:rsid w:val="0036434D"/>
    <w:rsid w:val="003643DA"/>
    <w:rsid w:val="003648EA"/>
    <w:rsid w:val="00366796"/>
    <w:rsid w:val="00366B74"/>
    <w:rsid w:val="003705E9"/>
    <w:rsid w:val="00371D9D"/>
    <w:rsid w:val="00372D55"/>
    <w:rsid w:val="003738EA"/>
    <w:rsid w:val="00374ABA"/>
    <w:rsid w:val="00376932"/>
    <w:rsid w:val="00376D2F"/>
    <w:rsid w:val="00377C7A"/>
    <w:rsid w:val="0038035A"/>
    <w:rsid w:val="00382585"/>
    <w:rsid w:val="00383333"/>
    <w:rsid w:val="003848AF"/>
    <w:rsid w:val="0038493D"/>
    <w:rsid w:val="003861D3"/>
    <w:rsid w:val="003871AF"/>
    <w:rsid w:val="00387A83"/>
    <w:rsid w:val="0039050C"/>
    <w:rsid w:val="003906FD"/>
    <w:rsid w:val="00390957"/>
    <w:rsid w:val="00392877"/>
    <w:rsid w:val="00394BDF"/>
    <w:rsid w:val="003951A4"/>
    <w:rsid w:val="003953D9"/>
    <w:rsid w:val="003963C7"/>
    <w:rsid w:val="003964C8"/>
    <w:rsid w:val="003974B6"/>
    <w:rsid w:val="00397B94"/>
    <w:rsid w:val="00397CC5"/>
    <w:rsid w:val="003A0205"/>
    <w:rsid w:val="003A0AA9"/>
    <w:rsid w:val="003A0CDD"/>
    <w:rsid w:val="003A1FAB"/>
    <w:rsid w:val="003A20F2"/>
    <w:rsid w:val="003A352F"/>
    <w:rsid w:val="003A4DD7"/>
    <w:rsid w:val="003A5367"/>
    <w:rsid w:val="003A746B"/>
    <w:rsid w:val="003A77D5"/>
    <w:rsid w:val="003A78C0"/>
    <w:rsid w:val="003A7E92"/>
    <w:rsid w:val="003B1271"/>
    <w:rsid w:val="003B47FD"/>
    <w:rsid w:val="003B69E8"/>
    <w:rsid w:val="003B6DAB"/>
    <w:rsid w:val="003C0C59"/>
    <w:rsid w:val="003C1CFA"/>
    <w:rsid w:val="003C5091"/>
    <w:rsid w:val="003C5373"/>
    <w:rsid w:val="003C7BDB"/>
    <w:rsid w:val="003C7F02"/>
    <w:rsid w:val="003D084C"/>
    <w:rsid w:val="003D14A1"/>
    <w:rsid w:val="003D1B67"/>
    <w:rsid w:val="003D5B61"/>
    <w:rsid w:val="003D7CB0"/>
    <w:rsid w:val="003E1E8A"/>
    <w:rsid w:val="003E4801"/>
    <w:rsid w:val="003E62B5"/>
    <w:rsid w:val="003E6B5F"/>
    <w:rsid w:val="003E775B"/>
    <w:rsid w:val="003F0278"/>
    <w:rsid w:val="003F26F4"/>
    <w:rsid w:val="003F4073"/>
    <w:rsid w:val="003F5AFA"/>
    <w:rsid w:val="003F60B4"/>
    <w:rsid w:val="003F6324"/>
    <w:rsid w:val="004011A3"/>
    <w:rsid w:val="00402EB6"/>
    <w:rsid w:val="00403A95"/>
    <w:rsid w:val="00403CC1"/>
    <w:rsid w:val="00404549"/>
    <w:rsid w:val="00406089"/>
    <w:rsid w:val="0040694D"/>
    <w:rsid w:val="00406FDE"/>
    <w:rsid w:val="00410418"/>
    <w:rsid w:val="00411B3A"/>
    <w:rsid w:val="0041278A"/>
    <w:rsid w:val="00412887"/>
    <w:rsid w:val="00412A31"/>
    <w:rsid w:val="004208DF"/>
    <w:rsid w:val="00420C61"/>
    <w:rsid w:val="00420DCC"/>
    <w:rsid w:val="004212C9"/>
    <w:rsid w:val="004217C4"/>
    <w:rsid w:val="004223B1"/>
    <w:rsid w:val="00423A55"/>
    <w:rsid w:val="00426E41"/>
    <w:rsid w:val="00427250"/>
    <w:rsid w:val="00427999"/>
    <w:rsid w:val="00431C45"/>
    <w:rsid w:val="004321E3"/>
    <w:rsid w:val="00437243"/>
    <w:rsid w:val="004373CB"/>
    <w:rsid w:val="004402C0"/>
    <w:rsid w:val="00440E53"/>
    <w:rsid w:val="00441183"/>
    <w:rsid w:val="00441C72"/>
    <w:rsid w:val="004442A7"/>
    <w:rsid w:val="00447E21"/>
    <w:rsid w:val="00450D22"/>
    <w:rsid w:val="00456D6A"/>
    <w:rsid w:val="00462587"/>
    <w:rsid w:val="00462E08"/>
    <w:rsid w:val="00464622"/>
    <w:rsid w:val="00465B01"/>
    <w:rsid w:val="00471642"/>
    <w:rsid w:val="00474258"/>
    <w:rsid w:val="0047537A"/>
    <w:rsid w:val="0047580B"/>
    <w:rsid w:val="004765D8"/>
    <w:rsid w:val="00480133"/>
    <w:rsid w:val="004809D5"/>
    <w:rsid w:val="00481B44"/>
    <w:rsid w:val="00483405"/>
    <w:rsid w:val="0048403F"/>
    <w:rsid w:val="00484B0A"/>
    <w:rsid w:val="004862CF"/>
    <w:rsid w:val="00487EAA"/>
    <w:rsid w:val="00491E7E"/>
    <w:rsid w:val="00492398"/>
    <w:rsid w:val="00493787"/>
    <w:rsid w:val="004937E1"/>
    <w:rsid w:val="00494ADF"/>
    <w:rsid w:val="00494DD0"/>
    <w:rsid w:val="00495D0E"/>
    <w:rsid w:val="00495F71"/>
    <w:rsid w:val="0049680F"/>
    <w:rsid w:val="004A0CDE"/>
    <w:rsid w:val="004A1DFE"/>
    <w:rsid w:val="004A2CF1"/>
    <w:rsid w:val="004A2E02"/>
    <w:rsid w:val="004A34FF"/>
    <w:rsid w:val="004A49F6"/>
    <w:rsid w:val="004A4BE2"/>
    <w:rsid w:val="004A540E"/>
    <w:rsid w:val="004A6351"/>
    <w:rsid w:val="004B0A0C"/>
    <w:rsid w:val="004B0D68"/>
    <w:rsid w:val="004B135E"/>
    <w:rsid w:val="004B2C0A"/>
    <w:rsid w:val="004B3BB3"/>
    <w:rsid w:val="004C07D4"/>
    <w:rsid w:val="004C1110"/>
    <w:rsid w:val="004C1795"/>
    <w:rsid w:val="004C2DD6"/>
    <w:rsid w:val="004C5654"/>
    <w:rsid w:val="004C6E49"/>
    <w:rsid w:val="004C725E"/>
    <w:rsid w:val="004C7B5A"/>
    <w:rsid w:val="004C7D4B"/>
    <w:rsid w:val="004D03EA"/>
    <w:rsid w:val="004D0E9B"/>
    <w:rsid w:val="004D18D8"/>
    <w:rsid w:val="004D1DEA"/>
    <w:rsid w:val="004D39DC"/>
    <w:rsid w:val="004D4D92"/>
    <w:rsid w:val="004D5BFF"/>
    <w:rsid w:val="004D6B3E"/>
    <w:rsid w:val="004D6E3F"/>
    <w:rsid w:val="004D787B"/>
    <w:rsid w:val="004E09B9"/>
    <w:rsid w:val="004E0A9B"/>
    <w:rsid w:val="004E20DF"/>
    <w:rsid w:val="004E219C"/>
    <w:rsid w:val="004E2FFE"/>
    <w:rsid w:val="004E556E"/>
    <w:rsid w:val="004E7B07"/>
    <w:rsid w:val="004E7B76"/>
    <w:rsid w:val="004F23AE"/>
    <w:rsid w:val="004F2680"/>
    <w:rsid w:val="004F2F5D"/>
    <w:rsid w:val="004F4D90"/>
    <w:rsid w:val="004F7382"/>
    <w:rsid w:val="004F7D6A"/>
    <w:rsid w:val="005009C7"/>
    <w:rsid w:val="0050307F"/>
    <w:rsid w:val="005033F3"/>
    <w:rsid w:val="00506418"/>
    <w:rsid w:val="005100D0"/>
    <w:rsid w:val="00511B86"/>
    <w:rsid w:val="0051270F"/>
    <w:rsid w:val="00513B83"/>
    <w:rsid w:val="005148D9"/>
    <w:rsid w:val="00515059"/>
    <w:rsid w:val="00516AF3"/>
    <w:rsid w:val="005170FB"/>
    <w:rsid w:val="00520A26"/>
    <w:rsid w:val="00520DDD"/>
    <w:rsid w:val="00522146"/>
    <w:rsid w:val="0052528D"/>
    <w:rsid w:val="00526CBF"/>
    <w:rsid w:val="005301AF"/>
    <w:rsid w:val="005302EF"/>
    <w:rsid w:val="005308EC"/>
    <w:rsid w:val="00530BED"/>
    <w:rsid w:val="005317B6"/>
    <w:rsid w:val="00531ED7"/>
    <w:rsid w:val="00532EC6"/>
    <w:rsid w:val="00535C47"/>
    <w:rsid w:val="00535E7A"/>
    <w:rsid w:val="00536AD8"/>
    <w:rsid w:val="00543CE4"/>
    <w:rsid w:val="00544012"/>
    <w:rsid w:val="00544A6C"/>
    <w:rsid w:val="0054583C"/>
    <w:rsid w:val="00551728"/>
    <w:rsid w:val="0055500D"/>
    <w:rsid w:val="00555ADE"/>
    <w:rsid w:val="00556BE4"/>
    <w:rsid w:val="0055747F"/>
    <w:rsid w:val="0055799E"/>
    <w:rsid w:val="00560937"/>
    <w:rsid w:val="00560E3B"/>
    <w:rsid w:val="00562E3B"/>
    <w:rsid w:val="005639BD"/>
    <w:rsid w:val="00563EE5"/>
    <w:rsid w:val="00565C65"/>
    <w:rsid w:val="00567A1C"/>
    <w:rsid w:val="00571F06"/>
    <w:rsid w:val="00572B57"/>
    <w:rsid w:val="00573CB4"/>
    <w:rsid w:val="005743E3"/>
    <w:rsid w:val="005749A5"/>
    <w:rsid w:val="00574D3B"/>
    <w:rsid w:val="00574EAA"/>
    <w:rsid w:val="00575C50"/>
    <w:rsid w:val="0057601D"/>
    <w:rsid w:val="005772EF"/>
    <w:rsid w:val="00581661"/>
    <w:rsid w:val="00583999"/>
    <w:rsid w:val="005868C1"/>
    <w:rsid w:val="00587117"/>
    <w:rsid w:val="00590457"/>
    <w:rsid w:val="00594456"/>
    <w:rsid w:val="00596422"/>
    <w:rsid w:val="005979D0"/>
    <w:rsid w:val="005A0400"/>
    <w:rsid w:val="005A0633"/>
    <w:rsid w:val="005A0A4B"/>
    <w:rsid w:val="005A1197"/>
    <w:rsid w:val="005A625D"/>
    <w:rsid w:val="005A6BF8"/>
    <w:rsid w:val="005B06F2"/>
    <w:rsid w:val="005B0866"/>
    <w:rsid w:val="005B17CA"/>
    <w:rsid w:val="005B2B75"/>
    <w:rsid w:val="005B3B9E"/>
    <w:rsid w:val="005B4C18"/>
    <w:rsid w:val="005B6517"/>
    <w:rsid w:val="005B677B"/>
    <w:rsid w:val="005B6FF7"/>
    <w:rsid w:val="005B71AC"/>
    <w:rsid w:val="005C0183"/>
    <w:rsid w:val="005C09AB"/>
    <w:rsid w:val="005C0E81"/>
    <w:rsid w:val="005C548B"/>
    <w:rsid w:val="005C558E"/>
    <w:rsid w:val="005C743A"/>
    <w:rsid w:val="005D1434"/>
    <w:rsid w:val="005D2C14"/>
    <w:rsid w:val="005D3D8B"/>
    <w:rsid w:val="005D3DBA"/>
    <w:rsid w:val="005D3E34"/>
    <w:rsid w:val="005D4749"/>
    <w:rsid w:val="005D4A75"/>
    <w:rsid w:val="005D6590"/>
    <w:rsid w:val="005D7797"/>
    <w:rsid w:val="005E23FD"/>
    <w:rsid w:val="005E65FC"/>
    <w:rsid w:val="005F08DE"/>
    <w:rsid w:val="005F1CA1"/>
    <w:rsid w:val="005F3128"/>
    <w:rsid w:val="005F36A0"/>
    <w:rsid w:val="005F5DC6"/>
    <w:rsid w:val="005F612C"/>
    <w:rsid w:val="00601F35"/>
    <w:rsid w:val="006028BC"/>
    <w:rsid w:val="00602AB9"/>
    <w:rsid w:val="00604603"/>
    <w:rsid w:val="00605295"/>
    <w:rsid w:val="0060645C"/>
    <w:rsid w:val="00607122"/>
    <w:rsid w:val="00613568"/>
    <w:rsid w:val="0061541E"/>
    <w:rsid w:val="0062103A"/>
    <w:rsid w:val="00622B55"/>
    <w:rsid w:val="0062371B"/>
    <w:rsid w:val="006239A0"/>
    <w:rsid w:val="00624E02"/>
    <w:rsid w:val="0062567E"/>
    <w:rsid w:val="006269BF"/>
    <w:rsid w:val="00626FDB"/>
    <w:rsid w:val="00630F21"/>
    <w:rsid w:val="006317BE"/>
    <w:rsid w:val="006319A3"/>
    <w:rsid w:val="00631C50"/>
    <w:rsid w:val="00632CDE"/>
    <w:rsid w:val="006332B4"/>
    <w:rsid w:val="0063344B"/>
    <w:rsid w:val="00634940"/>
    <w:rsid w:val="00637F54"/>
    <w:rsid w:val="006401BF"/>
    <w:rsid w:val="00641BF4"/>
    <w:rsid w:val="00641CB0"/>
    <w:rsid w:val="00642B12"/>
    <w:rsid w:val="00642BA4"/>
    <w:rsid w:val="00643966"/>
    <w:rsid w:val="00644978"/>
    <w:rsid w:val="00645C43"/>
    <w:rsid w:val="006461AE"/>
    <w:rsid w:val="00647CF7"/>
    <w:rsid w:val="00651893"/>
    <w:rsid w:val="00652D15"/>
    <w:rsid w:val="00653153"/>
    <w:rsid w:val="0065517F"/>
    <w:rsid w:val="00655D0E"/>
    <w:rsid w:val="00655F98"/>
    <w:rsid w:val="0065656E"/>
    <w:rsid w:val="0065732F"/>
    <w:rsid w:val="006604EF"/>
    <w:rsid w:val="00661A54"/>
    <w:rsid w:val="006655B8"/>
    <w:rsid w:val="006716C8"/>
    <w:rsid w:val="00674786"/>
    <w:rsid w:val="00677FE2"/>
    <w:rsid w:val="006812AD"/>
    <w:rsid w:val="006816E1"/>
    <w:rsid w:val="006820A5"/>
    <w:rsid w:val="0068307D"/>
    <w:rsid w:val="00686426"/>
    <w:rsid w:val="00686BDE"/>
    <w:rsid w:val="00687B01"/>
    <w:rsid w:val="006919B4"/>
    <w:rsid w:val="00692399"/>
    <w:rsid w:val="006928F8"/>
    <w:rsid w:val="00693852"/>
    <w:rsid w:val="0069429E"/>
    <w:rsid w:val="006950D5"/>
    <w:rsid w:val="00697C28"/>
    <w:rsid w:val="006A04D4"/>
    <w:rsid w:val="006A1302"/>
    <w:rsid w:val="006A5373"/>
    <w:rsid w:val="006A619D"/>
    <w:rsid w:val="006B1439"/>
    <w:rsid w:val="006B160C"/>
    <w:rsid w:val="006B3DED"/>
    <w:rsid w:val="006B4C2E"/>
    <w:rsid w:val="006B6E48"/>
    <w:rsid w:val="006C06AB"/>
    <w:rsid w:val="006C10BD"/>
    <w:rsid w:val="006C1B24"/>
    <w:rsid w:val="006C1F6B"/>
    <w:rsid w:val="006C3222"/>
    <w:rsid w:val="006C33C1"/>
    <w:rsid w:val="006C3D1A"/>
    <w:rsid w:val="006C4F8E"/>
    <w:rsid w:val="006C6D22"/>
    <w:rsid w:val="006C73DF"/>
    <w:rsid w:val="006D04DE"/>
    <w:rsid w:val="006D154F"/>
    <w:rsid w:val="006D2E56"/>
    <w:rsid w:val="006D32C5"/>
    <w:rsid w:val="006D36DB"/>
    <w:rsid w:val="006D492B"/>
    <w:rsid w:val="006D6BA0"/>
    <w:rsid w:val="006D713D"/>
    <w:rsid w:val="006E204E"/>
    <w:rsid w:val="006E26A2"/>
    <w:rsid w:val="006E50C2"/>
    <w:rsid w:val="006E53D0"/>
    <w:rsid w:val="006E57CC"/>
    <w:rsid w:val="006E5870"/>
    <w:rsid w:val="006E7B9C"/>
    <w:rsid w:val="006F2874"/>
    <w:rsid w:val="006F2893"/>
    <w:rsid w:val="006F3AE5"/>
    <w:rsid w:val="006F6409"/>
    <w:rsid w:val="006F68C2"/>
    <w:rsid w:val="006F6B09"/>
    <w:rsid w:val="006F7312"/>
    <w:rsid w:val="006F7A5C"/>
    <w:rsid w:val="007033C9"/>
    <w:rsid w:val="007047B0"/>
    <w:rsid w:val="00705726"/>
    <w:rsid w:val="00710658"/>
    <w:rsid w:val="00711D28"/>
    <w:rsid w:val="007127D1"/>
    <w:rsid w:val="00712A4B"/>
    <w:rsid w:val="00712AA0"/>
    <w:rsid w:val="00712AC9"/>
    <w:rsid w:val="00712C0B"/>
    <w:rsid w:val="00714600"/>
    <w:rsid w:val="007158BB"/>
    <w:rsid w:val="00720025"/>
    <w:rsid w:val="00720299"/>
    <w:rsid w:val="007202A2"/>
    <w:rsid w:val="0072058E"/>
    <w:rsid w:val="00721BEC"/>
    <w:rsid w:val="0072232E"/>
    <w:rsid w:val="00723502"/>
    <w:rsid w:val="00725F93"/>
    <w:rsid w:val="00727998"/>
    <w:rsid w:val="007301C4"/>
    <w:rsid w:val="00730977"/>
    <w:rsid w:val="007316E3"/>
    <w:rsid w:val="00731D78"/>
    <w:rsid w:val="00733ACF"/>
    <w:rsid w:val="00733D67"/>
    <w:rsid w:val="00734493"/>
    <w:rsid w:val="0073483A"/>
    <w:rsid w:val="00734E0F"/>
    <w:rsid w:val="00735605"/>
    <w:rsid w:val="007364BF"/>
    <w:rsid w:val="00736509"/>
    <w:rsid w:val="00741978"/>
    <w:rsid w:val="00743C8E"/>
    <w:rsid w:val="00744C2F"/>
    <w:rsid w:val="007467F6"/>
    <w:rsid w:val="00750477"/>
    <w:rsid w:val="00751888"/>
    <w:rsid w:val="00751F12"/>
    <w:rsid w:val="00752535"/>
    <w:rsid w:val="00752B94"/>
    <w:rsid w:val="00753F5C"/>
    <w:rsid w:val="007550C1"/>
    <w:rsid w:val="00755948"/>
    <w:rsid w:val="00755CD2"/>
    <w:rsid w:val="00755D14"/>
    <w:rsid w:val="00760279"/>
    <w:rsid w:val="0076152B"/>
    <w:rsid w:val="0076313C"/>
    <w:rsid w:val="0076362C"/>
    <w:rsid w:val="007648DC"/>
    <w:rsid w:val="00764952"/>
    <w:rsid w:val="00764DE4"/>
    <w:rsid w:val="00765636"/>
    <w:rsid w:val="0076708E"/>
    <w:rsid w:val="00771037"/>
    <w:rsid w:val="00772ECD"/>
    <w:rsid w:val="00773744"/>
    <w:rsid w:val="007737C0"/>
    <w:rsid w:val="00773BF9"/>
    <w:rsid w:val="00773DB2"/>
    <w:rsid w:val="00773FBE"/>
    <w:rsid w:val="00775071"/>
    <w:rsid w:val="007756F4"/>
    <w:rsid w:val="00775E84"/>
    <w:rsid w:val="007776F6"/>
    <w:rsid w:val="007778FB"/>
    <w:rsid w:val="00780338"/>
    <w:rsid w:val="00780895"/>
    <w:rsid w:val="0078178D"/>
    <w:rsid w:val="00782F12"/>
    <w:rsid w:val="007832A1"/>
    <w:rsid w:val="00784208"/>
    <w:rsid w:val="00785F38"/>
    <w:rsid w:val="00787878"/>
    <w:rsid w:val="00790748"/>
    <w:rsid w:val="00791872"/>
    <w:rsid w:val="00792456"/>
    <w:rsid w:val="00792CC1"/>
    <w:rsid w:val="00794CC2"/>
    <w:rsid w:val="00795537"/>
    <w:rsid w:val="0079556C"/>
    <w:rsid w:val="00795CCE"/>
    <w:rsid w:val="007A5501"/>
    <w:rsid w:val="007A7FA5"/>
    <w:rsid w:val="007B0637"/>
    <w:rsid w:val="007B2012"/>
    <w:rsid w:val="007B22C0"/>
    <w:rsid w:val="007B23E7"/>
    <w:rsid w:val="007B33D8"/>
    <w:rsid w:val="007B5583"/>
    <w:rsid w:val="007B5870"/>
    <w:rsid w:val="007C0952"/>
    <w:rsid w:val="007C536C"/>
    <w:rsid w:val="007C5FC1"/>
    <w:rsid w:val="007D14A1"/>
    <w:rsid w:val="007D1A90"/>
    <w:rsid w:val="007D1B62"/>
    <w:rsid w:val="007D1C9D"/>
    <w:rsid w:val="007D1D5C"/>
    <w:rsid w:val="007D25A8"/>
    <w:rsid w:val="007D2AFD"/>
    <w:rsid w:val="007D359B"/>
    <w:rsid w:val="007D4094"/>
    <w:rsid w:val="007D4235"/>
    <w:rsid w:val="007D4858"/>
    <w:rsid w:val="007D4D73"/>
    <w:rsid w:val="007D5534"/>
    <w:rsid w:val="007D5D20"/>
    <w:rsid w:val="007E1272"/>
    <w:rsid w:val="007E176A"/>
    <w:rsid w:val="007E2364"/>
    <w:rsid w:val="007E2838"/>
    <w:rsid w:val="007E2BC1"/>
    <w:rsid w:val="007E3B23"/>
    <w:rsid w:val="007E3E31"/>
    <w:rsid w:val="007E4804"/>
    <w:rsid w:val="007E602F"/>
    <w:rsid w:val="007E6AA0"/>
    <w:rsid w:val="007E7A7F"/>
    <w:rsid w:val="007F0201"/>
    <w:rsid w:val="007F383B"/>
    <w:rsid w:val="007F3BBD"/>
    <w:rsid w:val="007F5979"/>
    <w:rsid w:val="007F7E15"/>
    <w:rsid w:val="00800817"/>
    <w:rsid w:val="00802C31"/>
    <w:rsid w:val="00802F68"/>
    <w:rsid w:val="00807FB5"/>
    <w:rsid w:val="008102B9"/>
    <w:rsid w:val="00811361"/>
    <w:rsid w:val="00811DF4"/>
    <w:rsid w:val="00814483"/>
    <w:rsid w:val="008158FE"/>
    <w:rsid w:val="008171FD"/>
    <w:rsid w:val="00820F35"/>
    <w:rsid w:val="00821390"/>
    <w:rsid w:val="00822A7D"/>
    <w:rsid w:val="00823068"/>
    <w:rsid w:val="0082313D"/>
    <w:rsid w:val="00823AE4"/>
    <w:rsid w:val="00825FE0"/>
    <w:rsid w:val="00826203"/>
    <w:rsid w:val="00826F8C"/>
    <w:rsid w:val="0082761E"/>
    <w:rsid w:val="0083136A"/>
    <w:rsid w:val="008326F8"/>
    <w:rsid w:val="00832EF3"/>
    <w:rsid w:val="00833136"/>
    <w:rsid w:val="008362FA"/>
    <w:rsid w:val="00842B71"/>
    <w:rsid w:val="00844677"/>
    <w:rsid w:val="008446A9"/>
    <w:rsid w:val="00845BE6"/>
    <w:rsid w:val="00845F1D"/>
    <w:rsid w:val="00850894"/>
    <w:rsid w:val="00851AC3"/>
    <w:rsid w:val="00851C3B"/>
    <w:rsid w:val="00851CF6"/>
    <w:rsid w:val="0085304F"/>
    <w:rsid w:val="00853400"/>
    <w:rsid w:val="00854377"/>
    <w:rsid w:val="00854ED3"/>
    <w:rsid w:val="0086141A"/>
    <w:rsid w:val="00863C3D"/>
    <w:rsid w:val="00863CB2"/>
    <w:rsid w:val="00865E29"/>
    <w:rsid w:val="008662C6"/>
    <w:rsid w:val="008663CE"/>
    <w:rsid w:val="00872928"/>
    <w:rsid w:val="0087503F"/>
    <w:rsid w:val="0087537F"/>
    <w:rsid w:val="00875963"/>
    <w:rsid w:val="00876C83"/>
    <w:rsid w:val="00876F6A"/>
    <w:rsid w:val="00877196"/>
    <w:rsid w:val="00877AC6"/>
    <w:rsid w:val="00877B2C"/>
    <w:rsid w:val="00880305"/>
    <w:rsid w:val="00880F1E"/>
    <w:rsid w:val="00881D85"/>
    <w:rsid w:val="00883926"/>
    <w:rsid w:val="00886F48"/>
    <w:rsid w:val="0088718B"/>
    <w:rsid w:val="00890347"/>
    <w:rsid w:val="0089211C"/>
    <w:rsid w:val="00892CB3"/>
    <w:rsid w:val="008936A1"/>
    <w:rsid w:val="008944C0"/>
    <w:rsid w:val="0089613A"/>
    <w:rsid w:val="00897B72"/>
    <w:rsid w:val="00897E35"/>
    <w:rsid w:val="00897EDC"/>
    <w:rsid w:val="008A0D72"/>
    <w:rsid w:val="008A1A0A"/>
    <w:rsid w:val="008A1EDE"/>
    <w:rsid w:val="008A2874"/>
    <w:rsid w:val="008A2E90"/>
    <w:rsid w:val="008A35A8"/>
    <w:rsid w:val="008A4221"/>
    <w:rsid w:val="008A72FC"/>
    <w:rsid w:val="008A795C"/>
    <w:rsid w:val="008A79D6"/>
    <w:rsid w:val="008B2089"/>
    <w:rsid w:val="008B3474"/>
    <w:rsid w:val="008B44B5"/>
    <w:rsid w:val="008B6CF3"/>
    <w:rsid w:val="008B6FF7"/>
    <w:rsid w:val="008B78D3"/>
    <w:rsid w:val="008B7E74"/>
    <w:rsid w:val="008C1503"/>
    <w:rsid w:val="008C197E"/>
    <w:rsid w:val="008C451A"/>
    <w:rsid w:val="008C6146"/>
    <w:rsid w:val="008C6891"/>
    <w:rsid w:val="008D24E8"/>
    <w:rsid w:val="008D264C"/>
    <w:rsid w:val="008D3B13"/>
    <w:rsid w:val="008D529C"/>
    <w:rsid w:val="008D64E0"/>
    <w:rsid w:val="008D6B4B"/>
    <w:rsid w:val="008D6C9A"/>
    <w:rsid w:val="008E234E"/>
    <w:rsid w:val="008E38D6"/>
    <w:rsid w:val="008E4155"/>
    <w:rsid w:val="008E58E7"/>
    <w:rsid w:val="008E67F4"/>
    <w:rsid w:val="008E6870"/>
    <w:rsid w:val="008E749E"/>
    <w:rsid w:val="008E7B4A"/>
    <w:rsid w:val="008F0A6F"/>
    <w:rsid w:val="008F0A7A"/>
    <w:rsid w:val="008F209D"/>
    <w:rsid w:val="008F3171"/>
    <w:rsid w:val="008F3B38"/>
    <w:rsid w:val="008F40C0"/>
    <w:rsid w:val="008F454A"/>
    <w:rsid w:val="008F49F3"/>
    <w:rsid w:val="008F4A2D"/>
    <w:rsid w:val="008F523A"/>
    <w:rsid w:val="008F621F"/>
    <w:rsid w:val="008F6539"/>
    <w:rsid w:val="008F6ED7"/>
    <w:rsid w:val="008F7161"/>
    <w:rsid w:val="00900791"/>
    <w:rsid w:val="00900946"/>
    <w:rsid w:val="00900953"/>
    <w:rsid w:val="009012BE"/>
    <w:rsid w:val="00901E0C"/>
    <w:rsid w:val="00902F3C"/>
    <w:rsid w:val="009030B5"/>
    <w:rsid w:val="0090379C"/>
    <w:rsid w:val="00903DAC"/>
    <w:rsid w:val="009041DC"/>
    <w:rsid w:val="00906692"/>
    <w:rsid w:val="00907647"/>
    <w:rsid w:val="00907792"/>
    <w:rsid w:val="00911F24"/>
    <w:rsid w:val="00913556"/>
    <w:rsid w:val="00914A4C"/>
    <w:rsid w:val="00914E3B"/>
    <w:rsid w:val="00916288"/>
    <w:rsid w:val="00916A08"/>
    <w:rsid w:val="00917B2C"/>
    <w:rsid w:val="00920691"/>
    <w:rsid w:val="0092437C"/>
    <w:rsid w:val="009263FE"/>
    <w:rsid w:val="00927118"/>
    <w:rsid w:val="0093039E"/>
    <w:rsid w:val="00930792"/>
    <w:rsid w:val="00931A84"/>
    <w:rsid w:val="009325D4"/>
    <w:rsid w:val="00933E14"/>
    <w:rsid w:val="00935997"/>
    <w:rsid w:val="00941CF0"/>
    <w:rsid w:val="00942D03"/>
    <w:rsid w:val="009448E4"/>
    <w:rsid w:val="00945F80"/>
    <w:rsid w:val="00950274"/>
    <w:rsid w:val="00951446"/>
    <w:rsid w:val="009527E0"/>
    <w:rsid w:val="009529CF"/>
    <w:rsid w:val="00953DB1"/>
    <w:rsid w:val="009554EA"/>
    <w:rsid w:val="0095670F"/>
    <w:rsid w:val="00956EC8"/>
    <w:rsid w:val="00957E7C"/>
    <w:rsid w:val="00960375"/>
    <w:rsid w:val="00961960"/>
    <w:rsid w:val="00963A0A"/>
    <w:rsid w:val="00965FC6"/>
    <w:rsid w:val="009669DC"/>
    <w:rsid w:val="00970173"/>
    <w:rsid w:val="0097027C"/>
    <w:rsid w:val="0097579D"/>
    <w:rsid w:val="00981F99"/>
    <w:rsid w:val="00982E17"/>
    <w:rsid w:val="00983587"/>
    <w:rsid w:val="009836BD"/>
    <w:rsid w:val="00984152"/>
    <w:rsid w:val="009856F9"/>
    <w:rsid w:val="00985939"/>
    <w:rsid w:val="00991767"/>
    <w:rsid w:val="00992F90"/>
    <w:rsid w:val="009940A9"/>
    <w:rsid w:val="00995BD2"/>
    <w:rsid w:val="00996137"/>
    <w:rsid w:val="009961F1"/>
    <w:rsid w:val="00996342"/>
    <w:rsid w:val="0099640F"/>
    <w:rsid w:val="00996567"/>
    <w:rsid w:val="009A08AB"/>
    <w:rsid w:val="009A272E"/>
    <w:rsid w:val="009B065D"/>
    <w:rsid w:val="009B108C"/>
    <w:rsid w:val="009B1415"/>
    <w:rsid w:val="009B1AFA"/>
    <w:rsid w:val="009B1FB4"/>
    <w:rsid w:val="009B24A8"/>
    <w:rsid w:val="009B2BAE"/>
    <w:rsid w:val="009B3125"/>
    <w:rsid w:val="009B375D"/>
    <w:rsid w:val="009B6002"/>
    <w:rsid w:val="009B69E0"/>
    <w:rsid w:val="009B71B3"/>
    <w:rsid w:val="009B75D7"/>
    <w:rsid w:val="009B785D"/>
    <w:rsid w:val="009C02F0"/>
    <w:rsid w:val="009C1817"/>
    <w:rsid w:val="009C1BA4"/>
    <w:rsid w:val="009C1FBC"/>
    <w:rsid w:val="009C2D5D"/>
    <w:rsid w:val="009C2DDA"/>
    <w:rsid w:val="009C4493"/>
    <w:rsid w:val="009C537D"/>
    <w:rsid w:val="009C6E9A"/>
    <w:rsid w:val="009C770E"/>
    <w:rsid w:val="009C7DFC"/>
    <w:rsid w:val="009D07EB"/>
    <w:rsid w:val="009D0C81"/>
    <w:rsid w:val="009D1FBA"/>
    <w:rsid w:val="009D24FA"/>
    <w:rsid w:val="009D40BE"/>
    <w:rsid w:val="009D571C"/>
    <w:rsid w:val="009D5BA7"/>
    <w:rsid w:val="009D770F"/>
    <w:rsid w:val="009E1608"/>
    <w:rsid w:val="009E237C"/>
    <w:rsid w:val="009E40AD"/>
    <w:rsid w:val="009E5B70"/>
    <w:rsid w:val="009E5E20"/>
    <w:rsid w:val="009E700C"/>
    <w:rsid w:val="009F3FAA"/>
    <w:rsid w:val="009F4CC1"/>
    <w:rsid w:val="009F5E41"/>
    <w:rsid w:val="009F72CC"/>
    <w:rsid w:val="00A0116F"/>
    <w:rsid w:val="00A01596"/>
    <w:rsid w:val="00A02B16"/>
    <w:rsid w:val="00A073D3"/>
    <w:rsid w:val="00A07DF2"/>
    <w:rsid w:val="00A07E1E"/>
    <w:rsid w:val="00A07F34"/>
    <w:rsid w:val="00A07FC7"/>
    <w:rsid w:val="00A121D2"/>
    <w:rsid w:val="00A1311F"/>
    <w:rsid w:val="00A14F8D"/>
    <w:rsid w:val="00A16EFA"/>
    <w:rsid w:val="00A20EB9"/>
    <w:rsid w:val="00A215A8"/>
    <w:rsid w:val="00A21922"/>
    <w:rsid w:val="00A2313E"/>
    <w:rsid w:val="00A26088"/>
    <w:rsid w:val="00A2657F"/>
    <w:rsid w:val="00A26F71"/>
    <w:rsid w:val="00A27D22"/>
    <w:rsid w:val="00A30958"/>
    <w:rsid w:val="00A321CB"/>
    <w:rsid w:val="00A34327"/>
    <w:rsid w:val="00A353E2"/>
    <w:rsid w:val="00A35586"/>
    <w:rsid w:val="00A35717"/>
    <w:rsid w:val="00A36B8E"/>
    <w:rsid w:val="00A374B5"/>
    <w:rsid w:val="00A41029"/>
    <w:rsid w:val="00A424E7"/>
    <w:rsid w:val="00A430A7"/>
    <w:rsid w:val="00A4327A"/>
    <w:rsid w:val="00A46B55"/>
    <w:rsid w:val="00A47ABC"/>
    <w:rsid w:val="00A5030A"/>
    <w:rsid w:val="00A516D6"/>
    <w:rsid w:val="00A52AA6"/>
    <w:rsid w:val="00A5468F"/>
    <w:rsid w:val="00A57C9B"/>
    <w:rsid w:val="00A60449"/>
    <w:rsid w:val="00A61939"/>
    <w:rsid w:val="00A62A33"/>
    <w:rsid w:val="00A63093"/>
    <w:rsid w:val="00A646C2"/>
    <w:rsid w:val="00A65733"/>
    <w:rsid w:val="00A65848"/>
    <w:rsid w:val="00A66F97"/>
    <w:rsid w:val="00A70606"/>
    <w:rsid w:val="00A71E3F"/>
    <w:rsid w:val="00A7514A"/>
    <w:rsid w:val="00A763FD"/>
    <w:rsid w:val="00A767A8"/>
    <w:rsid w:val="00A778BF"/>
    <w:rsid w:val="00A77F1B"/>
    <w:rsid w:val="00A80562"/>
    <w:rsid w:val="00A84B13"/>
    <w:rsid w:val="00A8502C"/>
    <w:rsid w:val="00A87F92"/>
    <w:rsid w:val="00A90842"/>
    <w:rsid w:val="00A90A0D"/>
    <w:rsid w:val="00A92B83"/>
    <w:rsid w:val="00A92D1F"/>
    <w:rsid w:val="00A94205"/>
    <w:rsid w:val="00A959A6"/>
    <w:rsid w:val="00A96261"/>
    <w:rsid w:val="00AA08F8"/>
    <w:rsid w:val="00AA1276"/>
    <w:rsid w:val="00AA26AF"/>
    <w:rsid w:val="00AA375C"/>
    <w:rsid w:val="00AA6047"/>
    <w:rsid w:val="00AA7ED8"/>
    <w:rsid w:val="00AA7F06"/>
    <w:rsid w:val="00AB2BA2"/>
    <w:rsid w:val="00AB3F81"/>
    <w:rsid w:val="00AB4F51"/>
    <w:rsid w:val="00AB6162"/>
    <w:rsid w:val="00AB627D"/>
    <w:rsid w:val="00AB6459"/>
    <w:rsid w:val="00AB7233"/>
    <w:rsid w:val="00AC2B60"/>
    <w:rsid w:val="00AC3477"/>
    <w:rsid w:val="00AC3A8E"/>
    <w:rsid w:val="00AC7A7F"/>
    <w:rsid w:val="00AD1529"/>
    <w:rsid w:val="00AD1DA2"/>
    <w:rsid w:val="00AD2612"/>
    <w:rsid w:val="00AD3CC3"/>
    <w:rsid w:val="00AD4383"/>
    <w:rsid w:val="00AD52D0"/>
    <w:rsid w:val="00AD63B8"/>
    <w:rsid w:val="00AD74E5"/>
    <w:rsid w:val="00AE0DCB"/>
    <w:rsid w:val="00AE22C5"/>
    <w:rsid w:val="00AE2549"/>
    <w:rsid w:val="00AE2E75"/>
    <w:rsid w:val="00AE3B82"/>
    <w:rsid w:val="00AE3E65"/>
    <w:rsid w:val="00AF00E5"/>
    <w:rsid w:val="00AF0A37"/>
    <w:rsid w:val="00AF30F9"/>
    <w:rsid w:val="00AF3BE8"/>
    <w:rsid w:val="00AF4FD4"/>
    <w:rsid w:val="00AF5ED1"/>
    <w:rsid w:val="00AF6459"/>
    <w:rsid w:val="00B002CE"/>
    <w:rsid w:val="00B00E94"/>
    <w:rsid w:val="00B01002"/>
    <w:rsid w:val="00B01C51"/>
    <w:rsid w:val="00B01D30"/>
    <w:rsid w:val="00B03092"/>
    <w:rsid w:val="00B0403C"/>
    <w:rsid w:val="00B04790"/>
    <w:rsid w:val="00B05D65"/>
    <w:rsid w:val="00B06628"/>
    <w:rsid w:val="00B10F88"/>
    <w:rsid w:val="00B133CF"/>
    <w:rsid w:val="00B13971"/>
    <w:rsid w:val="00B14A48"/>
    <w:rsid w:val="00B157BE"/>
    <w:rsid w:val="00B15AC1"/>
    <w:rsid w:val="00B17CB2"/>
    <w:rsid w:val="00B219BB"/>
    <w:rsid w:val="00B26E04"/>
    <w:rsid w:val="00B2725B"/>
    <w:rsid w:val="00B305A1"/>
    <w:rsid w:val="00B30ED6"/>
    <w:rsid w:val="00B36549"/>
    <w:rsid w:val="00B410CB"/>
    <w:rsid w:val="00B414E5"/>
    <w:rsid w:val="00B41F2F"/>
    <w:rsid w:val="00B4203F"/>
    <w:rsid w:val="00B436B0"/>
    <w:rsid w:val="00B4499C"/>
    <w:rsid w:val="00B44C8B"/>
    <w:rsid w:val="00B50343"/>
    <w:rsid w:val="00B51337"/>
    <w:rsid w:val="00B5242E"/>
    <w:rsid w:val="00B52CB3"/>
    <w:rsid w:val="00B53458"/>
    <w:rsid w:val="00B54E85"/>
    <w:rsid w:val="00B556B1"/>
    <w:rsid w:val="00B56515"/>
    <w:rsid w:val="00B57B78"/>
    <w:rsid w:val="00B57CEE"/>
    <w:rsid w:val="00B60826"/>
    <w:rsid w:val="00B61AE2"/>
    <w:rsid w:val="00B636ED"/>
    <w:rsid w:val="00B63B6C"/>
    <w:rsid w:val="00B64867"/>
    <w:rsid w:val="00B64D60"/>
    <w:rsid w:val="00B674B7"/>
    <w:rsid w:val="00B67A2E"/>
    <w:rsid w:val="00B70551"/>
    <w:rsid w:val="00B73446"/>
    <w:rsid w:val="00B76871"/>
    <w:rsid w:val="00B76B4F"/>
    <w:rsid w:val="00B80910"/>
    <w:rsid w:val="00B824C8"/>
    <w:rsid w:val="00B83C6F"/>
    <w:rsid w:val="00B84415"/>
    <w:rsid w:val="00B846C1"/>
    <w:rsid w:val="00B869F1"/>
    <w:rsid w:val="00B910D9"/>
    <w:rsid w:val="00B91252"/>
    <w:rsid w:val="00B940D6"/>
    <w:rsid w:val="00B97355"/>
    <w:rsid w:val="00B97EAD"/>
    <w:rsid w:val="00BA1554"/>
    <w:rsid w:val="00BA1B98"/>
    <w:rsid w:val="00BA20A8"/>
    <w:rsid w:val="00BA2783"/>
    <w:rsid w:val="00BA353F"/>
    <w:rsid w:val="00BA5068"/>
    <w:rsid w:val="00BA55E6"/>
    <w:rsid w:val="00BA5BA4"/>
    <w:rsid w:val="00BA6B88"/>
    <w:rsid w:val="00BA76D9"/>
    <w:rsid w:val="00BB08BD"/>
    <w:rsid w:val="00BB201E"/>
    <w:rsid w:val="00BB238C"/>
    <w:rsid w:val="00BB4BA8"/>
    <w:rsid w:val="00BB5E77"/>
    <w:rsid w:val="00BB67C3"/>
    <w:rsid w:val="00BB7C01"/>
    <w:rsid w:val="00BC04E4"/>
    <w:rsid w:val="00BC09AF"/>
    <w:rsid w:val="00BC0C17"/>
    <w:rsid w:val="00BC0D8F"/>
    <w:rsid w:val="00BC20AB"/>
    <w:rsid w:val="00BC4AF7"/>
    <w:rsid w:val="00BC72D8"/>
    <w:rsid w:val="00BD1156"/>
    <w:rsid w:val="00BD3474"/>
    <w:rsid w:val="00BD7B6A"/>
    <w:rsid w:val="00BE145E"/>
    <w:rsid w:val="00BE2D1F"/>
    <w:rsid w:val="00BE2FBC"/>
    <w:rsid w:val="00BE473D"/>
    <w:rsid w:val="00BE4A10"/>
    <w:rsid w:val="00BE4D9E"/>
    <w:rsid w:val="00BF0175"/>
    <w:rsid w:val="00BF44F6"/>
    <w:rsid w:val="00BF52C6"/>
    <w:rsid w:val="00BF682C"/>
    <w:rsid w:val="00BF6A1A"/>
    <w:rsid w:val="00BF750C"/>
    <w:rsid w:val="00C01095"/>
    <w:rsid w:val="00C01DCB"/>
    <w:rsid w:val="00C06AAC"/>
    <w:rsid w:val="00C1487D"/>
    <w:rsid w:val="00C14FDE"/>
    <w:rsid w:val="00C15466"/>
    <w:rsid w:val="00C15DC6"/>
    <w:rsid w:val="00C21E58"/>
    <w:rsid w:val="00C228CE"/>
    <w:rsid w:val="00C233BA"/>
    <w:rsid w:val="00C239A5"/>
    <w:rsid w:val="00C248BC"/>
    <w:rsid w:val="00C30248"/>
    <w:rsid w:val="00C3180A"/>
    <w:rsid w:val="00C34683"/>
    <w:rsid w:val="00C34A40"/>
    <w:rsid w:val="00C34C6F"/>
    <w:rsid w:val="00C35242"/>
    <w:rsid w:val="00C3698F"/>
    <w:rsid w:val="00C37521"/>
    <w:rsid w:val="00C37CD0"/>
    <w:rsid w:val="00C41E9D"/>
    <w:rsid w:val="00C461EF"/>
    <w:rsid w:val="00C46A0F"/>
    <w:rsid w:val="00C50D47"/>
    <w:rsid w:val="00C50E23"/>
    <w:rsid w:val="00C53D7F"/>
    <w:rsid w:val="00C5730A"/>
    <w:rsid w:val="00C57334"/>
    <w:rsid w:val="00C5752F"/>
    <w:rsid w:val="00C60D49"/>
    <w:rsid w:val="00C622A9"/>
    <w:rsid w:val="00C62735"/>
    <w:rsid w:val="00C630C5"/>
    <w:rsid w:val="00C6420C"/>
    <w:rsid w:val="00C646B3"/>
    <w:rsid w:val="00C72343"/>
    <w:rsid w:val="00C733C3"/>
    <w:rsid w:val="00C819B0"/>
    <w:rsid w:val="00C81B7E"/>
    <w:rsid w:val="00C83122"/>
    <w:rsid w:val="00C84A02"/>
    <w:rsid w:val="00C862A4"/>
    <w:rsid w:val="00C90905"/>
    <w:rsid w:val="00C90D65"/>
    <w:rsid w:val="00C90E5A"/>
    <w:rsid w:val="00C92C95"/>
    <w:rsid w:val="00C92D67"/>
    <w:rsid w:val="00C92FC4"/>
    <w:rsid w:val="00C93BA5"/>
    <w:rsid w:val="00C97EF5"/>
    <w:rsid w:val="00CA2EB9"/>
    <w:rsid w:val="00CA424C"/>
    <w:rsid w:val="00CA4DEB"/>
    <w:rsid w:val="00CA5A3B"/>
    <w:rsid w:val="00CA795B"/>
    <w:rsid w:val="00CA7A37"/>
    <w:rsid w:val="00CA7F2F"/>
    <w:rsid w:val="00CB6CC0"/>
    <w:rsid w:val="00CC1058"/>
    <w:rsid w:val="00CC12EC"/>
    <w:rsid w:val="00CC1B5D"/>
    <w:rsid w:val="00CC3121"/>
    <w:rsid w:val="00CC3C42"/>
    <w:rsid w:val="00CC5AFC"/>
    <w:rsid w:val="00CC6858"/>
    <w:rsid w:val="00CC69EF"/>
    <w:rsid w:val="00CC6F80"/>
    <w:rsid w:val="00CD06CA"/>
    <w:rsid w:val="00CD2182"/>
    <w:rsid w:val="00CD304E"/>
    <w:rsid w:val="00CD6C63"/>
    <w:rsid w:val="00CD77B3"/>
    <w:rsid w:val="00CE1F6D"/>
    <w:rsid w:val="00CE3BD1"/>
    <w:rsid w:val="00CE3FD5"/>
    <w:rsid w:val="00CE5363"/>
    <w:rsid w:val="00CE5F3F"/>
    <w:rsid w:val="00CE74B6"/>
    <w:rsid w:val="00CF1749"/>
    <w:rsid w:val="00CF35FD"/>
    <w:rsid w:val="00CF3A13"/>
    <w:rsid w:val="00CF3D19"/>
    <w:rsid w:val="00CF6D81"/>
    <w:rsid w:val="00D013D5"/>
    <w:rsid w:val="00D0146F"/>
    <w:rsid w:val="00D01484"/>
    <w:rsid w:val="00D028E1"/>
    <w:rsid w:val="00D03B8C"/>
    <w:rsid w:val="00D04DAC"/>
    <w:rsid w:val="00D05A46"/>
    <w:rsid w:val="00D07FC5"/>
    <w:rsid w:val="00D14538"/>
    <w:rsid w:val="00D145F0"/>
    <w:rsid w:val="00D162ED"/>
    <w:rsid w:val="00D163A7"/>
    <w:rsid w:val="00D16562"/>
    <w:rsid w:val="00D2123C"/>
    <w:rsid w:val="00D21D76"/>
    <w:rsid w:val="00D2234C"/>
    <w:rsid w:val="00D22A2E"/>
    <w:rsid w:val="00D22AA3"/>
    <w:rsid w:val="00D23539"/>
    <w:rsid w:val="00D2466A"/>
    <w:rsid w:val="00D2566E"/>
    <w:rsid w:val="00D25C63"/>
    <w:rsid w:val="00D26DB0"/>
    <w:rsid w:val="00D3066F"/>
    <w:rsid w:val="00D30C9E"/>
    <w:rsid w:val="00D312CA"/>
    <w:rsid w:val="00D316A2"/>
    <w:rsid w:val="00D32D05"/>
    <w:rsid w:val="00D34206"/>
    <w:rsid w:val="00D344BF"/>
    <w:rsid w:val="00D358E3"/>
    <w:rsid w:val="00D37971"/>
    <w:rsid w:val="00D37A3D"/>
    <w:rsid w:val="00D37CCA"/>
    <w:rsid w:val="00D42907"/>
    <w:rsid w:val="00D43434"/>
    <w:rsid w:val="00D4454F"/>
    <w:rsid w:val="00D44C70"/>
    <w:rsid w:val="00D45E35"/>
    <w:rsid w:val="00D463AE"/>
    <w:rsid w:val="00D46403"/>
    <w:rsid w:val="00D46592"/>
    <w:rsid w:val="00D50FCE"/>
    <w:rsid w:val="00D5117D"/>
    <w:rsid w:val="00D5382A"/>
    <w:rsid w:val="00D53C40"/>
    <w:rsid w:val="00D5545A"/>
    <w:rsid w:val="00D556A8"/>
    <w:rsid w:val="00D56EDC"/>
    <w:rsid w:val="00D57494"/>
    <w:rsid w:val="00D57A55"/>
    <w:rsid w:val="00D57C82"/>
    <w:rsid w:val="00D6329D"/>
    <w:rsid w:val="00D64A60"/>
    <w:rsid w:val="00D703F4"/>
    <w:rsid w:val="00D70B98"/>
    <w:rsid w:val="00D720E7"/>
    <w:rsid w:val="00D737CC"/>
    <w:rsid w:val="00D746D4"/>
    <w:rsid w:val="00D77D61"/>
    <w:rsid w:val="00D80C86"/>
    <w:rsid w:val="00D82810"/>
    <w:rsid w:val="00D84BCB"/>
    <w:rsid w:val="00D85C7B"/>
    <w:rsid w:val="00D85F41"/>
    <w:rsid w:val="00D862D9"/>
    <w:rsid w:val="00D8688C"/>
    <w:rsid w:val="00D87D81"/>
    <w:rsid w:val="00D90080"/>
    <w:rsid w:val="00D9021D"/>
    <w:rsid w:val="00D9084D"/>
    <w:rsid w:val="00D90BA0"/>
    <w:rsid w:val="00D9156D"/>
    <w:rsid w:val="00D93312"/>
    <w:rsid w:val="00D935A7"/>
    <w:rsid w:val="00D94F45"/>
    <w:rsid w:val="00D95D1B"/>
    <w:rsid w:val="00D9693D"/>
    <w:rsid w:val="00D96A93"/>
    <w:rsid w:val="00D974CD"/>
    <w:rsid w:val="00DA091E"/>
    <w:rsid w:val="00DA2700"/>
    <w:rsid w:val="00DA40FC"/>
    <w:rsid w:val="00DA493E"/>
    <w:rsid w:val="00DB06FB"/>
    <w:rsid w:val="00DB0D79"/>
    <w:rsid w:val="00DB381E"/>
    <w:rsid w:val="00DC3BFA"/>
    <w:rsid w:val="00DC4593"/>
    <w:rsid w:val="00DC57FF"/>
    <w:rsid w:val="00DC64A7"/>
    <w:rsid w:val="00DC6583"/>
    <w:rsid w:val="00DC6F79"/>
    <w:rsid w:val="00DC7854"/>
    <w:rsid w:val="00DC7F44"/>
    <w:rsid w:val="00DD1249"/>
    <w:rsid w:val="00DD404A"/>
    <w:rsid w:val="00DD4219"/>
    <w:rsid w:val="00DD6B27"/>
    <w:rsid w:val="00DD6D37"/>
    <w:rsid w:val="00DD7BA3"/>
    <w:rsid w:val="00DE028A"/>
    <w:rsid w:val="00DE1B23"/>
    <w:rsid w:val="00DE21D3"/>
    <w:rsid w:val="00DE57F3"/>
    <w:rsid w:val="00DE742B"/>
    <w:rsid w:val="00DF0AC9"/>
    <w:rsid w:val="00DF0B93"/>
    <w:rsid w:val="00DF11CF"/>
    <w:rsid w:val="00DF397E"/>
    <w:rsid w:val="00DF42DB"/>
    <w:rsid w:val="00DF4567"/>
    <w:rsid w:val="00DF61CD"/>
    <w:rsid w:val="00E0104D"/>
    <w:rsid w:val="00E012BD"/>
    <w:rsid w:val="00E025E6"/>
    <w:rsid w:val="00E02C0D"/>
    <w:rsid w:val="00E0300C"/>
    <w:rsid w:val="00E032E6"/>
    <w:rsid w:val="00E05210"/>
    <w:rsid w:val="00E05F0F"/>
    <w:rsid w:val="00E06896"/>
    <w:rsid w:val="00E07CC1"/>
    <w:rsid w:val="00E11E2E"/>
    <w:rsid w:val="00E13C8A"/>
    <w:rsid w:val="00E14889"/>
    <w:rsid w:val="00E20050"/>
    <w:rsid w:val="00E20BD1"/>
    <w:rsid w:val="00E20F0C"/>
    <w:rsid w:val="00E2154F"/>
    <w:rsid w:val="00E22003"/>
    <w:rsid w:val="00E22BF9"/>
    <w:rsid w:val="00E2657D"/>
    <w:rsid w:val="00E26612"/>
    <w:rsid w:val="00E26BA7"/>
    <w:rsid w:val="00E26CC6"/>
    <w:rsid w:val="00E31D46"/>
    <w:rsid w:val="00E32EF9"/>
    <w:rsid w:val="00E34B18"/>
    <w:rsid w:val="00E36701"/>
    <w:rsid w:val="00E36F65"/>
    <w:rsid w:val="00E42337"/>
    <w:rsid w:val="00E424D9"/>
    <w:rsid w:val="00E43252"/>
    <w:rsid w:val="00E44F68"/>
    <w:rsid w:val="00E4500E"/>
    <w:rsid w:val="00E460FB"/>
    <w:rsid w:val="00E4698D"/>
    <w:rsid w:val="00E479A7"/>
    <w:rsid w:val="00E50719"/>
    <w:rsid w:val="00E511B1"/>
    <w:rsid w:val="00E51D19"/>
    <w:rsid w:val="00E53DEB"/>
    <w:rsid w:val="00E55AD2"/>
    <w:rsid w:val="00E5755A"/>
    <w:rsid w:val="00E643BA"/>
    <w:rsid w:val="00E66E78"/>
    <w:rsid w:val="00E66E89"/>
    <w:rsid w:val="00E671F6"/>
    <w:rsid w:val="00E67D06"/>
    <w:rsid w:val="00E71E45"/>
    <w:rsid w:val="00E728B7"/>
    <w:rsid w:val="00E72A41"/>
    <w:rsid w:val="00E73B14"/>
    <w:rsid w:val="00E73E19"/>
    <w:rsid w:val="00E73F1A"/>
    <w:rsid w:val="00E7435D"/>
    <w:rsid w:val="00E759E3"/>
    <w:rsid w:val="00E77648"/>
    <w:rsid w:val="00E80478"/>
    <w:rsid w:val="00E82F53"/>
    <w:rsid w:val="00E85C2D"/>
    <w:rsid w:val="00E86662"/>
    <w:rsid w:val="00E86804"/>
    <w:rsid w:val="00E86DE5"/>
    <w:rsid w:val="00E87B15"/>
    <w:rsid w:val="00E9045C"/>
    <w:rsid w:val="00E904B3"/>
    <w:rsid w:val="00E96D58"/>
    <w:rsid w:val="00EA1E1E"/>
    <w:rsid w:val="00EA2F06"/>
    <w:rsid w:val="00EA603A"/>
    <w:rsid w:val="00EB07B0"/>
    <w:rsid w:val="00EB0929"/>
    <w:rsid w:val="00EB2667"/>
    <w:rsid w:val="00EB3432"/>
    <w:rsid w:val="00EB535A"/>
    <w:rsid w:val="00EB58C3"/>
    <w:rsid w:val="00EB6548"/>
    <w:rsid w:val="00EB76F2"/>
    <w:rsid w:val="00EC0878"/>
    <w:rsid w:val="00EC1354"/>
    <w:rsid w:val="00EC1B14"/>
    <w:rsid w:val="00EC2A65"/>
    <w:rsid w:val="00EC4892"/>
    <w:rsid w:val="00EC5ECE"/>
    <w:rsid w:val="00EC6FA0"/>
    <w:rsid w:val="00ED02BB"/>
    <w:rsid w:val="00ED0F5D"/>
    <w:rsid w:val="00ED143F"/>
    <w:rsid w:val="00ED2E45"/>
    <w:rsid w:val="00ED347F"/>
    <w:rsid w:val="00ED5473"/>
    <w:rsid w:val="00ED6844"/>
    <w:rsid w:val="00ED7D5F"/>
    <w:rsid w:val="00EE222D"/>
    <w:rsid w:val="00EE48AF"/>
    <w:rsid w:val="00EE4C48"/>
    <w:rsid w:val="00EE5170"/>
    <w:rsid w:val="00EF029C"/>
    <w:rsid w:val="00EF1091"/>
    <w:rsid w:val="00EF1262"/>
    <w:rsid w:val="00EF1306"/>
    <w:rsid w:val="00EF2C73"/>
    <w:rsid w:val="00EF3D9A"/>
    <w:rsid w:val="00EF5B98"/>
    <w:rsid w:val="00F003EE"/>
    <w:rsid w:val="00F0095A"/>
    <w:rsid w:val="00F014D9"/>
    <w:rsid w:val="00F02250"/>
    <w:rsid w:val="00F02584"/>
    <w:rsid w:val="00F028BB"/>
    <w:rsid w:val="00F02F9E"/>
    <w:rsid w:val="00F036FD"/>
    <w:rsid w:val="00F060E9"/>
    <w:rsid w:val="00F07566"/>
    <w:rsid w:val="00F07AA4"/>
    <w:rsid w:val="00F1152B"/>
    <w:rsid w:val="00F11AD9"/>
    <w:rsid w:val="00F127B7"/>
    <w:rsid w:val="00F12F23"/>
    <w:rsid w:val="00F13640"/>
    <w:rsid w:val="00F13FC0"/>
    <w:rsid w:val="00F1481E"/>
    <w:rsid w:val="00F152ED"/>
    <w:rsid w:val="00F16C62"/>
    <w:rsid w:val="00F20BB5"/>
    <w:rsid w:val="00F211B2"/>
    <w:rsid w:val="00F239ED"/>
    <w:rsid w:val="00F2452B"/>
    <w:rsid w:val="00F24CFA"/>
    <w:rsid w:val="00F2505F"/>
    <w:rsid w:val="00F2532B"/>
    <w:rsid w:val="00F25E6B"/>
    <w:rsid w:val="00F261DA"/>
    <w:rsid w:val="00F2686A"/>
    <w:rsid w:val="00F27CE8"/>
    <w:rsid w:val="00F30417"/>
    <w:rsid w:val="00F32C45"/>
    <w:rsid w:val="00F33C29"/>
    <w:rsid w:val="00F35F31"/>
    <w:rsid w:val="00F3645A"/>
    <w:rsid w:val="00F36E44"/>
    <w:rsid w:val="00F370EB"/>
    <w:rsid w:val="00F414FC"/>
    <w:rsid w:val="00F43A7E"/>
    <w:rsid w:val="00F44FBA"/>
    <w:rsid w:val="00F4784B"/>
    <w:rsid w:val="00F5169B"/>
    <w:rsid w:val="00F51BB2"/>
    <w:rsid w:val="00F522C1"/>
    <w:rsid w:val="00F52C11"/>
    <w:rsid w:val="00F52DCF"/>
    <w:rsid w:val="00F5611B"/>
    <w:rsid w:val="00F5644A"/>
    <w:rsid w:val="00F61650"/>
    <w:rsid w:val="00F632B8"/>
    <w:rsid w:val="00F66549"/>
    <w:rsid w:val="00F70900"/>
    <w:rsid w:val="00F71A00"/>
    <w:rsid w:val="00F751C2"/>
    <w:rsid w:val="00F75F53"/>
    <w:rsid w:val="00F77003"/>
    <w:rsid w:val="00F80619"/>
    <w:rsid w:val="00F80A3F"/>
    <w:rsid w:val="00F840C4"/>
    <w:rsid w:val="00F850FE"/>
    <w:rsid w:val="00F8601E"/>
    <w:rsid w:val="00F87ABE"/>
    <w:rsid w:val="00F91B42"/>
    <w:rsid w:val="00F92008"/>
    <w:rsid w:val="00F94B21"/>
    <w:rsid w:val="00F95105"/>
    <w:rsid w:val="00F95220"/>
    <w:rsid w:val="00F9566F"/>
    <w:rsid w:val="00FA024B"/>
    <w:rsid w:val="00FA04FE"/>
    <w:rsid w:val="00FA536F"/>
    <w:rsid w:val="00FB0F73"/>
    <w:rsid w:val="00FB1902"/>
    <w:rsid w:val="00FB2055"/>
    <w:rsid w:val="00FB2668"/>
    <w:rsid w:val="00FB32C4"/>
    <w:rsid w:val="00FB3E67"/>
    <w:rsid w:val="00FB4639"/>
    <w:rsid w:val="00FB508F"/>
    <w:rsid w:val="00FC0175"/>
    <w:rsid w:val="00FC2D0C"/>
    <w:rsid w:val="00FC4CEF"/>
    <w:rsid w:val="00FC590D"/>
    <w:rsid w:val="00FC5C70"/>
    <w:rsid w:val="00FC5CB4"/>
    <w:rsid w:val="00FD28A6"/>
    <w:rsid w:val="00FD2B7D"/>
    <w:rsid w:val="00FD304D"/>
    <w:rsid w:val="00FD3C5C"/>
    <w:rsid w:val="00FD4F0C"/>
    <w:rsid w:val="00FD539D"/>
    <w:rsid w:val="00FD73F2"/>
    <w:rsid w:val="00FD7EDC"/>
    <w:rsid w:val="00FE15D0"/>
    <w:rsid w:val="00FE2542"/>
    <w:rsid w:val="00FE2A6F"/>
    <w:rsid w:val="00FE3246"/>
    <w:rsid w:val="00FE3B68"/>
    <w:rsid w:val="00FE3BB6"/>
    <w:rsid w:val="00FF28CC"/>
    <w:rsid w:val="00FF4618"/>
    <w:rsid w:val="00FF6204"/>
    <w:rsid w:val="00FF634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47B0"/>
    <w:pPr>
      <w:spacing w:after="240"/>
    </w:pPr>
    <w:rPr>
      <w:rFonts w:ascii="Arial" w:hAnsi="Arial"/>
      <w:sz w:val="22"/>
      <w:lang w:eastAsia="en-GB"/>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8"/>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607122"/>
    <w:pPr>
      <w:numPr>
        <w:numId w:val="30"/>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rFonts w:ascii="Cambria" w:eastAsia="Times New Roman" w:hAnsi="Cambria" w:cs="Times New Roman"/>
      <w:caps/>
      <w:sz w:val="24"/>
      <w:szCs w:val="24"/>
      <w:lang w:val="en-GB" w:eastAsia="en-GB"/>
    </w:rPr>
  </w:style>
  <w:style w:type="paragraph" w:customStyle="1" w:styleId="sub-sub-subtitle">
    <w:name w:val="sub-sub-sub title"/>
    <w:basedOn w:val="sub-subtitlenumbered"/>
    <w:link w:val="sub-sub-subtitleChar"/>
    <w:uiPriority w:val="99"/>
    <w:qFormat/>
    <w:rsid w:val="002647B0"/>
    <w:pPr>
      <w:numPr>
        <w:ilvl w:val="2"/>
      </w:numPr>
    </w:pPr>
    <w:rPr>
      <w:b w:val="0"/>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2"/>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rFonts w:ascii="Cambria" w:eastAsia="Times New Roman" w:hAnsi="Cambria" w:cs="Times New Roman"/>
      <w:b/>
      <w:caps/>
      <w:kern w:val="32"/>
      <w:sz w:val="24"/>
      <w:szCs w:val="24"/>
      <w:lang w:val="en-US" w:eastAsia="en-GB"/>
    </w:rPr>
  </w:style>
  <w:style w:type="character" w:customStyle="1" w:styleId="sublistChar">
    <w:name w:val="sub list Char"/>
    <w:link w:val="sublist"/>
    <w:rsid w:val="002647B0"/>
    <w:rPr>
      <w:sz w:val="24"/>
      <w:szCs w:val="24"/>
      <w:lang w:val="en-GB" w:eastAsia="en-GB"/>
    </w:rPr>
  </w:style>
  <w:style w:type="paragraph" w:styleId="BalloonText">
    <w:name w:val="Balloon Text"/>
    <w:basedOn w:val="Normal"/>
    <w:link w:val="BalloonTextChar"/>
    <w:rsid w:val="002647B0"/>
    <w:pPr>
      <w:spacing w:after="0"/>
    </w:pPr>
    <w:rPr>
      <w:rFonts w:ascii="Tahoma" w:hAnsi="Tahoma" w:cs="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eastAsia="Times New Roman" w:hAnsi="Cambria" w:cs="Times New Roman"/>
      <w:b/>
      <w:caps/>
      <w:kern w:val="32"/>
      <w:sz w:val="24"/>
      <w:szCs w:val="24"/>
      <w:lang w:val="en-US" w:eastAsia="en-GB"/>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AD63B8"/>
    <w:pPr>
      <w:keepNext/>
      <w:numPr>
        <w:numId w:val="0"/>
      </w:numPr>
      <w:jc w:val="center"/>
    </w:pPr>
    <w:rPr>
      <w:i/>
      <w:caps w:val="0"/>
    </w:rPr>
  </w:style>
  <w:style w:type="paragraph" w:customStyle="1" w:styleId="subtitlenonumber">
    <w:name w:val="subtitle no number"/>
    <w:basedOn w:val="Titrearticle"/>
    <w:next w:val="Baseparagraphnumbered"/>
    <w:link w:val="subtitlenonumberChar"/>
    <w:qFormat/>
    <w:rsid w:val="00AD63B8"/>
    <w:pPr>
      <w:spacing w:before="240"/>
    </w:pPr>
    <w:rPr>
      <w:b/>
      <w:i w:val="0"/>
      <w:lang w:val="en-US"/>
    </w:rPr>
  </w:style>
  <w:style w:type="character" w:customStyle="1" w:styleId="TableChar">
    <w:name w:val="Table Char"/>
    <w:link w:val="Table"/>
    <w:rsid w:val="00AD63B8"/>
    <w:rPr>
      <w:rFonts w:ascii="Cambria" w:eastAsia="Times New Roman" w:hAnsi="Cambria" w:cs="Times New Roman"/>
      <w:i/>
      <w:caps/>
      <w:sz w:val="24"/>
      <w:szCs w:val="24"/>
      <w:lang w:val="en-US" w:eastAsia="en-GB"/>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6A04D4"/>
    <w:rPr>
      <w:sz w:val="20"/>
    </w:rPr>
  </w:style>
  <w:style w:type="character" w:customStyle="1" w:styleId="FootnoteTextChar">
    <w:name w:val="Footnote Text Char"/>
    <w:link w:val="FootnoteText"/>
    <w:rsid w:val="006A04D4"/>
    <w:rPr>
      <w:rFonts w:ascii="Arial" w:hAnsi="Arial"/>
      <w:lang w:val="en-GB" w:eastAsia="en-GB"/>
    </w:rPr>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3"/>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4"/>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4"/>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4"/>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4"/>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4"/>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4"/>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7"/>
      </w:numPr>
    </w:pPr>
  </w:style>
  <w:style w:type="numbering" w:customStyle="1" w:styleId="Decision">
    <w:name w:val="Decision"/>
    <w:rsid w:val="005100D0"/>
    <w:pPr>
      <w:numPr>
        <w:numId w:val="4"/>
      </w:numPr>
    </w:pPr>
  </w:style>
  <w:style w:type="numbering" w:customStyle="1" w:styleId="Style1">
    <w:name w:val="Style1"/>
    <w:rsid w:val="005100D0"/>
    <w:pPr>
      <w:numPr>
        <w:numId w:val="5"/>
      </w:numPr>
    </w:pPr>
  </w:style>
  <w:style w:type="numbering" w:customStyle="1" w:styleId="Style2">
    <w:name w:val="Style2"/>
    <w:rsid w:val="005100D0"/>
    <w:pPr>
      <w:numPr>
        <w:numId w:val="6"/>
      </w:numPr>
    </w:pPr>
  </w:style>
  <w:style w:type="numbering" w:customStyle="1" w:styleId="Style3">
    <w:name w:val="Style3"/>
    <w:rsid w:val="005100D0"/>
    <w:pPr>
      <w:numPr>
        <w:numId w:val="8"/>
      </w:numPr>
    </w:pPr>
  </w:style>
  <w:style w:type="character" w:styleId="Emphasis">
    <w:name w:val="Emphasis"/>
    <w:qFormat/>
    <w:rsid w:val="005100D0"/>
    <w:rPr>
      <w:i/>
      <w:iCs/>
    </w:rPr>
  </w:style>
  <w:style w:type="numbering" w:customStyle="1" w:styleId="Estilo1">
    <w:name w:val="Estilo1"/>
    <w:uiPriority w:val="99"/>
    <w:rsid w:val="005100D0"/>
    <w:pPr>
      <w:numPr>
        <w:numId w:val="14"/>
      </w:numPr>
    </w:pPr>
  </w:style>
  <w:style w:type="numbering" w:customStyle="1" w:styleId="Estilo2">
    <w:name w:val="Estilo2"/>
    <w:uiPriority w:val="99"/>
    <w:rsid w:val="005100D0"/>
    <w:pPr>
      <w:numPr>
        <w:numId w:val="15"/>
      </w:numPr>
    </w:pPr>
  </w:style>
  <w:style w:type="numbering" w:customStyle="1" w:styleId="Estilo3">
    <w:name w:val="Estilo3"/>
    <w:uiPriority w:val="99"/>
    <w:rsid w:val="005100D0"/>
    <w:pPr>
      <w:numPr>
        <w:numId w:val="16"/>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64"/>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64"/>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64"/>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64"/>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64"/>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64"/>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64"/>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64"/>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64"/>
      </w:numPr>
      <w:spacing w:before="120" w:after="120"/>
      <w:jc w:val="both"/>
    </w:pPr>
    <w:rPr>
      <w:rFonts w:ascii="Times New Roman" w:eastAsia="Calibri"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47B0"/>
    <w:pPr>
      <w:spacing w:after="240"/>
    </w:pPr>
    <w:rPr>
      <w:rFonts w:ascii="Arial" w:hAnsi="Arial"/>
      <w:sz w:val="22"/>
      <w:lang w:eastAsia="en-GB"/>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8"/>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607122"/>
    <w:pPr>
      <w:numPr>
        <w:numId w:val="30"/>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rFonts w:ascii="Cambria" w:eastAsia="Times New Roman" w:hAnsi="Cambria" w:cs="Times New Roman"/>
      <w:caps/>
      <w:sz w:val="24"/>
      <w:szCs w:val="24"/>
      <w:lang w:val="en-GB" w:eastAsia="en-GB"/>
    </w:rPr>
  </w:style>
  <w:style w:type="paragraph" w:customStyle="1" w:styleId="sub-sub-subtitle">
    <w:name w:val="sub-sub-sub title"/>
    <w:basedOn w:val="sub-subtitlenumbered"/>
    <w:link w:val="sub-sub-subtitleChar"/>
    <w:uiPriority w:val="99"/>
    <w:qFormat/>
    <w:rsid w:val="002647B0"/>
    <w:pPr>
      <w:numPr>
        <w:ilvl w:val="2"/>
      </w:numPr>
    </w:pPr>
    <w:rPr>
      <w:b w:val="0"/>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2"/>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rFonts w:ascii="Cambria" w:eastAsia="Times New Roman" w:hAnsi="Cambria" w:cs="Times New Roman"/>
      <w:b/>
      <w:caps/>
      <w:kern w:val="32"/>
      <w:sz w:val="24"/>
      <w:szCs w:val="24"/>
      <w:lang w:val="en-US" w:eastAsia="en-GB"/>
    </w:rPr>
  </w:style>
  <w:style w:type="character" w:customStyle="1" w:styleId="sublistChar">
    <w:name w:val="sub list Char"/>
    <w:link w:val="sublist"/>
    <w:rsid w:val="002647B0"/>
    <w:rPr>
      <w:sz w:val="24"/>
      <w:szCs w:val="24"/>
      <w:lang w:val="en-GB" w:eastAsia="en-GB"/>
    </w:rPr>
  </w:style>
  <w:style w:type="paragraph" w:styleId="BalloonText">
    <w:name w:val="Balloon Text"/>
    <w:basedOn w:val="Normal"/>
    <w:link w:val="BalloonTextChar"/>
    <w:rsid w:val="002647B0"/>
    <w:pPr>
      <w:spacing w:after="0"/>
    </w:pPr>
    <w:rPr>
      <w:rFonts w:ascii="Tahoma" w:hAnsi="Tahoma" w:cs="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eastAsia="Times New Roman" w:hAnsi="Cambria" w:cs="Times New Roman"/>
      <w:b/>
      <w:caps/>
      <w:kern w:val="32"/>
      <w:sz w:val="24"/>
      <w:szCs w:val="24"/>
      <w:lang w:val="en-US" w:eastAsia="en-GB"/>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AD63B8"/>
    <w:pPr>
      <w:keepNext/>
      <w:numPr>
        <w:numId w:val="0"/>
      </w:numPr>
      <w:jc w:val="center"/>
    </w:pPr>
    <w:rPr>
      <w:i/>
      <w:caps w:val="0"/>
    </w:rPr>
  </w:style>
  <w:style w:type="paragraph" w:customStyle="1" w:styleId="subtitlenonumber">
    <w:name w:val="subtitle no number"/>
    <w:basedOn w:val="Titrearticle"/>
    <w:next w:val="Baseparagraphnumbered"/>
    <w:link w:val="subtitlenonumberChar"/>
    <w:qFormat/>
    <w:rsid w:val="00AD63B8"/>
    <w:pPr>
      <w:spacing w:before="240"/>
    </w:pPr>
    <w:rPr>
      <w:b/>
      <w:i w:val="0"/>
      <w:lang w:val="en-US"/>
    </w:rPr>
  </w:style>
  <w:style w:type="character" w:customStyle="1" w:styleId="TableChar">
    <w:name w:val="Table Char"/>
    <w:link w:val="Table"/>
    <w:rsid w:val="00AD63B8"/>
    <w:rPr>
      <w:rFonts w:ascii="Cambria" w:eastAsia="Times New Roman" w:hAnsi="Cambria" w:cs="Times New Roman"/>
      <w:i/>
      <w:caps/>
      <w:sz w:val="24"/>
      <w:szCs w:val="24"/>
      <w:lang w:val="en-US" w:eastAsia="en-GB"/>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6A04D4"/>
    <w:rPr>
      <w:sz w:val="20"/>
    </w:rPr>
  </w:style>
  <w:style w:type="character" w:customStyle="1" w:styleId="FootnoteTextChar">
    <w:name w:val="Footnote Text Char"/>
    <w:link w:val="FootnoteText"/>
    <w:rsid w:val="006A04D4"/>
    <w:rPr>
      <w:rFonts w:ascii="Arial" w:hAnsi="Arial"/>
      <w:lang w:val="en-GB" w:eastAsia="en-GB"/>
    </w:rPr>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3"/>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4"/>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4"/>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4"/>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4"/>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4"/>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4"/>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7"/>
      </w:numPr>
    </w:pPr>
  </w:style>
  <w:style w:type="numbering" w:customStyle="1" w:styleId="Decision">
    <w:name w:val="Decision"/>
    <w:rsid w:val="005100D0"/>
    <w:pPr>
      <w:numPr>
        <w:numId w:val="4"/>
      </w:numPr>
    </w:pPr>
  </w:style>
  <w:style w:type="numbering" w:customStyle="1" w:styleId="Style1">
    <w:name w:val="Style1"/>
    <w:rsid w:val="005100D0"/>
    <w:pPr>
      <w:numPr>
        <w:numId w:val="5"/>
      </w:numPr>
    </w:pPr>
  </w:style>
  <w:style w:type="numbering" w:customStyle="1" w:styleId="Style2">
    <w:name w:val="Style2"/>
    <w:rsid w:val="005100D0"/>
    <w:pPr>
      <w:numPr>
        <w:numId w:val="6"/>
      </w:numPr>
    </w:pPr>
  </w:style>
  <w:style w:type="numbering" w:customStyle="1" w:styleId="Style3">
    <w:name w:val="Style3"/>
    <w:rsid w:val="005100D0"/>
    <w:pPr>
      <w:numPr>
        <w:numId w:val="8"/>
      </w:numPr>
    </w:pPr>
  </w:style>
  <w:style w:type="character" w:styleId="Emphasis">
    <w:name w:val="Emphasis"/>
    <w:qFormat/>
    <w:rsid w:val="005100D0"/>
    <w:rPr>
      <w:i/>
      <w:iCs/>
    </w:rPr>
  </w:style>
  <w:style w:type="numbering" w:customStyle="1" w:styleId="Estilo1">
    <w:name w:val="Estilo1"/>
    <w:uiPriority w:val="99"/>
    <w:rsid w:val="005100D0"/>
    <w:pPr>
      <w:numPr>
        <w:numId w:val="14"/>
      </w:numPr>
    </w:pPr>
  </w:style>
  <w:style w:type="numbering" w:customStyle="1" w:styleId="Estilo2">
    <w:name w:val="Estilo2"/>
    <w:uiPriority w:val="99"/>
    <w:rsid w:val="005100D0"/>
    <w:pPr>
      <w:numPr>
        <w:numId w:val="15"/>
      </w:numPr>
    </w:pPr>
  </w:style>
  <w:style w:type="numbering" w:customStyle="1" w:styleId="Estilo3">
    <w:name w:val="Estilo3"/>
    <w:uiPriority w:val="99"/>
    <w:rsid w:val="005100D0"/>
    <w:pPr>
      <w:numPr>
        <w:numId w:val="16"/>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64"/>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64"/>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64"/>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64"/>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64"/>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64"/>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64"/>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64"/>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64"/>
      </w:numPr>
      <w:spacing w:before="120" w:after="120"/>
      <w:jc w:val="both"/>
    </w:pPr>
    <w:rPr>
      <w:rFonts w:ascii="Times New Roman" w:eastAsia="Calibri"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27124">
      <w:bodyDiv w:val="1"/>
      <w:marLeft w:val="0"/>
      <w:marRight w:val="0"/>
      <w:marTop w:val="0"/>
      <w:marBottom w:val="0"/>
      <w:divBdr>
        <w:top w:val="none" w:sz="0" w:space="0" w:color="auto"/>
        <w:left w:val="none" w:sz="0" w:space="0" w:color="auto"/>
        <w:bottom w:val="none" w:sz="0" w:space="0" w:color="auto"/>
        <w:right w:val="none" w:sz="0" w:space="0" w:color="auto"/>
      </w:divBdr>
    </w:div>
    <w:div w:id="182131161">
      <w:bodyDiv w:val="1"/>
      <w:marLeft w:val="0"/>
      <w:marRight w:val="0"/>
      <w:marTop w:val="0"/>
      <w:marBottom w:val="0"/>
      <w:divBdr>
        <w:top w:val="none" w:sz="0" w:space="0" w:color="auto"/>
        <w:left w:val="none" w:sz="0" w:space="0" w:color="auto"/>
        <w:bottom w:val="none" w:sz="0" w:space="0" w:color="auto"/>
        <w:right w:val="none" w:sz="0" w:space="0" w:color="auto"/>
      </w:divBdr>
    </w:div>
    <w:div w:id="232012166">
      <w:bodyDiv w:val="1"/>
      <w:marLeft w:val="0"/>
      <w:marRight w:val="0"/>
      <w:marTop w:val="0"/>
      <w:marBottom w:val="0"/>
      <w:divBdr>
        <w:top w:val="none" w:sz="0" w:space="0" w:color="auto"/>
        <w:left w:val="none" w:sz="0" w:space="0" w:color="auto"/>
        <w:bottom w:val="none" w:sz="0" w:space="0" w:color="auto"/>
        <w:right w:val="none" w:sz="0" w:space="0" w:color="auto"/>
      </w:divBdr>
    </w:div>
    <w:div w:id="413357137">
      <w:bodyDiv w:val="1"/>
      <w:marLeft w:val="0"/>
      <w:marRight w:val="0"/>
      <w:marTop w:val="0"/>
      <w:marBottom w:val="0"/>
      <w:divBdr>
        <w:top w:val="none" w:sz="0" w:space="0" w:color="auto"/>
        <w:left w:val="none" w:sz="0" w:space="0" w:color="auto"/>
        <w:bottom w:val="none" w:sz="0" w:space="0" w:color="auto"/>
        <w:right w:val="none" w:sz="0" w:space="0" w:color="auto"/>
      </w:divBdr>
    </w:div>
    <w:div w:id="592207971">
      <w:bodyDiv w:val="1"/>
      <w:marLeft w:val="0"/>
      <w:marRight w:val="0"/>
      <w:marTop w:val="0"/>
      <w:marBottom w:val="0"/>
      <w:divBdr>
        <w:top w:val="none" w:sz="0" w:space="0" w:color="auto"/>
        <w:left w:val="none" w:sz="0" w:space="0" w:color="auto"/>
        <w:bottom w:val="none" w:sz="0" w:space="0" w:color="auto"/>
        <w:right w:val="none" w:sz="0" w:space="0" w:color="auto"/>
      </w:divBdr>
    </w:div>
    <w:div w:id="646664510">
      <w:bodyDiv w:val="1"/>
      <w:marLeft w:val="0"/>
      <w:marRight w:val="0"/>
      <w:marTop w:val="0"/>
      <w:marBottom w:val="0"/>
      <w:divBdr>
        <w:top w:val="none" w:sz="0" w:space="0" w:color="auto"/>
        <w:left w:val="none" w:sz="0" w:space="0" w:color="auto"/>
        <w:bottom w:val="none" w:sz="0" w:space="0" w:color="auto"/>
        <w:right w:val="none" w:sz="0" w:space="0" w:color="auto"/>
      </w:divBdr>
    </w:div>
    <w:div w:id="946234975">
      <w:bodyDiv w:val="1"/>
      <w:marLeft w:val="0"/>
      <w:marRight w:val="0"/>
      <w:marTop w:val="0"/>
      <w:marBottom w:val="0"/>
      <w:divBdr>
        <w:top w:val="none" w:sz="0" w:space="0" w:color="auto"/>
        <w:left w:val="none" w:sz="0" w:space="0" w:color="auto"/>
        <w:bottom w:val="none" w:sz="0" w:space="0" w:color="auto"/>
        <w:right w:val="none" w:sz="0" w:space="0" w:color="auto"/>
      </w:divBdr>
    </w:div>
    <w:div w:id="1135221253">
      <w:bodyDiv w:val="1"/>
      <w:marLeft w:val="0"/>
      <w:marRight w:val="0"/>
      <w:marTop w:val="0"/>
      <w:marBottom w:val="0"/>
      <w:divBdr>
        <w:top w:val="none" w:sz="0" w:space="0" w:color="auto"/>
        <w:left w:val="none" w:sz="0" w:space="0" w:color="auto"/>
        <w:bottom w:val="none" w:sz="0" w:space="0" w:color="auto"/>
        <w:right w:val="none" w:sz="0" w:space="0" w:color="auto"/>
      </w:divBdr>
    </w:div>
    <w:div w:id="1248228152">
      <w:bodyDiv w:val="1"/>
      <w:marLeft w:val="0"/>
      <w:marRight w:val="0"/>
      <w:marTop w:val="0"/>
      <w:marBottom w:val="0"/>
      <w:divBdr>
        <w:top w:val="none" w:sz="0" w:space="0" w:color="auto"/>
        <w:left w:val="none" w:sz="0" w:space="0" w:color="auto"/>
        <w:bottom w:val="none" w:sz="0" w:space="0" w:color="auto"/>
        <w:right w:val="none" w:sz="0" w:space="0" w:color="auto"/>
      </w:divBdr>
    </w:div>
    <w:div w:id="1581477843">
      <w:bodyDiv w:val="1"/>
      <w:marLeft w:val="0"/>
      <w:marRight w:val="0"/>
      <w:marTop w:val="0"/>
      <w:marBottom w:val="0"/>
      <w:divBdr>
        <w:top w:val="none" w:sz="0" w:space="0" w:color="auto"/>
        <w:left w:val="none" w:sz="0" w:space="0" w:color="auto"/>
        <w:bottom w:val="none" w:sz="0" w:space="0" w:color="auto"/>
        <w:right w:val="none" w:sz="0" w:space="0" w:color="auto"/>
      </w:divBdr>
    </w:div>
    <w:div w:id="1598514964">
      <w:bodyDiv w:val="1"/>
      <w:marLeft w:val="0"/>
      <w:marRight w:val="0"/>
      <w:marTop w:val="0"/>
      <w:marBottom w:val="0"/>
      <w:divBdr>
        <w:top w:val="none" w:sz="0" w:space="0" w:color="auto"/>
        <w:left w:val="none" w:sz="0" w:space="0" w:color="auto"/>
        <w:bottom w:val="none" w:sz="0" w:space="0" w:color="auto"/>
        <w:right w:val="none" w:sz="0" w:space="0" w:color="auto"/>
      </w:divBdr>
    </w:div>
    <w:div w:id="1998533885">
      <w:bodyDiv w:val="1"/>
      <w:marLeft w:val="0"/>
      <w:marRight w:val="0"/>
      <w:marTop w:val="0"/>
      <w:marBottom w:val="0"/>
      <w:divBdr>
        <w:top w:val="none" w:sz="0" w:space="0" w:color="auto"/>
        <w:left w:val="none" w:sz="0" w:space="0" w:color="auto"/>
        <w:bottom w:val="none" w:sz="0" w:space="0" w:color="auto"/>
        <w:right w:val="none" w:sz="0" w:space="0" w:color="auto"/>
      </w:divBdr>
    </w:div>
    <w:div w:id="211821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12C0FF-3654-4758-872A-A7F07214C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17161</Words>
  <Characters>97822</Characters>
  <Application>Microsoft Office Word</Application>
  <DocSecurity>0</DocSecurity>
  <Lines>815</Lines>
  <Paragraphs>229</Paragraphs>
  <ScaleCrop>false</ScaleCrop>
  <Company/>
  <LinksUpToDate>false</LinksUpToDate>
  <CharactersWithSpaces>114754</CharactersWithSpaces>
  <SharedDoc>false</SharedDoc>
  <HLinks>
    <vt:vector size="6" baseType="variant">
      <vt:variant>
        <vt:i4>7864369</vt:i4>
      </vt:variant>
      <vt:variant>
        <vt:i4>225</vt:i4>
      </vt:variant>
      <vt:variant>
        <vt:i4>0</vt:i4>
      </vt:variant>
      <vt:variant>
        <vt:i4>5</vt:i4>
      </vt:variant>
      <vt:variant>
        <vt:lpwstr/>
      </vt:variant>
      <vt:variant>
        <vt:lpwstr>_Hlk309372440	1,352,403,4094,Base paragraph numbered,to Annex IV which includes addit</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2014-07-22T15:18:00Z</dcterms:created>
  <dcterms:modified xsi:type="dcterms:W3CDTF">2014-07-22T15:18:00Z</dcterms:modified>
</cp:coreProperties>
</file>