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B24" w14:textId="0CE5A89A" w:rsidR="0074740A" w:rsidRPr="00232C88" w:rsidRDefault="00C31378" w:rsidP="001F0077">
      <w:pPr>
        <w:pStyle w:val="Annexetitre"/>
        <w:ind w:left="2880" w:firstLine="720"/>
        <w:jc w:val="left"/>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232C88">
        <w:t xml:space="preserve">ANNEX </w:t>
      </w:r>
      <w:r w:rsidR="004077B1" w:rsidRPr="00232C88">
        <w:t>II</w:t>
      </w:r>
    </w:p>
    <w:p w14:paraId="2C20FD69" w14:textId="77777777" w:rsidR="00B13F6E" w:rsidRPr="00232C88" w:rsidRDefault="00B13F6E" w:rsidP="00B13F6E">
      <w:pPr>
        <w:rPr>
          <w:rFonts w:ascii="Times New Roman" w:hAnsi="Times New Roman" w:cs="Times New Roman"/>
        </w:rPr>
      </w:pPr>
    </w:p>
    <w:p w14:paraId="03FA508D" w14:textId="43AA388F" w:rsidR="00C31378" w:rsidRPr="00232C88" w:rsidRDefault="00C31378" w:rsidP="004077B1">
      <w:pPr>
        <w:pStyle w:val="Annexetitre"/>
        <w:ind w:firstLine="720"/>
      </w:pPr>
      <w:r w:rsidRPr="00232C88">
        <w:t>Instructions for overview disclosure templates</w:t>
      </w:r>
    </w:p>
    <w:p w14:paraId="161E3440" w14:textId="7BE8C9A0" w:rsidR="00662487" w:rsidRPr="00232C88" w:rsidRDefault="007F5865" w:rsidP="00662487">
      <w:pPr>
        <w:pStyle w:val="Titlelevel2"/>
        <w:spacing w:before="120" w:after="120"/>
        <w:rPr>
          <w:rFonts w:ascii="Times New Roman" w:hAnsi="Times New Roman" w:cs="Times New Roman"/>
          <w:color w:val="auto"/>
          <w:sz w:val="24"/>
          <w:lang w:val="en-GB"/>
        </w:rPr>
      </w:pPr>
      <w:r w:rsidRPr="00232C88">
        <w:rPr>
          <w:rFonts w:ascii="Times New Roman" w:hAnsi="Times New Roman" w:cs="Times New Roman"/>
          <w:b/>
          <w:color w:val="auto"/>
          <w:sz w:val="24"/>
          <w:lang w:val="en-GB"/>
        </w:rPr>
        <w:t xml:space="preserve">Template </w:t>
      </w:r>
      <w:r w:rsidR="00186588" w:rsidRPr="00232C88">
        <w:rPr>
          <w:rFonts w:ascii="Times New Roman" w:hAnsi="Times New Roman" w:cs="Times New Roman"/>
          <w:b/>
          <w:color w:val="auto"/>
          <w:sz w:val="24"/>
          <w:lang w:val="en-GB"/>
        </w:rPr>
        <w:t xml:space="preserve">EU </w:t>
      </w:r>
      <w:r w:rsidRPr="00232C88">
        <w:rPr>
          <w:rFonts w:ascii="Times New Roman" w:hAnsi="Times New Roman" w:cs="Times New Roman"/>
          <w:b/>
          <w:color w:val="auto"/>
          <w:sz w:val="24"/>
          <w:lang w:val="en-GB"/>
        </w:rPr>
        <w:t xml:space="preserve">OV1 – Overview of </w:t>
      </w:r>
      <w:r w:rsidR="00884510" w:rsidRPr="00232C88">
        <w:rPr>
          <w:rFonts w:ascii="Times New Roman" w:hAnsi="Times New Roman" w:cs="Times New Roman"/>
          <w:b/>
          <w:color w:val="auto"/>
          <w:sz w:val="24"/>
          <w:lang w:val="en-GB"/>
        </w:rPr>
        <w:t xml:space="preserve">total </w:t>
      </w:r>
      <w:r w:rsidRPr="00232C88">
        <w:rPr>
          <w:rFonts w:ascii="Times New Roman" w:hAnsi="Times New Roman" w:cs="Times New Roman"/>
          <w:b/>
          <w:color w:val="auto"/>
          <w:sz w:val="24"/>
          <w:lang w:val="en-GB"/>
        </w:rPr>
        <w:t>risk exposure amount</w:t>
      </w:r>
      <w:r w:rsidR="000B6D18" w:rsidRPr="00232C88">
        <w:rPr>
          <w:rFonts w:ascii="Times New Roman" w:hAnsi="Times New Roman" w:cs="Times New Roman"/>
          <w:b/>
          <w:color w:val="auto"/>
          <w:sz w:val="24"/>
          <w:lang w:val="en-GB"/>
        </w:rPr>
        <w:t>s</w:t>
      </w:r>
      <w:r w:rsidR="00662487" w:rsidRPr="00232C88">
        <w:rPr>
          <w:rFonts w:ascii="Times New Roman" w:hAnsi="Times New Roman" w:cs="Times New Roman"/>
          <w:b/>
          <w:color w:val="auto"/>
          <w:sz w:val="24"/>
          <w:lang w:val="en-GB"/>
        </w:rPr>
        <w:t xml:space="preserve">. </w:t>
      </w:r>
      <w:r w:rsidR="00662487" w:rsidRPr="00232C88">
        <w:rPr>
          <w:rFonts w:ascii="Times New Roman" w:hAnsi="Times New Roman" w:cs="Times New Roman"/>
          <w:color w:val="auto"/>
          <w:sz w:val="24"/>
          <w:lang w:val="en-GB"/>
        </w:rPr>
        <w:t>Fixed format</w:t>
      </w:r>
      <w:ins w:id="10" w:author="Author">
        <w:r w:rsidR="0090729F" w:rsidRPr="00232C88">
          <w:rPr>
            <w:rFonts w:ascii="Times New Roman" w:hAnsi="Times New Roman" w:cs="Times New Roman"/>
            <w:color w:val="auto"/>
            <w:sz w:val="24"/>
            <w:lang w:val="en-GB"/>
          </w:rPr>
          <w:t>.</w:t>
        </w:r>
      </w:ins>
    </w:p>
    <w:p w14:paraId="1FC729B5" w14:textId="75BF2F57" w:rsidR="007E14C6" w:rsidRPr="00232C88" w:rsidRDefault="00501BEB" w:rsidP="00F96224">
      <w:pPr>
        <w:pStyle w:val="Titlelevel2"/>
        <w:numPr>
          <w:ilvl w:val="0"/>
          <w:numId w:val="14"/>
        </w:numPr>
        <w:spacing w:before="120" w:after="120"/>
        <w:ind w:left="426"/>
        <w:jc w:val="both"/>
        <w:rPr>
          <w:rFonts w:ascii="Times New Roman" w:eastAsiaTheme="minorEastAsia" w:hAnsi="Times New Roman" w:cs="Times New Roman"/>
          <w:bCs w:val="0"/>
          <w:color w:val="auto"/>
          <w:sz w:val="24"/>
          <w:lang w:val="en-GB"/>
        </w:rPr>
      </w:pPr>
      <w:r w:rsidRPr="00232C88">
        <w:rPr>
          <w:rFonts w:ascii="Times New Roman" w:eastAsiaTheme="minorEastAsia" w:hAnsi="Times New Roman" w:cs="Times New Roman"/>
          <w:bCs w:val="0"/>
          <w:color w:val="auto"/>
          <w:sz w:val="24"/>
          <w:lang w:val="en-GB"/>
        </w:rPr>
        <w:t xml:space="preserve">Institutions shall </w:t>
      </w:r>
      <w:r w:rsidR="00186588" w:rsidRPr="00232C88">
        <w:rPr>
          <w:rFonts w:ascii="Times New Roman" w:eastAsiaTheme="minorEastAsia" w:hAnsi="Times New Roman" w:cs="Times New Roman"/>
          <w:bCs w:val="0"/>
          <w:color w:val="auto"/>
          <w:sz w:val="24"/>
          <w:lang w:val="en-GB"/>
        </w:rPr>
        <w:t xml:space="preserve">apply the instructions below </w:t>
      </w:r>
      <w:r w:rsidR="003414D7" w:rsidRPr="00232C88">
        <w:rPr>
          <w:rFonts w:ascii="Times New Roman" w:eastAsiaTheme="minorEastAsia" w:hAnsi="Times New Roman" w:cs="Times New Roman"/>
          <w:bCs w:val="0"/>
          <w:color w:val="auto"/>
          <w:sz w:val="24"/>
          <w:lang w:val="en-GB"/>
        </w:rPr>
        <w:t>to complete</w:t>
      </w:r>
      <w:r w:rsidR="00E74C1B" w:rsidRPr="00232C88">
        <w:rPr>
          <w:rFonts w:ascii="Times New Roman" w:eastAsiaTheme="minorEastAsia" w:hAnsi="Times New Roman" w:cs="Times New Roman"/>
          <w:bCs w:val="0"/>
          <w:color w:val="auto"/>
          <w:sz w:val="24"/>
          <w:lang w:val="en-GB"/>
        </w:rPr>
        <w:t xml:space="preserve"> template EU OV1</w:t>
      </w:r>
      <w:r w:rsidR="00186588" w:rsidRPr="00232C88">
        <w:rPr>
          <w:rFonts w:ascii="Times New Roman" w:eastAsiaTheme="minorEastAsia" w:hAnsi="Times New Roman" w:cs="Times New Roman"/>
          <w:bCs w:val="0"/>
          <w:color w:val="auto"/>
          <w:sz w:val="24"/>
          <w:lang w:val="en-GB"/>
        </w:rPr>
        <w:t xml:space="preserve"> as presented in Annex </w:t>
      </w:r>
      <w:r w:rsidR="004077B1" w:rsidRPr="00232C88">
        <w:rPr>
          <w:rFonts w:ascii="Times New Roman" w:eastAsiaTheme="minorEastAsia" w:hAnsi="Times New Roman" w:cs="Times New Roman"/>
          <w:bCs w:val="0"/>
          <w:color w:val="auto"/>
          <w:sz w:val="24"/>
          <w:lang w:val="en-GB"/>
        </w:rPr>
        <w:t>I</w:t>
      </w:r>
      <w:r w:rsidR="00CF1A52" w:rsidRPr="00232C88">
        <w:rPr>
          <w:rFonts w:ascii="Times New Roman" w:eastAsiaTheme="minorEastAsia" w:hAnsi="Times New Roman" w:cs="Times New Roman"/>
          <w:bCs w:val="0"/>
          <w:color w:val="auto"/>
          <w:sz w:val="24"/>
          <w:lang w:val="en-GB"/>
        </w:rPr>
        <w:t xml:space="preserve"> to</w:t>
      </w:r>
      <w:r w:rsidR="006C0184" w:rsidRPr="00232C88">
        <w:rPr>
          <w:rFonts w:ascii="Times New Roman" w:eastAsiaTheme="minorEastAsia" w:hAnsi="Times New Roman" w:cs="Times New Roman"/>
          <w:bCs w:val="0"/>
          <w:color w:val="auto"/>
          <w:sz w:val="24"/>
          <w:lang w:val="en-GB"/>
        </w:rPr>
        <w:t xml:space="preserve"> this Implementing Regulation</w:t>
      </w:r>
      <w:r w:rsidR="00186588" w:rsidRPr="00232C88">
        <w:rPr>
          <w:rFonts w:ascii="Times New Roman" w:eastAsiaTheme="minorEastAsia" w:hAnsi="Times New Roman" w:cs="Times New Roman"/>
          <w:bCs w:val="0"/>
          <w:color w:val="auto"/>
          <w:sz w:val="24"/>
          <w:lang w:val="en-GB"/>
        </w:rPr>
        <w:t>,</w:t>
      </w:r>
      <w:r w:rsidRPr="00232C88">
        <w:rPr>
          <w:rFonts w:ascii="Times New Roman" w:eastAsiaTheme="minorEastAsia" w:hAnsi="Times New Roman" w:cs="Times New Roman"/>
          <w:bCs w:val="0"/>
          <w:color w:val="auto"/>
          <w:sz w:val="24"/>
          <w:lang w:val="en-GB"/>
        </w:rPr>
        <w:t xml:space="preserve"> in application of </w:t>
      </w:r>
      <w:r w:rsidR="00677CC7" w:rsidRPr="00232C88">
        <w:rPr>
          <w:rFonts w:ascii="Times New Roman" w:eastAsiaTheme="minorEastAsia" w:hAnsi="Times New Roman" w:cs="Times New Roman"/>
          <w:bCs w:val="0"/>
          <w:color w:val="auto"/>
          <w:sz w:val="24"/>
          <w:lang w:val="en-GB"/>
        </w:rPr>
        <w:t>Article 438</w:t>
      </w:r>
      <w:r w:rsidR="00576B59" w:rsidRPr="00232C88">
        <w:rPr>
          <w:rFonts w:ascii="Times New Roman" w:eastAsiaTheme="minorEastAsia" w:hAnsi="Times New Roman" w:cs="Times New Roman"/>
          <w:bCs w:val="0"/>
          <w:color w:val="auto"/>
          <w:sz w:val="24"/>
          <w:lang w:val="en-GB"/>
        </w:rPr>
        <w:t xml:space="preserve">, </w:t>
      </w:r>
      <w:r w:rsidR="00153D1C" w:rsidRPr="00232C88">
        <w:rPr>
          <w:rFonts w:ascii="Times New Roman" w:eastAsiaTheme="minorEastAsia" w:hAnsi="Times New Roman" w:cs="Times New Roman"/>
          <w:bCs w:val="0"/>
          <w:color w:val="auto"/>
          <w:sz w:val="24"/>
          <w:lang w:val="en-GB"/>
        </w:rPr>
        <w:t>point</w:t>
      </w:r>
      <w:r w:rsidR="00D619D1" w:rsidRPr="00232C88">
        <w:rPr>
          <w:rFonts w:ascii="Times New Roman" w:eastAsiaTheme="minorEastAsia" w:hAnsi="Times New Roman" w:cs="Times New Roman"/>
          <w:bCs w:val="0"/>
          <w:color w:val="auto"/>
          <w:sz w:val="24"/>
          <w:lang w:val="en-GB"/>
        </w:rPr>
        <w:t xml:space="preserve"> (d)</w:t>
      </w:r>
      <w:r w:rsidR="003D04AB" w:rsidRPr="00232C88">
        <w:rPr>
          <w:rFonts w:ascii="Times New Roman" w:eastAsiaTheme="minorEastAsia" w:hAnsi="Times New Roman" w:cs="Times New Roman"/>
          <w:bCs w:val="0"/>
          <w:color w:val="auto"/>
          <w:sz w:val="24"/>
          <w:lang w:val="en-GB"/>
        </w:rPr>
        <w:t xml:space="preserve"> of Regulation (EU) </w:t>
      </w:r>
      <w:r w:rsidR="0074740A" w:rsidRPr="00232C88">
        <w:rPr>
          <w:rFonts w:ascii="Times New Roman" w:eastAsiaTheme="minorEastAsia" w:hAnsi="Times New Roman" w:cs="Times New Roman"/>
          <w:bCs w:val="0"/>
          <w:color w:val="auto"/>
          <w:sz w:val="24"/>
          <w:lang w:val="en-GB"/>
        </w:rPr>
        <w:t>No </w:t>
      </w:r>
      <w:r w:rsidR="003D04AB" w:rsidRPr="00232C88">
        <w:rPr>
          <w:rFonts w:ascii="Times New Roman" w:eastAsiaTheme="minorEastAsia" w:hAnsi="Times New Roman" w:cs="Times New Roman"/>
          <w:bCs w:val="0"/>
          <w:color w:val="auto"/>
          <w:sz w:val="24"/>
          <w:lang w:val="en-GB"/>
        </w:rPr>
        <w:t>575/2013</w:t>
      </w:r>
      <w:r w:rsidR="006C0184" w:rsidRPr="00232C88">
        <w:rPr>
          <w:rStyle w:val="FootnoteReference"/>
          <w:rFonts w:ascii="Times New Roman" w:eastAsiaTheme="minorEastAsia" w:hAnsi="Times New Roman" w:cs="Times New Roman"/>
          <w:bCs w:val="0"/>
          <w:color w:val="auto"/>
          <w:lang w:val="en-GB"/>
        </w:rPr>
        <w:footnoteReference w:id="2"/>
      </w:r>
      <w:r w:rsidR="00B90CD4" w:rsidRPr="00232C88">
        <w:rPr>
          <w:rFonts w:ascii="Times New Roman" w:eastAsiaTheme="minorEastAsia" w:hAnsi="Times New Roman" w:cs="Times New Roman"/>
          <w:bCs w:val="0"/>
          <w:color w:val="auto"/>
          <w:sz w:val="24"/>
          <w:lang w:val="en-GB"/>
        </w:rPr>
        <w:t>.</w:t>
      </w:r>
    </w:p>
    <w:p w14:paraId="790FD83C" w14:textId="45C15C09" w:rsidR="00C31378" w:rsidRPr="00232C88" w:rsidRDefault="00720050" w:rsidP="00AD7048">
      <w:pPr>
        <w:pStyle w:val="Titlelevel2"/>
        <w:numPr>
          <w:ilvl w:val="0"/>
          <w:numId w:val="14"/>
        </w:numPr>
        <w:spacing w:before="120" w:after="120"/>
        <w:ind w:left="426"/>
        <w:jc w:val="both"/>
        <w:rPr>
          <w:rFonts w:ascii="Times New Roman" w:hAnsi="Times New Roman" w:cs="Times New Roman"/>
          <w:color w:val="auto"/>
          <w:sz w:val="24"/>
          <w:lang w:val="en-GB"/>
        </w:rPr>
      </w:pPr>
      <w:r w:rsidRPr="00232C88">
        <w:rPr>
          <w:rFonts w:ascii="Times New Roman" w:eastAsiaTheme="minorEastAsia" w:hAnsi="Times New Roman" w:cs="Times New Roman"/>
          <w:bCs w:val="0"/>
          <w:color w:val="auto"/>
          <w:sz w:val="24"/>
          <w:lang w:val="en-GB"/>
        </w:rPr>
        <w:t>Institutions shall explain, whe</w:t>
      </w:r>
      <w:r w:rsidR="0074740A" w:rsidRPr="00232C88">
        <w:rPr>
          <w:rFonts w:ascii="Times New Roman" w:eastAsiaTheme="minorEastAsia" w:hAnsi="Times New Roman" w:cs="Times New Roman"/>
          <w:bCs w:val="0"/>
          <w:color w:val="auto"/>
          <w:sz w:val="24"/>
          <w:lang w:val="en-GB"/>
        </w:rPr>
        <w:t>re</w:t>
      </w:r>
      <w:r w:rsidRPr="00232C88">
        <w:rPr>
          <w:rFonts w:ascii="Times New Roman" w:eastAsiaTheme="minorEastAsia" w:hAnsi="Times New Roman" w:cs="Times New Roman"/>
          <w:bCs w:val="0"/>
          <w:color w:val="auto"/>
          <w:sz w:val="24"/>
          <w:lang w:val="en-GB"/>
        </w:rPr>
        <w:t xml:space="preserve"> relevant, in the narrative accompanying the template</w:t>
      </w:r>
      <w:r w:rsidR="000A3A4A" w:rsidRPr="00232C88">
        <w:rPr>
          <w:rFonts w:ascii="Times New Roman" w:eastAsiaTheme="minorEastAsia" w:hAnsi="Times New Roman" w:cs="Times New Roman"/>
          <w:bCs w:val="0"/>
          <w:color w:val="auto"/>
          <w:sz w:val="24"/>
          <w:lang w:val="en-GB"/>
        </w:rPr>
        <w:t>,</w:t>
      </w:r>
      <w:r w:rsidRPr="00232C88">
        <w:rPr>
          <w:rFonts w:ascii="Times New Roman" w:eastAsiaTheme="minorEastAsia" w:hAnsi="Times New Roman" w:cs="Times New Roman"/>
          <w:bCs w:val="0"/>
          <w:color w:val="auto"/>
          <w:sz w:val="24"/>
          <w:lang w:val="en-GB"/>
        </w:rPr>
        <w:t xml:space="preserve"> the effect </w:t>
      </w:r>
      <w:r w:rsidR="004B6869" w:rsidRPr="00232C88">
        <w:rPr>
          <w:rFonts w:ascii="Times New Roman" w:eastAsiaTheme="minorEastAsia" w:hAnsi="Times New Roman" w:cs="Times New Roman"/>
          <w:bCs w:val="0"/>
          <w:color w:val="auto"/>
          <w:sz w:val="24"/>
          <w:lang w:val="en-GB"/>
        </w:rPr>
        <w:t xml:space="preserve">that applying capital floors and not deducting items from own funds has </w:t>
      </w:r>
      <w:r w:rsidRPr="00232C88">
        <w:rPr>
          <w:rFonts w:ascii="Times New Roman" w:eastAsiaTheme="minorEastAsia" w:hAnsi="Times New Roman" w:cs="Times New Roman"/>
          <w:bCs w:val="0"/>
          <w:color w:val="auto"/>
          <w:sz w:val="24"/>
          <w:lang w:val="en-GB"/>
        </w:rPr>
        <w:t>on the calculation of own funds and risk exposure amounts</w:t>
      </w:r>
      <w:r w:rsidR="004B6869" w:rsidRPr="00232C88">
        <w:rPr>
          <w:rFonts w:ascii="Times New Roman" w:eastAsiaTheme="minorEastAsia" w:hAnsi="Times New Roman" w:cs="Times New Roman"/>
          <w:bCs w:val="0"/>
          <w:color w:val="auto"/>
          <w:sz w:val="24"/>
          <w:lang w:val="en-GB"/>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1DE5ECE7"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77A5" w14:textId="77777777" w:rsidR="007F5865" w:rsidRPr="00232C88" w:rsidRDefault="007F5865" w:rsidP="00F3523C">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602AE0E8" w14:textId="77777777" w:rsidTr="4D769726">
        <w:trPr>
          <w:trHeight w:val="238"/>
        </w:trPr>
        <w:tc>
          <w:tcPr>
            <w:tcW w:w="1384" w:type="dxa"/>
            <w:shd w:val="clear" w:color="auto" w:fill="D9D9D9" w:themeFill="background1" w:themeFillShade="D9"/>
          </w:tcPr>
          <w:p w14:paraId="18BE2C6B" w14:textId="77777777" w:rsidR="007F5865" w:rsidRPr="00232C88" w:rsidRDefault="007F5865" w:rsidP="00F3523C">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Column number</w:t>
            </w:r>
          </w:p>
        </w:tc>
        <w:tc>
          <w:tcPr>
            <w:tcW w:w="7655" w:type="dxa"/>
            <w:shd w:val="clear" w:color="auto" w:fill="D9D9D9" w:themeFill="background1" w:themeFillShade="D9"/>
          </w:tcPr>
          <w:p w14:paraId="52BAB7D2" w14:textId="77777777" w:rsidR="007F5865" w:rsidRPr="00232C88" w:rsidRDefault="007F5865" w:rsidP="00F3523C">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7E4C270D" w14:textId="77777777" w:rsidTr="4D769726">
        <w:trPr>
          <w:trHeight w:val="680"/>
        </w:trPr>
        <w:tc>
          <w:tcPr>
            <w:tcW w:w="1384" w:type="dxa"/>
          </w:tcPr>
          <w:p w14:paraId="68031A84" w14:textId="77777777" w:rsidR="007F5865" w:rsidRPr="00232C88" w:rsidRDefault="007F5865" w:rsidP="007F5865">
            <w:pPr>
              <w:pStyle w:val="Applicationdirecte"/>
              <w:spacing w:before="60"/>
              <w:jc w:val="center"/>
            </w:pPr>
            <w:r w:rsidRPr="00232C88">
              <w:t>a</w:t>
            </w:r>
          </w:p>
        </w:tc>
        <w:tc>
          <w:tcPr>
            <w:tcW w:w="7655" w:type="dxa"/>
            <w:vAlign w:val="center"/>
          </w:tcPr>
          <w:p w14:paraId="5A1D2BEB" w14:textId="501B155B" w:rsidR="00677CC7" w:rsidRPr="00232C88" w:rsidRDefault="00476E72" w:rsidP="00785478">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Total risk </w:t>
            </w:r>
            <w:r w:rsidR="007F5865" w:rsidRPr="00232C88">
              <w:rPr>
                <w:rFonts w:ascii="Times New Roman" w:hAnsi="Times New Roman" w:cs="Times New Roman"/>
                <w:b/>
                <w:sz w:val="24"/>
              </w:rPr>
              <w:t>exposure amount</w:t>
            </w:r>
            <w:r w:rsidR="00B2180A" w:rsidRPr="00232C88">
              <w:rPr>
                <w:rFonts w:ascii="Times New Roman" w:hAnsi="Times New Roman" w:cs="Times New Roman"/>
                <w:b/>
                <w:sz w:val="24"/>
              </w:rPr>
              <w:t>s</w:t>
            </w:r>
            <w:r w:rsidR="007F5865" w:rsidRPr="00232C88">
              <w:rPr>
                <w:rFonts w:ascii="Times New Roman" w:hAnsi="Times New Roman" w:cs="Times New Roman"/>
                <w:b/>
                <w:sz w:val="24"/>
              </w:rPr>
              <w:t xml:space="preserve"> (</w:t>
            </w:r>
            <w:r w:rsidRPr="00232C88">
              <w:rPr>
                <w:rFonts w:ascii="Times New Roman" w:hAnsi="Times New Roman" w:cs="Times New Roman"/>
                <w:b/>
                <w:sz w:val="24"/>
              </w:rPr>
              <w:t>T</w:t>
            </w:r>
            <w:r w:rsidR="009A4635" w:rsidRPr="00232C88">
              <w:rPr>
                <w:rFonts w:ascii="Times New Roman" w:hAnsi="Times New Roman" w:cs="Times New Roman"/>
                <w:b/>
                <w:sz w:val="24"/>
              </w:rPr>
              <w:t>REA</w:t>
            </w:r>
            <w:r w:rsidR="00677CC7" w:rsidRPr="00232C88">
              <w:rPr>
                <w:rFonts w:ascii="Times New Roman" w:hAnsi="Times New Roman" w:cs="Times New Roman"/>
                <w:b/>
                <w:sz w:val="24"/>
              </w:rPr>
              <w:t>)</w:t>
            </w:r>
            <w:r w:rsidR="007F5865" w:rsidRPr="00232C88">
              <w:rPr>
                <w:rFonts w:ascii="Times New Roman" w:hAnsi="Times New Roman" w:cs="Times New Roman"/>
                <w:b/>
                <w:sz w:val="24"/>
              </w:rPr>
              <w:t xml:space="preserve"> </w:t>
            </w:r>
          </w:p>
          <w:p w14:paraId="2C2ABAC7" w14:textId="39F9A709" w:rsidR="007F5865" w:rsidRPr="00232C88" w:rsidRDefault="00476E72" w:rsidP="00476E72">
            <w:pPr>
              <w:spacing w:before="60" w:after="120"/>
              <w:jc w:val="both"/>
              <w:rPr>
                <w:rFonts w:ascii="Times New Roman" w:hAnsi="Times New Roman" w:cs="Times New Roman"/>
                <w:sz w:val="24"/>
              </w:rPr>
            </w:pPr>
            <w:r w:rsidRPr="00232C88">
              <w:rPr>
                <w:rFonts w:ascii="Times New Roman" w:hAnsi="Times New Roman" w:cs="Times New Roman"/>
                <w:sz w:val="24"/>
              </w:rPr>
              <w:t>Total r</w:t>
            </w:r>
            <w:r w:rsidR="00785478" w:rsidRPr="00232C88">
              <w:rPr>
                <w:rFonts w:ascii="Times New Roman" w:hAnsi="Times New Roman" w:cs="Times New Roman"/>
                <w:sz w:val="24"/>
              </w:rPr>
              <w:t xml:space="preserve">isk </w:t>
            </w:r>
            <w:r w:rsidR="007F5865" w:rsidRPr="00232C88">
              <w:rPr>
                <w:rFonts w:ascii="Times New Roman" w:hAnsi="Times New Roman" w:cs="Times New Roman"/>
                <w:sz w:val="24"/>
              </w:rPr>
              <w:t xml:space="preserve">exposure amount calculated in accordance with </w:t>
            </w:r>
            <w:ins w:id="11" w:author="Author">
              <w:r w:rsidR="00D072CD" w:rsidRPr="00232C88">
                <w:rPr>
                  <w:rFonts w:ascii="Times New Roman" w:hAnsi="Times New Roman" w:cs="Times New Roman"/>
                  <w:sz w:val="24"/>
                  <w:rPrChange w:id="12" w:author="Author">
                    <w:rPr>
                      <w:rFonts w:ascii="Times New Roman" w:hAnsi="Times New Roman" w:cs="Times New Roman"/>
                      <w:sz w:val="24"/>
                      <w:highlight w:val="green"/>
                    </w:rPr>
                  </w:rPrChange>
                </w:rPr>
                <w:t xml:space="preserve">Article 92(4) </w:t>
              </w:r>
              <w:r w:rsidR="00D072CD" w:rsidRPr="00232C88">
                <w:rPr>
                  <w:rFonts w:ascii="Times New Roman" w:hAnsi="Times New Roman" w:cs="Times New Roman"/>
                  <w:sz w:val="24"/>
                  <w:rPrChange w:id="13" w:author="Author">
                    <w:rPr>
                      <w:rFonts w:ascii="Times New Roman" w:hAnsi="Times New Roman" w:cs="Times New Roman"/>
                      <w:color w:val="000000"/>
                      <w:sz w:val="24"/>
                      <w:highlight w:val="green"/>
                    </w:rPr>
                  </w:rPrChange>
                </w:rPr>
                <w:t>of Regulation (EU) No 575/2013</w:t>
              </w:r>
              <w:r w:rsidR="00D072CD" w:rsidRPr="00232C88">
                <w:rPr>
                  <w:rFonts w:ascii="Times New Roman" w:hAnsi="Times New Roman" w:cs="Times New Roman"/>
                  <w:sz w:val="24"/>
                  <w:rPrChange w:id="14" w:author="Author">
                    <w:rPr>
                      <w:rFonts w:ascii="Times New Roman" w:hAnsi="Times New Roman" w:cs="Times New Roman"/>
                      <w:sz w:val="24"/>
                      <w:highlight w:val="green"/>
                    </w:rPr>
                  </w:rPrChange>
                </w:rPr>
                <w:t xml:space="preserve"> for rows 1 to 28, Article 92(3) of that Regulation for row 29, as well as Articles 95, 96 and 98 of </w:t>
              </w:r>
              <w:r w:rsidR="00D072CD" w:rsidRPr="00232C88">
                <w:rPr>
                  <w:rFonts w:ascii="Times New Roman" w:hAnsi="Times New Roman" w:cs="Times New Roman"/>
                  <w:sz w:val="24"/>
                  <w:rPrChange w:id="15" w:author="Author">
                    <w:rPr>
                      <w:rFonts w:ascii="Times New Roman" w:hAnsi="Times New Roman" w:cs="Times New Roman"/>
                      <w:color w:val="000000"/>
                      <w:sz w:val="24"/>
                      <w:highlight w:val="green"/>
                    </w:rPr>
                  </w:rPrChange>
                </w:rPr>
                <w:t>Regulation (EU) No 575/2013.</w:t>
              </w:r>
            </w:ins>
            <w:del w:id="16" w:author="Author">
              <w:r w:rsidR="007F5865" w:rsidRPr="00232C88" w:rsidDel="00D072CD">
                <w:rPr>
                  <w:rFonts w:ascii="Times New Roman" w:hAnsi="Times New Roman" w:cs="Times New Roman"/>
                  <w:sz w:val="24"/>
                </w:rPr>
                <w:delText>Article</w:delText>
              </w:r>
              <w:r w:rsidR="00F1066F" w:rsidRPr="00232C88" w:rsidDel="00D072CD">
                <w:rPr>
                  <w:rFonts w:ascii="Times New Roman" w:hAnsi="Times New Roman" w:cs="Times New Roman"/>
                  <w:sz w:val="24"/>
                </w:rPr>
                <w:delText>s</w:delText>
              </w:r>
              <w:r w:rsidR="007F5865" w:rsidRPr="00232C88" w:rsidDel="00D072CD">
                <w:rPr>
                  <w:rFonts w:ascii="Times New Roman" w:hAnsi="Times New Roman" w:cs="Times New Roman"/>
                  <w:sz w:val="24"/>
                </w:rPr>
                <w:delText xml:space="preserve"> 92(</w:delText>
              </w:r>
            </w:del>
            <w:ins w:id="17" w:author="Author">
              <w:del w:id="18" w:author="Author">
                <w:r w:rsidR="002B6F7D" w:rsidRPr="00232C88" w:rsidDel="00D072CD">
                  <w:rPr>
                    <w:rFonts w:ascii="Times New Roman" w:hAnsi="Times New Roman" w:cs="Times New Roman"/>
                    <w:sz w:val="24"/>
                  </w:rPr>
                  <w:delText>4</w:delText>
                </w:r>
              </w:del>
            </w:ins>
            <w:del w:id="19" w:author="Author">
              <w:r w:rsidR="007F5865" w:rsidRPr="00232C88" w:rsidDel="00D072CD">
                <w:rPr>
                  <w:rFonts w:ascii="Times New Roman" w:hAnsi="Times New Roman" w:cs="Times New Roman"/>
                  <w:sz w:val="24"/>
                </w:rPr>
                <w:delText>3)</w:delText>
              </w:r>
            </w:del>
            <w:ins w:id="20" w:author="Author">
              <w:del w:id="21" w:author="Author">
                <w:r w:rsidR="00621DCF" w:rsidRPr="00232C88" w:rsidDel="00D072CD">
                  <w:rPr>
                    <w:rFonts w:ascii="Times New Roman" w:hAnsi="Times New Roman" w:cs="Times New Roman"/>
                    <w:sz w:val="24"/>
                  </w:rPr>
                  <w:delText xml:space="preserve"> for rows 1 to 28, Article 92(3) for row 29</w:delText>
                </w:r>
              </w:del>
            </w:ins>
            <w:del w:id="22" w:author="Author">
              <w:r w:rsidR="0074740A" w:rsidRPr="00232C88" w:rsidDel="00D072CD">
                <w:rPr>
                  <w:rFonts w:ascii="Times New Roman" w:hAnsi="Times New Roman" w:cs="Times New Roman"/>
                  <w:sz w:val="24"/>
                </w:rPr>
                <w:delText xml:space="preserve"> and Articles</w:delText>
              </w:r>
              <w:r w:rsidR="004606A7" w:rsidRPr="00232C88" w:rsidDel="00D072CD">
                <w:rPr>
                  <w:rFonts w:ascii="Times New Roman" w:hAnsi="Times New Roman" w:cs="Times New Roman"/>
                  <w:sz w:val="24"/>
                </w:rPr>
                <w:delText xml:space="preserve"> 95, 96 and 98</w:delText>
              </w:r>
            </w:del>
            <w:ins w:id="23" w:author="Author">
              <w:del w:id="24" w:author="Author">
                <w:r w:rsidR="009D1372" w:rsidRPr="00232C88" w:rsidDel="00D072CD">
                  <w:rPr>
                    <w:rFonts w:ascii="Times New Roman" w:hAnsi="Times New Roman" w:cs="Times New Roman"/>
                    <w:sz w:val="24"/>
                  </w:rPr>
                  <w:delText xml:space="preserve"> of</w:delText>
                </w:r>
                <w:r w:rsidR="00B7264B" w:rsidRPr="00232C88" w:rsidDel="00D072CD">
                  <w:rPr>
                    <w:rFonts w:ascii="Times New Roman" w:hAnsi="Times New Roman" w:cs="Times New Roman"/>
                    <w:sz w:val="24"/>
                  </w:rPr>
                  <w:delText xml:space="preserve"> Regulation (EU) No 575/2013</w:delText>
                </w:r>
                <w:r w:rsidR="009D1372" w:rsidRPr="00232C88" w:rsidDel="00D072CD">
                  <w:rPr>
                    <w:rFonts w:ascii="Times New Roman" w:hAnsi="Times New Roman" w:cs="Times New Roman"/>
                    <w:sz w:val="24"/>
                  </w:rPr>
                  <w:delText xml:space="preserve"> </w:delText>
                </w:r>
              </w:del>
            </w:ins>
            <w:del w:id="25" w:author="Author">
              <w:r w:rsidR="004606A7" w:rsidRPr="00232C88" w:rsidDel="00D072CD">
                <w:rPr>
                  <w:rFonts w:ascii="Times New Roman" w:hAnsi="Times New Roman" w:cs="Times New Roman"/>
                  <w:sz w:val="24"/>
                </w:rPr>
                <w:delText xml:space="preserve"> </w:delText>
              </w:r>
              <w:r w:rsidR="007F5865" w:rsidRPr="00232C88" w:rsidDel="00D072CD">
                <w:rPr>
                  <w:rFonts w:ascii="Times New Roman" w:hAnsi="Times New Roman" w:cs="Times New Roman"/>
                  <w:sz w:val="24"/>
                </w:rPr>
                <w:delText>CRR</w:delText>
              </w:r>
            </w:del>
            <w:ins w:id="26" w:author="Author">
              <w:del w:id="27" w:author="Author">
                <w:r w:rsidR="00F96224" w:rsidRPr="00232C88" w:rsidDel="00D072CD">
                  <w:rPr>
                    <w:rFonts w:ascii="Times New Roman" w:hAnsi="Times New Roman" w:cs="Times New Roman"/>
                    <w:sz w:val="24"/>
                  </w:rPr>
                  <w:delText>.</w:delText>
                </w:r>
              </w:del>
            </w:ins>
          </w:p>
        </w:tc>
      </w:tr>
      <w:tr w:rsidR="00232C88" w:rsidRPr="00232C88" w14:paraId="51DC6C96" w14:textId="77777777" w:rsidTr="4D769726">
        <w:trPr>
          <w:trHeight w:val="323"/>
        </w:trPr>
        <w:tc>
          <w:tcPr>
            <w:tcW w:w="1384" w:type="dxa"/>
          </w:tcPr>
          <w:p w14:paraId="4A8317DB" w14:textId="77777777" w:rsidR="00720050" w:rsidRPr="00232C88" w:rsidRDefault="00720050" w:rsidP="00B2180A">
            <w:pPr>
              <w:pStyle w:val="Applicationdirecte"/>
              <w:spacing w:before="60"/>
              <w:jc w:val="center"/>
            </w:pPr>
            <w:r w:rsidRPr="00232C88">
              <w:t>b</w:t>
            </w:r>
          </w:p>
        </w:tc>
        <w:tc>
          <w:tcPr>
            <w:tcW w:w="7655" w:type="dxa"/>
          </w:tcPr>
          <w:p w14:paraId="22370966" w14:textId="4C946B1E" w:rsidR="00677CC7" w:rsidRPr="00232C88" w:rsidRDefault="00476E72" w:rsidP="00B2180A">
            <w:pPr>
              <w:spacing w:before="60" w:after="120"/>
              <w:jc w:val="both"/>
              <w:rPr>
                <w:rFonts w:ascii="Times New Roman" w:hAnsi="Times New Roman" w:cs="Times New Roman"/>
                <w:b/>
                <w:sz w:val="24"/>
              </w:rPr>
            </w:pPr>
            <w:r w:rsidRPr="00232C88">
              <w:rPr>
                <w:rFonts w:ascii="Times New Roman" w:hAnsi="Times New Roman" w:cs="Times New Roman"/>
                <w:b/>
                <w:sz w:val="24"/>
              </w:rPr>
              <w:t>TR</w:t>
            </w:r>
            <w:r w:rsidR="009A4635" w:rsidRPr="00232C88">
              <w:rPr>
                <w:rFonts w:ascii="Times New Roman" w:hAnsi="Times New Roman" w:cs="Times New Roman"/>
                <w:b/>
                <w:sz w:val="24"/>
              </w:rPr>
              <w:t>EA</w:t>
            </w:r>
            <w:r w:rsidR="00677CC7" w:rsidRPr="00232C88">
              <w:rPr>
                <w:rFonts w:ascii="Times New Roman" w:hAnsi="Times New Roman" w:cs="Times New Roman"/>
                <w:b/>
                <w:sz w:val="24"/>
              </w:rPr>
              <w:t xml:space="preserve"> (T-1)</w:t>
            </w:r>
            <w:r w:rsidR="00720050" w:rsidRPr="00232C88">
              <w:rPr>
                <w:rFonts w:ascii="Times New Roman" w:hAnsi="Times New Roman" w:cs="Times New Roman"/>
                <w:b/>
                <w:sz w:val="24"/>
              </w:rPr>
              <w:t xml:space="preserve"> </w:t>
            </w:r>
          </w:p>
          <w:p w14:paraId="3470438E" w14:textId="65A77898" w:rsidR="00720050" w:rsidRPr="00232C88" w:rsidRDefault="00476E72" w:rsidP="00B74E92">
            <w:pPr>
              <w:spacing w:before="60" w:after="120"/>
              <w:jc w:val="both"/>
              <w:rPr>
                <w:rFonts w:ascii="Times New Roman" w:eastAsia="Times New Roman" w:hAnsi="Times New Roman" w:cs="Times New Roman"/>
                <w:sz w:val="24"/>
                <w:lang w:eastAsia="sv-SE"/>
              </w:rPr>
            </w:pPr>
            <w:r w:rsidRPr="00232C88">
              <w:rPr>
                <w:rFonts w:ascii="Times New Roman" w:hAnsi="Times New Roman" w:cs="Times New Roman"/>
                <w:sz w:val="24"/>
              </w:rPr>
              <w:t>TR</w:t>
            </w:r>
            <w:r w:rsidR="009A4635" w:rsidRPr="00232C88">
              <w:rPr>
                <w:rFonts w:ascii="Times New Roman" w:hAnsi="Times New Roman" w:cs="Times New Roman"/>
                <w:sz w:val="24"/>
              </w:rPr>
              <w:t>EA</w:t>
            </w:r>
            <w:r w:rsidR="00720050" w:rsidRPr="00232C88">
              <w:rPr>
                <w:rFonts w:ascii="Times New Roman" w:hAnsi="Times New Roman" w:cs="Times New Roman"/>
                <w:sz w:val="24"/>
              </w:rPr>
              <w:t xml:space="preserve"> as disclosed in</w:t>
            </w:r>
            <w:r w:rsidR="003414D7" w:rsidRPr="00232C88">
              <w:rPr>
                <w:rFonts w:ascii="Times New Roman" w:hAnsi="Times New Roman" w:cs="Times New Roman"/>
                <w:sz w:val="24"/>
              </w:rPr>
              <w:t xml:space="preserve"> the previous disclosure period</w:t>
            </w:r>
            <w:ins w:id="28" w:author="Author">
              <w:r w:rsidR="00F96224" w:rsidRPr="00232C88">
                <w:rPr>
                  <w:rFonts w:ascii="Times New Roman" w:hAnsi="Times New Roman" w:cs="Times New Roman"/>
                  <w:sz w:val="24"/>
                </w:rPr>
                <w:t>.</w:t>
              </w:r>
            </w:ins>
          </w:p>
        </w:tc>
      </w:tr>
      <w:tr w:rsidR="00232C88" w:rsidRPr="00232C88" w14:paraId="0EA18E63" w14:textId="77777777" w:rsidTr="4D769726">
        <w:trPr>
          <w:trHeight w:val="323"/>
        </w:trPr>
        <w:tc>
          <w:tcPr>
            <w:tcW w:w="1384" w:type="dxa"/>
          </w:tcPr>
          <w:p w14:paraId="103E93B5" w14:textId="77777777" w:rsidR="007F5865" w:rsidRPr="00232C88" w:rsidRDefault="00720050" w:rsidP="00720050">
            <w:pPr>
              <w:pStyle w:val="Applicationdirecte"/>
              <w:spacing w:before="60"/>
              <w:jc w:val="center"/>
            </w:pPr>
            <w:r w:rsidRPr="00232C88">
              <w:t>c</w:t>
            </w:r>
          </w:p>
        </w:tc>
        <w:tc>
          <w:tcPr>
            <w:tcW w:w="7655" w:type="dxa"/>
          </w:tcPr>
          <w:p w14:paraId="4BB538BB" w14:textId="77777777" w:rsidR="007F5865" w:rsidRPr="00232C88" w:rsidRDefault="00720050" w:rsidP="004606A7">
            <w:pPr>
              <w:spacing w:before="60" w:after="120"/>
              <w:jc w:val="both"/>
              <w:rPr>
                <w:rFonts w:ascii="Times New Roman" w:hAnsi="Times New Roman" w:cs="Times New Roman"/>
                <w:b/>
                <w:sz w:val="24"/>
              </w:rPr>
            </w:pPr>
            <w:r w:rsidRPr="00232C88">
              <w:rPr>
                <w:rFonts w:ascii="Times New Roman" w:hAnsi="Times New Roman" w:cs="Times New Roman"/>
                <w:b/>
                <w:sz w:val="24"/>
              </w:rPr>
              <w:t>Total own funds requirements</w:t>
            </w:r>
          </w:p>
          <w:p w14:paraId="024E3DB2" w14:textId="6D4564E6" w:rsidR="00720050" w:rsidRPr="00232C88" w:rsidRDefault="00720050" w:rsidP="004606A7">
            <w:pPr>
              <w:spacing w:before="60" w:after="120"/>
              <w:jc w:val="both"/>
              <w:rPr>
                <w:rFonts w:ascii="Times New Roman" w:eastAsia="Times New Roman" w:hAnsi="Times New Roman" w:cs="Times New Roman"/>
                <w:sz w:val="24"/>
                <w:lang w:eastAsia="sv-SE"/>
              </w:rPr>
            </w:pPr>
            <w:r w:rsidRPr="00232C88">
              <w:rPr>
                <w:rFonts w:ascii="Times New Roman" w:hAnsi="Times New Roman" w:cs="Times New Roman"/>
                <w:sz w:val="24"/>
              </w:rPr>
              <w:t>Own fund</w:t>
            </w:r>
            <w:ins w:id="29" w:author="Author">
              <w:r w:rsidR="00C653D1" w:rsidRPr="00232C88">
                <w:rPr>
                  <w:rFonts w:ascii="Times New Roman" w:hAnsi="Times New Roman" w:cs="Times New Roman"/>
                  <w:sz w:val="24"/>
                </w:rPr>
                <w:t>s</w:t>
              </w:r>
            </w:ins>
            <w:r w:rsidRPr="00232C88">
              <w:rPr>
                <w:rFonts w:ascii="Times New Roman" w:hAnsi="Times New Roman" w:cs="Times New Roman"/>
                <w:sz w:val="24"/>
              </w:rPr>
              <w:t xml:space="preserve"> requirements correspo</w:t>
            </w:r>
            <w:r w:rsidR="001D1E81" w:rsidRPr="00232C88">
              <w:rPr>
                <w:rFonts w:ascii="Times New Roman" w:hAnsi="Times New Roman" w:cs="Times New Roman"/>
                <w:sz w:val="24"/>
              </w:rPr>
              <w:t>n</w:t>
            </w:r>
            <w:r w:rsidRPr="00232C88">
              <w:rPr>
                <w:rFonts w:ascii="Times New Roman" w:hAnsi="Times New Roman" w:cs="Times New Roman"/>
                <w:sz w:val="24"/>
              </w:rPr>
              <w:t xml:space="preserve">ding to the </w:t>
            </w:r>
            <w:ins w:id="30" w:author="Author">
              <w:r w:rsidR="0032608C" w:rsidRPr="00232C88">
                <w:rPr>
                  <w:rFonts w:ascii="Times New Roman" w:hAnsi="Times New Roman" w:cs="Times New Roman"/>
                  <w:sz w:val="24"/>
                </w:rPr>
                <w:t>TREA</w:t>
              </w:r>
            </w:ins>
            <w:r w:rsidRPr="00232C88">
              <w:rPr>
                <w:rFonts w:ascii="Times New Roman" w:hAnsi="Times New Roman" w:cs="Times New Roman"/>
                <w:sz w:val="24"/>
              </w:rPr>
              <w:t xml:space="preserve"> for the different r</w:t>
            </w:r>
            <w:r w:rsidR="009A4635" w:rsidRPr="00232C88">
              <w:rPr>
                <w:rFonts w:ascii="Times New Roman" w:hAnsi="Times New Roman" w:cs="Times New Roman"/>
                <w:sz w:val="24"/>
              </w:rPr>
              <w:t>i</w:t>
            </w:r>
            <w:r w:rsidR="003414D7" w:rsidRPr="00232C88">
              <w:rPr>
                <w:rFonts w:ascii="Times New Roman" w:hAnsi="Times New Roman" w:cs="Times New Roman"/>
                <w:sz w:val="24"/>
              </w:rPr>
              <w:t>sk categories</w:t>
            </w:r>
            <w:ins w:id="31" w:author="Author">
              <w:r w:rsidR="00892096" w:rsidRPr="00232C88">
                <w:rPr>
                  <w:rFonts w:ascii="Times New Roman" w:hAnsi="Times New Roman" w:cs="Times New Roman"/>
                  <w:sz w:val="24"/>
                </w:rPr>
                <w:t>.</w:t>
              </w:r>
            </w:ins>
          </w:p>
        </w:tc>
      </w:tr>
      <w:tr w:rsidR="00232C88" w:rsidRPr="00232C88" w14:paraId="4205D97D"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E032B3" w14:textId="77777777" w:rsidR="001A0C8D" w:rsidRPr="00232C88" w:rsidRDefault="001A0C8D" w:rsidP="00810F8E">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2490D509" w14:textId="77777777" w:rsidTr="4D769726">
        <w:trPr>
          <w:trHeight w:val="238"/>
        </w:trPr>
        <w:tc>
          <w:tcPr>
            <w:tcW w:w="1384" w:type="dxa"/>
            <w:shd w:val="clear" w:color="auto" w:fill="D9D9D9" w:themeFill="background1" w:themeFillShade="D9"/>
          </w:tcPr>
          <w:p w14:paraId="75756FCA" w14:textId="77777777" w:rsidR="001A0C8D" w:rsidRPr="00232C88" w:rsidRDefault="001A0C8D" w:rsidP="00810F8E">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Row number</w:t>
            </w:r>
          </w:p>
        </w:tc>
        <w:tc>
          <w:tcPr>
            <w:tcW w:w="7655" w:type="dxa"/>
            <w:shd w:val="clear" w:color="auto" w:fill="D9D9D9" w:themeFill="background1" w:themeFillShade="D9"/>
          </w:tcPr>
          <w:p w14:paraId="354EA15A" w14:textId="77777777" w:rsidR="001A0C8D" w:rsidRPr="00232C88" w:rsidRDefault="001A0C8D" w:rsidP="00810F8E">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51DDF3ED" w14:textId="77777777" w:rsidTr="4D769726">
        <w:trPr>
          <w:trHeight w:val="680"/>
        </w:trPr>
        <w:tc>
          <w:tcPr>
            <w:tcW w:w="1384" w:type="dxa"/>
          </w:tcPr>
          <w:p w14:paraId="63497DDA" w14:textId="77777777" w:rsidR="001A0C8D" w:rsidRPr="00232C88" w:rsidRDefault="001A0C8D" w:rsidP="00260404">
            <w:pPr>
              <w:pStyle w:val="Applicationdirecte"/>
              <w:spacing w:before="60"/>
              <w:jc w:val="center"/>
            </w:pPr>
            <w:r w:rsidRPr="00232C88">
              <w:t>1</w:t>
            </w:r>
          </w:p>
        </w:tc>
        <w:tc>
          <w:tcPr>
            <w:tcW w:w="7655" w:type="dxa"/>
            <w:vAlign w:val="center"/>
          </w:tcPr>
          <w:p w14:paraId="156E0E42" w14:textId="77777777" w:rsidR="004606A7" w:rsidRPr="00232C88" w:rsidRDefault="004606A7" w:rsidP="00260404">
            <w:pPr>
              <w:spacing w:before="60" w:after="120"/>
              <w:jc w:val="both"/>
              <w:rPr>
                <w:rFonts w:ascii="Times New Roman" w:hAnsi="Times New Roman" w:cs="Times New Roman"/>
                <w:b/>
                <w:sz w:val="24"/>
              </w:rPr>
            </w:pPr>
            <w:r w:rsidRPr="00232C88">
              <w:rPr>
                <w:rFonts w:ascii="Times New Roman" w:hAnsi="Times New Roman" w:cs="Times New Roman"/>
                <w:b/>
                <w:sz w:val="24"/>
              </w:rPr>
              <w:t>Credit risk (excluding CCR)</w:t>
            </w:r>
          </w:p>
          <w:p w14:paraId="3A25A955" w14:textId="11378167" w:rsidR="001A0C8D" w:rsidRPr="00232C88" w:rsidRDefault="000A4A93" w:rsidP="00A25707">
            <w:pPr>
              <w:spacing w:before="60" w:after="120"/>
              <w:jc w:val="both"/>
              <w:rPr>
                <w:rFonts w:ascii="Times New Roman" w:hAnsi="Times New Roman" w:cs="Times New Roman"/>
                <w:sz w:val="24"/>
              </w:rPr>
            </w:pPr>
            <w:ins w:id="32" w:author="Author">
              <w:r w:rsidRPr="00232C88">
                <w:rPr>
                  <w:rFonts w:ascii="Times New Roman" w:hAnsi="Times New Roman" w:cs="Times New Roman"/>
                  <w:sz w:val="24"/>
                </w:rPr>
                <w:t>Risk w</w:t>
              </w:r>
              <w:r w:rsidR="00D26F70" w:rsidRPr="00232C88">
                <w:rPr>
                  <w:rFonts w:ascii="Times New Roman" w:hAnsi="Times New Roman" w:cs="Times New Roman"/>
                  <w:sz w:val="24"/>
                </w:rPr>
                <w:t>eighted exposure amounts (</w:t>
              </w:r>
            </w:ins>
            <w:r w:rsidR="009A4635" w:rsidRPr="00232C88">
              <w:rPr>
                <w:rFonts w:ascii="Times New Roman" w:hAnsi="Times New Roman" w:cs="Times New Roman"/>
                <w:sz w:val="24"/>
              </w:rPr>
              <w:t>RWEA</w:t>
            </w:r>
            <w:r w:rsidR="009C741F" w:rsidRPr="00232C88">
              <w:rPr>
                <w:rFonts w:ascii="Times New Roman" w:hAnsi="Times New Roman" w:cs="Times New Roman"/>
                <w:sz w:val="24"/>
              </w:rPr>
              <w:t>s</w:t>
            </w:r>
            <w:ins w:id="33" w:author="Author">
              <w:r w:rsidR="00D26F70" w:rsidRPr="00232C88">
                <w:rPr>
                  <w:rFonts w:ascii="Times New Roman" w:hAnsi="Times New Roman" w:cs="Times New Roman"/>
                  <w:sz w:val="24"/>
                </w:rPr>
                <w:t>)</w:t>
              </w:r>
            </w:ins>
            <w:r w:rsidR="004606A7" w:rsidRPr="00232C88">
              <w:rPr>
                <w:rFonts w:ascii="Times New Roman" w:hAnsi="Times New Roman" w:cs="Times New Roman"/>
                <w:sz w:val="24"/>
              </w:rPr>
              <w:t xml:space="preserve"> </w:t>
            </w:r>
            <w:r w:rsidR="003604F4" w:rsidRPr="00232C88">
              <w:rPr>
                <w:rFonts w:ascii="Times New Roman" w:hAnsi="Times New Roman" w:cs="Times New Roman"/>
                <w:sz w:val="24"/>
              </w:rPr>
              <w:t xml:space="preserve">and </w:t>
            </w:r>
            <w:r w:rsidR="00B2180A" w:rsidRPr="00232C88">
              <w:rPr>
                <w:rFonts w:ascii="Times New Roman" w:hAnsi="Times New Roman" w:cs="Times New Roman"/>
                <w:sz w:val="24"/>
              </w:rPr>
              <w:t xml:space="preserve">own funds </w:t>
            </w:r>
            <w:r w:rsidR="003604F4" w:rsidRPr="00232C88">
              <w:rPr>
                <w:rFonts w:ascii="Times New Roman" w:hAnsi="Times New Roman" w:cs="Times New Roman"/>
                <w:sz w:val="24"/>
              </w:rPr>
              <w:t xml:space="preserve">requirements </w:t>
            </w:r>
            <w:r w:rsidR="009C741F" w:rsidRPr="00232C88">
              <w:rPr>
                <w:rFonts w:ascii="Times New Roman" w:hAnsi="Times New Roman" w:cs="Times New Roman"/>
                <w:sz w:val="24"/>
              </w:rPr>
              <w:t xml:space="preserve">calculated </w:t>
            </w:r>
            <w:r w:rsidR="009D10AD" w:rsidRPr="00232C88">
              <w:rPr>
                <w:rFonts w:ascii="Times New Roman" w:hAnsi="Times New Roman" w:cs="Times New Roman"/>
                <w:sz w:val="24"/>
              </w:rPr>
              <w:t>in accordance with</w:t>
            </w:r>
            <w:r w:rsidR="00F83D74" w:rsidRPr="00232C88">
              <w:rPr>
                <w:rFonts w:ascii="Times New Roman" w:hAnsi="Times New Roman" w:cs="Times New Roman"/>
                <w:sz w:val="24"/>
              </w:rPr>
              <w:t xml:space="preserve"> </w:t>
            </w:r>
            <w:r w:rsidR="00AF09D9" w:rsidRPr="00232C88">
              <w:rPr>
                <w:rFonts w:ascii="Times New Roman" w:hAnsi="Times New Roman" w:cs="Times New Roman"/>
                <w:sz w:val="24"/>
              </w:rPr>
              <w:t xml:space="preserve">Chapters 1 to 4 of Title II of </w:t>
            </w:r>
            <w:r w:rsidR="009C741F" w:rsidRPr="00232C88">
              <w:rPr>
                <w:rFonts w:ascii="Times New Roman" w:hAnsi="Times New Roman" w:cs="Times New Roman"/>
                <w:sz w:val="24"/>
              </w:rPr>
              <w:t>Part Thre</w:t>
            </w:r>
            <w:r w:rsidR="00AF09D9" w:rsidRPr="00232C88">
              <w:rPr>
                <w:rFonts w:ascii="Times New Roman" w:hAnsi="Times New Roman" w:cs="Times New Roman"/>
                <w:sz w:val="24"/>
              </w:rPr>
              <w:t xml:space="preserve">e </w:t>
            </w:r>
            <w:ins w:id="34" w:author="Author">
              <w:r w:rsidR="00506DEA" w:rsidRPr="00232C88">
                <w:rPr>
                  <w:rFonts w:ascii="Times New Roman" w:hAnsi="Times New Roman" w:cs="Times New Roman"/>
                  <w:sz w:val="24"/>
                </w:rPr>
                <w:t>of Regulation (EU) No 575/2013</w:t>
              </w:r>
            </w:ins>
            <w:del w:id="35" w:author="Author">
              <w:r w:rsidR="000638BD" w:rsidRPr="00232C88" w:rsidDel="00506DEA">
                <w:rPr>
                  <w:rFonts w:ascii="Times New Roman" w:hAnsi="Times New Roman" w:cs="Times New Roman"/>
                  <w:sz w:val="24"/>
                </w:rPr>
                <w:delText>CRR</w:delText>
              </w:r>
            </w:del>
            <w:r w:rsidR="00F83D74" w:rsidRPr="00232C88">
              <w:rPr>
                <w:rFonts w:ascii="Times New Roman" w:hAnsi="Times New Roman" w:cs="Times New Roman"/>
                <w:sz w:val="24"/>
              </w:rPr>
              <w:t xml:space="preserve">, and with Article 379 </w:t>
            </w:r>
            <w:ins w:id="36" w:author="Author">
              <w:r w:rsidR="00506DEA" w:rsidRPr="00232C88">
                <w:rPr>
                  <w:rFonts w:ascii="Times New Roman" w:hAnsi="Times New Roman" w:cs="Times New Roman"/>
                  <w:sz w:val="24"/>
                </w:rPr>
                <w:t>of Regulation (EU) No 575/2013</w:t>
              </w:r>
            </w:ins>
            <w:del w:id="37" w:author="Author">
              <w:r w:rsidR="00F83D74" w:rsidRPr="00232C88" w:rsidDel="00506DEA">
                <w:rPr>
                  <w:rFonts w:ascii="Times New Roman" w:hAnsi="Times New Roman" w:cs="Times New Roman"/>
                  <w:sz w:val="24"/>
                </w:rPr>
                <w:delText>CRR</w:delText>
              </w:r>
            </w:del>
            <w:r w:rsidR="009C741F" w:rsidRPr="00232C88">
              <w:rPr>
                <w:rFonts w:ascii="Times New Roman" w:hAnsi="Times New Roman" w:cs="Times New Roman"/>
                <w:sz w:val="24"/>
              </w:rPr>
              <w:t xml:space="preserve">. </w:t>
            </w:r>
            <w:r w:rsidR="009A4635" w:rsidRPr="00232C88">
              <w:rPr>
                <w:rFonts w:ascii="Times New Roman" w:hAnsi="Times New Roman" w:cs="Times New Roman"/>
                <w:sz w:val="24"/>
              </w:rPr>
              <w:t>RWEA</w:t>
            </w:r>
            <w:r w:rsidR="008B269B" w:rsidRPr="00232C88">
              <w:rPr>
                <w:rFonts w:ascii="Times New Roman" w:hAnsi="Times New Roman" w:cs="Times New Roman"/>
                <w:sz w:val="24"/>
              </w:rPr>
              <w:t>s for</w:t>
            </w:r>
            <w:ins w:id="38" w:author="Author">
              <w:r w:rsidR="00B2494F" w:rsidRPr="00232C88">
                <w:rPr>
                  <w:rFonts w:ascii="Times New Roman" w:hAnsi="Times New Roman" w:cs="Times New Roman"/>
                  <w:sz w:val="24"/>
                </w:rPr>
                <w:t xml:space="preserve"> counterparty</w:t>
              </w:r>
              <w:r w:rsidR="00F766F2" w:rsidRPr="00232C88">
                <w:rPr>
                  <w:rFonts w:ascii="Times New Roman" w:hAnsi="Times New Roman" w:cs="Times New Roman"/>
                  <w:sz w:val="24"/>
                </w:rPr>
                <w:t xml:space="preserve"> credit risk</w:t>
              </w:r>
            </w:ins>
            <w:r w:rsidR="008B269B" w:rsidRPr="00232C88">
              <w:rPr>
                <w:rFonts w:ascii="Times New Roman" w:hAnsi="Times New Roman" w:cs="Times New Roman"/>
                <w:sz w:val="24"/>
              </w:rPr>
              <w:t xml:space="preserve"> </w:t>
            </w:r>
            <w:del w:id="39" w:author="Author">
              <w:r w:rsidR="008B269B" w:rsidRPr="00232C88" w:rsidDel="00D81A0E">
                <w:rPr>
                  <w:rFonts w:ascii="Times New Roman" w:hAnsi="Times New Roman" w:cs="Times New Roman"/>
                  <w:sz w:val="24"/>
                </w:rPr>
                <w:delText>securit</w:delText>
              </w:r>
              <w:r w:rsidR="000540E0" w:rsidRPr="00232C88" w:rsidDel="00D81A0E">
                <w:rPr>
                  <w:rFonts w:ascii="Times New Roman" w:hAnsi="Times New Roman" w:cs="Times New Roman"/>
                  <w:sz w:val="24"/>
                </w:rPr>
                <w:delText>i</w:delText>
              </w:r>
              <w:r w:rsidR="008B269B" w:rsidRPr="00232C88" w:rsidDel="00D81A0E">
                <w:rPr>
                  <w:rFonts w:ascii="Times New Roman" w:hAnsi="Times New Roman" w:cs="Times New Roman"/>
                  <w:sz w:val="24"/>
                </w:rPr>
                <w:delText xml:space="preserve">sation exposures in the non-trading book and for </w:delText>
              </w:r>
            </w:del>
            <w:ins w:id="40" w:author="Author">
              <w:r w:rsidR="00F766F2" w:rsidRPr="00232C88">
                <w:rPr>
                  <w:rFonts w:ascii="Times New Roman" w:hAnsi="Times New Roman" w:cs="Times New Roman"/>
                  <w:sz w:val="24"/>
                </w:rPr>
                <w:t>(</w:t>
              </w:r>
              <w:r w:rsidR="003C01F6" w:rsidRPr="00232C88">
                <w:rPr>
                  <w:rFonts w:ascii="Times New Roman" w:hAnsi="Times New Roman" w:cs="Times New Roman"/>
                  <w:sz w:val="24"/>
                </w:rPr>
                <w:t>Regulation (EU) No 575/2013</w:t>
              </w:r>
            </w:ins>
            <w:del w:id="41" w:author="Author">
              <w:r w:rsidR="008B269B" w:rsidRPr="00232C88" w:rsidDel="003C01F6">
                <w:rPr>
                  <w:rFonts w:ascii="Times New Roman" w:hAnsi="Times New Roman" w:cs="Times New Roman"/>
                  <w:sz w:val="24"/>
                </w:rPr>
                <w:delText>CCR</w:delText>
              </w:r>
            </w:del>
            <w:ins w:id="42" w:author="Author">
              <w:r w:rsidR="00F766F2" w:rsidRPr="00232C88">
                <w:rPr>
                  <w:rFonts w:ascii="Times New Roman" w:hAnsi="Times New Roman" w:cs="Times New Roman"/>
                  <w:sz w:val="24"/>
                </w:rPr>
                <w:t>)</w:t>
              </w:r>
              <w:r w:rsidR="00D81A0E" w:rsidRPr="00232C88">
                <w:rPr>
                  <w:rFonts w:ascii="Times New Roman" w:hAnsi="Times New Roman" w:cs="Times New Roman"/>
                  <w:sz w:val="24"/>
                </w:rPr>
                <w:t xml:space="preserve"> and for securitisation exposures in the non-trading book</w:t>
              </w:r>
              <w:del w:id="43" w:author="Author">
                <w:r w:rsidR="00D81A0E" w:rsidRPr="00232C88" w:rsidDel="00384936">
                  <w:rPr>
                    <w:rFonts w:ascii="Times New Roman" w:hAnsi="Times New Roman" w:cs="Times New Roman"/>
                    <w:sz w:val="24"/>
                  </w:rPr>
                  <w:delText xml:space="preserve"> and for</w:delText>
                </w:r>
              </w:del>
            </w:ins>
            <w:r w:rsidR="008B269B" w:rsidRPr="00232C88">
              <w:rPr>
                <w:rFonts w:ascii="Times New Roman" w:hAnsi="Times New Roman" w:cs="Times New Roman"/>
                <w:sz w:val="24"/>
              </w:rPr>
              <w:t xml:space="preserve"> are excluded and dis</w:t>
            </w:r>
            <w:r w:rsidR="00B2180A" w:rsidRPr="00232C88">
              <w:rPr>
                <w:rFonts w:ascii="Times New Roman" w:hAnsi="Times New Roman" w:cs="Times New Roman"/>
                <w:sz w:val="24"/>
              </w:rPr>
              <w:t>c</w:t>
            </w:r>
            <w:r w:rsidR="008B269B" w:rsidRPr="00232C88">
              <w:rPr>
                <w:rFonts w:ascii="Times New Roman" w:hAnsi="Times New Roman" w:cs="Times New Roman"/>
                <w:sz w:val="24"/>
              </w:rPr>
              <w:t xml:space="preserve">losed in rows </w:t>
            </w:r>
            <w:r w:rsidR="00B2180A" w:rsidRPr="00232C88">
              <w:rPr>
                <w:rFonts w:ascii="Times New Roman" w:hAnsi="Times New Roman" w:cs="Times New Roman"/>
                <w:sz w:val="24"/>
              </w:rPr>
              <w:t xml:space="preserve">6 </w:t>
            </w:r>
            <w:r w:rsidR="008B269B" w:rsidRPr="00232C88">
              <w:rPr>
                <w:rFonts w:ascii="Times New Roman" w:hAnsi="Times New Roman" w:cs="Times New Roman"/>
                <w:sz w:val="24"/>
              </w:rPr>
              <w:t xml:space="preserve">and </w:t>
            </w:r>
            <w:r w:rsidR="00B2180A" w:rsidRPr="00232C88">
              <w:rPr>
                <w:rFonts w:ascii="Times New Roman" w:hAnsi="Times New Roman" w:cs="Times New Roman"/>
                <w:sz w:val="24"/>
              </w:rPr>
              <w:t xml:space="preserve">16 </w:t>
            </w:r>
            <w:r w:rsidR="008B269B" w:rsidRPr="00232C88">
              <w:rPr>
                <w:rFonts w:ascii="Times New Roman" w:hAnsi="Times New Roman" w:cs="Times New Roman"/>
                <w:sz w:val="24"/>
              </w:rPr>
              <w:t>of this template.</w:t>
            </w:r>
            <w:r w:rsidR="00F83D74" w:rsidRPr="00232C88">
              <w:rPr>
                <w:rFonts w:ascii="Times New Roman" w:hAnsi="Times New Roman" w:cs="Times New Roman"/>
                <w:sz w:val="24"/>
              </w:rPr>
              <w:t xml:space="preserve"> Institutions shall </w:t>
            </w:r>
            <w:r w:rsidR="0074740A" w:rsidRPr="00232C88">
              <w:rPr>
                <w:rFonts w:ascii="Times New Roman" w:hAnsi="Times New Roman" w:cs="Times New Roman"/>
                <w:sz w:val="24"/>
              </w:rPr>
              <w:t>include</w:t>
            </w:r>
            <w:r w:rsidR="004B6869" w:rsidRPr="00232C88">
              <w:rPr>
                <w:rFonts w:ascii="Times New Roman" w:hAnsi="Times New Roman" w:cs="Times New Roman"/>
                <w:sz w:val="24"/>
              </w:rPr>
              <w:t>,</w:t>
            </w:r>
            <w:r w:rsidR="00F83D74" w:rsidRPr="00232C88">
              <w:rPr>
                <w:rFonts w:ascii="Times New Roman" w:hAnsi="Times New Roman" w:cs="Times New Roman"/>
                <w:sz w:val="24"/>
              </w:rPr>
              <w:t xml:space="preserve"> in the amount disc</w:t>
            </w:r>
            <w:r w:rsidR="00E157D6" w:rsidRPr="00232C88">
              <w:rPr>
                <w:rFonts w:ascii="Times New Roman" w:hAnsi="Times New Roman" w:cs="Times New Roman"/>
                <w:sz w:val="24"/>
              </w:rPr>
              <w:t>l</w:t>
            </w:r>
            <w:r w:rsidR="00F83D74" w:rsidRPr="00232C88">
              <w:rPr>
                <w:rFonts w:ascii="Times New Roman" w:hAnsi="Times New Roman" w:cs="Times New Roman"/>
                <w:sz w:val="24"/>
              </w:rPr>
              <w:t>osed in this row</w:t>
            </w:r>
            <w:r w:rsidR="004B6869" w:rsidRPr="00232C88">
              <w:rPr>
                <w:rFonts w:ascii="Times New Roman" w:hAnsi="Times New Roman" w:cs="Times New Roman"/>
                <w:sz w:val="24"/>
              </w:rPr>
              <w:t>,</w:t>
            </w:r>
            <w:r w:rsidR="00F83D74" w:rsidRPr="00232C88">
              <w:rPr>
                <w:rFonts w:ascii="Times New Roman" w:hAnsi="Times New Roman" w:cs="Times New Roman"/>
                <w:sz w:val="24"/>
              </w:rPr>
              <w:t xml:space="preserve"> RWEAs and own funds requirements for free deliveries risk calculated </w:t>
            </w:r>
            <w:r w:rsidR="009D10AD" w:rsidRPr="00232C88">
              <w:rPr>
                <w:rFonts w:ascii="Times New Roman" w:hAnsi="Times New Roman" w:cs="Times New Roman"/>
                <w:sz w:val="24"/>
              </w:rPr>
              <w:t>in accordance with</w:t>
            </w:r>
            <w:r w:rsidR="00F83D74" w:rsidRPr="00232C88">
              <w:rPr>
                <w:rFonts w:ascii="Times New Roman" w:hAnsi="Times New Roman" w:cs="Times New Roman"/>
                <w:sz w:val="24"/>
              </w:rPr>
              <w:t xml:space="preserve"> </w:t>
            </w:r>
            <w:r w:rsidR="001C2D18" w:rsidRPr="00232C88">
              <w:rPr>
                <w:rFonts w:ascii="Times New Roman" w:hAnsi="Times New Roman" w:cs="Times New Roman"/>
                <w:sz w:val="24"/>
              </w:rPr>
              <w:t>A</w:t>
            </w:r>
            <w:r w:rsidR="00F83D74" w:rsidRPr="00232C88">
              <w:rPr>
                <w:rFonts w:ascii="Times New Roman" w:hAnsi="Times New Roman" w:cs="Times New Roman"/>
                <w:sz w:val="24"/>
              </w:rPr>
              <w:t xml:space="preserve">rticle 379 </w:t>
            </w:r>
            <w:del w:id="44" w:author="Author">
              <w:r w:rsidR="00F83D74" w:rsidRPr="00232C88" w:rsidDel="003C01F6">
                <w:rPr>
                  <w:rFonts w:ascii="Times New Roman" w:hAnsi="Times New Roman" w:cs="Times New Roman"/>
                  <w:sz w:val="24"/>
                </w:rPr>
                <w:delText>CRR</w:delText>
              </w:r>
            </w:del>
            <w:ins w:id="45" w:author="Author">
              <w:r w:rsidR="003C01F6" w:rsidRPr="00232C88">
                <w:rPr>
                  <w:rFonts w:ascii="Times New Roman" w:hAnsi="Times New Roman" w:cs="Times New Roman"/>
                  <w:sz w:val="24"/>
                </w:rPr>
                <w:t>of Regulation (EU) No 575/2013</w:t>
              </w:r>
            </w:ins>
            <w:r w:rsidR="00F83D74" w:rsidRPr="00232C88">
              <w:rPr>
                <w:rFonts w:ascii="Times New Roman" w:hAnsi="Times New Roman" w:cs="Times New Roman"/>
                <w:sz w:val="24"/>
              </w:rPr>
              <w:t>.</w:t>
            </w:r>
          </w:p>
        </w:tc>
      </w:tr>
      <w:tr w:rsidR="00232C88" w:rsidRPr="00232C88" w14:paraId="287E598B" w14:textId="77777777" w:rsidTr="4D769726">
        <w:trPr>
          <w:trHeight w:val="680"/>
        </w:trPr>
        <w:tc>
          <w:tcPr>
            <w:tcW w:w="1384" w:type="dxa"/>
          </w:tcPr>
          <w:p w14:paraId="4AE3A0F7" w14:textId="77777777" w:rsidR="004A5BCD" w:rsidRPr="00232C88" w:rsidRDefault="004A5BCD" w:rsidP="00260404">
            <w:pPr>
              <w:pStyle w:val="Applicationdirecte"/>
              <w:spacing w:before="60"/>
              <w:jc w:val="center"/>
            </w:pPr>
            <w:r w:rsidRPr="00232C88">
              <w:lastRenderedPageBreak/>
              <w:t>2</w:t>
            </w:r>
          </w:p>
        </w:tc>
        <w:tc>
          <w:tcPr>
            <w:tcW w:w="7655" w:type="dxa"/>
          </w:tcPr>
          <w:p w14:paraId="19A303B7" w14:textId="77777777" w:rsidR="008B269B" w:rsidRPr="00232C88" w:rsidRDefault="008B269B" w:rsidP="008B269B">
            <w:pPr>
              <w:spacing w:before="60" w:after="120"/>
              <w:jc w:val="both"/>
              <w:rPr>
                <w:rFonts w:ascii="Times New Roman" w:hAnsi="Times New Roman" w:cs="Times New Roman"/>
                <w:b/>
                <w:sz w:val="24"/>
              </w:rPr>
            </w:pPr>
            <w:r w:rsidRPr="00232C88">
              <w:rPr>
                <w:rFonts w:ascii="Times New Roman" w:hAnsi="Times New Roman" w:cs="Times New Roman"/>
                <w:b/>
                <w:sz w:val="24"/>
              </w:rPr>
              <w:t>Credit risk (excluding CCR) - Of which the standardised approach</w:t>
            </w:r>
          </w:p>
          <w:p w14:paraId="1DD2511C" w14:textId="3B60598E" w:rsidR="004A5BCD" w:rsidRPr="00232C88" w:rsidRDefault="009A4635" w:rsidP="0097538A">
            <w:pPr>
              <w:spacing w:before="60" w:after="120"/>
              <w:jc w:val="both"/>
              <w:rPr>
                <w:rFonts w:ascii="Times New Roman" w:eastAsia="Times New Roman" w:hAnsi="Times New Roman" w:cs="Times New Roman"/>
                <w:sz w:val="24"/>
                <w:lang w:eastAsia="sv-SE"/>
              </w:rPr>
            </w:pPr>
            <w:r w:rsidRPr="00232C88">
              <w:rPr>
                <w:rFonts w:ascii="Times New Roman" w:eastAsia="Times New Roman" w:hAnsi="Times New Roman" w:cs="Times New Roman"/>
                <w:sz w:val="24"/>
                <w:lang w:eastAsia="sv-SE"/>
              </w:rPr>
              <w:t>RWEA</w:t>
            </w:r>
            <w:r w:rsidR="008B269B" w:rsidRPr="00232C88">
              <w:rPr>
                <w:rFonts w:ascii="Times New Roman" w:eastAsia="Times New Roman" w:hAnsi="Times New Roman" w:cs="Times New Roman"/>
                <w:sz w:val="24"/>
                <w:lang w:eastAsia="sv-SE"/>
              </w:rPr>
              <w:t xml:space="preserve">s </w:t>
            </w:r>
            <w:r w:rsidR="003604F4" w:rsidRPr="00232C88">
              <w:rPr>
                <w:rFonts w:ascii="Times New Roman" w:hAnsi="Times New Roman" w:cs="Times New Roman"/>
                <w:sz w:val="24"/>
              </w:rPr>
              <w:t xml:space="preserve">and </w:t>
            </w:r>
            <w:r w:rsidR="00B2180A" w:rsidRPr="00232C88">
              <w:rPr>
                <w:rFonts w:ascii="Times New Roman" w:hAnsi="Times New Roman" w:cs="Times New Roman"/>
                <w:sz w:val="24"/>
              </w:rPr>
              <w:t xml:space="preserve">own funds </w:t>
            </w:r>
            <w:r w:rsidR="003604F4" w:rsidRPr="00232C88">
              <w:rPr>
                <w:rFonts w:ascii="Times New Roman" w:hAnsi="Times New Roman" w:cs="Times New Roman"/>
                <w:sz w:val="24"/>
              </w:rPr>
              <w:t xml:space="preserve">requirements </w:t>
            </w:r>
            <w:r w:rsidR="008B269B" w:rsidRPr="00232C88">
              <w:rPr>
                <w:rFonts w:ascii="Times New Roman" w:eastAsia="Times New Roman" w:hAnsi="Times New Roman" w:cs="Times New Roman"/>
                <w:sz w:val="24"/>
                <w:lang w:eastAsia="sv-SE"/>
              </w:rPr>
              <w:t xml:space="preserve">calculated </w:t>
            </w:r>
            <w:r w:rsidR="009D10AD" w:rsidRPr="00232C88">
              <w:rPr>
                <w:rFonts w:ascii="Times New Roman" w:eastAsia="Times New Roman" w:hAnsi="Times New Roman" w:cs="Times New Roman"/>
                <w:sz w:val="24"/>
                <w:lang w:eastAsia="sv-SE"/>
              </w:rPr>
              <w:t>in accordance with</w:t>
            </w:r>
            <w:r w:rsidR="008B269B" w:rsidRPr="00232C88">
              <w:rPr>
                <w:rFonts w:ascii="Times New Roman" w:eastAsia="Times New Roman" w:hAnsi="Times New Roman" w:cs="Times New Roman"/>
                <w:sz w:val="24"/>
                <w:lang w:eastAsia="sv-SE"/>
              </w:rPr>
              <w:t xml:space="preserve"> the CR standardised approach (</w:t>
            </w:r>
            <w:r w:rsidR="001C2D18" w:rsidRPr="00232C88">
              <w:rPr>
                <w:rFonts w:ascii="Times New Roman" w:eastAsia="Times New Roman" w:hAnsi="Times New Roman" w:cs="Times New Roman"/>
                <w:sz w:val="24"/>
                <w:lang w:eastAsia="sv-SE"/>
              </w:rPr>
              <w:t>Chapter 2 of Title II of Part Three</w:t>
            </w:r>
            <w:ins w:id="46" w:author="Author">
              <w:r w:rsidR="00263733" w:rsidRPr="00232C88">
                <w:rPr>
                  <w:rFonts w:ascii="Times New Roman" w:eastAsia="Times New Roman" w:hAnsi="Times New Roman" w:cs="Times New Roman"/>
                  <w:sz w:val="24"/>
                  <w:lang w:eastAsia="sv-SE"/>
                </w:rPr>
                <w:t xml:space="preserve"> of</w:t>
              </w:r>
            </w:ins>
            <w:r w:rsidR="001C2D18" w:rsidRPr="00232C88">
              <w:rPr>
                <w:rFonts w:ascii="Times New Roman" w:eastAsia="Times New Roman" w:hAnsi="Times New Roman" w:cs="Times New Roman"/>
                <w:sz w:val="24"/>
                <w:lang w:eastAsia="sv-SE"/>
              </w:rPr>
              <w:t xml:space="preserve"> </w:t>
            </w:r>
            <w:ins w:id="47" w:author="Author">
              <w:r w:rsidR="008C47B2" w:rsidRPr="00232C88">
                <w:rPr>
                  <w:rFonts w:ascii="Times New Roman" w:hAnsi="Times New Roman" w:cs="Times New Roman"/>
                  <w:sz w:val="24"/>
                </w:rPr>
                <w:t>Regulation (EU) No 575/2013</w:t>
              </w:r>
            </w:ins>
            <w:del w:id="48" w:author="Author">
              <w:r w:rsidR="001C2D18" w:rsidRPr="00232C88" w:rsidDel="008C47B2">
                <w:rPr>
                  <w:rFonts w:ascii="Times New Roman" w:eastAsia="Times New Roman" w:hAnsi="Times New Roman" w:cs="Times New Roman"/>
                  <w:sz w:val="24"/>
                  <w:lang w:eastAsia="sv-SE"/>
                </w:rPr>
                <w:delText xml:space="preserve">CRR </w:delText>
              </w:r>
            </w:del>
            <w:r w:rsidR="00F83D74" w:rsidRPr="00232C88">
              <w:rPr>
                <w:rFonts w:ascii="Times New Roman" w:eastAsia="Times New Roman" w:hAnsi="Times New Roman" w:cs="Times New Roman"/>
                <w:sz w:val="24"/>
                <w:lang w:eastAsia="sv-SE"/>
              </w:rPr>
              <w:t xml:space="preserve">and Article 379 </w:t>
            </w:r>
            <w:del w:id="49" w:author="Author">
              <w:r w:rsidR="00F83D74" w:rsidRPr="00232C88" w:rsidDel="008C47B2">
                <w:rPr>
                  <w:rFonts w:ascii="Times New Roman" w:eastAsia="Times New Roman" w:hAnsi="Times New Roman" w:cs="Times New Roman"/>
                  <w:sz w:val="24"/>
                  <w:lang w:eastAsia="sv-SE"/>
                </w:rPr>
                <w:delText>CRR</w:delText>
              </w:r>
            </w:del>
            <w:ins w:id="50" w:author="Author">
              <w:r w:rsidR="008C47B2" w:rsidRPr="00232C88">
                <w:rPr>
                  <w:rFonts w:ascii="Times New Roman" w:eastAsia="Times New Roman" w:hAnsi="Times New Roman" w:cs="Times New Roman"/>
                  <w:sz w:val="24"/>
                  <w:lang w:eastAsia="sv-SE"/>
                </w:rPr>
                <w:t xml:space="preserve">of </w:t>
              </w:r>
              <w:r w:rsidR="008C47B2" w:rsidRPr="00232C88">
                <w:rPr>
                  <w:rFonts w:ascii="Times New Roman" w:hAnsi="Times New Roman" w:cs="Times New Roman"/>
                  <w:sz w:val="24"/>
                </w:rPr>
                <w:t>Regulation (EU) No 575/2013</w:t>
              </w:r>
            </w:ins>
            <w:r w:rsidR="008B269B" w:rsidRPr="00232C88">
              <w:rPr>
                <w:rFonts w:ascii="Times New Roman" w:eastAsia="Times New Roman" w:hAnsi="Times New Roman" w:cs="Times New Roman"/>
                <w:sz w:val="24"/>
                <w:lang w:eastAsia="sv-SE"/>
              </w:rPr>
              <w:t>)</w:t>
            </w:r>
            <w:r w:rsidR="009251B5" w:rsidRPr="00232C88">
              <w:rPr>
                <w:rFonts w:ascii="Times New Roman" w:eastAsia="Times New Roman" w:hAnsi="Times New Roman" w:cs="Times New Roman"/>
                <w:sz w:val="24"/>
                <w:lang w:eastAsia="sv-SE"/>
              </w:rPr>
              <w:t>.</w:t>
            </w:r>
          </w:p>
        </w:tc>
      </w:tr>
      <w:tr w:rsidR="00232C88" w:rsidRPr="00232C88" w14:paraId="1C43F82C" w14:textId="77777777" w:rsidTr="4D769726">
        <w:trPr>
          <w:trHeight w:val="436"/>
        </w:trPr>
        <w:tc>
          <w:tcPr>
            <w:tcW w:w="1384" w:type="dxa"/>
          </w:tcPr>
          <w:p w14:paraId="123DF015" w14:textId="77777777" w:rsidR="008B269B" w:rsidRPr="00232C88" w:rsidRDefault="008B269B" w:rsidP="008B269B">
            <w:pPr>
              <w:pStyle w:val="Applicationdirecte"/>
              <w:spacing w:before="60"/>
              <w:jc w:val="center"/>
            </w:pPr>
            <w:r w:rsidRPr="00232C88">
              <w:t>3</w:t>
            </w:r>
          </w:p>
        </w:tc>
        <w:tc>
          <w:tcPr>
            <w:tcW w:w="7655" w:type="dxa"/>
          </w:tcPr>
          <w:p w14:paraId="6D300D26" w14:textId="2612B8E7" w:rsidR="008B269B" w:rsidRPr="00232C88" w:rsidRDefault="008B269B" w:rsidP="008B269B">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Credit risk (excluding CCR) - Of which the </w:t>
            </w:r>
            <w:r w:rsidR="004B6869" w:rsidRPr="00232C88">
              <w:rPr>
                <w:rFonts w:ascii="Times New Roman" w:hAnsi="Times New Roman" w:cs="Times New Roman"/>
                <w:b/>
                <w:sz w:val="24"/>
              </w:rPr>
              <w:t>F</w:t>
            </w:r>
            <w:r w:rsidRPr="00232C88">
              <w:rPr>
                <w:rFonts w:ascii="Times New Roman" w:hAnsi="Times New Roman" w:cs="Times New Roman"/>
                <w:b/>
                <w:sz w:val="24"/>
              </w:rPr>
              <w:t>oundation IRB (F</w:t>
            </w:r>
            <w:r w:rsidR="00C06107" w:rsidRPr="00232C88">
              <w:rPr>
                <w:rFonts w:ascii="Times New Roman" w:hAnsi="Times New Roman" w:cs="Times New Roman"/>
                <w:b/>
                <w:sz w:val="24"/>
              </w:rPr>
              <w:t>-</w:t>
            </w:r>
            <w:r w:rsidRPr="00232C88">
              <w:rPr>
                <w:rFonts w:ascii="Times New Roman" w:hAnsi="Times New Roman" w:cs="Times New Roman"/>
                <w:b/>
                <w:sz w:val="24"/>
              </w:rPr>
              <w:t xml:space="preserve">IRB) approach </w:t>
            </w:r>
          </w:p>
          <w:p w14:paraId="67755B7F" w14:textId="5D81D501" w:rsidR="008B269B" w:rsidRPr="00232C88" w:rsidRDefault="009A4635" w:rsidP="4D769726">
            <w:pPr>
              <w:spacing w:before="60" w:after="120"/>
              <w:jc w:val="both"/>
              <w:rPr>
                <w:rFonts w:ascii="Times New Roman" w:eastAsia="Times New Roman" w:hAnsi="Times New Roman" w:cs="Times New Roman"/>
                <w:sz w:val="24"/>
                <w:lang w:eastAsia="sv-SE"/>
              </w:rPr>
            </w:pPr>
            <w:r w:rsidRPr="00232C88">
              <w:rPr>
                <w:rFonts w:ascii="Times New Roman" w:eastAsia="Times New Roman" w:hAnsi="Times New Roman" w:cs="Times New Roman"/>
                <w:sz w:val="24"/>
                <w:lang w:eastAsia="sv-SE"/>
              </w:rPr>
              <w:t>RWEA</w:t>
            </w:r>
            <w:r w:rsidR="008B269B" w:rsidRPr="00232C88">
              <w:rPr>
                <w:rFonts w:ascii="Times New Roman" w:eastAsia="Times New Roman" w:hAnsi="Times New Roman" w:cs="Times New Roman"/>
                <w:sz w:val="24"/>
                <w:lang w:eastAsia="sv-SE"/>
              </w:rPr>
              <w:t>s</w:t>
            </w:r>
            <w:r w:rsidR="003604F4" w:rsidRPr="00232C88">
              <w:rPr>
                <w:rFonts w:ascii="Times New Roman" w:hAnsi="Times New Roman" w:cs="Times New Roman"/>
                <w:sz w:val="24"/>
              </w:rPr>
              <w:t xml:space="preserve"> and </w:t>
            </w:r>
            <w:r w:rsidR="00B2180A" w:rsidRPr="00232C88">
              <w:rPr>
                <w:rFonts w:ascii="Times New Roman" w:hAnsi="Times New Roman" w:cs="Times New Roman"/>
                <w:sz w:val="24"/>
              </w:rPr>
              <w:t xml:space="preserve">own funds </w:t>
            </w:r>
            <w:r w:rsidR="003604F4" w:rsidRPr="00232C88">
              <w:rPr>
                <w:rFonts w:ascii="Times New Roman" w:hAnsi="Times New Roman" w:cs="Times New Roman"/>
                <w:sz w:val="24"/>
              </w:rPr>
              <w:t>requirements</w:t>
            </w:r>
            <w:r w:rsidR="008B269B" w:rsidRPr="00232C88">
              <w:rPr>
                <w:rFonts w:ascii="Times New Roman" w:eastAsia="Times New Roman" w:hAnsi="Times New Roman" w:cs="Times New Roman"/>
                <w:sz w:val="24"/>
                <w:lang w:eastAsia="sv-SE"/>
              </w:rPr>
              <w:t xml:space="preserve"> calculated </w:t>
            </w:r>
            <w:r w:rsidR="009D10AD" w:rsidRPr="00232C88">
              <w:rPr>
                <w:rFonts w:ascii="Times New Roman" w:eastAsia="Times New Roman" w:hAnsi="Times New Roman" w:cs="Times New Roman"/>
                <w:sz w:val="24"/>
                <w:lang w:eastAsia="sv-SE"/>
              </w:rPr>
              <w:t>in accordance with</w:t>
            </w:r>
            <w:r w:rsidR="008B269B" w:rsidRPr="00232C88">
              <w:rPr>
                <w:rFonts w:ascii="Times New Roman" w:eastAsia="Times New Roman" w:hAnsi="Times New Roman" w:cs="Times New Roman"/>
                <w:sz w:val="24"/>
                <w:lang w:eastAsia="sv-SE"/>
              </w:rPr>
              <w:t xml:space="preserve"> the CR </w:t>
            </w:r>
            <w:r w:rsidR="00582827" w:rsidRPr="00232C88">
              <w:rPr>
                <w:rFonts w:ascii="Times New Roman" w:eastAsia="Times New Roman" w:hAnsi="Times New Roman" w:cs="Times New Roman"/>
                <w:sz w:val="24"/>
                <w:lang w:eastAsia="sv-SE"/>
              </w:rPr>
              <w:t>–</w:t>
            </w:r>
            <w:r w:rsidR="008B269B" w:rsidRPr="00232C88">
              <w:rPr>
                <w:rFonts w:ascii="Times New Roman" w:eastAsia="Times New Roman" w:hAnsi="Times New Roman" w:cs="Times New Roman"/>
                <w:sz w:val="24"/>
                <w:lang w:eastAsia="sv-SE"/>
              </w:rPr>
              <w:t xml:space="preserve"> </w:t>
            </w:r>
            <w:r w:rsidR="00416DAD" w:rsidRPr="00232C88">
              <w:rPr>
                <w:rFonts w:ascii="Times New Roman" w:eastAsia="Times New Roman" w:hAnsi="Times New Roman" w:cs="Times New Roman"/>
                <w:sz w:val="24"/>
                <w:lang w:eastAsia="sv-SE"/>
              </w:rPr>
              <w:t>F</w:t>
            </w:r>
            <w:r w:rsidR="00582827" w:rsidRPr="00232C88">
              <w:rPr>
                <w:rFonts w:ascii="Times New Roman" w:eastAsia="Times New Roman" w:hAnsi="Times New Roman" w:cs="Times New Roman"/>
                <w:sz w:val="24"/>
                <w:lang w:eastAsia="sv-SE"/>
              </w:rPr>
              <w:t xml:space="preserve">oundation </w:t>
            </w:r>
            <w:r w:rsidR="008B269B" w:rsidRPr="00232C88">
              <w:rPr>
                <w:rFonts w:ascii="Times New Roman" w:eastAsia="Times New Roman" w:hAnsi="Times New Roman" w:cs="Times New Roman"/>
                <w:sz w:val="24"/>
                <w:lang w:eastAsia="sv-SE"/>
              </w:rPr>
              <w:t>Internal Ratings Based Approach (</w:t>
            </w:r>
            <w:r w:rsidR="001C2D18" w:rsidRPr="00232C88">
              <w:rPr>
                <w:rFonts w:ascii="Times New Roman" w:eastAsia="Times New Roman" w:hAnsi="Times New Roman" w:cs="Times New Roman"/>
                <w:sz w:val="24"/>
                <w:lang w:eastAsia="sv-SE"/>
              </w:rPr>
              <w:t xml:space="preserve">Chapter 3 of Title II of Part Three </w:t>
            </w:r>
            <w:del w:id="51" w:author="Author">
              <w:r w:rsidRPr="00232C88" w:rsidDel="001C2D18">
                <w:rPr>
                  <w:rFonts w:ascii="Times New Roman" w:eastAsia="Times New Roman" w:hAnsi="Times New Roman" w:cs="Times New Roman"/>
                  <w:sz w:val="24"/>
                  <w:lang w:eastAsia="sv-SE"/>
                </w:rPr>
                <w:delText>CRR</w:delText>
              </w:r>
            </w:del>
            <w:ins w:id="52" w:author="Author">
              <w:r w:rsidR="10126B36" w:rsidRPr="00232C88">
                <w:rPr>
                  <w:rFonts w:ascii="Times New Roman" w:eastAsia="Times New Roman" w:hAnsi="Times New Roman" w:cs="Times New Roman"/>
                  <w:sz w:val="24"/>
                  <w:lang w:eastAsia="sv-SE"/>
                </w:rPr>
                <w:t>of Regulation (EU) No 575/2013</w:t>
              </w:r>
            </w:ins>
            <w:r w:rsidR="008B269B" w:rsidRPr="00232C88">
              <w:rPr>
                <w:rFonts w:ascii="Times New Roman" w:eastAsia="Times New Roman" w:hAnsi="Times New Roman" w:cs="Times New Roman"/>
                <w:sz w:val="24"/>
                <w:lang w:eastAsia="sv-SE"/>
              </w:rPr>
              <w:t>),</w:t>
            </w:r>
            <w:r w:rsidR="00582827" w:rsidRPr="00232C88">
              <w:rPr>
                <w:rFonts w:ascii="Times New Roman" w:eastAsia="Times New Roman" w:hAnsi="Times New Roman" w:cs="Times New Roman"/>
                <w:sz w:val="24"/>
                <w:lang w:eastAsia="sv-SE"/>
              </w:rPr>
              <w:t xml:space="preserve"> excluding the </w:t>
            </w:r>
            <w:r w:rsidRPr="00232C88">
              <w:rPr>
                <w:rFonts w:ascii="Times New Roman" w:eastAsia="Times New Roman" w:hAnsi="Times New Roman" w:cs="Times New Roman"/>
                <w:sz w:val="24"/>
                <w:lang w:eastAsia="sv-SE"/>
              </w:rPr>
              <w:t>RWEA</w:t>
            </w:r>
            <w:r w:rsidR="00582827" w:rsidRPr="00232C88">
              <w:rPr>
                <w:rFonts w:ascii="Times New Roman" w:eastAsia="Times New Roman" w:hAnsi="Times New Roman" w:cs="Times New Roman"/>
                <w:sz w:val="24"/>
                <w:lang w:eastAsia="sv-SE"/>
              </w:rPr>
              <w:t xml:space="preserve">s disclosed in row </w:t>
            </w:r>
            <w:r w:rsidR="00576BDE" w:rsidRPr="00232C88">
              <w:rPr>
                <w:rFonts w:ascii="Times New Roman" w:eastAsia="Times New Roman" w:hAnsi="Times New Roman" w:cs="Times New Roman"/>
                <w:sz w:val="24"/>
                <w:lang w:eastAsia="sv-SE"/>
              </w:rPr>
              <w:t xml:space="preserve">4 </w:t>
            </w:r>
            <w:r w:rsidR="00582827" w:rsidRPr="00232C88">
              <w:rPr>
                <w:rFonts w:ascii="Times New Roman" w:eastAsia="Times New Roman" w:hAnsi="Times New Roman" w:cs="Times New Roman"/>
                <w:sz w:val="24"/>
                <w:lang w:eastAsia="sv-SE"/>
              </w:rPr>
              <w:t>for specialised lending exposures subject to the slotting approach</w:t>
            </w:r>
            <w:r w:rsidR="004B6869" w:rsidRPr="00232C88">
              <w:rPr>
                <w:rFonts w:ascii="Times New Roman" w:eastAsia="Times New Roman" w:hAnsi="Times New Roman" w:cs="Times New Roman"/>
                <w:sz w:val="24"/>
                <w:lang w:eastAsia="sv-SE"/>
              </w:rPr>
              <w:t>,</w:t>
            </w:r>
            <w:r w:rsidR="008E60F6" w:rsidRPr="00232C88">
              <w:rPr>
                <w:rFonts w:ascii="Times New Roman" w:eastAsia="Times New Roman" w:hAnsi="Times New Roman" w:cs="Times New Roman"/>
                <w:sz w:val="24"/>
                <w:lang w:eastAsia="sv-SE"/>
              </w:rPr>
              <w:t xml:space="preserve"> and in row </w:t>
            </w:r>
            <w:r w:rsidR="00576BDE" w:rsidRPr="00232C88">
              <w:rPr>
                <w:rFonts w:ascii="Times New Roman" w:eastAsia="Times New Roman" w:hAnsi="Times New Roman" w:cs="Times New Roman"/>
                <w:sz w:val="24"/>
                <w:lang w:eastAsia="sv-SE"/>
              </w:rPr>
              <w:t xml:space="preserve">EU 4a </w:t>
            </w:r>
            <w:r w:rsidR="008E60F6" w:rsidRPr="00232C88">
              <w:rPr>
                <w:rFonts w:ascii="Times New Roman" w:eastAsia="Times New Roman" w:hAnsi="Times New Roman" w:cs="Times New Roman"/>
                <w:sz w:val="24"/>
                <w:lang w:eastAsia="sv-SE"/>
              </w:rPr>
              <w:t xml:space="preserve">for </w:t>
            </w:r>
            <w:r w:rsidR="008E60F6" w:rsidRPr="00232C88">
              <w:rPr>
                <w:rFonts w:ascii="Times New Roman" w:hAnsi="Times New Roman" w:cs="Times New Roman"/>
                <w:sz w:val="24"/>
              </w:rPr>
              <w:t>equities under the simple risk weighted approach</w:t>
            </w:r>
            <w:r w:rsidR="004B6869" w:rsidRPr="00232C88">
              <w:rPr>
                <w:rFonts w:ascii="Times New Roman" w:hAnsi="Times New Roman" w:cs="Times New Roman"/>
                <w:sz w:val="24"/>
              </w:rPr>
              <w:t>,</w:t>
            </w:r>
            <w:r w:rsidR="00F83D74" w:rsidRPr="00232C88">
              <w:rPr>
                <w:rFonts w:ascii="Times New Roman" w:eastAsia="Times New Roman" w:hAnsi="Times New Roman" w:cs="Times New Roman"/>
                <w:sz w:val="24"/>
                <w:lang w:eastAsia="sv-SE"/>
              </w:rPr>
              <w:t xml:space="preserve"> and including the RWEAs and own funds requirements calculated in accordance with Article 379 </w:t>
            </w:r>
            <w:del w:id="53" w:author="Author">
              <w:r w:rsidRPr="00232C88" w:rsidDel="00F83D74">
                <w:rPr>
                  <w:rFonts w:ascii="Times New Roman" w:eastAsia="Times New Roman" w:hAnsi="Times New Roman" w:cs="Times New Roman"/>
                  <w:sz w:val="24"/>
                  <w:lang w:eastAsia="sv-SE"/>
                </w:rPr>
                <w:delText>CR</w:delText>
              </w:r>
              <w:r w:rsidRPr="00232C88" w:rsidDel="001C2D18">
                <w:rPr>
                  <w:rFonts w:ascii="Times New Roman" w:eastAsia="Times New Roman" w:hAnsi="Times New Roman" w:cs="Times New Roman"/>
                  <w:sz w:val="24"/>
                  <w:lang w:eastAsia="sv-SE"/>
                </w:rPr>
                <w:delText>R</w:delText>
              </w:r>
            </w:del>
            <w:ins w:id="54" w:author="Author">
              <w:r w:rsidR="002D5297" w:rsidRPr="00232C88">
                <w:rPr>
                  <w:rFonts w:ascii="Times New Roman" w:eastAsia="Times New Roman" w:hAnsi="Times New Roman" w:cs="Times New Roman"/>
                  <w:sz w:val="24"/>
                  <w:lang w:eastAsia="sv-SE"/>
                </w:rPr>
                <w:t xml:space="preserve">of </w:t>
              </w:r>
              <w:r w:rsidR="002D5297" w:rsidRPr="00232C88">
                <w:rPr>
                  <w:rFonts w:ascii="Times New Roman" w:hAnsi="Times New Roman" w:cs="Times New Roman"/>
                  <w:sz w:val="24"/>
                </w:rPr>
                <w:t>Regulation (EU) No 575/2013</w:t>
              </w:r>
            </w:ins>
            <w:r w:rsidR="004B6869" w:rsidRPr="00232C88">
              <w:rPr>
                <w:rFonts w:ascii="Times New Roman" w:eastAsia="Times New Roman" w:hAnsi="Times New Roman" w:cs="Times New Roman"/>
                <w:sz w:val="24"/>
                <w:lang w:eastAsia="sv-SE"/>
              </w:rPr>
              <w:t>.</w:t>
            </w:r>
          </w:p>
        </w:tc>
      </w:tr>
      <w:tr w:rsidR="00232C88" w:rsidRPr="00232C88" w14:paraId="12544419" w14:textId="77777777" w:rsidTr="4D769726">
        <w:trPr>
          <w:trHeight w:val="557"/>
        </w:trPr>
        <w:tc>
          <w:tcPr>
            <w:tcW w:w="1384" w:type="dxa"/>
            <w:vAlign w:val="center"/>
          </w:tcPr>
          <w:p w14:paraId="76946C13" w14:textId="77777777" w:rsidR="00FA1376" w:rsidRPr="00232C88" w:rsidRDefault="00460FF6" w:rsidP="00FA1376">
            <w:pPr>
              <w:pStyle w:val="Applicationdirecte"/>
              <w:spacing w:before="60"/>
              <w:jc w:val="center"/>
            </w:pPr>
            <w:r w:rsidRPr="00232C88">
              <w:t>4</w:t>
            </w:r>
          </w:p>
        </w:tc>
        <w:tc>
          <w:tcPr>
            <w:tcW w:w="7655" w:type="dxa"/>
          </w:tcPr>
          <w:p w14:paraId="370308AB" w14:textId="0FFC281F"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Credit risk (excluding CCR) - Of which: slotting approach</w:t>
            </w:r>
          </w:p>
          <w:p w14:paraId="0A705407" w14:textId="1F5D8DF0" w:rsidR="00FA1376" w:rsidRPr="00232C88" w:rsidRDefault="009A4635" w:rsidP="0077689B">
            <w:pPr>
              <w:spacing w:before="60" w:after="120"/>
              <w:jc w:val="both"/>
              <w:rPr>
                <w:rFonts w:ascii="Times New Roman" w:hAnsi="Times New Roman" w:cs="Times New Roman"/>
                <w:sz w:val="24"/>
                <w:lang w:eastAsia="en-GB"/>
              </w:rPr>
            </w:pPr>
            <w:r w:rsidRPr="00232C88">
              <w:rPr>
                <w:rFonts w:ascii="Times New Roman" w:eastAsia="Times New Roman" w:hAnsi="Times New Roman" w:cs="Times New Roman"/>
                <w:sz w:val="24"/>
                <w:lang w:eastAsia="sv-SE"/>
              </w:rPr>
              <w:t>RWEA</w:t>
            </w:r>
            <w:r w:rsidR="00FA1376" w:rsidRPr="00232C88">
              <w:rPr>
                <w:rFonts w:ascii="Times New Roman" w:eastAsia="Times New Roman" w:hAnsi="Times New Roman" w:cs="Times New Roman"/>
                <w:sz w:val="24"/>
                <w:lang w:eastAsia="sv-SE"/>
              </w:rPr>
              <w:t>s</w:t>
            </w:r>
            <w:r w:rsidR="00FA1376" w:rsidRPr="00232C88">
              <w:rPr>
                <w:rFonts w:ascii="Times New Roman" w:hAnsi="Times New Roman" w:cs="Times New Roman"/>
                <w:sz w:val="24"/>
              </w:rPr>
              <w:t xml:space="preserve">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requirements</w:t>
            </w:r>
            <w:r w:rsidR="00FA1376" w:rsidRPr="00232C88">
              <w:rPr>
                <w:rFonts w:ascii="Times New Roman" w:eastAsia="Times New Roman" w:hAnsi="Times New Roman" w:cs="Times New Roman"/>
                <w:sz w:val="24"/>
                <w:lang w:eastAsia="sv-SE"/>
              </w:rPr>
              <w:t xml:space="preserve"> for specialised lending exposures subject to the </w:t>
            </w:r>
            <w:r w:rsidR="00FA1376" w:rsidRPr="00232C88">
              <w:rPr>
                <w:rFonts w:ascii="Times New Roman" w:hAnsi="Times New Roman" w:cs="Times New Roman"/>
                <w:sz w:val="24"/>
              </w:rPr>
              <w:t>slotting approach</w:t>
            </w:r>
            <w:r w:rsidR="002635C4" w:rsidRPr="00232C88">
              <w:rPr>
                <w:rFonts w:ascii="Times New Roman" w:hAnsi="Times New Roman" w:cs="Times New Roman"/>
                <w:sz w:val="24"/>
              </w:rPr>
              <w:t xml:space="preserve"> calculated</w:t>
            </w:r>
            <w:r w:rsidR="00FA1376" w:rsidRPr="00232C88">
              <w:rPr>
                <w:rFonts w:ascii="Times New Roman" w:eastAsia="Times New Roman" w:hAnsi="Times New Roman" w:cs="Times New Roman"/>
                <w:sz w:val="24"/>
                <w:lang w:eastAsia="sv-SE"/>
              </w:rPr>
              <w:t xml:space="preserve"> </w:t>
            </w:r>
            <w:r w:rsidR="009D10AD" w:rsidRPr="00232C88">
              <w:rPr>
                <w:rFonts w:ascii="Times New Roman" w:eastAsia="Times New Roman" w:hAnsi="Times New Roman" w:cs="Times New Roman"/>
                <w:sz w:val="24"/>
                <w:lang w:eastAsia="sv-SE"/>
              </w:rPr>
              <w:t>in accordance with</w:t>
            </w:r>
            <w:r w:rsidR="00FA1376" w:rsidRPr="00232C88">
              <w:rPr>
                <w:rFonts w:ascii="Times New Roman" w:eastAsia="Times New Roman" w:hAnsi="Times New Roman" w:cs="Times New Roman"/>
                <w:sz w:val="24"/>
                <w:lang w:eastAsia="sv-SE"/>
              </w:rPr>
              <w:t xml:space="preserve"> Article 153(5)</w:t>
            </w:r>
            <w:r w:rsidR="00F1066F" w:rsidRPr="00232C88">
              <w:rPr>
                <w:rFonts w:ascii="Times New Roman" w:eastAsia="Times New Roman" w:hAnsi="Times New Roman" w:cs="Times New Roman"/>
                <w:sz w:val="24"/>
                <w:lang w:eastAsia="sv-SE"/>
              </w:rPr>
              <w:t xml:space="preserve"> </w:t>
            </w:r>
            <w:del w:id="55" w:author="Author">
              <w:r w:rsidR="00FA1376" w:rsidRPr="00232C88" w:rsidDel="002D5297">
                <w:rPr>
                  <w:rFonts w:ascii="Times New Roman" w:eastAsia="Times New Roman" w:hAnsi="Times New Roman" w:cs="Times New Roman"/>
                  <w:sz w:val="24"/>
                  <w:lang w:eastAsia="sv-SE"/>
                </w:rPr>
                <w:delText>CRR</w:delText>
              </w:r>
            </w:del>
            <w:ins w:id="56" w:author="Author">
              <w:r w:rsidR="002D5297" w:rsidRPr="00232C88">
                <w:rPr>
                  <w:rFonts w:ascii="Times New Roman" w:eastAsia="Times New Roman" w:hAnsi="Times New Roman" w:cs="Times New Roman"/>
                  <w:sz w:val="24"/>
                  <w:lang w:eastAsia="sv-SE"/>
                </w:rPr>
                <w:t xml:space="preserve">of </w:t>
              </w:r>
              <w:r w:rsidR="002D5297" w:rsidRPr="00232C88">
                <w:rPr>
                  <w:rFonts w:ascii="Times New Roman" w:hAnsi="Times New Roman" w:cs="Times New Roman"/>
                  <w:sz w:val="24"/>
                </w:rPr>
                <w:t>Regulation (EU) No 575/2013</w:t>
              </w:r>
            </w:ins>
            <w:r w:rsidR="00FA1376" w:rsidRPr="00232C88">
              <w:rPr>
                <w:rFonts w:ascii="Times New Roman" w:eastAsia="Times New Roman" w:hAnsi="Times New Roman" w:cs="Times New Roman"/>
                <w:sz w:val="24"/>
                <w:lang w:eastAsia="sv-SE"/>
              </w:rPr>
              <w:t>.</w:t>
            </w:r>
          </w:p>
        </w:tc>
      </w:tr>
      <w:tr w:rsidR="00232C88" w:rsidRPr="00232C88" w14:paraId="003EB127" w14:textId="77777777" w:rsidTr="4D769726">
        <w:trPr>
          <w:trHeight w:val="557"/>
        </w:trPr>
        <w:tc>
          <w:tcPr>
            <w:tcW w:w="1384" w:type="dxa"/>
            <w:vAlign w:val="center"/>
          </w:tcPr>
          <w:p w14:paraId="45C5255C" w14:textId="77777777" w:rsidR="00FA1376" w:rsidRPr="00232C88" w:rsidRDefault="00FA1376" w:rsidP="00FA1376">
            <w:pPr>
              <w:pStyle w:val="Applicationdirecte"/>
              <w:spacing w:before="60"/>
              <w:jc w:val="center"/>
            </w:pPr>
            <w:r w:rsidRPr="00232C88">
              <w:t xml:space="preserve">EU </w:t>
            </w:r>
            <w:r w:rsidR="00460FF6" w:rsidRPr="00232C88">
              <w:t>4a</w:t>
            </w:r>
          </w:p>
        </w:tc>
        <w:tc>
          <w:tcPr>
            <w:tcW w:w="7655" w:type="dxa"/>
          </w:tcPr>
          <w:p w14:paraId="37370FB1"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Credit risk (excluding CCR) - Of which: equities under the simple risk weighted approach</w:t>
            </w:r>
          </w:p>
          <w:p w14:paraId="5661C7E6" w14:textId="7476D63A" w:rsidR="00FA1376" w:rsidRPr="00232C88" w:rsidRDefault="009A4635" w:rsidP="0077689B">
            <w:pPr>
              <w:spacing w:before="60" w:after="120"/>
              <w:jc w:val="both"/>
              <w:rPr>
                <w:rFonts w:ascii="Times New Roman" w:eastAsia="Times New Roman" w:hAnsi="Times New Roman" w:cs="Times New Roman"/>
                <w:sz w:val="24"/>
                <w:lang w:eastAsia="sv-SE"/>
              </w:rPr>
            </w:pPr>
            <w:r w:rsidRPr="00232C88">
              <w:rPr>
                <w:rFonts w:ascii="Times New Roman" w:eastAsia="Times New Roman" w:hAnsi="Times New Roman" w:cs="Times New Roman"/>
                <w:sz w:val="24"/>
                <w:lang w:eastAsia="sv-SE"/>
              </w:rPr>
              <w:t>RWEA</w:t>
            </w:r>
            <w:r w:rsidR="00FA1376" w:rsidRPr="00232C88">
              <w:rPr>
                <w:rFonts w:ascii="Times New Roman" w:eastAsia="Times New Roman" w:hAnsi="Times New Roman" w:cs="Times New Roman"/>
                <w:sz w:val="24"/>
                <w:lang w:eastAsia="sv-SE"/>
              </w:rPr>
              <w:t>s</w:t>
            </w:r>
            <w:r w:rsidR="00FA1376" w:rsidRPr="00232C88">
              <w:rPr>
                <w:rFonts w:ascii="Times New Roman" w:hAnsi="Times New Roman" w:cs="Times New Roman"/>
                <w:sz w:val="24"/>
              </w:rPr>
              <w:t xml:space="preserve">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requirements</w:t>
            </w:r>
            <w:r w:rsidR="00FA1376" w:rsidRPr="00232C88">
              <w:rPr>
                <w:rFonts w:ascii="Times New Roman" w:eastAsia="Times New Roman" w:hAnsi="Times New Roman" w:cs="Times New Roman"/>
                <w:sz w:val="24"/>
                <w:lang w:eastAsia="sv-SE"/>
              </w:rPr>
              <w:t xml:space="preserve"> for </w:t>
            </w:r>
            <w:ins w:id="57" w:author="Author">
              <w:r w:rsidR="00AD7048" w:rsidRPr="00232C88">
                <w:rPr>
                  <w:rFonts w:ascii="Times New Roman" w:eastAsia="Times New Roman" w:hAnsi="Times New Roman" w:cs="Times New Roman"/>
                  <w:sz w:val="24"/>
                  <w:lang w:eastAsia="sv-SE"/>
                </w:rPr>
                <w:t xml:space="preserve">exposures to </w:t>
              </w:r>
            </w:ins>
            <w:r w:rsidR="00FA1376" w:rsidRPr="00232C88">
              <w:rPr>
                <w:rFonts w:ascii="Times New Roman" w:eastAsia="Times New Roman" w:hAnsi="Times New Roman" w:cs="Times New Roman"/>
                <w:sz w:val="24"/>
                <w:lang w:eastAsia="sv-SE"/>
              </w:rPr>
              <w:t>equities</w:t>
            </w:r>
            <w:ins w:id="58" w:author="Author">
              <w:r w:rsidR="00AD7048" w:rsidRPr="00232C88">
                <w:rPr>
                  <w:rFonts w:ascii="Times New Roman" w:eastAsia="Times New Roman" w:hAnsi="Times New Roman" w:cs="Times New Roman"/>
                  <w:sz w:val="24"/>
                  <w:lang w:eastAsia="sv-SE"/>
                </w:rPr>
                <w:t xml:space="preserve"> </w:t>
              </w:r>
              <w:r w:rsidR="00AD7048" w:rsidRPr="00232C88">
                <w:rPr>
                  <w:rFonts w:ascii="Times New Roman" w:eastAsia="Times New Roman" w:hAnsi="Times New Roman" w:cs="Times New Roman"/>
                  <w:sz w:val="24"/>
                  <w:lang w:eastAsia="sv-SE"/>
                  <w:rPrChange w:id="59" w:author="Author">
                    <w:rPr>
                      <w:rFonts w:ascii="Times New Roman" w:eastAsia="Times New Roman" w:hAnsi="Times New Roman" w:cs="Times New Roman"/>
                      <w:sz w:val="24"/>
                      <w:highlight w:val="green"/>
                      <w:lang w:eastAsia="sv-SE"/>
                    </w:rPr>
                  </w:rPrChange>
                </w:rPr>
                <w:t xml:space="preserve">when institutions applies Articles 495a(3) </w:t>
              </w:r>
            </w:ins>
            <w:r w:rsidR="00FA1376" w:rsidRPr="00232C88">
              <w:rPr>
                <w:rFonts w:ascii="Times New Roman" w:eastAsia="Times New Roman" w:hAnsi="Times New Roman" w:cs="Times New Roman"/>
                <w:sz w:val="24"/>
                <w:lang w:eastAsia="sv-SE"/>
                <w:rPrChange w:id="60" w:author="Author">
                  <w:rPr>
                    <w:rFonts w:ascii="Times New Roman" w:eastAsia="Times New Roman" w:hAnsi="Times New Roman" w:cs="Times New Roman"/>
                    <w:sz w:val="24"/>
                    <w:highlight w:val="green"/>
                    <w:lang w:eastAsia="sv-SE"/>
                  </w:rPr>
                </w:rPrChange>
              </w:rPr>
              <w:t xml:space="preserve"> </w:t>
            </w:r>
            <w:del w:id="61" w:author="Author">
              <w:r w:rsidR="00FA1376" w:rsidRPr="00232C88" w:rsidDel="00AD7048">
                <w:rPr>
                  <w:rFonts w:ascii="Times New Roman" w:eastAsia="Times New Roman" w:hAnsi="Times New Roman" w:cs="Times New Roman"/>
                  <w:sz w:val="24"/>
                  <w:lang w:eastAsia="sv-SE"/>
                  <w:rPrChange w:id="62" w:author="Author">
                    <w:rPr>
                      <w:rFonts w:ascii="Times New Roman" w:eastAsia="Times New Roman" w:hAnsi="Times New Roman" w:cs="Times New Roman"/>
                      <w:sz w:val="24"/>
                      <w:highlight w:val="green"/>
                      <w:lang w:eastAsia="sv-SE"/>
                    </w:rPr>
                  </w:rPrChange>
                </w:rPr>
                <w:delText xml:space="preserve">under the simple risk weighted approach </w:delText>
              </w:r>
              <w:r w:rsidR="007169EF" w:rsidRPr="00232C88" w:rsidDel="00AD7048">
                <w:rPr>
                  <w:rFonts w:ascii="Times New Roman" w:eastAsia="Times New Roman" w:hAnsi="Times New Roman" w:cs="Times New Roman"/>
                  <w:sz w:val="24"/>
                  <w:lang w:eastAsia="sv-SE"/>
                  <w:rPrChange w:id="63" w:author="Author">
                    <w:rPr>
                      <w:rFonts w:ascii="Times New Roman" w:eastAsia="Times New Roman" w:hAnsi="Times New Roman" w:cs="Times New Roman"/>
                      <w:sz w:val="24"/>
                      <w:highlight w:val="green"/>
                      <w:lang w:eastAsia="sv-SE"/>
                    </w:rPr>
                  </w:rPrChange>
                </w:rPr>
                <w:delText xml:space="preserve">calculated </w:delText>
              </w:r>
              <w:r w:rsidR="009D10AD" w:rsidRPr="00232C88" w:rsidDel="00AD7048">
                <w:rPr>
                  <w:rFonts w:ascii="Times New Roman" w:eastAsia="Times New Roman" w:hAnsi="Times New Roman" w:cs="Times New Roman"/>
                  <w:sz w:val="24"/>
                  <w:lang w:eastAsia="sv-SE"/>
                  <w:rPrChange w:id="64" w:author="Author">
                    <w:rPr>
                      <w:rFonts w:ascii="Times New Roman" w:eastAsia="Times New Roman" w:hAnsi="Times New Roman" w:cs="Times New Roman"/>
                      <w:sz w:val="24"/>
                      <w:highlight w:val="green"/>
                      <w:lang w:eastAsia="sv-SE"/>
                    </w:rPr>
                  </w:rPrChange>
                </w:rPr>
                <w:delText>in accordance with</w:delText>
              </w:r>
              <w:r w:rsidR="00FA1376" w:rsidRPr="00232C88" w:rsidDel="00AD7048">
                <w:rPr>
                  <w:rFonts w:ascii="Times New Roman" w:eastAsia="Times New Roman" w:hAnsi="Times New Roman" w:cs="Times New Roman"/>
                  <w:sz w:val="24"/>
                  <w:lang w:eastAsia="sv-SE"/>
                  <w:rPrChange w:id="65" w:author="Author">
                    <w:rPr>
                      <w:rFonts w:ascii="Times New Roman" w:eastAsia="Times New Roman" w:hAnsi="Times New Roman" w:cs="Times New Roman"/>
                      <w:sz w:val="24"/>
                      <w:highlight w:val="green"/>
                      <w:lang w:eastAsia="sv-SE"/>
                    </w:rPr>
                  </w:rPrChange>
                </w:rPr>
                <w:delText xml:space="preserve"> Article</w:delText>
              </w:r>
              <w:r w:rsidRPr="00232C88" w:rsidDel="00AD7048">
                <w:rPr>
                  <w:rFonts w:ascii="Times New Roman" w:eastAsia="Times New Roman" w:hAnsi="Times New Roman" w:cs="Times New Roman"/>
                  <w:sz w:val="24"/>
                  <w:lang w:eastAsia="sv-SE"/>
                  <w:rPrChange w:id="66" w:author="Author">
                    <w:rPr>
                      <w:rFonts w:ascii="Times New Roman" w:eastAsia="Times New Roman" w:hAnsi="Times New Roman" w:cs="Times New Roman"/>
                      <w:sz w:val="24"/>
                      <w:highlight w:val="green"/>
                      <w:lang w:eastAsia="sv-SE"/>
                    </w:rPr>
                  </w:rPrChange>
                </w:rPr>
                <w:delText xml:space="preserve"> </w:delText>
              </w:r>
              <w:r w:rsidR="00FA1376" w:rsidRPr="00232C88" w:rsidDel="00AD7048">
                <w:rPr>
                  <w:rFonts w:ascii="Times New Roman" w:eastAsia="Times New Roman" w:hAnsi="Times New Roman" w:cs="Times New Roman"/>
                  <w:sz w:val="24"/>
                  <w:lang w:eastAsia="sv-SE"/>
                  <w:rPrChange w:id="67" w:author="Author">
                    <w:rPr>
                      <w:rFonts w:ascii="Times New Roman" w:eastAsia="Times New Roman" w:hAnsi="Times New Roman" w:cs="Times New Roman"/>
                      <w:sz w:val="24"/>
                      <w:highlight w:val="green"/>
                      <w:lang w:eastAsia="sv-SE"/>
                    </w:rPr>
                  </w:rPrChange>
                </w:rPr>
                <w:delText xml:space="preserve">155(2) </w:delText>
              </w:r>
              <w:r w:rsidR="0097538A" w:rsidRPr="00232C88" w:rsidDel="002D5297">
                <w:rPr>
                  <w:rFonts w:ascii="Times New Roman" w:eastAsia="Times New Roman" w:hAnsi="Times New Roman" w:cs="Times New Roman"/>
                  <w:sz w:val="24"/>
                  <w:lang w:eastAsia="sv-SE"/>
                  <w:rPrChange w:id="68" w:author="Author">
                    <w:rPr>
                      <w:rFonts w:ascii="Times New Roman" w:eastAsia="Times New Roman" w:hAnsi="Times New Roman" w:cs="Times New Roman"/>
                      <w:sz w:val="24"/>
                      <w:highlight w:val="green"/>
                      <w:lang w:eastAsia="sv-SE"/>
                    </w:rPr>
                  </w:rPrChange>
                </w:rPr>
                <w:delText>CRR</w:delText>
              </w:r>
            </w:del>
            <w:ins w:id="69" w:author="Author">
              <w:r w:rsidR="002D5297" w:rsidRPr="00232C88">
                <w:rPr>
                  <w:rFonts w:ascii="Times New Roman" w:eastAsia="Times New Roman" w:hAnsi="Times New Roman" w:cs="Times New Roman"/>
                  <w:sz w:val="24"/>
                  <w:lang w:eastAsia="sv-SE"/>
                  <w:rPrChange w:id="70" w:author="Author">
                    <w:rPr>
                      <w:rFonts w:ascii="Times New Roman" w:eastAsia="Times New Roman" w:hAnsi="Times New Roman" w:cs="Times New Roman"/>
                      <w:sz w:val="24"/>
                      <w:highlight w:val="green"/>
                      <w:lang w:eastAsia="sv-SE"/>
                    </w:rPr>
                  </w:rPrChange>
                </w:rPr>
                <w:t xml:space="preserve">of </w:t>
              </w:r>
              <w:r w:rsidR="002D5297" w:rsidRPr="00232C88">
                <w:rPr>
                  <w:rFonts w:ascii="Times New Roman" w:hAnsi="Times New Roman" w:cs="Times New Roman"/>
                  <w:sz w:val="24"/>
                  <w:rPrChange w:id="71" w:author="Author">
                    <w:rPr>
                      <w:rFonts w:ascii="Times New Roman" w:hAnsi="Times New Roman" w:cs="Times New Roman"/>
                      <w:color w:val="000000"/>
                      <w:sz w:val="24"/>
                      <w:highlight w:val="green"/>
                    </w:rPr>
                  </w:rPrChange>
                </w:rPr>
                <w:t>Regulation (EU) No 575/2013</w:t>
              </w:r>
            </w:ins>
            <w:r w:rsidR="00FA1376" w:rsidRPr="00232C88">
              <w:rPr>
                <w:rFonts w:ascii="Times New Roman" w:eastAsia="Times New Roman" w:hAnsi="Times New Roman" w:cs="Times New Roman"/>
                <w:sz w:val="24"/>
                <w:lang w:eastAsia="sv-SE"/>
                <w:rPrChange w:id="72" w:author="Author">
                  <w:rPr>
                    <w:rFonts w:ascii="Times New Roman" w:eastAsia="Times New Roman" w:hAnsi="Times New Roman" w:cs="Times New Roman"/>
                    <w:sz w:val="24"/>
                    <w:highlight w:val="green"/>
                    <w:lang w:eastAsia="sv-SE"/>
                  </w:rPr>
                </w:rPrChange>
              </w:rPr>
              <w:t>.</w:t>
            </w:r>
          </w:p>
        </w:tc>
      </w:tr>
      <w:tr w:rsidR="00232C88" w:rsidRPr="00232C88" w14:paraId="69AF17D3" w14:textId="77777777" w:rsidTr="4D769726">
        <w:trPr>
          <w:trHeight w:val="557"/>
        </w:trPr>
        <w:tc>
          <w:tcPr>
            <w:tcW w:w="1384" w:type="dxa"/>
            <w:vAlign w:val="center"/>
          </w:tcPr>
          <w:p w14:paraId="001EDC8B" w14:textId="77777777" w:rsidR="00460FF6" w:rsidRPr="00232C88" w:rsidRDefault="00460FF6" w:rsidP="00B2180A">
            <w:pPr>
              <w:pStyle w:val="Applicationdirecte"/>
              <w:spacing w:before="60"/>
              <w:jc w:val="center"/>
            </w:pPr>
            <w:r w:rsidRPr="00232C88">
              <w:t>5</w:t>
            </w:r>
          </w:p>
        </w:tc>
        <w:tc>
          <w:tcPr>
            <w:tcW w:w="7655" w:type="dxa"/>
          </w:tcPr>
          <w:p w14:paraId="3AFF7CE4" w14:textId="27FE8FDF" w:rsidR="00460FF6" w:rsidRPr="00232C88" w:rsidRDefault="00460FF6" w:rsidP="00B2180A">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Credit risk (excluding CCR) - Of which the </w:t>
            </w:r>
            <w:r w:rsidR="004B6869" w:rsidRPr="00232C88">
              <w:rPr>
                <w:rFonts w:ascii="Times New Roman" w:hAnsi="Times New Roman" w:cs="Times New Roman"/>
                <w:b/>
                <w:sz w:val="24"/>
              </w:rPr>
              <w:t>A</w:t>
            </w:r>
            <w:r w:rsidRPr="00232C88">
              <w:rPr>
                <w:rFonts w:ascii="Times New Roman" w:hAnsi="Times New Roman" w:cs="Times New Roman"/>
                <w:b/>
                <w:sz w:val="24"/>
              </w:rPr>
              <w:t>dvanced IRB (A</w:t>
            </w:r>
            <w:r w:rsidR="00C06107" w:rsidRPr="00232C88">
              <w:rPr>
                <w:rFonts w:ascii="Times New Roman" w:hAnsi="Times New Roman" w:cs="Times New Roman"/>
                <w:b/>
                <w:sz w:val="24"/>
              </w:rPr>
              <w:t>-</w:t>
            </w:r>
            <w:r w:rsidRPr="00232C88">
              <w:rPr>
                <w:rFonts w:ascii="Times New Roman" w:hAnsi="Times New Roman" w:cs="Times New Roman"/>
                <w:b/>
                <w:sz w:val="24"/>
              </w:rPr>
              <w:t>IRB) approach</w:t>
            </w:r>
          </w:p>
          <w:p w14:paraId="7667081C" w14:textId="3244EEE2" w:rsidR="00460FF6" w:rsidRPr="00232C88" w:rsidRDefault="00460FF6" w:rsidP="4D769726">
            <w:pPr>
              <w:spacing w:before="60" w:after="120"/>
              <w:jc w:val="both"/>
              <w:rPr>
                <w:rFonts w:ascii="Times New Roman" w:eastAsia="Times New Roman" w:hAnsi="Times New Roman" w:cs="Times New Roman"/>
                <w:sz w:val="24"/>
                <w:lang w:eastAsia="sv-SE"/>
              </w:rPr>
            </w:pPr>
            <w:r w:rsidRPr="00232C88">
              <w:rPr>
                <w:rFonts w:ascii="Times New Roman" w:eastAsia="Times New Roman" w:hAnsi="Times New Roman" w:cs="Times New Roman"/>
                <w:sz w:val="24"/>
                <w:lang w:eastAsia="sv-SE"/>
              </w:rPr>
              <w:t>RWEAs</w:t>
            </w:r>
            <w:r w:rsidRPr="00232C88">
              <w:rPr>
                <w:rFonts w:ascii="Times New Roman" w:hAnsi="Times New Roman" w:cs="Times New Roman"/>
                <w:sz w:val="24"/>
              </w:rPr>
              <w:t xml:space="preserve"> and </w:t>
            </w:r>
            <w:r w:rsidR="00576BDE" w:rsidRPr="00232C88">
              <w:rPr>
                <w:rFonts w:ascii="Times New Roman" w:hAnsi="Times New Roman" w:cs="Times New Roman"/>
                <w:sz w:val="24"/>
              </w:rPr>
              <w:t>own funds</w:t>
            </w:r>
            <w:r w:rsidRPr="00232C88">
              <w:rPr>
                <w:rFonts w:ascii="Times New Roman" w:hAnsi="Times New Roman" w:cs="Times New Roman"/>
                <w:sz w:val="24"/>
              </w:rPr>
              <w:t xml:space="preserve"> requirements</w:t>
            </w:r>
            <w:r w:rsidRPr="00232C88">
              <w:rPr>
                <w:rFonts w:ascii="Times New Roman" w:eastAsia="Times New Roman" w:hAnsi="Times New Roman" w:cs="Times New Roman"/>
                <w:sz w:val="24"/>
                <w:lang w:eastAsia="sv-SE"/>
              </w:rPr>
              <w:t xml:space="preserve"> calculated </w:t>
            </w:r>
            <w:r w:rsidR="009D10AD" w:rsidRPr="00232C88">
              <w:rPr>
                <w:rFonts w:ascii="Times New Roman" w:eastAsia="Times New Roman" w:hAnsi="Times New Roman" w:cs="Times New Roman"/>
                <w:sz w:val="24"/>
                <w:lang w:eastAsia="sv-SE"/>
              </w:rPr>
              <w:t>in accordance with</w:t>
            </w:r>
            <w:r w:rsidRPr="00232C88">
              <w:rPr>
                <w:rFonts w:ascii="Times New Roman" w:eastAsia="Times New Roman" w:hAnsi="Times New Roman" w:cs="Times New Roman"/>
                <w:sz w:val="24"/>
                <w:lang w:eastAsia="sv-SE"/>
              </w:rPr>
              <w:t xml:space="preserve"> the CR – </w:t>
            </w:r>
            <w:r w:rsidR="004B6869" w:rsidRPr="00232C88">
              <w:rPr>
                <w:rFonts w:ascii="Times New Roman" w:eastAsia="Times New Roman" w:hAnsi="Times New Roman" w:cs="Times New Roman"/>
                <w:sz w:val="24"/>
                <w:lang w:eastAsia="sv-SE"/>
              </w:rPr>
              <w:t>A</w:t>
            </w:r>
            <w:r w:rsidRPr="00232C88">
              <w:rPr>
                <w:rFonts w:ascii="Times New Roman" w:eastAsia="Times New Roman" w:hAnsi="Times New Roman" w:cs="Times New Roman"/>
                <w:sz w:val="24"/>
                <w:lang w:eastAsia="sv-SE"/>
              </w:rPr>
              <w:t>dvanced Internal Ratings Based Approach (</w:t>
            </w:r>
            <w:r w:rsidR="001C2D18" w:rsidRPr="00232C88">
              <w:rPr>
                <w:rFonts w:ascii="Times New Roman" w:eastAsia="Times New Roman" w:hAnsi="Times New Roman" w:cs="Times New Roman"/>
                <w:sz w:val="24"/>
                <w:lang w:eastAsia="sv-SE"/>
              </w:rPr>
              <w:t xml:space="preserve">Chapter 3 of Title II of Part Three </w:t>
            </w:r>
            <w:ins w:id="73" w:author="Author">
              <w:r w:rsidR="24FB3019" w:rsidRPr="00232C88">
                <w:rPr>
                  <w:rFonts w:ascii="Times New Roman" w:eastAsia="Times New Roman" w:hAnsi="Times New Roman" w:cs="Times New Roman"/>
                  <w:sz w:val="24"/>
                  <w:lang w:eastAsia="sv-SE"/>
                </w:rPr>
                <w:t xml:space="preserve">of Regulation (EU) No 575/2013 </w:t>
              </w:r>
            </w:ins>
            <w:del w:id="74" w:author="Author">
              <w:r w:rsidRPr="00232C88" w:rsidDel="0097538A">
                <w:rPr>
                  <w:rFonts w:ascii="Times New Roman" w:eastAsia="Times New Roman" w:hAnsi="Times New Roman" w:cs="Times New Roman"/>
                  <w:sz w:val="24"/>
                  <w:lang w:eastAsia="sv-SE"/>
                </w:rPr>
                <w:delText>CRR</w:delText>
              </w:r>
            </w:del>
            <w:r w:rsidRPr="00232C88">
              <w:rPr>
                <w:rFonts w:ascii="Times New Roman" w:eastAsia="Times New Roman" w:hAnsi="Times New Roman" w:cs="Times New Roman"/>
                <w:sz w:val="24"/>
                <w:lang w:eastAsia="sv-SE"/>
              </w:rPr>
              <w:t xml:space="preserve">), excluding the RWEAs disclosed in row </w:t>
            </w:r>
            <w:r w:rsidR="00576BDE" w:rsidRPr="00232C88">
              <w:rPr>
                <w:rFonts w:ascii="Times New Roman" w:eastAsia="Times New Roman" w:hAnsi="Times New Roman" w:cs="Times New Roman"/>
                <w:sz w:val="24"/>
                <w:lang w:eastAsia="sv-SE"/>
              </w:rPr>
              <w:t>4</w:t>
            </w:r>
            <w:r w:rsidRPr="00232C88">
              <w:rPr>
                <w:rFonts w:ascii="Times New Roman" w:eastAsia="Times New Roman" w:hAnsi="Times New Roman" w:cs="Times New Roman"/>
                <w:sz w:val="24"/>
                <w:lang w:eastAsia="sv-SE"/>
              </w:rPr>
              <w:t xml:space="preserve"> for specialised lending exposures subject to the slotting approach and in row </w:t>
            </w:r>
            <w:r w:rsidR="00576BDE" w:rsidRPr="00232C88">
              <w:rPr>
                <w:rFonts w:ascii="Times New Roman" w:eastAsia="Times New Roman" w:hAnsi="Times New Roman" w:cs="Times New Roman"/>
                <w:sz w:val="24"/>
                <w:lang w:eastAsia="sv-SE"/>
              </w:rPr>
              <w:t>EU 4a</w:t>
            </w:r>
            <w:r w:rsidRPr="00232C88">
              <w:rPr>
                <w:rFonts w:ascii="Times New Roman" w:eastAsia="Times New Roman" w:hAnsi="Times New Roman" w:cs="Times New Roman"/>
                <w:sz w:val="24"/>
                <w:lang w:eastAsia="sv-SE"/>
              </w:rPr>
              <w:t xml:space="preserve"> for </w:t>
            </w:r>
            <w:r w:rsidRPr="00232C88">
              <w:rPr>
                <w:rFonts w:ascii="Times New Roman" w:hAnsi="Times New Roman" w:cs="Times New Roman"/>
                <w:sz w:val="24"/>
              </w:rPr>
              <w:t>equities under the simple risk weighted approach</w:t>
            </w:r>
            <w:r w:rsidR="00F83D74" w:rsidRPr="00232C88">
              <w:rPr>
                <w:rFonts w:ascii="Times New Roman" w:eastAsia="Times New Roman" w:hAnsi="Times New Roman" w:cs="Times New Roman"/>
                <w:sz w:val="24"/>
                <w:lang w:eastAsia="sv-SE"/>
              </w:rPr>
              <w:t xml:space="preserve"> and including the RWEAs and own funds requirements calculated in accordance with Article 379</w:t>
            </w:r>
            <w:r w:rsidR="00F1066F" w:rsidRPr="00232C88">
              <w:rPr>
                <w:rFonts w:ascii="Times New Roman" w:eastAsia="Times New Roman" w:hAnsi="Times New Roman" w:cs="Times New Roman"/>
                <w:sz w:val="24"/>
                <w:lang w:eastAsia="sv-SE"/>
              </w:rPr>
              <w:t xml:space="preserve"> </w:t>
            </w:r>
            <w:del w:id="75" w:author="Author">
              <w:r w:rsidRPr="00232C88" w:rsidDel="0097538A">
                <w:rPr>
                  <w:rFonts w:ascii="Times New Roman" w:eastAsia="Times New Roman" w:hAnsi="Times New Roman" w:cs="Times New Roman"/>
                  <w:sz w:val="24"/>
                  <w:lang w:eastAsia="sv-SE"/>
                </w:rPr>
                <w:delText>CRR</w:delText>
              </w:r>
            </w:del>
            <w:ins w:id="76" w:author="Author">
              <w:r w:rsidR="002D5297" w:rsidRPr="00232C88">
                <w:rPr>
                  <w:rFonts w:ascii="Times New Roman" w:eastAsia="Times New Roman" w:hAnsi="Times New Roman" w:cs="Times New Roman"/>
                  <w:sz w:val="24"/>
                  <w:lang w:eastAsia="sv-SE"/>
                </w:rPr>
                <w:t xml:space="preserve">of </w:t>
              </w:r>
              <w:r w:rsidR="002D5297" w:rsidRPr="00232C88">
                <w:rPr>
                  <w:rFonts w:ascii="Times New Roman" w:hAnsi="Times New Roman" w:cs="Times New Roman"/>
                  <w:sz w:val="24"/>
                </w:rPr>
                <w:t>Regulation (EU) No 575/2013</w:t>
              </w:r>
            </w:ins>
            <w:r w:rsidRPr="00232C88">
              <w:rPr>
                <w:rFonts w:ascii="Times New Roman" w:eastAsia="Times New Roman" w:hAnsi="Times New Roman" w:cs="Times New Roman"/>
                <w:sz w:val="24"/>
                <w:lang w:eastAsia="sv-SE"/>
              </w:rPr>
              <w:t>.</w:t>
            </w:r>
          </w:p>
        </w:tc>
      </w:tr>
      <w:tr w:rsidR="00232C88" w:rsidRPr="00232C88" w14:paraId="79D52CCD" w14:textId="77777777" w:rsidTr="4D769726">
        <w:trPr>
          <w:trHeight w:val="557"/>
        </w:trPr>
        <w:tc>
          <w:tcPr>
            <w:tcW w:w="1384" w:type="dxa"/>
            <w:vAlign w:val="center"/>
          </w:tcPr>
          <w:p w14:paraId="7D31EB04" w14:textId="77777777" w:rsidR="00FA1376" w:rsidRPr="00232C88" w:rsidRDefault="004D588F" w:rsidP="004D588F">
            <w:pPr>
              <w:pStyle w:val="Applicationdirecte"/>
              <w:spacing w:before="60"/>
              <w:jc w:val="center"/>
            </w:pPr>
            <w:r w:rsidRPr="00232C88">
              <w:t>6</w:t>
            </w:r>
          </w:p>
        </w:tc>
        <w:tc>
          <w:tcPr>
            <w:tcW w:w="7655" w:type="dxa"/>
          </w:tcPr>
          <w:p w14:paraId="7F11F1D5"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Counterparty credit risk – CCR </w:t>
            </w:r>
          </w:p>
          <w:p w14:paraId="6E778278" w14:textId="3E2458E3" w:rsidR="00FA1376" w:rsidRPr="00232C88" w:rsidRDefault="009A4635" w:rsidP="4D769726">
            <w:pPr>
              <w:spacing w:before="60" w:after="120"/>
              <w:jc w:val="both"/>
              <w:rPr>
                <w:rFonts w:ascii="Times New Roman" w:eastAsia="Times New Roman" w:hAnsi="Times New Roman" w:cs="Times New Roman"/>
                <w:sz w:val="24"/>
                <w:lang w:eastAsia="sv-SE"/>
              </w:rPr>
            </w:pPr>
            <w:r w:rsidRPr="00232C88">
              <w:rPr>
                <w:rFonts w:ascii="Times New Roman" w:hAnsi="Times New Roman" w:cs="Times New Roman"/>
                <w:sz w:val="24"/>
              </w:rPr>
              <w:t>RWEA</w:t>
            </w:r>
            <w:r w:rsidR="00FA1376" w:rsidRPr="00232C88">
              <w:rPr>
                <w:rFonts w:ascii="Times New Roman" w:hAnsi="Times New Roman" w:cs="Times New Roman"/>
                <w:sz w:val="24"/>
              </w:rPr>
              <w:t xml:space="preserve">s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 xml:space="preserve">requirements calculated </w:t>
            </w:r>
            <w:r w:rsidR="009D10AD" w:rsidRPr="00232C88">
              <w:rPr>
                <w:rFonts w:ascii="Times New Roman" w:hAnsi="Times New Roman" w:cs="Times New Roman"/>
                <w:sz w:val="24"/>
              </w:rPr>
              <w:t>in accordance with</w:t>
            </w:r>
            <w:r w:rsidR="00FA1376" w:rsidRPr="00232C88">
              <w:rPr>
                <w:rFonts w:ascii="Times New Roman" w:hAnsi="Times New Roman" w:cs="Times New Roman"/>
                <w:sz w:val="24"/>
              </w:rPr>
              <w:t xml:space="preserve"> </w:t>
            </w:r>
            <w:r w:rsidR="00F27A76" w:rsidRPr="00232C88">
              <w:rPr>
                <w:rFonts w:ascii="Times New Roman" w:hAnsi="Times New Roman" w:cs="Times New Roman"/>
                <w:sz w:val="24"/>
              </w:rPr>
              <w:t>Chapter 6 of Title II of Part Three</w:t>
            </w:r>
            <w:r w:rsidR="0074740A" w:rsidRPr="00232C88">
              <w:rPr>
                <w:rFonts w:ascii="Times New Roman" w:hAnsi="Times New Roman" w:cs="Times New Roman"/>
                <w:sz w:val="24"/>
              </w:rPr>
              <w:t xml:space="preserve"> </w:t>
            </w:r>
            <w:del w:id="77" w:author="Author">
              <w:r w:rsidRPr="00232C88" w:rsidDel="0097538A">
                <w:rPr>
                  <w:rFonts w:ascii="Times New Roman" w:hAnsi="Times New Roman" w:cs="Times New Roman"/>
                  <w:sz w:val="24"/>
                </w:rPr>
                <w:delText>CRR</w:delText>
              </w:r>
            </w:del>
            <w:ins w:id="78" w:author="Author">
              <w:r w:rsidRPr="00232C88" w:rsidDel="00F27A76">
                <w:rPr>
                  <w:rFonts w:ascii="Times New Roman" w:hAnsi="Times New Roman" w:cs="Times New Roman"/>
                  <w:sz w:val="24"/>
                </w:rPr>
                <w:t xml:space="preserve"> </w:t>
              </w:r>
              <w:r w:rsidR="73924059" w:rsidRPr="00232C88">
                <w:rPr>
                  <w:rFonts w:ascii="Times New Roman" w:hAnsi="Times New Roman" w:cs="Times New Roman"/>
                  <w:sz w:val="24"/>
                </w:rPr>
                <w:t>Regulation (EU) No</w:t>
              </w:r>
              <w:r w:rsidR="30490191" w:rsidRPr="00232C88">
                <w:rPr>
                  <w:rFonts w:ascii="Times New Roman" w:hAnsi="Times New Roman" w:cs="Times New Roman"/>
                  <w:sz w:val="24"/>
                </w:rPr>
                <w:t> </w:t>
              </w:r>
              <w:r w:rsidR="73924059" w:rsidRPr="00232C88">
                <w:rPr>
                  <w:rFonts w:ascii="Times New Roman" w:hAnsi="Times New Roman" w:cs="Times New Roman"/>
                  <w:sz w:val="24"/>
                </w:rPr>
                <w:t>575/2013</w:t>
              </w:r>
              <w:r w:rsidR="73924059" w:rsidRPr="00232C88">
                <w:rPr>
                  <w:rFonts w:ascii="Times New Roman" w:eastAsia="Times New Roman" w:hAnsi="Times New Roman" w:cs="Times New Roman"/>
                  <w:sz w:val="24"/>
                  <w:lang w:eastAsia="sv-SE"/>
                </w:rPr>
                <w:t xml:space="preserve"> </w:t>
              </w:r>
            </w:ins>
            <w:r w:rsidR="00FA1376" w:rsidRPr="00232C88">
              <w:rPr>
                <w:rFonts w:ascii="Times New Roman" w:eastAsia="Times New Roman" w:hAnsi="Times New Roman" w:cs="Times New Roman"/>
                <w:sz w:val="24"/>
                <w:lang w:eastAsia="sv-SE"/>
              </w:rPr>
              <w:t>for counterparty credit risk.</w:t>
            </w:r>
          </w:p>
        </w:tc>
      </w:tr>
      <w:tr w:rsidR="00232C88" w:rsidRPr="00232C88" w14:paraId="75B82B0F" w14:textId="77777777" w:rsidTr="4D769726">
        <w:trPr>
          <w:trHeight w:val="557"/>
        </w:trPr>
        <w:tc>
          <w:tcPr>
            <w:tcW w:w="1384" w:type="dxa"/>
            <w:vAlign w:val="center"/>
          </w:tcPr>
          <w:p w14:paraId="0224B461" w14:textId="77777777" w:rsidR="00FA1376" w:rsidRPr="00232C88" w:rsidRDefault="004D588F" w:rsidP="00FA1376">
            <w:pPr>
              <w:pStyle w:val="Applicationdirecte"/>
              <w:spacing w:before="60"/>
              <w:jc w:val="center"/>
            </w:pPr>
            <w:r w:rsidRPr="00232C88">
              <w:t>7</w:t>
            </w:r>
          </w:p>
        </w:tc>
        <w:tc>
          <w:tcPr>
            <w:tcW w:w="7655" w:type="dxa"/>
          </w:tcPr>
          <w:p w14:paraId="5528A31C" w14:textId="62213072"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CCR - Of which the standardised approach </w:t>
            </w:r>
          </w:p>
          <w:p w14:paraId="13065A05" w14:textId="7A340A5D" w:rsidR="00FA1376" w:rsidRPr="00232C88" w:rsidRDefault="009A4635" w:rsidP="4D769726">
            <w:pPr>
              <w:spacing w:before="60" w:after="120"/>
              <w:jc w:val="both"/>
              <w:rPr>
                <w:rFonts w:ascii="Times New Roman" w:hAnsi="Times New Roman" w:cs="Times New Roman"/>
                <w:sz w:val="24"/>
              </w:rPr>
            </w:pPr>
            <w:r w:rsidRPr="00232C88">
              <w:rPr>
                <w:rFonts w:ascii="Times New Roman" w:hAnsi="Times New Roman" w:cs="Times New Roman"/>
                <w:sz w:val="24"/>
              </w:rPr>
              <w:t>RWEA</w:t>
            </w:r>
            <w:r w:rsidR="00FA1376" w:rsidRPr="00232C88">
              <w:rPr>
                <w:rFonts w:ascii="Times New Roman" w:hAnsi="Times New Roman" w:cs="Times New Roman"/>
                <w:sz w:val="24"/>
              </w:rPr>
              <w:t xml:space="preserve">s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requirements c</w:t>
            </w:r>
            <w:r w:rsidR="0074740A" w:rsidRPr="00232C88">
              <w:rPr>
                <w:rFonts w:ascii="Times New Roman" w:hAnsi="Times New Roman" w:cs="Times New Roman"/>
                <w:sz w:val="24"/>
              </w:rPr>
              <w:t>alculated</w:t>
            </w:r>
            <w:r w:rsidR="00FA1376" w:rsidRPr="00232C88">
              <w:rPr>
                <w:rFonts w:ascii="Times New Roman" w:hAnsi="Times New Roman" w:cs="Times New Roman"/>
                <w:sz w:val="24"/>
              </w:rPr>
              <w:t xml:space="preserve"> in accordance with </w:t>
            </w:r>
            <w:r w:rsidR="00F27A76" w:rsidRPr="00232C88">
              <w:rPr>
                <w:rFonts w:ascii="Times New Roman" w:hAnsi="Times New Roman" w:cs="Times New Roman"/>
                <w:sz w:val="24"/>
              </w:rPr>
              <w:t xml:space="preserve">Section 3 of Chapter 6 of Title II of </w:t>
            </w:r>
            <w:r w:rsidRPr="00232C88">
              <w:rPr>
                <w:rFonts w:ascii="Times New Roman" w:hAnsi="Times New Roman" w:cs="Times New Roman"/>
                <w:sz w:val="24"/>
              </w:rPr>
              <w:t>P</w:t>
            </w:r>
            <w:r w:rsidR="00FA1376" w:rsidRPr="00232C88">
              <w:rPr>
                <w:rFonts w:ascii="Times New Roman" w:hAnsi="Times New Roman" w:cs="Times New Roman"/>
                <w:sz w:val="24"/>
              </w:rPr>
              <w:t>art Three</w:t>
            </w:r>
            <w:r w:rsidR="00F27A76" w:rsidRPr="00232C88">
              <w:rPr>
                <w:rFonts w:ascii="Times New Roman" w:hAnsi="Times New Roman" w:cs="Times New Roman"/>
                <w:sz w:val="24"/>
              </w:rPr>
              <w:t xml:space="preserve"> </w:t>
            </w:r>
            <w:del w:id="79" w:author="Author">
              <w:r w:rsidRPr="00232C88" w:rsidDel="0097538A">
                <w:rPr>
                  <w:rFonts w:ascii="Times New Roman" w:hAnsi="Times New Roman" w:cs="Times New Roman"/>
                  <w:sz w:val="24"/>
                </w:rPr>
                <w:delText>CRR</w:delText>
              </w:r>
            </w:del>
            <w:ins w:id="80" w:author="Author">
              <w:r w:rsidR="241D9EC5" w:rsidRPr="00232C88">
                <w:rPr>
                  <w:rFonts w:ascii="Times New Roman" w:hAnsi="Times New Roman" w:cs="Times New Roman"/>
                  <w:sz w:val="24"/>
                </w:rPr>
                <w:t>of Regulation (EU) No 575/2013</w:t>
              </w:r>
            </w:ins>
            <w:r w:rsidR="00FA1376" w:rsidRPr="00232C88">
              <w:rPr>
                <w:rFonts w:ascii="Times New Roman" w:hAnsi="Times New Roman" w:cs="Times New Roman"/>
                <w:sz w:val="24"/>
              </w:rPr>
              <w:t>.</w:t>
            </w:r>
          </w:p>
        </w:tc>
      </w:tr>
      <w:tr w:rsidR="00232C88" w:rsidRPr="00232C88" w14:paraId="16331F3C" w14:textId="77777777" w:rsidTr="4D769726">
        <w:trPr>
          <w:trHeight w:val="557"/>
        </w:trPr>
        <w:tc>
          <w:tcPr>
            <w:tcW w:w="1384" w:type="dxa"/>
            <w:vAlign w:val="center"/>
          </w:tcPr>
          <w:p w14:paraId="3558D5F6" w14:textId="77777777" w:rsidR="00FA1376" w:rsidRPr="00232C88" w:rsidRDefault="004D588F" w:rsidP="00FA1376">
            <w:pPr>
              <w:pStyle w:val="Applicationdirecte"/>
              <w:spacing w:before="60"/>
              <w:jc w:val="center"/>
            </w:pPr>
            <w:r w:rsidRPr="00232C88">
              <w:lastRenderedPageBreak/>
              <w:t>8</w:t>
            </w:r>
          </w:p>
        </w:tc>
        <w:tc>
          <w:tcPr>
            <w:tcW w:w="7655" w:type="dxa"/>
          </w:tcPr>
          <w:p w14:paraId="2C150D6B"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CCR - Of which internal model method (IMM) </w:t>
            </w:r>
          </w:p>
          <w:p w14:paraId="3EB08D8D" w14:textId="31F05D26" w:rsidR="00FA1376" w:rsidRPr="00232C88" w:rsidRDefault="009A4635" w:rsidP="002635C4">
            <w:pPr>
              <w:spacing w:before="60" w:after="120"/>
              <w:jc w:val="both"/>
              <w:rPr>
                <w:rFonts w:ascii="Times New Roman" w:hAnsi="Times New Roman" w:cs="Times New Roman"/>
                <w:sz w:val="24"/>
              </w:rPr>
            </w:pPr>
            <w:r w:rsidRPr="00232C88">
              <w:rPr>
                <w:rFonts w:ascii="Times New Roman" w:hAnsi="Times New Roman" w:cs="Times New Roman"/>
                <w:sz w:val="24"/>
              </w:rPr>
              <w:t>RWEA</w:t>
            </w:r>
            <w:r w:rsidR="00FA1376" w:rsidRPr="00232C88">
              <w:rPr>
                <w:rFonts w:ascii="Times New Roman" w:hAnsi="Times New Roman" w:cs="Times New Roman"/>
                <w:sz w:val="24"/>
              </w:rPr>
              <w:t xml:space="preserve">s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 xml:space="preserve">requirements </w:t>
            </w:r>
            <w:r w:rsidR="002635C4" w:rsidRPr="00232C88">
              <w:rPr>
                <w:rFonts w:ascii="Times New Roman" w:hAnsi="Times New Roman" w:cs="Times New Roman"/>
                <w:sz w:val="24"/>
              </w:rPr>
              <w:t xml:space="preserve">calculated </w:t>
            </w:r>
            <w:r w:rsidR="00FA1376" w:rsidRPr="00232C88">
              <w:rPr>
                <w:rFonts w:ascii="Times New Roman" w:hAnsi="Times New Roman" w:cs="Times New Roman"/>
                <w:sz w:val="24"/>
              </w:rPr>
              <w:t>in accordance with Article</w:t>
            </w:r>
            <w:r w:rsidR="0074740A" w:rsidRPr="00232C88">
              <w:rPr>
                <w:rFonts w:ascii="Times New Roman" w:hAnsi="Times New Roman" w:cs="Times New Roman"/>
                <w:sz w:val="24"/>
              </w:rPr>
              <w:t> </w:t>
            </w:r>
            <w:r w:rsidR="00FA1376" w:rsidRPr="00232C88">
              <w:rPr>
                <w:rFonts w:ascii="Times New Roman" w:hAnsi="Times New Roman" w:cs="Times New Roman"/>
                <w:sz w:val="24"/>
              </w:rPr>
              <w:t xml:space="preserve">283 </w:t>
            </w:r>
            <w:del w:id="81" w:author="Author">
              <w:r w:rsidR="0097538A" w:rsidRPr="00232C88" w:rsidDel="002D5297">
                <w:rPr>
                  <w:rFonts w:ascii="Times New Roman" w:hAnsi="Times New Roman" w:cs="Times New Roman"/>
                  <w:sz w:val="24"/>
                </w:rPr>
                <w:delText>CRR</w:delText>
              </w:r>
            </w:del>
            <w:ins w:id="82" w:author="Author">
              <w:r w:rsidR="002D5297" w:rsidRPr="00232C88">
                <w:rPr>
                  <w:rFonts w:ascii="Times New Roman" w:hAnsi="Times New Roman" w:cs="Times New Roman"/>
                  <w:sz w:val="24"/>
                </w:rPr>
                <w:t>of Regulation (EU) No 575/2013</w:t>
              </w:r>
            </w:ins>
            <w:r w:rsidR="00FA1376" w:rsidRPr="00232C88">
              <w:rPr>
                <w:rFonts w:ascii="Times New Roman" w:hAnsi="Times New Roman" w:cs="Times New Roman"/>
                <w:sz w:val="24"/>
              </w:rPr>
              <w:t>.</w:t>
            </w:r>
          </w:p>
        </w:tc>
      </w:tr>
      <w:tr w:rsidR="00232C88" w:rsidRPr="00232C88" w14:paraId="58D7FF91" w14:textId="77777777" w:rsidTr="4D769726">
        <w:trPr>
          <w:trHeight w:val="557"/>
        </w:trPr>
        <w:tc>
          <w:tcPr>
            <w:tcW w:w="1384" w:type="dxa"/>
          </w:tcPr>
          <w:p w14:paraId="4241FF70" w14:textId="77777777" w:rsidR="004D588F" w:rsidRPr="00232C88" w:rsidRDefault="004D588F" w:rsidP="004D588F">
            <w:pPr>
              <w:pStyle w:val="Applicationdirecte"/>
              <w:spacing w:before="60"/>
              <w:jc w:val="center"/>
            </w:pPr>
            <w:r w:rsidRPr="00232C88">
              <w:t>EU 8a</w:t>
            </w:r>
          </w:p>
        </w:tc>
        <w:tc>
          <w:tcPr>
            <w:tcW w:w="7655" w:type="dxa"/>
          </w:tcPr>
          <w:p w14:paraId="78F13FD4" w14:textId="77777777" w:rsidR="004D588F" w:rsidRPr="00232C88" w:rsidRDefault="004D588F" w:rsidP="004D588F">
            <w:pPr>
              <w:spacing w:before="60" w:after="120"/>
              <w:jc w:val="both"/>
              <w:rPr>
                <w:rFonts w:ascii="Times New Roman" w:hAnsi="Times New Roman" w:cs="Times New Roman"/>
                <w:b/>
                <w:sz w:val="24"/>
              </w:rPr>
            </w:pPr>
            <w:r w:rsidRPr="00232C88">
              <w:rPr>
                <w:rFonts w:ascii="Times New Roman" w:hAnsi="Times New Roman" w:cs="Times New Roman"/>
                <w:b/>
                <w:sz w:val="24"/>
              </w:rPr>
              <w:t>CCR – Of which exposures to a CCP</w:t>
            </w:r>
          </w:p>
          <w:p w14:paraId="316A5F55" w14:textId="314ACD0A" w:rsidR="00194611" w:rsidRPr="00232C88" w:rsidRDefault="004D588F"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RWEAs and </w:t>
            </w:r>
            <w:r w:rsidR="00576BDE" w:rsidRPr="00232C88">
              <w:rPr>
                <w:rFonts w:ascii="Times New Roman" w:hAnsi="Times New Roman" w:cs="Times New Roman"/>
                <w:sz w:val="24"/>
              </w:rPr>
              <w:t xml:space="preserve">own funds </w:t>
            </w:r>
            <w:r w:rsidRPr="00232C88">
              <w:rPr>
                <w:rFonts w:ascii="Times New Roman" w:hAnsi="Times New Roman" w:cs="Times New Roman"/>
                <w:sz w:val="24"/>
              </w:rPr>
              <w:t xml:space="preserve">requirements </w:t>
            </w:r>
            <w:r w:rsidR="0074740A" w:rsidRPr="00232C88">
              <w:rPr>
                <w:rFonts w:ascii="Times New Roman" w:hAnsi="Times New Roman" w:cs="Times New Roman"/>
                <w:sz w:val="24"/>
              </w:rPr>
              <w:t xml:space="preserve">calculated </w:t>
            </w:r>
            <w:r w:rsidRPr="00232C88">
              <w:rPr>
                <w:rFonts w:ascii="Times New Roman" w:hAnsi="Times New Roman" w:cs="Times New Roman"/>
                <w:sz w:val="24"/>
              </w:rPr>
              <w:t xml:space="preserve">in accordance </w:t>
            </w:r>
            <w:r w:rsidR="00F27A76" w:rsidRPr="00232C88">
              <w:rPr>
                <w:rFonts w:ascii="Times New Roman" w:hAnsi="Times New Roman" w:cs="Times New Roman"/>
                <w:sz w:val="24"/>
              </w:rPr>
              <w:t xml:space="preserve">with Section 9 of Chapter 6 of Title II of Part Three </w:t>
            </w:r>
            <w:del w:id="83" w:author="Author">
              <w:r w:rsidRPr="00232C88" w:rsidDel="0097538A">
                <w:rPr>
                  <w:rFonts w:ascii="Times New Roman" w:hAnsi="Times New Roman" w:cs="Times New Roman"/>
                  <w:sz w:val="24"/>
                </w:rPr>
                <w:delText>CRR</w:delText>
              </w:r>
            </w:del>
            <w:ins w:id="84" w:author="Author">
              <w:r w:rsidR="7881A9CF" w:rsidRPr="00232C88">
                <w:rPr>
                  <w:rFonts w:ascii="Times New Roman" w:hAnsi="Times New Roman" w:cs="Times New Roman"/>
                  <w:sz w:val="24"/>
                </w:rPr>
                <w:t xml:space="preserve"> of Regulation (EU) No 575/2013</w:t>
              </w:r>
            </w:ins>
            <w:r w:rsidRPr="00232C88">
              <w:rPr>
                <w:rFonts w:ascii="Times New Roman" w:hAnsi="Times New Roman" w:cs="Times New Roman"/>
                <w:sz w:val="24"/>
              </w:rPr>
              <w:t>.</w:t>
            </w:r>
          </w:p>
        </w:tc>
      </w:tr>
      <w:tr w:rsidR="00232C88" w:rsidRPr="00232C88" w14:paraId="02D16620" w14:textId="77777777" w:rsidTr="4D769726">
        <w:trPr>
          <w:trHeight w:val="557"/>
          <w:del w:id="85" w:author="Author"/>
        </w:trPr>
        <w:tc>
          <w:tcPr>
            <w:tcW w:w="1384" w:type="dxa"/>
          </w:tcPr>
          <w:p w14:paraId="717446A6" w14:textId="6578CA04" w:rsidR="004D588F" w:rsidRPr="00232C88" w:rsidRDefault="004D588F" w:rsidP="004D588F">
            <w:pPr>
              <w:pStyle w:val="Applicationdirecte"/>
              <w:spacing w:before="60"/>
              <w:jc w:val="center"/>
            </w:pPr>
            <w:del w:id="86" w:author="Author">
              <w:r w:rsidRPr="00232C88" w:rsidDel="006C2101">
                <w:delText>EU 8b</w:delText>
              </w:r>
            </w:del>
          </w:p>
        </w:tc>
        <w:tc>
          <w:tcPr>
            <w:tcW w:w="7655" w:type="dxa"/>
          </w:tcPr>
          <w:p w14:paraId="14C73A81" w14:textId="50507B96" w:rsidR="004D588F" w:rsidRPr="00232C88" w:rsidDel="006C2101" w:rsidRDefault="004D588F" w:rsidP="004D588F">
            <w:pPr>
              <w:spacing w:before="60" w:after="120"/>
              <w:jc w:val="both"/>
              <w:rPr>
                <w:del w:id="87" w:author="Author"/>
                <w:rFonts w:ascii="Times New Roman" w:hAnsi="Times New Roman" w:cs="Times New Roman"/>
                <w:b/>
                <w:sz w:val="24"/>
              </w:rPr>
            </w:pPr>
            <w:del w:id="88" w:author="Author">
              <w:r w:rsidRPr="00232C88" w:rsidDel="006C2101">
                <w:rPr>
                  <w:rFonts w:ascii="Times New Roman" w:hAnsi="Times New Roman" w:cs="Times New Roman"/>
                  <w:b/>
                  <w:sz w:val="24"/>
                </w:rPr>
                <w:delText>CCR – Of which credit valuation adjustment – CVA</w:delText>
              </w:r>
            </w:del>
          </w:p>
          <w:p w14:paraId="3A1C256E" w14:textId="23D60B36" w:rsidR="004D588F" w:rsidRPr="00232C88" w:rsidRDefault="004D588F" w:rsidP="0097538A">
            <w:pPr>
              <w:spacing w:before="60" w:after="120"/>
              <w:jc w:val="both"/>
              <w:rPr>
                <w:rFonts w:ascii="Times New Roman" w:hAnsi="Times New Roman" w:cs="Times New Roman"/>
                <w:sz w:val="24"/>
              </w:rPr>
            </w:pPr>
            <w:del w:id="89" w:author="Author">
              <w:r w:rsidRPr="00232C88" w:rsidDel="006C2101">
                <w:rPr>
                  <w:rFonts w:ascii="Times New Roman" w:hAnsi="Times New Roman" w:cs="Times New Roman"/>
                  <w:sz w:val="24"/>
                </w:rPr>
                <w:delText xml:space="preserve">RWEAs and </w:delText>
              </w:r>
              <w:r w:rsidR="00576BDE" w:rsidRPr="00232C88" w:rsidDel="006C2101">
                <w:rPr>
                  <w:rFonts w:ascii="Times New Roman" w:hAnsi="Times New Roman" w:cs="Times New Roman"/>
                  <w:sz w:val="24"/>
                </w:rPr>
                <w:delText xml:space="preserve">own funds </w:delText>
              </w:r>
              <w:r w:rsidRPr="00232C88" w:rsidDel="006C2101">
                <w:rPr>
                  <w:rFonts w:ascii="Times New Roman" w:hAnsi="Times New Roman" w:cs="Times New Roman"/>
                  <w:sz w:val="24"/>
                </w:rPr>
                <w:delText>requirements calcu</w:delText>
              </w:r>
              <w:r w:rsidR="00576BDE" w:rsidRPr="00232C88" w:rsidDel="006C2101">
                <w:rPr>
                  <w:rFonts w:ascii="Times New Roman" w:hAnsi="Times New Roman" w:cs="Times New Roman"/>
                  <w:sz w:val="24"/>
                </w:rPr>
                <w:delText>l</w:delText>
              </w:r>
              <w:r w:rsidRPr="00232C88" w:rsidDel="006C2101">
                <w:rPr>
                  <w:rFonts w:ascii="Times New Roman" w:hAnsi="Times New Roman" w:cs="Times New Roman"/>
                  <w:sz w:val="24"/>
                </w:rPr>
                <w:delText xml:space="preserve">ated </w:delText>
              </w:r>
              <w:r w:rsidR="009D10AD" w:rsidRPr="00232C88" w:rsidDel="006C2101">
                <w:rPr>
                  <w:rFonts w:ascii="Times New Roman" w:hAnsi="Times New Roman" w:cs="Times New Roman"/>
                  <w:sz w:val="24"/>
                </w:rPr>
                <w:delText>in accordance with</w:delText>
              </w:r>
              <w:r w:rsidRPr="00232C88" w:rsidDel="006C2101">
                <w:rPr>
                  <w:rFonts w:ascii="Times New Roman" w:hAnsi="Times New Roman" w:cs="Times New Roman"/>
                  <w:sz w:val="24"/>
                </w:rPr>
                <w:delText xml:space="preserve"> </w:delText>
              </w:r>
              <w:r w:rsidR="00F27A76" w:rsidRPr="00232C88" w:rsidDel="006C2101">
                <w:rPr>
                  <w:rFonts w:ascii="Times New Roman" w:hAnsi="Times New Roman" w:cs="Times New Roman"/>
                  <w:sz w:val="24"/>
                </w:rPr>
                <w:delText xml:space="preserve">Title VI of </w:delText>
              </w:r>
              <w:r w:rsidRPr="00232C88" w:rsidDel="006C2101">
                <w:rPr>
                  <w:rFonts w:ascii="Times New Roman" w:eastAsia="Times New Roman" w:hAnsi="Times New Roman" w:cs="Times New Roman"/>
                  <w:sz w:val="24"/>
                  <w:lang w:eastAsia="sv-SE"/>
                </w:rPr>
                <w:delText>Part Three</w:delText>
              </w:r>
              <w:r w:rsidR="00F27A76" w:rsidRPr="00232C88" w:rsidDel="006C2101">
                <w:rPr>
                  <w:rFonts w:ascii="Times New Roman" w:eastAsia="Times New Roman" w:hAnsi="Times New Roman" w:cs="Times New Roman"/>
                  <w:sz w:val="24"/>
                  <w:lang w:eastAsia="sv-SE"/>
                </w:rPr>
                <w:delText xml:space="preserve"> </w:delText>
              </w:r>
              <w:r w:rsidR="0097538A" w:rsidRPr="00232C88" w:rsidDel="006C2101">
                <w:rPr>
                  <w:rFonts w:ascii="Times New Roman" w:eastAsia="Times New Roman" w:hAnsi="Times New Roman" w:cs="Times New Roman"/>
                  <w:sz w:val="24"/>
                  <w:lang w:eastAsia="sv-SE"/>
                </w:rPr>
                <w:delText>CRR</w:delText>
              </w:r>
              <w:r w:rsidR="00F27A76" w:rsidRPr="00232C88" w:rsidDel="006C2101">
                <w:rPr>
                  <w:rFonts w:ascii="Times New Roman" w:eastAsia="Times New Roman" w:hAnsi="Times New Roman" w:cs="Times New Roman"/>
                  <w:sz w:val="24"/>
                  <w:lang w:eastAsia="sv-SE"/>
                </w:rPr>
                <w:delText>.</w:delText>
              </w:r>
            </w:del>
          </w:p>
        </w:tc>
      </w:tr>
      <w:tr w:rsidR="00232C88" w:rsidRPr="00232C88" w14:paraId="25F8E9B4" w14:textId="77777777" w:rsidTr="4D769726">
        <w:trPr>
          <w:trHeight w:val="557"/>
        </w:trPr>
        <w:tc>
          <w:tcPr>
            <w:tcW w:w="1384" w:type="dxa"/>
          </w:tcPr>
          <w:p w14:paraId="4FF5AE00" w14:textId="77777777" w:rsidR="004D588F" w:rsidRPr="00232C88" w:rsidRDefault="004D588F" w:rsidP="004D588F">
            <w:pPr>
              <w:pStyle w:val="Applicationdirecte"/>
              <w:spacing w:before="60"/>
              <w:jc w:val="center"/>
            </w:pPr>
            <w:r w:rsidRPr="00232C88">
              <w:t>9</w:t>
            </w:r>
          </w:p>
        </w:tc>
        <w:tc>
          <w:tcPr>
            <w:tcW w:w="7655" w:type="dxa"/>
          </w:tcPr>
          <w:p w14:paraId="1F211550" w14:textId="77777777" w:rsidR="004D588F" w:rsidRPr="00232C88" w:rsidRDefault="004D588F" w:rsidP="004D588F">
            <w:pPr>
              <w:spacing w:before="60" w:after="120"/>
              <w:jc w:val="both"/>
              <w:rPr>
                <w:rFonts w:ascii="Times New Roman" w:hAnsi="Times New Roman" w:cs="Times New Roman"/>
                <w:b/>
                <w:sz w:val="24"/>
              </w:rPr>
            </w:pPr>
            <w:r w:rsidRPr="00232C88">
              <w:rPr>
                <w:rFonts w:ascii="Times New Roman" w:hAnsi="Times New Roman" w:cs="Times New Roman"/>
                <w:b/>
                <w:sz w:val="24"/>
              </w:rPr>
              <w:t>CCR - Of which other CCR</w:t>
            </w:r>
          </w:p>
          <w:p w14:paraId="533B5356" w14:textId="519E5B84" w:rsidR="004D588F" w:rsidRPr="00232C88" w:rsidRDefault="48604EBF" w:rsidP="7A5B4152">
            <w:pPr>
              <w:spacing w:before="60" w:after="120"/>
              <w:jc w:val="both"/>
              <w:rPr>
                <w:rFonts w:ascii="Times New Roman" w:hAnsi="Times New Roman" w:cs="Times New Roman"/>
                <w:sz w:val="24"/>
              </w:rPr>
            </w:pPr>
            <w:r w:rsidRPr="00232C88">
              <w:rPr>
                <w:rFonts w:ascii="Times New Roman" w:hAnsi="Times New Roman" w:cs="Times New Roman"/>
                <w:sz w:val="24"/>
              </w:rPr>
              <w:t xml:space="preserve">CCR RWEAs and </w:t>
            </w:r>
            <w:r w:rsidR="40889B85" w:rsidRPr="00232C88">
              <w:rPr>
                <w:rFonts w:ascii="Times New Roman" w:hAnsi="Times New Roman" w:cs="Times New Roman"/>
                <w:sz w:val="24"/>
              </w:rPr>
              <w:t xml:space="preserve">own funds </w:t>
            </w:r>
            <w:r w:rsidRPr="00232C88">
              <w:rPr>
                <w:rFonts w:ascii="Times New Roman" w:hAnsi="Times New Roman" w:cs="Times New Roman"/>
                <w:sz w:val="24"/>
              </w:rPr>
              <w:t xml:space="preserve">requirements that are not disclosed under rows </w:t>
            </w:r>
            <w:r w:rsidR="40889B85" w:rsidRPr="00232C88">
              <w:rPr>
                <w:rFonts w:ascii="Times New Roman" w:hAnsi="Times New Roman" w:cs="Times New Roman"/>
                <w:sz w:val="24"/>
              </w:rPr>
              <w:t>7</w:t>
            </w:r>
            <w:r w:rsidRPr="00232C88">
              <w:rPr>
                <w:rFonts w:ascii="Times New Roman" w:hAnsi="Times New Roman" w:cs="Times New Roman"/>
                <w:sz w:val="24"/>
              </w:rPr>
              <w:t xml:space="preserve">, </w:t>
            </w:r>
            <w:r w:rsidR="40889B85" w:rsidRPr="00232C88">
              <w:rPr>
                <w:rFonts w:ascii="Times New Roman" w:hAnsi="Times New Roman" w:cs="Times New Roman"/>
                <w:sz w:val="24"/>
              </w:rPr>
              <w:t>8</w:t>
            </w:r>
            <w:ins w:id="90" w:author="Author">
              <w:r w:rsidR="7F9AF996" w:rsidRPr="00232C88">
                <w:rPr>
                  <w:rFonts w:ascii="Times New Roman" w:hAnsi="Times New Roman" w:cs="Times New Roman"/>
                  <w:sz w:val="24"/>
                </w:rPr>
                <w:t xml:space="preserve"> and</w:t>
              </w:r>
            </w:ins>
            <w:del w:id="91" w:author="Author">
              <w:r w:rsidR="004D588F" w:rsidRPr="00232C88" w:rsidDel="48604EBF">
                <w:rPr>
                  <w:rFonts w:ascii="Times New Roman" w:hAnsi="Times New Roman" w:cs="Times New Roman"/>
                  <w:sz w:val="24"/>
                </w:rPr>
                <w:delText>,</w:delText>
              </w:r>
            </w:del>
            <w:r w:rsidRPr="00232C88">
              <w:rPr>
                <w:rFonts w:ascii="Times New Roman" w:hAnsi="Times New Roman" w:cs="Times New Roman"/>
                <w:sz w:val="24"/>
              </w:rPr>
              <w:t xml:space="preserve"> </w:t>
            </w:r>
            <w:r w:rsidR="40889B85" w:rsidRPr="00232C88">
              <w:rPr>
                <w:rFonts w:ascii="Times New Roman" w:hAnsi="Times New Roman" w:cs="Times New Roman"/>
                <w:sz w:val="24"/>
              </w:rPr>
              <w:t>EU 8a</w:t>
            </w:r>
            <w:ins w:id="92" w:author="Author">
              <w:r w:rsidR="17BDEA5B" w:rsidRPr="00232C88">
                <w:rPr>
                  <w:rFonts w:ascii="Times New Roman" w:hAnsi="Times New Roman" w:cs="Times New Roman"/>
                  <w:sz w:val="24"/>
                </w:rPr>
                <w:t>.</w:t>
              </w:r>
            </w:ins>
            <w:del w:id="93" w:author="Author">
              <w:r w:rsidR="004D588F" w:rsidRPr="00232C88" w:rsidDel="40889B85">
                <w:rPr>
                  <w:rFonts w:ascii="Times New Roman" w:hAnsi="Times New Roman" w:cs="Times New Roman"/>
                  <w:sz w:val="24"/>
                </w:rPr>
                <w:delText xml:space="preserve"> </w:delText>
              </w:r>
              <w:r w:rsidR="004D588F" w:rsidRPr="00232C88" w:rsidDel="48604EBF">
                <w:rPr>
                  <w:rFonts w:ascii="Times New Roman" w:hAnsi="Times New Roman" w:cs="Times New Roman"/>
                  <w:sz w:val="24"/>
                </w:rPr>
                <w:delText xml:space="preserve">and </w:delText>
              </w:r>
              <w:r w:rsidR="004D588F" w:rsidRPr="00232C88" w:rsidDel="40889B85">
                <w:rPr>
                  <w:rFonts w:ascii="Times New Roman" w:hAnsi="Times New Roman" w:cs="Times New Roman"/>
                  <w:sz w:val="24"/>
                </w:rPr>
                <w:delText>EU 8b</w:delText>
              </w:r>
              <w:r w:rsidR="004D588F" w:rsidRPr="00232C88" w:rsidDel="48604EBF">
                <w:rPr>
                  <w:rFonts w:ascii="Times New Roman" w:hAnsi="Times New Roman" w:cs="Times New Roman"/>
                  <w:sz w:val="24"/>
                </w:rPr>
                <w:delText>.</w:delText>
              </w:r>
            </w:del>
          </w:p>
        </w:tc>
      </w:tr>
      <w:tr w:rsidR="00232C88" w:rsidRPr="00232C88" w14:paraId="76E49737" w14:textId="77777777" w:rsidTr="4D769726">
        <w:trPr>
          <w:trHeight w:val="557"/>
        </w:trPr>
        <w:tc>
          <w:tcPr>
            <w:tcW w:w="1384" w:type="dxa"/>
          </w:tcPr>
          <w:p w14:paraId="592A619A" w14:textId="77777777" w:rsidR="004D588F" w:rsidRPr="00232C88" w:rsidRDefault="004D588F" w:rsidP="004D588F">
            <w:pPr>
              <w:pStyle w:val="Applicationdirecte"/>
              <w:spacing w:before="60"/>
              <w:jc w:val="center"/>
            </w:pPr>
            <w:r w:rsidRPr="00232C88">
              <w:t>10</w:t>
            </w:r>
          </w:p>
        </w:tc>
        <w:tc>
          <w:tcPr>
            <w:tcW w:w="7655" w:type="dxa"/>
          </w:tcPr>
          <w:p w14:paraId="6FBF49C6" w14:textId="397EA054" w:rsidR="004D588F" w:rsidRPr="00232C88" w:rsidRDefault="00476E72" w:rsidP="7A5B4152">
            <w:pPr>
              <w:spacing w:before="60" w:after="120" w:line="259" w:lineRule="auto"/>
              <w:jc w:val="both"/>
              <w:rPr>
                <w:ins w:id="94" w:author="Author"/>
                <w:rFonts w:ascii="Times New Roman" w:hAnsi="Times New Roman" w:cs="Times New Roman"/>
                <w:b/>
                <w:bCs/>
                <w:sz w:val="24"/>
              </w:rPr>
            </w:pPr>
            <w:del w:id="95" w:author="Author">
              <w:r w:rsidRPr="00232C88" w:rsidDel="4EC6E523">
                <w:rPr>
                  <w:rFonts w:ascii="Times New Roman" w:hAnsi="Times New Roman" w:cs="Times New Roman"/>
                </w:rPr>
                <w:delText>Not applicable</w:delText>
              </w:r>
            </w:del>
            <w:ins w:id="96" w:author="Author">
              <w:r w:rsidR="6B84787B" w:rsidRPr="00232C88">
                <w:rPr>
                  <w:rFonts w:ascii="Times New Roman" w:hAnsi="Times New Roman" w:cs="Times New Roman"/>
                  <w:b/>
                  <w:bCs/>
                  <w:sz w:val="24"/>
                </w:rPr>
                <w:t>Credit valuation adjustment risk – CVA risk</w:t>
              </w:r>
            </w:ins>
          </w:p>
          <w:p w14:paraId="49EF2829" w14:textId="6B25E794" w:rsidR="004D588F" w:rsidRPr="00232C88" w:rsidRDefault="7031397C" w:rsidP="4D769726">
            <w:pPr>
              <w:spacing w:before="60" w:after="120" w:line="259" w:lineRule="auto"/>
              <w:jc w:val="both"/>
              <w:rPr>
                <w:rFonts w:ascii="Times New Roman" w:hAnsi="Times New Roman" w:cs="Times New Roman"/>
                <w:sz w:val="24"/>
              </w:rPr>
            </w:pPr>
            <w:ins w:id="97" w:author="Author">
              <w:r w:rsidRPr="00232C88">
                <w:rPr>
                  <w:rFonts w:ascii="Times New Roman" w:hAnsi="Times New Roman" w:cs="Times New Roman"/>
                  <w:sz w:val="24"/>
                </w:rPr>
                <w:t xml:space="preserve">RWEAs and own funds requirements calculated in accordance with Title VI of Part Three </w:t>
              </w:r>
              <w:r w:rsidR="57A0E310" w:rsidRPr="00232C88">
                <w:rPr>
                  <w:rFonts w:ascii="Times New Roman" w:hAnsi="Times New Roman" w:cs="Times New Roman"/>
                  <w:sz w:val="24"/>
                </w:rPr>
                <w:t>of Regulation (EU) No 575/2013</w:t>
              </w:r>
              <w:r w:rsidRPr="00232C88">
                <w:rPr>
                  <w:rFonts w:ascii="Times New Roman" w:hAnsi="Times New Roman" w:cs="Times New Roman"/>
                  <w:sz w:val="24"/>
                </w:rPr>
                <w:t>.</w:t>
              </w:r>
            </w:ins>
          </w:p>
        </w:tc>
      </w:tr>
      <w:tr w:rsidR="00232C88" w:rsidRPr="00232C88" w14:paraId="1A547643" w14:textId="77777777" w:rsidTr="4D769726">
        <w:trPr>
          <w:trHeight w:val="557"/>
          <w:ins w:id="98" w:author="Author"/>
        </w:trPr>
        <w:tc>
          <w:tcPr>
            <w:tcW w:w="1384" w:type="dxa"/>
          </w:tcPr>
          <w:p w14:paraId="3C94C191" w14:textId="4A298BE2" w:rsidR="6B84787B" w:rsidRPr="00232C88" w:rsidRDefault="6B84787B" w:rsidP="00254EDB">
            <w:pPr>
              <w:pStyle w:val="Applicationdirecte"/>
              <w:spacing w:before="60" w:line="259" w:lineRule="auto"/>
              <w:jc w:val="center"/>
            </w:pPr>
            <w:ins w:id="99" w:author="Author">
              <w:r w:rsidRPr="00232C88">
                <w:t>EU 10a</w:t>
              </w:r>
            </w:ins>
          </w:p>
        </w:tc>
        <w:tc>
          <w:tcPr>
            <w:tcW w:w="7655" w:type="dxa"/>
          </w:tcPr>
          <w:p w14:paraId="6CC156C7" w14:textId="6D8BAC45" w:rsidR="6B84787B" w:rsidRPr="00232C88" w:rsidRDefault="6B84787B" w:rsidP="00254EDB">
            <w:pPr>
              <w:spacing w:before="60" w:after="120" w:line="259" w:lineRule="auto"/>
              <w:jc w:val="both"/>
              <w:rPr>
                <w:ins w:id="100" w:author="Author"/>
                <w:rFonts w:ascii="Times New Roman" w:hAnsi="Times New Roman" w:cs="Times New Roman"/>
                <w:b/>
                <w:bCs/>
                <w:sz w:val="24"/>
              </w:rPr>
            </w:pPr>
            <w:ins w:id="101" w:author="Author">
              <w:r w:rsidRPr="00232C88">
                <w:rPr>
                  <w:rFonts w:ascii="Times New Roman" w:hAnsi="Times New Roman" w:cs="Times New Roman"/>
                  <w:b/>
                  <w:bCs/>
                  <w:sz w:val="24"/>
                </w:rPr>
                <w:t>CVA risk - Of which the standardised approach</w:t>
              </w:r>
              <w:r w:rsidR="00E7393F">
                <w:rPr>
                  <w:rFonts w:ascii="Times New Roman" w:hAnsi="Times New Roman" w:cs="Times New Roman"/>
                  <w:b/>
                  <w:bCs/>
                  <w:sz w:val="24"/>
                </w:rPr>
                <w:t xml:space="preserve"> (SA)</w:t>
              </w:r>
            </w:ins>
          </w:p>
          <w:p w14:paraId="1299BEF8" w14:textId="195F3588" w:rsidR="15A479FF" w:rsidRPr="00232C88" w:rsidRDefault="15A479FF" w:rsidP="00254EDB">
            <w:pPr>
              <w:spacing w:before="60" w:after="120" w:line="259" w:lineRule="auto"/>
              <w:jc w:val="both"/>
              <w:rPr>
                <w:rFonts w:ascii="Times New Roman" w:hAnsi="Times New Roman" w:cs="Times New Roman"/>
                <w:sz w:val="24"/>
              </w:rPr>
            </w:pPr>
            <w:ins w:id="102" w:author="Author">
              <w:r w:rsidRPr="00232C88">
                <w:rPr>
                  <w:rFonts w:ascii="Times New Roman" w:hAnsi="Times New Roman" w:cs="Times New Roman"/>
                  <w:sz w:val="24"/>
                </w:rPr>
                <w:t>RWEAs and own funds requirements calculated in accordance wi</w:t>
              </w:r>
              <w:r w:rsidR="1080FB89" w:rsidRPr="00232C88">
                <w:rPr>
                  <w:rFonts w:ascii="Times New Roman" w:hAnsi="Times New Roman" w:cs="Times New Roman"/>
                  <w:sz w:val="24"/>
                </w:rPr>
                <w:t xml:space="preserve">th Article 383 </w:t>
              </w:r>
              <w:del w:id="103" w:author="Author">
                <w:r w:rsidR="1080FB89" w:rsidRPr="00232C88" w:rsidDel="002D5297">
                  <w:rPr>
                    <w:rFonts w:ascii="Times New Roman" w:hAnsi="Times New Roman" w:cs="Times New Roman"/>
                    <w:sz w:val="24"/>
                  </w:rPr>
                  <w:delText>CRR</w:delText>
                </w:r>
              </w:del>
              <w:r w:rsidR="002D5297" w:rsidRPr="00232C88">
                <w:rPr>
                  <w:rFonts w:ascii="Times New Roman" w:hAnsi="Times New Roman" w:cs="Times New Roman"/>
                  <w:sz w:val="24"/>
                </w:rPr>
                <w:t>of Regulation (EU) No 575/2013</w:t>
              </w:r>
              <w:r w:rsidR="1080FB89" w:rsidRPr="00232C88">
                <w:rPr>
                  <w:rFonts w:ascii="Times New Roman" w:hAnsi="Times New Roman" w:cs="Times New Roman"/>
                  <w:sz w:val="24"/>
                </w:rPr>
                <w:t>.</w:t>
              </w:r>
            </w:ins>
          </w:p>
        </w:tc>
      </w:tr>
      <w:tr w:rsidR="00232C88" w:rsidRPr="00232C88" w14:paraId="02EE7C20" w14:textId="77777777" w:rsidTr="4D769726">
        <w:trPr>
          <w:trHeight w:val="557"/>
          <w:ins w:id="104" w:author="Author"/>
        </w:trPr>
        <w:tc>
          <w:tcPr>
            <w:tcW w:w="1384" w:type="dxa"/>
          </w:tcPr>
          <w:p w14:paraId="18681198" w14:textId="4CC5C33F" w:rsidR="6B84787B" w:rsidRPr="00232C88" w:rsidRDefault="6B84787B" w:rsidP="00254EDB">
            <w:pPr>
              <w:pStyle w:val="Applicationdirecte"/>
              <w:spacing w:before="60" w:line="259" w:lineRule="auto"/>
              <w:jc w:val="center"/>
            </w:pPr>
            <w:ins w:id="105" w:author="Author">
              <w:r w:rsidRPr="00232C88">
                <w:t>EU 10b</w:t>
              </w:r>
            </w:ins>
          </w:p>
        </w:tc>
        <w:tc>
          <w:tcPr>
            <w:tcW w:w="7655" w:type="dxa"/>
          </w:tcPr>
          <w:p w14:paraId="1888B262" w14:textId="20ACCCB4" w:rsidR="2B63221F" w:rsidRPr="00232C88" w:rsidRDefault="2B63221F" w:rsidP="00254EDB">
            <w:pPr>
              <w:spacing w:line="259" w:lineRule="auto"/>
              <w:rPr>
                <w:ins w:id="106" w:author="Author"/>
                <w:rFonts w:ascii="Times New Roman" w:hAnsi="Times New Roman" w:cs="Times New Roman"/>
                <w:b/>
                <w:bCs/>
                <w:sz w:val="24"/>
              </w:rPr>
            </w:pPr>
            <w:ins w:id="107" w:author="Author">
              <w:r w:rsidRPr="00232C88">
                <w:rPr>
                  <w:rFonts w:ascii="Times New Roman" w:hAnsi="Times New Roman" w:cs="Times New Roman"/>
                  <w:b/>
                  <w:bCs/>
                  <w:sz w:val="24"/>
                </w:rPr>
                <w:t xml:space="preserve">CVA risk - </w:t>
              </w:r>
              <w:r w:rsidR="6B84787B" w:rsidRPr="00232C88">
                <w:rPr>
                  <w:rFonts w:ascii="Times New Roman" w:hAnsi="Times New Roman" w:cs="Times New Roman"/>
                  <w:b/>
                  <w:bCs/>
                  <w:sz w:val="24"/>
                </w:rPr>
                <w:t>Of which the basic approach</w:t>
              </w:r>
              <w:r w:rsidR="00E7393F">
                <w:rPr>
                  <w:rFonts w:ascii="Times New Roman" w:hAnsi="Times New Roman" w:cs="Times New Roman"/>
                  <w:b/>
                  <w:bCs/>
                  <w:sz w:val="24"/>
                </w:rPr>
                <w:t xml:space="preserve"> (F-BA and R-BA)</w:t>
              </w:r>
            </w:ins>
          </w:p>
          <w:p w14:paraId="08A9D4FC" w14:textId="27D57135" w:rsidR="5E3E7C8C" w:rsidRPr="00232C88" w:rsidRDefault="5E3E7C8C" w:rsidP="00254EDB">
            <w:pPr>
              <w:spacing w:before="60" w:after="120" w:line="259" w:lineRule="auto"/>
              <w:jc w:val="both"/>
              <w:rPr>
                <w:rFonts w:ascii="Times New Roman" w:hAnsi="Times New Roman" w:cs="Times New Roman"/>
                <w:sz w:val="24"/>
              </w:rPr>
            </w:pPr>
            <w:ins w:id="108" w:author="Author">
              <w:r w:rsidRPr="00232C88">
                <w:rPr>
                  <w:rFonts w:ascii="Times New Roman" w:hAnsi="Times New Roman" w:cs="Times New Roman"/>
                  <w:sz w:val="24"/>
                </w:rPr>
                <w:t xml:space="preserve">RWEAs and own funds requirements calculated in accordance with Article 384 </w:t>
              </w:r>
              <w:del w:id="109" w:author="Author">
                <w:r w:rsidRPr="00232C88" w:rsidDel="002D5297">
                  <w:rPr>
                    <w:rFonts w:ascii="Times New Roman" w:hAnsi="Times New Roman" w:cs="Times New Roman"/>
                    <w:sz w:val="24"/>
                  </w:rPr>
                  <w:delText>CRR</w:delText>
                </w:r>
              </w:del>
              <w:r w:rsidR="002D5297" w:rsidRPr="00232C88">
                <w:rPr>
                  <w:rFonts w:ascii="Times New Roman" w:hAnsi="Times New Roman" w:cs="Times New Roman"/>
                  <w:sz w:val="24"/>
                </w:rPr>
                <w:t>of Regulation (EU) No 575/2013</w:t>
              </w:r>
              <w:r w:rsidRPr="00232C88">
                <w:rPr>
                  <w:rFonts w:ascii="Times New Roman" w:hAnsi="Times New Roman" w:cs="Times New Roman"/>
                  <w:sz w:val="24"/>
                </w:rPr>
                <w:t>.</w:t>
              </w:r>
            </w:ins>
          </w:p>
        </w:tc>
      </w:tr>
      <w:tr w:rsidR="00232C88" w:rsidRPr="00232C88" w14:paraId="2C8F98A0" w14:textId="77777777" w:rsidTr="4D769726">
        <w:trPr>
          <w:trHeight w:val="557"/>
          <w:ins w:id="110" w:author="Author"/>
        </w:trPr>
        <w:tc>
          <w:tcPr>
            <w:tcW w:w="1384" w:type="dxa"/>
          </w:tcPr>
          <w:p w14:paraId="763506ED" w14:textId="63E42586" w:rsidR="6B84787B" w:rsidRPr="00232C88" w:rsidRDefault="6B84787B" w:rsidP="00254EDB">
            <w:pPr>
              <w:pStyle w:val="Applicationdirecte"/>
              <w:spacing w:before="60" w:line="259" w:lineRule="auto"/>
              <w:jc w:val="center"/>
            </w:pPr>
            <w:ins w:id="111" w:author="Author">
              <w:r w:rsidRPr="00232C88">
                <w:t>EU 10c</w:t>
              </w:r>
            </w:ins>
          </w:p>
        </w:tc>
        <w:tc>
          <w:tcPr>
            <w:tcW w:w="7655" w:type="dxa"/>
          </w:tcPr>
          <w:p w14:paraId="1606F92D" w14:textId="3DD380FC" w:rsidR="3812DD51" w:rsidRPr="00232C88" w:rsidRDefault="3812DD51" w:rsidP="00254EDB">
            <w:pPr>
              <w:spacing w:line="259" w:lineRule="auto"/>
              <w:rPr>
                <w:ins w:id="112" w:author="Author"/>
                <w:rFonts w:ascii="Times New Roman" w:hAnsi="Times New Roman" w:cs="Times New Roman"/>
                <w:b/>
                <w:bCs/>
                <w:sz w:val="24"/>
              </w:rPr>
            </w:pPr>
            <w:ins w:id="113" w:author="Author">
              <w:r w:rsidRPr="00232C88">
                <w:rPr>
                  <w:rFonts w:ascii="Times New Roman" w:hAnsi="Times New Roman" w:cs="Times New Roman"/>
                  <w:b/>
                  <w:bCs/>
                  <w:sz w:val="24"/>
                </w:rPr>
                <w:t xml:space="preserve">CVA risk - </w:t>
              </w:r>
              <w:r w:rsidR="6B84787B" w:rsidRPr="00232C88">
                <w:rPr>
                  <w:rFonts w:ascii="Times New Roman" w:hAnsi="Times New Roman" w:cs="Times New Roman"/>
                  <w:b/>
                  <w:bCs/>
                  <w:sz w:val="24"/>
                </w:rPr>
                <w:t>Of which the simplified approach</w:t>
              </w:r>
            </w:ins>
          </w:p>
          <w:p w14:paraId="07A5F206" w14:textId="04EAD645" w:rsidR="27833950" w:rsidRPr="00232C88" w:rsidRDefault="27833950" w:rsidP="00254EDB">
            <w:pPr>
              <w:spacing w:before="60" w:after="120" w:line="259" w:lineRule="auto"/>
              <w:jc w:val="both"/>
              <w:rPr>
                <w:rFonts w:ascii="Times New Roman" w:hAnsi="Times New Roman" w:cs="Times New Roman"/>
                <w:sz w:val="24"/>
              </w:rPr>
            </w:pPr>
            <w:ins w:id="114" w:author="Author">
              <w:r w:rsidRPr="00232C88">
                <w:rPr>
                  <w:rFonts w:ascii="Times New Roman" w:hAnsi="Times New Roman" w:cs="Times New Roman"/>
                  <w:sz w:val="24"/>
                </w:rPr>
                <w:t xml:space="preserve">RWEAs and own funds requirements calculated in accordance with Article 485 </w:t>
              </w:r>
              <w:del w:id="115" w:author="Author">
                <w:r w:rsidRPr="00232C88" w:rsidDel="002D5297">
                  <w:rPr>
                    <w:rFonts w:ascii="Times New Roman" w:hAnsi="Times New Roman" w:cs="Times New Roman"/>
                    <w:sz w:val="24"/>
                  </w:rPr>
                  <w:delText>CRR</w:delText>
                </w:r>
              </w:del>
              <w:r w:rsidR="002D5297" w:rsidRPr="00232C88">
                <w:rPr>
                  <w:rFonts w:ascii="Times New Roman" w:hAnsi="Times New Roman" w:cs="Times New Roman"/>
                  <w:sz w:val="24"/>
                </w:rPr>
                <w:t>of Regulation (EU) No 575/2013</w:t>
              </w:r>
              <w:r w:rsidRPr="00232C88">
                <w:rPr>
                  <w:rFonts w:ascii="Times New Roman" w:hAnsi="Times New Roman" w:cs="Times New Roman"/>
                  <w:sz w:val="24"/>
                </w:rPr>
                <w:t>.</w:t>
              </w:r>
            </w:ins>
          </w:p>
        </w:tc>
      </w:tr>
      <w:tr w:rsidR="00232C88" w:rsidRPr="00232C88" w14:paraId="6475699F" w14:textId="77777777" w:rsidTr="00D44788">
        <w:trPr>
          <w:trHeight w:val="557"/>
        </w:trPr>
        <w:tc>
          <w:tcPr>
            <w:tcW w:w="1384" w:type="dxa"/>
            <w:shd w:val="clear" w:color="auto" w:fill="BFBFBF" w:themeFill="background1" w:themeFillShade="BF"/>
          </w:tcPr>
          <w:p w14:paraId="3A8A0F85" w14:textId="77777777" w:rsidR="004D588F" w:rsidRPr="00232C88" w:rsidRDefault="004D588F" w:rsidP="004D588F">
            <w:pPr>
              <w:pStyle w:val="Applicationdirecte"/>
              <w:spacing w:before="60"/>
              <w:jc w:val="center"/>
            </w:pPr>
            <w:r w:rsidRPr="00232C88">
              <w:t>11</w:t>
            </w:r>
          </w:p>
        </w:tc>
        <w:tc>
          <w:tcPr>
            <w:tcW w:w="7655" w:type="dxa"/>
            <w:shd w:val="clear" w:color="auto" w:fill="BFBFBF" w:themeFill="background1" w:themeFillShade="BF"/>
          </w:tcPr>
          <w:p w14:paraId="5D822294" w14:textId="1188E96F" w:rsidR="004D588F" w:rsidRPr="00232C88" w:rsidRDefault="00476E72" w:rsidP="00CE6D3F">
            <w:pPr>
              <w:spacing w:before="60" w:after="120"/>
              <w:jc w:val="both"/>
              <w:rPr>
                <w:rFonts w:ascii="Times New Roman" w:hAnsi="Times New Roman" w:cs="Times New Roman"/>
                <w:sz w:val="24"/>
              </w:rPr>
            </w:pPr>
            <w:r w:rsidRPr="00232C88">
              <w:rPr>
                <w:rFonts w:ascii="Times New Roman" w:hAnsi="Times New Roman" w:cs="Times New Roman"/>
              </w:rPr>
              <w:t>Not applicable</w:t>
            </w:r>
          </w:p>
        </w:tc>
      </w:tr>
      <w:tr w:rsidR="00232C88" w:rsidRPr="00232C88" w14:paraId="185FC154" w14:textId="77777777" w:rsidTr="00D44788">
        <w:trPr>
          <w:trHeight w:val="557"/>
        </w:trPr>
        <w:tc>
          <w:tcPr>
            <w:tcW w:w="1384" w:type="dxa"/>
            <w:shd w:val="clear" w:color="auto" w:fill="BFBFBF" w:themeFill="background1" w:themeFillShade="BF"/>
          </w:tcPr>
          <w:p w14:paraId="0761DB25" w14:textId="77777777" w:rsidR="004D588F" w:rsidRPr="00232C88" w:rsidRDefault="004D588F" w:rsidP="004D588F">
            <w:pPr>
              <w:pStyle w:val="Applicationdirecte"/>
              <w:spacing w:before="60"/>
              <w:jc w:val="center"/>
            </w:pPr>
            <w:r w:rsidRPr="00232C88">
              <w:t>12</w:t>
            </w:r>
          </w:p>
        </w:tc>
        <w:tc>
          <w:tcPr>
            <w:tcW w:w="7655" w:type="dxa"/>
            <w:shd w:val="clear" w:color="auto" w:fill="BFBFBF" w:themeFill="background1" w:themeFillShade="BF"/>
          </w:tcPr>
          <w:p w14:paraId="5020E0E0" w14:textId="0575BF04" w:rsidR="004D588F" w:rsidRPr="00232C88" w:rsidRDefault="00476E72" w:rsidP="004D588F">
            <w:pPr>
              <w:spacing w:before="60" w:after="120"/>
              <w:jc w:val="both"/>
              <w:rPr>
                <w:rFonts w:ascii="Times New Roman" w:hAnsi="Times New Roman" w:cs="Times New Roman"/>
                <w:sz w:val="24"/>
              </w:rPr>
            </w:pPr>
            <w:r w:rsidRPr="00232C88">
              <w:rPr>
                <w:rFonts w:ascii="Times New Roman" w:hAnsi="Times New Roman" w:cs="Times New Roman"/>
              </w:rPr>
              <w:t>Not applicable</w:t>
            </w:r>
          </w:p>
        </w:tc>
      </w:tr>
      <w:tr w:rsidR="00232C88" w:rsidRPr="00232C88" w14:paraId="05CAD0EA" w14:textId="77777777" w:rsidTr="00D44788">
        <w:trPr>
          <w:trHeight w:val="557"/>
        </w:trPr>
        <w:tc>
          <w:tcPr>
            <w:tcW w:w="1384" w:type="dxa"/>
            <w:shd w:val="clear" w:color="auto" w:fill="BFBFBF" w:themeFill="background1" w:themeFillShade="BF"/>
          </w:tcPr>
          <w:p w14:paraId="2C885FBA" w14:textId="77777777" w:rsidR="00476E72" w:rsidRPr="00232C88" w:rsidRDefault="00476E72" w:rsidP="00476E72">
            <w:pPr>
              <w:pStyle w:val="Applicationdirecte"/>
              <w:spacing w:before="60"/>
              <w:jc w:val="center"/>
            </w:pPr>
            <w:r w:rsidRPr="00232C88">
              <w:t>13</w:t>
            </w:r>
          </w:p>
        </w:tc>
        <w:tc>
          <w:tcPr>
            <w:tcW w:w="7655" w:type="dxa"/>
            <w:shd w:val="clear" w:color="auto" w:fill="BFBFBF" w:themeFill="background1" w:themeFillShade="BF"/>
          </w:tcPr>
          <w:p w14:paraId="06CD1C7E" w14:textId="6F75CEAB" w:rsidR="00476E72" w:rsidRPr="00232C88" w:rsidRDefault="00476E72" w:rsidP="00476E72">
            <w:pPr>
              <w:spacing w:before="60" w:after="120"/>
              <w:jc w:val="both"/>
              <w:rPr>
                <w:rFonts w:ascii="Times New Roman" w:hAnsi="Times New Roman" w:cs="Times New Roman"/>
                <w:sz w:val="24"/>
              </w:rPr>
            </w:pPr>
            <w:r w:rsidRPr="00232C88">
              <w:rPr>
                <w:rFonts w:ascii="Times New Roman" w:hAnsi="Times New Roman" w:cs="Times New Roman"/>
              </w:rPr>
              <w:t>Not applicable</w:t>
            </w:r>
          </w:p>
        </w:tc>
      </w:tr>
      <w:tr w:rsidR="00232C88" w:rsidRPr="00232C88" w14:paraId="532A7C3A" w14:textId="77777777" w:rsidTr="00D44788">
        <w:trPr>
          <w:trHeight w:val="557"/>
        </w:trPr>
        <w:tc>
          <w:tcPr>
            <w:tcW w:w="1384" w:type="dxa"/>
            <w:shd w:val="clear" w:color="auto" w:fill="BFBFBF" w:themeFill="background1" w:themeFillShade="BF"/>
          </w:tcPr>
          <w:p w14:paraId="50BD4AE4" w14:textId="77777777" w:rsidR="00476E72" w:rsidRPr="00232C88" w:rsidRDefault="00476E72" w:rsidP="00476E72">
            <w:pPr>
              <w:pStyle w:val="Applicationdirecte"/>
              <w:spacing w:before="60"/>
              <w:jc w:val="center"/>
            </w:pPr>
            <w:r w:rsidRPr="00232C88">
              <w:t>14</w:t>
            </w:r>
          </w:p>
        </w:tc>
        <w:tc>
          <w:tcPr>
            <w:tcW w:w="7655" w:type="dxa"/>
            <w:shd w:val="clear" w:color="auto" w:fill="BFBFBF" w:themeFill="background1" w:themeFillShade="BF"/>
          </w:tcPr>
          <w:p w14:paraId="08EEFB47" w14:textId="4D34AB73" w:rsidR="00476E72" w:rsidRPr="00232C88" w:rsidRDefault="00476E72" w:rsidP="00476E72">
            <w:pPr>
              <w:spacing w:before="60" w:after="120"/>
              <w:jc w:val="both"/>
              <w:rPr>
                <w:rFonts w:ascii="Times New Roman" w:hAnsi="Times New Roman" w:cs="Times New Roman"/>
                <w:sz w:val="24"/>
              </w:rPr>
            </w:pPr>
            <w:r w:rsidRPr="00232C88">
              <w:rPr>
                <w:rFonts w:ascii="Times New Roman" w:hAnsi="Times New Roman" w:cs="Times New Roman"/>
              </w:rPr>
              <w:t>Not applicable</w:t>
            </w:r>
          </w:p>
        </w:tc>
      </w:tr>
      <w:tr w:rsidR="00232C88" w:rsidRPr="00232C88" w14:paraId="0D00F496" w14:textId="77777777" w:rsidTr="4D769726">
        <w:trPr>
          <w:trHeight w:val="557"/>
        </w:trPr>
        <w:tc>
          <w:tcPr>
            <w:tcW w:w="1384" w:type="dxa"/>
            <w:vAlign w:val="center"/>
          </w:tcPr>
          <w:p w14:paraId="1FECA812" w14:textId="77777777" w:rsidR="00FA1376" w:rsidRPr="00232C88" w:rsidRDefault="00FA1376" w:rsidP="004D588F">
            <w:pPr>
              <w:pStyle w:val="Applicationdirecte"/>
              <w:spacing w:before="60"/>
              <w:jc w:val="center"/>
            </w:pPr>
            <w:r w:rsidRPr="00232C88">
              <w:t>1</w:t>
            </w:r>
            <w:r w:rsidR="004D588F" w:rsidRPr="00232C88">
              <w:t>5</w:t>
            </w:r>
          </w:p>
        </w:tc>
        <w:tc>
          <w:tcPr>
            <w:tcW w:w="7655" w:type="dxa"/>
          </w:tcPr>
          <w:p w14:paraId="54F87CB3"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Settlement risk </w:t>
            </w:r>
          </w:p>
          <w:p w14:paraId="5BD4C7C7" w14:textId="650B47E2" w:rsidR="00FA1376" w:rsidRPr="00232C88" w:rsidRDefault="00476E72" w:rsidP="7A5B4152">
            <w:pPr>
              <w:spacing w:before="60" w:after="120"/>
              <w:jc w:val="both"/>
              <w:rPr>
                <w:rFonts w:ascii="Times New Roman" w:hAnsi="Times New Roman" w:cs="Times New Roman"/>
                <w:sz w:val="24"/>
              </w:rPr>
            </w:pPr>
            <w:del w:id="116" w:author="Author">
              <w:r w:rsidRPr="00232C88" w:rsidDel="4EC6E523">
                <w:rPr>
                  <w:rFonts w:ascii="Times New Roman" w:hAnsi="Times New Roman" w:cs="Times New Roman"/>
                  <w:sz w:val="24"/>
                </w:rPr>
                <w:delText>Risk exposure amount (REA)</w:delText>
              </w:r>
            </w:del>
            <w:ins w:id="117" w:author="Author">
              <w:r w:rsidR="76C231EB" w:rsidRPr="00232C88">
                <w:rPr>
                  <w:rFonts w:ascii="Times New Roman" w:hAnsi="Times New Roman" w:cs="Times New Roman"/>
                  <w:sz w:val="24"/>
                </w:rPr>
                <w:t xml:space="preserve"> RWEAs</w:t>
              </w:r>
            </w:ins>
            <w:r w:rsidR="4EC6E523" w:rsidRPr="00232C88">
              <w:rPr>
                <w:rFonts w:ascii="Times New Roman" w:hAnsi="Times New Roman" w:cs="Times New Roman"/>
                <w:sz w:val="24"/>
              </w:rPr>
              <w:t xml:space="preserve"> </w:t>
            </w:r>
            <w:r w:rsidR="7B688439" w:rsidRPr="00232C88">
              <w:rPr>
                <w:rFonts w:ascii="Times New Roman" w:hAnsi="Times New Roman" w:cs="Times New Roman"/>
                <w:sz w:val="24"/>
              </w:rPr>
              <w:t xml:space="preserve">and </w:t>
            </w:r>
            <w:r w:rsidR="40889B85" w:rsidRPr="00232C88">
              <w:rPr>
                <w:rFonts w:ascii="Times New Roman" w:hAnsi="Times New Roman" w:cs="Times New Roman"/>
                <w:sz w:val="24"/>
              </w:rPr>
              <w:t xml:space="preserve">own funds </w:t>
            </w:r>
            <w:r w:rsidR="7B688439" w:rsidRPr="00232C88">
              <w:rPr>
                <w:rFonts w:ascii="Times New Roman" w:hAnsi="Times New Roman" w:cs="Times New Roman"/>
                <w:sz w:val="24"/>
              </w:rPr>
              <w:t xml:space="preserve">requirements </w:t>
            </w:r>
            <w:r w:rsidR="00704085" w:rsidRPr="00232C88">
              <w:rPr>
                <w:rFonts w:ascii="Times New Roman" w:hAnsi="Times New Roman" w:cs="Times New Roman"/>
                <w:sz w:val="24"/>
              </w:rPr>
              <w:t>calculated</w:t>
            </w:r>
            <w:r w:rsidR="7B688439" w:rsidRPr="00232C88">
              <w:rPr>
                <w:rFonts w:ascii="Times New Roman" w:hAnsi="Times New Roman" w:cs="Times New Roman"/>
                <w:sz w:val="24"/>
              </w:rPr>
              <w:t xml:space="preserve"> </w:t>
            </w:r>
            <w:r w:rsidR="066E43CF" w:rsidRPr="00232C88">
              <w:rPr>
                <w:rFonts w:ascii="Times New Roman" w:hAnsi="Times New Roman" w:cs="Times New Roman"/>
                <w:sz w:val="24"/>
              </w:rPr>
              <w:t xml:space="preserve">for settlement/delivery risk </w:t>
            </w:r>
            <w:r w:rsidR="00704085" w:rsidRPr="00232C88">
              <w:rPr>
                <w:rFonts w:ascii="Times New Roman" w:hAnsi="Times New Roman" w:cs="Times New Roman"/>
                <w:sz w:val="24"/>
              </w:rPr>
              <w:t>in</w:t>
            </w:r>
            <w:r w:rsidR="066E43CF" w:rsidRPr="00232C88">
              <w:rPr>
                <w:rFonts w:ascii="Times New Roman" w:hAnsi="Times New Roman" w:cs="Times New Roman"/>
                <w:sz w:val="24"/>
              </w:rPr>
              <w:t xml:space="preserve"> accordance with</w:t>
            </w:r>
            <w:r w:rsidR="7B688439" w:rsidRPr="00232C88">
              <w:rPr>
                <w:rFonts w:ascii="Times New Roman" w:hAnsi="Times New Roman" w:cs="Times New Roman"/>
                <w:sz w:val="24"/>
              </w:rPr>
              <w:t xml:space="preserve"> </w:t>
            </w:r>
            <w:r w:rsidR="066E43CF" w:rsidRPr="00232C88">
              <w:rPr>
                <w:rFonts w:ascii="Times New Roman" w:eastAsia="Times New Roman" w:hAnsi="Times New Roman" w:cs="Times New Roman"/>
                <w:sz w:val="24"/>
                <w:lang w:eastAsia="sv-SE"/>
              </w:rPr>
              <w:t>Article 378</w:t>
            </w:r>
            <w:r w:rsidR="57367E53" w:rsidRPr="00232C88">
              <w:rPr>
                <w:rFonts w:ascii="Times New Roman" w:eastAsia="Times New Roman" w:hAnsi="Times New Roman" w:cs="Times New Roman"/>
                <w:sz w:val="24"/>
                <w:lang w:eastAsia="sv-SE"/>
              </w:rPr>
              <w:t xml:space="preserve"> </w:t>
            </w:r>
            <w:del w:id="118" w:author="Author">
              <w:r w:rsidR="0097538A" w:rsidRPr="00232C88" w:rsidDel="002D5297">
                <w:rPr>
                  <w:rFonts w:ascii="Times New Roman" w:eastAsia="Times New Roman" w:hAnsi="Times New Roman" w:cs="Times New Roman"/>
                  <w:sz w:val="24"/>
                  <w:lang w:eastAsia="sv-SE"/>
                </w:rPr>
                <w:delText>CRR</w:delText>
              </w:r>
            </w:del>
            <w:ins w:id="119" w:author="Author">
              <w:r w:rsidR="002D5297" w:rsidRPr="00232C88">
                <w:rPr>
                  <w:rFonts w:ascii="Times New Roman" w:eastAsia="Times New Roman" w:hAnsi="Times New Roman" w:cs="Times New Roman"/>
                  <w:sz w:val="24"/>
                  <w:lang w:eastAsia="sv-SE"/>
                </w:rPr>
                <w:t xml:space="preserve">of </w:t>
              </w:r>
              <w:r w:rsidR="002D5297" w:rsidRPr="00232C88">
                <w:rPr>
                  <w:rFonts w:ascii="Times New Roman" w:hAnsi="Times New Roman" w:cs="Times New Roman"/>
                  <w:sz w:val="24"/>
                </w:rPr>
                <w:t>Regulation (EU) No 575/2013</w:t>
              </w:r>
            </w:ins>
            <w:r w:rsidR="066E43CF" w:rsidRPr="00232C88">
              <w:rPr>
                <w:rFonts w:ascii="Times New Roman" w:eastAsia="Times New Roman" w:hAnsi="Times New Roman" w:cs="Times New Roman"/>
                <w:sz w:val="24"/>
                <w:lang w:eastAsia="sv-SE"/>
              </w:rPr>
              <w:t>.</w:t>
            </w:r>
          </w:p>
        </w:tc>
      </w:tr>
      <w:tr w:rsidR="00232C88" w:rsidRPr="00232C88" w14:paraId="657304C7" w14:textId="77777777" w:rsidTr="4D769726">
        <w:trPr>
          <w:trHeight w:val="557"/>
        </w:trPr>
        <w:tc>
          <w:tcPr>
            <w:tcW w:w="1384" w:type="dxa"/>
            <w:vAlign w:val="center"/>
          </w:tcPr>
          <w:p w14:paraId="78B3E96B" w14:textId="77777777" w:rsidR="00FA1376" w:rsidRPr="00232C88" w:rsidRDefault="00FA1376" w:rsidP="00FA1376">
            <w:pPr>
              <w:pStyle w:val="Applicationdirecte"/>
              <w:spacing w:before="60"/>
              <w:jc w:val="center"/>
            </w:pPr>
            <w:r w:rsidRPr="00232C88">
              <w:t>1</w:t>
            </w:r>
            <w:r w:rsidR="004D588F" w:rsidRPr="00232C88">
              <w:t>6</w:t>
            </w:r>
          </w:p>
        </w:tc>
        <w:tc>
          <w:tcPr>
            <w:tcW w:w="7655" w:type="dxa"/>
          </w:tcPr>
          <w:p w14:paraId="290EA04A"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Securitisation exposures in the non-trading book (after the cap)</w:t>
            </w:r>
          </w:p>
          <w:p w14:paraId="3127F872" w14:textId="5A3A657B" w:rsidR="00FA1376" w:rsidRPr="00232C88" w:rsidRDefault="009A4635" w:rsidP="4D769726">
            <w:pPr>
              <w:spacing w:before="60" w:after="120"/>
              <w:jc w:val="both"/>
              <w:rPr>
                <w:rFonts w:ascii="Times New Roman" w:hAnsi="Times New Roman" w:cs="Times New Roman"/>
                <w:sz w:val="24"/>
              </w:rPr>
            </w:pPr>
            <w:r w:rsidRPr="00232C88">
              <w:rPr>
                <w:rFonts w:ascii="Times New Roman" w:hAnsi="Times New Roman" w:cs="Times New Roman"/>
                <w:sz w:val="24"/>
              </w:rPr>
              <w:lastRenderedPageBreak/>
              <w:t>RWEA</w:t>
            </w:r>
            <w:r w:rsidR="00FA1376" w:rsidRPr="00232C88">
              <w:rPr>
                <w:rFonts w:ascii="Times New Roman" w:hAnsi="Times New Roman" w:cs="Times New Roman"/>
                <w:sz w:val="24"/>
              </w:rPr>
              <w:t xml:space="preserve">s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 xml:space="preserve">requirements calculated </w:t>
            </w:r>
            <w:r w:rsidR="00704085" w:rsidRPr="00232C88">
              <w:rPr>
                <w:rFonts w:ascii="Times New Roman" w:hAnsi="Times New Roman" w:cs="Times New Roman"/>
                <w:sz w:val="24"/>
              </w:rPr>
              <w:t>in accordance with</w:t>
            </w:r>
            <w:r w:rsidR="00FA1376" w:rsidRPr="00232C88">
              <w:rPr>
                <w:rFonts w:ascii="Times New Roman" w:hAnsi="Times New Roman" w:cs="Times New Roman"/>
                <w:sz w:val="24"/>
              </w:rPr>
              <w:t xml:space="preserve"> </w:t>
            </w:r>
            <w:r w:rsidR="00A31F22" w:rsidRPr="00232C88">
              <w:rPr>
                <w:rFonts w:ascii="Times New Roman" w:hAnsi="Times New Roman" w:cs="Times New Roman"/>
                <w:sz w:val="24"/>
              </w:rPr>
              <w:t xml:space="preserve">Chapter 5 of Title II of </w:t>
            </w:r>
            <w:r w:rsidR="00FA1376" w:rsidRPr="00232C88">
              <w:rPr>
                <w:rFonts w:ascii="Times New Roman" w:hAnsi="Times New Roman" w:cs="Times New Roman"/>
                <w:sz w:val="24"/>
              </w:rPr>
              <w:t>Part Three</w:t>
            </w:r>
            <w:r w:rsidR="00A31F22" w:rsidRPr="00232C88">
              <w:rPr>
                <w:rFonts w:ascii="Times New Roman" w:hAnsi="Times New Roman" w:cs="Times New Roman"/>
                <w:sz w:val="24"/>
              </w:rPr>
              <w:t xml:space="preserve"> </w:t>
            </w:r>
            <w:del w:id="120" w:author="Author">
              <w:r w:rsidRPr="00232C88" w:rsidDel="0097538A">
                <w:rPr>
                  <w:rFonts w:ascii="Times New Roman" w:hAnsi="Times New Roman" w:cs="Times New Roman"/>
                  <w:sz w:val="24"/>
                </w:rPr>
                <w:delText>CRR</w:delText>
              </w:r>
            </w:del>
            <w:ins w:id="121" w:author="Author">
              <w:r w:rsidR="1DA4C039" w:rsidRPr="00232C88">
                <w:rPr>
                  <w:rFonts w:ascii="Times New Roman" w:hAnsi="Times New Roman" w:cs="Times New Roman"/>
                  <w:sz w:val="24"/>
                </w:rPr>
                <w:t xml:space="preserve"> of Regulation (EU) No 575/2013</w:t>
              </w:r>
            </w:ins>
            <w:r w:rsidR="00FA1376" w:rsidRPr="00232C88">
              <w:rPr>
                <w:rFonts w:ascii="Times New Roman" w:hAnsi="Times New Roman" w:cs="Times New Roman"/>
                <w:sz w:val="24"/>
              </w:rPr>
              <w:t>.</w:t>
            </w:r>
          </w:p>
        </w:tc>
      </w:tr>
      <w:tr w:rsidR="00232C88" w:rsidRPr="00232C88" w14:paraId="010C9E97" w14:textId="77777777" w:rsidTr="4D769726">
        <w:trPr>
          <w:trHeight w:val="557"/>
        </w:trPr>
        <w:tc>
          <w:tcPr>
            <w:tcW w:w="1384" w:type="dxa"/>
            <w:vAlign w:val="center"/>
          </w:tcPr>
          <w:p w14:paraId="088B3E8E" w14:textId="77777777" w:rsidR="00FA1376" w:rsidRPr="00232C88" w:rsidRDefault="00FA1376" w:rsidP="00FA1376">
            <w:pPr>
              <w:pStyle w:val="Applicationdirecte"/>
              <w:spacing w:before="60"/>
              <w:jc w:val="center"/>
            </w:pPr>
            <w:r w:rsidRPr="00232C88">
              <w:lastRenderedPageBreak/>
              <w:t>1</w:t>
            </w:r>
            <w:r w:rsidR="004D588F" w:rsidRPr="00232C88">
              <w:t>7</w:t>
            </w:r>
          </w:p>
        </w:tc>
        <w:tc>
          <w:tcPr>
            <w:tcW w:w="7655" w:type="dxa"/>
          </w:tcPr>
          <w:p w14:paraId="60EB9584"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Securitisation - Of which SEC-IRBA approach </w:t>
            </w:r>
          </w:p>
          <w:p w14:paraId="48D3D12E" w14:textId="1B82C694" w:rsidR="00FA1376" w:rsidRPr="00232C88" w:rsidRDefault="009A4635" w:rsidP="0097538A">
            <w:pPr>
              <w:spacing w:before="60" w:after="120"/>
              <w:jc w:val="both"/>
              <w:rPr>
                <w:rFonts w:ascii="Times New Roman" w:hAnsi="Times New Roman" w:cs="Times New Roman"/>
                <w:sz w:val="24"/>
              </w:rPr>
            </w:pPr>
            <w:r w:rsidRPr="00232C88">
              <w:rPr>
                <w:rFonts w:ascii="Times New Roman" w:eastAsia="Times New Roman" w:hAnsi="Times New Roman" w:cs="Times New Roman"/>
                <w:sz w:val="24"/>
              </w:rPr>
              <w:t>RWEA</w:t>
            </w:r>
            <w:r w:rsidR="00FA1376" w:rsidRPr="00232C88">
              <w:rPr>
                <w:rFonts w:ascii="Times New Roman" w:eastAsia="Times New Roman" w:hAnsi="Times New Roman" w:cs="Times New Roman"/>
                <w:sz w:val="24"/>
              </w:rPr>
              <w:t>s</w:t>
            </w:r>
            <w:r w:rsidR="00FA1376" w:rsidRPr="00232C88">
              <w:rPr>
                <w:rFonts w:ascii="Times New Roman" w:hAnsi="Times New Roman" w:cs="Times New Roman"/>
                <w:sz w:val="24"/>
              </w:rPr>
              <w:t xml:space="preserve">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requirements</w:t>
            </w:r>
            <w:r w:rsidR="00FA1376" w:rsidRPr="00232C88">
              <w:rPr>
                <w:rFonts w:ascii="Times New Roman" w:eastAsia="Times New Roman" w:hAnsi="Times New Roman" w:cs="Times New Roman"/>
                <w:sz w:val="24"/>
              </w:rPr>
              <w:t xml:space="preserve"> calculated </w:t>
            </w:r>
            <w:r w:rsidR="009D10AD" w:rsidRPr="00232C88">
              <w:rPr>
                <w:rFonts w:ascii="Times New Roman" w:eastAsia="Times New Roman" w:hAnsi="Times New Roman" w:cs="Times New Roman"/>
                <w:sz w:val="24"/>
              </w:rPr>
              <w:t>in accordance with</w:t>
            </w:r>
            <w:r w:rsidR="00FA1376" w:rsidRPr="00232C88">
              <w:rPr>
                <w:rFonts w:ascii="Times New Roman" w:eastAsia="Times New Roman" w:hAnsi="Times New Roman" w:cs="Times New Roman"/>
                <w:sz w:val="24"/>
              </w:rPr>
              <w:t xml:space="preserve"> the </w:t>
            </w:r>
            <w:r w:rsidR="00FA1376" w:rsidRPr="00232C88">
              <w:rPr>
                <w:rFonts w:ascii="Times New Roman" w:hAnsi="Times New Roman" w:cs="Times New Roman"/>
                <w:sz w:val="24"/>
              </w:rPr>
              <w:t xml:space="preserve">SEC-IRBA </w:t>
            </w:r>
            <w:r w:rsidR="00FA1376" w:rsidRPr="00232C88">
              <w:rPr>
                <w:rFonts w:ascii="Times New Roman" w:eastAsia="Times New Roman" w:hAnsi="Times New Roman" w:cs="Times New Roman"/>
                <w:sz w:val="24"/>
              </w:rPr>
              <w:t xml:space="preserve">regulatory approach, used in accordance with the hierarchy of approaches </w:t>
            </w:r>
            <w:r w:rsidR="00704085" w:rsidRPr="00232C88">
              <w:rPr>
                <w:rFonts w:ascii="Times New Roman" w:eastAsia="Times New Roman" w:hAnsi="Times New Roman" w:cs="Times New Roman"/>
                <w:sz w:val="24"/>
              </w:rPr>
              <w:t>set out in</w:t>
            </w:r>
            <w:r w:rsidR="00FA1376" w:rsidRPr="00232C88">
              <w:rPr>
                <w:rFonts w:ascii="Times New Roman" w:eastAsia="Times New Roman" w:hAnsi="Times New Roman" w:cs="Times New Roman"/>
                <w:sz w:val="24"/>
              </w:rPr>
              <w:t xml:space="preserve"> Art</w:t>
            </w:r>
            <w:r w:rsidR="00A31F22" w:rsidRPr="00232C88">
              <w:rPr>
                <w:rFonts w:ascii="Times New Roman" w:eastAsia="Times New Roman" w:hAnsi="Times New Roman" w:cs="Times New Roman"/>
                <w:sz w:val="24"/>
              </w:rPr>
              <w:t>icle</w:t>
            </w:r>
            <w:r w:rsidR="00FA1376" w:rsidRPr="00232C88">
              <w:rPr>
                <w:rFonts w:ascii="Times New Roman" w:eastAsia="Times New Roman" w:hAnsi="Times New Roman" w:cs="Times New Roman"/>
                <w:sz w:val="24"/>
              </w:rPr>
              <w:t xml:space="preserve"> 254 </w:t>
            </w:r>
            <w:del w:id="122" w:author="Author">
              <w:r w:rsidR="0097538A" w:rsidRPr="00232C88" w:rsidDel="00CC78F6">
                <w:rPr>
                  <w:rFonts w:ascii="Times New Roman" w:eastAsia="Times New Roman" w:hAnsi="Times New Roman" w:cs="Times New Roman"/>
                  <w:sz w:val="24"/>
                </w:rPr>
                <w:delText>CRR</w:delText>
              </w:r>
            </w:del>
            <w:ins w:id="123" w:author="Author">
              <w:r w:rsidR="00CC78F6" w:rsidRPr="00232C88">
                <w:rPr>
                  <w:rFonts w:ascii="Times New Roman" w:eastAsia="Times New Roman" w:hAnsi="Times New Roman" w:cs="Times New Roman"/>
                  <w:sz w:val="24"/>
                </w:rPr>
                <w:t xml:space="preserve">of </w:t>
              </w:r>
              <w:r w:rsidR="00CC78F6" w:rsidRPr="00232C88">
                <w:rPr>
                  <w:rFonts w:ascii="Times New Roman" w:hAnsi="Times New Roman" w:cs="Times New Roman"/>
                  <w:sz w:val="24"/>
                </w:rPr>
                <w:t>Regulation (EU) No 575/2013</w:t>
              </w:r>
            </w:ins>
            <w:r w:rsidR="00FA1376" w:rsidRPr="00232C88">
              <w:rPr>
                <w:rFonts w:ascii="Times New Roman" w:eastAsia="Times New Roman" w:hAnsi="Times New Roman" w:cs="Times New Roman"/>
                <w:sz w:val="24"/>
              </w:rPr>
              <w:t>.</w:t>
            </w:r>
          </w:p>
        </w:tc>
      </w:tr>
      <w:tr w:rsidR="00232C88" w:rsidRPr="00232C88" w14:paraId="0BD85931" w14:textId="77777777" w:rsidTr="4D769726">
        <w:trPr>
          <w:trHeight w:val="557"/>
        </w:trPr>
        <w:tc>
          <w:tcPr>
            <w:tcW w:w="1384" w:type="dxa"/>
            <w:vAlign w:val="center"/>
          </w:tcPr>
          <w:p w14:paraId="5C2CC844" w14:textId="77777777" w:rsidR="004D588F" w:rsidRPr="00232C88" w:rsidRDefault="004D588F" w:rsidP="00B2180A">
            <w:pPr>
              <w:pStyle w:val="Applicationdirecte"/>
              <w:spacing w:before="60"/>
              <w:jc w:val="center"/>
            </w:pPr>
            <w:r w:rsidRPr="00232C88">
              <w:t>18</w:t>
            </w:r>
          </w:p>
        </w:tc>
        <w:tc>
          <w:tcPr>
            <w:tcW w:w="7655" w:type="dxa"/>
          </w:tcPr>
          <w:p w14:paraId="3D0BC87F" w14:textId="77777777" w:rsidR="004D588F" w:rsidRPr="00232C88" w:rsidRDefault="004D588F" w:rsidP="00B2180A">
            <w:pPr>
              <w:spacing w:before="60" w:after="120"/>
              <w:jc w:val="both"/>
              <w:rPr>
                <w:rFonts w:ascii="Times New Roman" w:hAnsi="Times New Roman" w:cs="Times New Roman"/>
                <w:b/>
                <w:sz w:val="24"/>
              </w:rPr>
            </w:pPr>
            <w:r w:rsidRPr="00232C88">
              <w:rPr>
                <w:rFonts w:ascii="Times New Roman" w:hAnsi="Times New Roman" w:cs="Times New Roman"/>
                <w:b/>
                <w:sz w:val="24"/>
              </w:rPr>
              <w:t>Securitisation - Of which SEC-ERBA (including IAA)</w:t>
            </w:r>
          </w:p>
          <w:p w14:paraId="081795BE" w14:textId="13E139D6" w:rsidR="004D588F" w:rsidRPr="00232C88" w:rsidRDefault="004D588F" w:rsidP="0077689B">
            <w:pPr>
              <w:spacing w:before="60" w:after="120"/>
              <w:jc w:val="both"/>
              <w:rPr>
                <w:rFonts w:ascii="Times New Roman" w:hAnsi="Times New Roman" w:cs="Times New Roman"/>
                <w:sz w:val="24"/>
              </w:rPr>
            </w:pPr>
            <w:r w:rsidRPr="00232C88">
              <w:rPr>
                <w:rFonts w:ascii="Times New Roman" w:eastAsia="Times New Roman" w:hAnsi="Times New Roman" w:cs="Times New Roman"/>
                <w:sz w:val="24"/>
              </w:rPr>
              <w:t>RWEAs</w:t>
            </w:r>
            <w:r w:rsidRPr="00232C88">
              <w:rPr>
                <w:rFonts w:ascii="Times New Roman" w:hAnsi="Times New Roman" w:cs="Times New Roman"/>
                <w:sz w:val="24"/>
              </w:rPr>
              <w:t xml:space="preserve"> and </w:t>
            </w:r>
            <w:r w:rsidR="00576BDE" w:rsidRPr="00232C88">
              <w:rPr>
                <w:rFonts w:ascii="Times New Roman" w:hAnsi="Times New Roman" w:cs="Times New Roman"/>
                <w:sz w:val="24"/>
              </w:rPr>
              <w:t>own funds</w:t>
            </w:r>
            <w:r w:rsidRPr="00232C88">
              <w:rPr>
                <w:rFonts w:ascii="Times New Roman" w:hAnsi="Times New Roman" w:cs="Times New Roman"/>
                <w:sz w:val="24"/>
              </w:rPr>
              <w:t xml:space="preserve"> requirements</w:t>
            </w:r>
            <w:r w:rsidRPr="00232C88">
              <w:rPr>
                <w:rFonts w:ascii="Times New Roman" w:eastAsia="Times New Roman" w:hAnsi="Times New Roman" w:cs="Times New Roman"/>
                <w:sz w:val="24"/>
              </w:rPr>
              <w:t xml:space="preserve"> calculated </w:t>
            </w:r>
            <w:r w:rsidR="009D10AD" w:rsidRPr="00232C88">
              <w:rPr>
                <w:rFonts w:ascii="Times New Roman" w:eastAsia="Times New Roman" w:hAnsi="Times New Roman" w:cs="Times New Roman"/>
                <w:sz w:val="24"/>
              </w:rPr>
              <w:t>in accordance with</w:t>
            </w:r>
            <w:r w:rsidRPr="00232C88">
              <w:rPr>
                <w:rFonts w:ascii="Times New Roman" w:eastAsia="Times New Roman" w:hAnsi="Times New Roman" w:cs="Times New Roman"/>
                <w:sz w:val="24"/>
              </w:rPr>
              <w:t xml:space="preserve"> the </w:t>
            </w:r>
            <w:r w:rsidRPr="00232C88">
              <w:rPr>
                <w:rFonts w:ascii="Times New Roman" w:hAnsi="Times New Roman" w:cs="Times New Roman"/>
                <w:sz w:val="24"/>
              </w:rPr>
              <w:t xml:space="preserve">SEC-ERBA (including IAA) </w:t>
            </w:r>
            <w:r w:rsidRPr="00232C88">
              <w:rPr>
                <w:rFonts w:ascii="Times New Roman" w:eastAsia="Times New Roman" w:hAnsi="Times New Roman" w:cs="Times New Roman"/>
                <w:sz w:val="24"/>
              </w:rPr>
              <w:t xml:space="preserve">regulatory approach, used in accordance with the hierarchy of approaches </w:t>
            </w:r>
            <w:r w:rsidR="00704085" w:rsidRPr="00232C88">
              <w:rPr>
                <w:rFonts w:ascii="Times New Roman" w:eastAsia="Times New Roman" w:hAnsi="Times New Roman" w:cs="Times New Roman"/>
                <w:sz w:val="24"/>
              </w:rPr>
              <w:t>set out in</w:t>
            </w:r>
            <w:r w:rsidRPr="00232C88">
              <w:rPr>
                <w:rFonts w:ascii="Times New Roman" w:eastAsia="Times New Roman" w:hAnsi="Times New Roman" w:cs="Times New Roman"/>
                <w:sz w:val="24"/>
              </w:rPr>
              <w:t xml:space="preserve"> Art</w:t>
            </w:r>
            <w:r w:rsidR="00A31F22" w:rsidRPr="00232C88">
              <w:rPr>
                <w:rFonts w:ascii="Times New Roman" w:eastAsia="Times New Roman" w:hAnsi="Times New Roman" w:cs="Times New Roman"/>
                <w:sz w:val="24"/>
              </w:rPr>
              <w:t>icle</w:t>
            </w:r>
            <w:r w:rsidRPr="00232C88">
              <w:rPr>
                <w:rFonts w:ascii="Times New Roman" w:eastAsia="Times New Roman" w:hAnsi="Times New Roman" w:cs="Times New Roman"/>
                <w:sz w:val="24"/>
              </w:rPr>
              <w:t xml:space="preserve"> 254 </w:t>
            </w:r>
            <w:del w:id="124" w:author="Author">
              <w:r w:rsidR="0097538A" w:rsidRPr="00232C88" w:rsidDel="00CC78F6">
                <w:rPr>
                  <w:rFonts w:ascii="Times New Roman" w:eastAsia="Times New Roman" w:hAnsi="Times New Roman" w:cs="Times New Roman"/>
                  <w:sz w:val="24"/>
                </w:rPr>
                <w:delText>CRR</w:delText>
              </w:r>
            </w:del>
            <w:ins w:id="125" w:author="Author">
              <w:r w:rsidR="00CC78F6" w:rsidRPr="00232C88">
                <w:rPr>
                  <w:rFonts w:ascii="Times New Roman" w:eastAsia="Times New Roman" w:hAnsi="Times New Roman" w:cs="Times New Roman"/>
                  <w:sz w:val="24"/>
                </w:rPr>
                <w:t xml:space="preserve">of </w:t>
              </w:r>
              <w:r w:rsidR="00CC78F6" w:rsidRPr="00232C88">
                <w:rPr>
                  <w:rFonts w:ascii="Times New Roman" w:hAnsi="Times New Roman" w:cs="Times New Roman"/>
                  <w:sz w:val="24"/>
                </w:rPr>
                <w:t>Regulation (EU) No 575/2013</w:t>
              </w:r>
            </w:ins>
            <w:r w:rsidRPr="00232C88">
              <w:rPr>
                <w:rFonts w:ascii="Times New Roman" w:eastAsia="Times New Roman" w:hAnsi="Times New Roman" w:cs="Times New Roman"/>
                <w:sz w:val="24"/>
              </w:rPr>
              <w:t>.</w:t>
            </w:r>
          </w:p>
        </w:tc>
      </w:tr>
      <w:tr w:rsidR="00232C88" w:rsidRPr="00232C88" w14:paraId="4D1D51C3" w14:textId="77777777" w:rsidTr="4D769726">
        <w:trPr>
          <w:trHeight w:val="557"/>
        </w:trPr>
        <w:tc>
          <w:tcPr>
            <w:tcW w:w="1384" w:type="dxa"/>
            <w:vAlign w:val="center"/>
          </w:tcPr>
          <w:p w14:paraId="05E26500" w14:textId="77777777" w:rsidR="00FA1376" w:rsidRPr="00232C88" w:rsidRDefault="00FA1376" w:rsidP="00FA1376">
            <w:pPr>
              <w:pStyle w:val="Applicationdirecte"/>
              <w:spacing w:before="60"/>
              <w:jc w:val="center"/>
            </w:pPr>
            <w:r w:rsidRPr="00232C88">
              <w:t>1</w:t>
            </w:r>
            <w:r w:rsidR="004D588F" w:rsidRPr="00232C88">
              <w:t>9</w:t>
            </w:r>
          </w:p>
        </w:tc>
        <w:tc>
          <w:tcPr>
            <w:tcW w:w="7655" w:type="dxa"/>
          </w:tcPr>
          <w:p w14:paraId="59496D51"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Securitisation - Of which SEC-SA approach </w:t>
            </w:r>
          </w:p>
          <w:p w14:paraId="70F39EBB" w14:textId="22DC17A0" w:rsidR="00FA1376" w:rsidRPr="00232C88" w:rsidRDefault="009A4635" w:rsidP="0077689B">
            <w:pPr>
              <w:spacing w:before="60" w:after="120"/>
              <w:jc w:val="both"/>
              <w:rPr>
                <w:rFonts w:ascii="Times New Roman" w:hAnsi="Times New Roman" w:cs="Times New Roman"/>
                <w:sz w:val="24"/>
              </w:rPr>
            </w:pPr>
            <w:r w:rsidRPr="00232C88">
              <w:rPr>
                <w:rFonts w:ascii="Times New Roman" w:eastAsia="Times New Roman" w:hAnsi="Times New Roman" w:cs="Times New Roman"/>
                <w:sz w:val="24"/>
              </w:rPr>
              <w:t>RWEA</w:t>
            </w:r>
            <w:r w:rsidR="00FA1376" w:rsidRPr="00232C88">
              <w:rPr>
                <w:rFonts w:ascii="Times New Roman" w:eastAsia="Times New Roman" w:hAnsi="Times New Roman" w:cs="Times New Roman"/>
                <w:sz w:val="24"/>
              </w:rPr>
              <w:t>s</w:t>
            </w:r>
            <w:r w:rsidR="00FA1376" w:rsidRPr="00232C88">
              <w:rPr>
                <w:rFonts w:ascii="Times New Roman" w:hAnsi="Times New Roman" w:cs="Times New Roman"/>
                <w:sz w:val="24"/>
              </w:rPr>
              <w:t xml:space="preserve">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requirements</w:t>
            </w:r>
            <w:r w:rsidR="00FA1376" w:rsidRPr="00232C88">
              <w:rPr>
                <w:rFonts w:ascii="Times New Roman" w:eastAsia="Times New Roman" w:hAnsi="Times New Roman" w:cs="Times New Roman"/>
                <w:sz w:val="24"/>
              </w:rPr>
              <w:t xml:space="preserve"> calculated </w:t>
            </w:r>
            <w:r w:rsidR="009D10AD" w:rsidRPr="00232C88">
              <w:rPr>
                <w:rFonts w:ascii="Times New Roman" w:eastAsia="Times New Roman" w:hAnsi="Times New Roman" w:cs="Times New Roman"/>
                <w:sz w:val="24"/>
              </w:rPr>
              <w:t>in accordance with</w:t>
            </w:r>
            <w:r w:rsidR="00FA1376" w:rsidRPr="00232C88">
              <w:rPr>
                <w:rFonts w:ascii="Times New Roman" w:eastAsia="Times New Roman" w:hAnsi="Times New Roman" w:cs="Times New Roman"/>
                <w:sz w:val="24"/>
              </w:rPr>
              <w:t xml:space="preserve"> the </w:t>
            </w:r>
            <w:r w:rsidR="00FA1376" w:rsidRPr="00232C88">
              <w:rPr>
                <w:rFonts w:ascii="Times New Roman" w:hAnsi="Times New Roman" w:cs="Times New Roman"/>
                <w:sz w:val="24"/>
              </w:rPr>
              <w:t xml:space="preserve">SEC-SA </w:t>
            </w:r>
            <w:r w:rsidR="00FA1376" w:rsidRPr="00232C88">
              <w:rPr>
                <w:rFonts w:ascii="Times New Roman" w:eastAsia="Times New Roman" w:hAnsi="Times New Roman" w:cs="Times New Roman"/>
                <w:sz w:val="24"/>
              </w:rPr>
              <w:t xml:space="preserve">regulatory approach, used in accordance with the hierarchy of approaches </w:t>
            </w:r>
            <w:r w:rsidR="00704085" w:rsidRPr="00232C88">
              <w:rPr>
                <w:rFonts w:ascii="Times New Roman" w:eastAsia="Times New Roman" w:hAnsi="Times New Roman" w:cs="Times New Roman"/>
                <w:sz w:val="24"/>
              </w:rPr>
              <w:t>set out in</w:t>
            </w:r>
            <w:r w:rsidR="00FA1376" w:rsidRPr="00232C88">
              <w:rPr>
                <w:rFonts w:ascii="Times New Roman" w:eastAsia="Times New Roman" w:hAnsi="Times New Roman" w:cs="Times New Roman"/>
                <w:sz w:val="24"/>
              </w:rPr>
              <w:t xml:space="preserve"> Art</w:t>
            </w:r>
            <w:r w:rsidR="00A31F22" w:rsidRPr="00232C88">
              <w:rPr>
                <w:rFonts w:ascii="Times New Roman" w:eastAsia="Times New Roman" w:hAnsi="Times New Roman" w:cs="Times New Roman"/>
                <w:sz w:val="24"/>
              </w:rPr>
              <w:t>icle</w:t>
            </w:r>
            <w:r w:rsidR="00FA1376" w:rsidRPr="00232C88">
              <w:rPr>
                <w:rFonts w:ascii="Times New Roman" w:eastAsia="Times New Roman" w:hAnsi="Times New Roman" w:cs="Times New Roman"/>
                <w:sz w:val="24"/>
              </w:rPr>
              <w:t xml:space="preserve"> 254</w:t>
            </w:r>
            <w:r w:rsidR="00A31F22" w:rsidRPr="00232C88">
              <w:rPr>
                <w:rFonts w:ascii="Times New Roman" w:eastAsia="Times New Roman" w:hAnsi="Times New Roman" w:cs="Times New Roman"/>
                <w:sz w:val="24"/>
              </w:rPr>
              <w:t xml:space="preserve"> </w:t>
            </w:r>
            <w:del w:id="126" w:author="Author">
              <w:r w:rsidR="0097538A" w:rsidRPr="00232C88" w:rsidDel="00CC78F6">
                <w:rPr>
                  <w:rFonts w:ascii="Times New Roman" w:eastAsia="Times New Roman" w:hAnsi="Times New Roman" w:cs="Times New Roman"/>
                  <w:sz w:val="24"/>
                </w:rPr>
                <w:delText>CRR</w:delText>
              </w:r>
            </w:del>
            <w:ins w:id="127" w:author="Author">
              <w:r w:rsidR="00CC78F6" w:rsidRPr="00232C88">
                <w:rPr>
                  <w:rFonts w:ascii="Times New Roman" w:eastAsia="Times New Roman" w:hAnsi="Times New Roman" w:cs="Times New Roman"/>
                  <w:sz w:val="24"/>
                </w:rPr>
                <w:t xml:space="preserve">of </w:t>
              </w:r>
              <w:r w:rsidR="00CC78F6" w:rsidRPr="00232C88">
                <w:rPr>
                  <w:rFonts w:ascii="Times New Roman" w:hAnsi="Times New Roman" w:cs="Times New Roman"/>
                  <w:sz w:val="24"/>
                </w:rPr>
                <w:t>Regulation (EU) No 575/2013</w:t>
              </w:r>
            </w:ins>
            <w:r w:rsidR="00FA1376" w:rsidRPr="00232C88">
              <w:rPr>
                <w:rFonts w:ascii="Times New Roman" w:eastAsia="Times New Roman" w:hAnsi="Times New Roman" w:cs="Times New Roman"/>
                <w:sz w:val="24"/>
              </w:rPr>
              <w:t>.</w:t>
            </w:r>
          </w:p>
        </w:tc>
      </w:tr>
      <w:tr w:rsidR="00232C88" w:rsidRPr="00232C88" w14:paraId="2FE59A55" w14:textId="77777777" w:rsidTr="4D769726">
        <w:trPr>
          <w:trHeight w:val="557"/>
        </w:trPr>
        <w:tc>
          <w:tcPr>
            <w:tcW w:w="1384" w:type="dxa"/>
            <w:vAlign w:val="center"/>
          </w:tcPr>
          <w:p w14:paraId="78D679FB" w14:textId="77777777" w:rsidR="00FA1376" w:rsidRPr="00232C88" w:rsidRDefault="004D588F" w:rsidP="00FA1376">
            <w:pPr>
              <w:pStyle w:val="Applicationdirecte"/>
              <w:spacing w:before="60"/>
              <w:jc w:val="center"/>
            </w:pPr>
            <w:r w:rsidRPr="00232C88">
              <w:t>EU 19a</w:t>
            </w:r>
          </w:p>
        </w:tc>
        <w:tc>
          <w:tcPr>
            <w:tcW w:w="7655" w:type="dxa"/>
          </w:tcPr>
          <w:p w14:paraId="571291B6" w14:textId="4C543ECF"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Securitisation - Of which 1250%</w:t>
            </w:r>
            <w:r w:rsidR="0085648F" w:rsidRPr="00232C88">
              <w:rPr>
                <w:rFonts w:ascii="Times New Roman" w:hAnsi="Times New Roman" w:cs="Times New Roman"/>
                <w:b/>
                <w:sz w:val="24"/>
              </w:rPr>
              <w:t xml:space="preserve"> </w:t>
            </w:r>
            <w:r w:rsidRPr="00232C88">
              <w:rPr>
                <w:rFonts w:ascii="Times New Roman" w:hAnsi="Times New Roman" w:cs="Times New Roman"/>
                <w:b/>
                <w:sz w:val="24"/>
              </w:rPr>
              <w:t>/ deduction</w:t>
            </w:r>
          </w:p>
          <w:p w14:paraId="7E6CD2F2" w14:textId="63AB8A04" w:rsidR="00FA1376" w:rsidRPr="00232C88" w:rsidRDefault="009A4635" w:rsidP="0077689B">
            <w:pPr>
              <w:spacing w:before="60" w:after="120"/>
              <w:jc w:val="both"/>
              <w:rPr>
                <w:rFonts w:ascii="Times New Roman" w:hAnsi="Times New Roman" w:cs="Times New Roman"/>
                <w:sz w:val="24"/>
              </w:rPr>
            </w:pPr>
            <w:r w:rsidRPr="00232C88">
              <w:rPr>
                <w:rFonts w:ascii="Times New Roman" w:hAnsi="Times New Roman" w:cs="Times New Roman"/>
                <w:sz w:val="24"/>
              </w:rPr>
              <w:t>RWEA</w:t>
            </w:r>
            <w:r w:rsidR="00FA1376" w:rsidRPr="00232C88">
              <w:rPr>
                <w:rFonts w:ascii="Times New Roman" w:hAnsi="Times New Roman" w:cs="Times New Roman"/>
                <w:sz w:val="24"/>
              </w:rPr>
              <w:t xml:space="preserve">s and </w:t>
            </w:r>
            <w:r w:rsidR="00576BDE" w:rsidRPr="00232C88">
              <w:rPr>
                <w:rFonts w:ascii="Times New Roman" w:hAnsi="Times New Roman" w:cs="Times New Roman"/>
                <w:sz w:val="24"/>
              </w:rPr>
              <w:t xml:space="preserve">own funds </w:t>
            </w:r>
            <w:r w:rsidR="00FA1376" w:rsidRPr="00232C88">
              <w:rPr>
                <w:rFonts w:ascii="Times New Roman" w:hAnsi="Times New Roman" w:cs="Times New Roman"/>
                <w:sz w:val="24"/>
              </w:rPr>
              <w:t>requirements for securiti</w:t>
            </w:r>
            <w:r w:rsidR="00576BDE" w:rsidRPr="00232C88">
              <w:rPr>
                <w:rFonts w:ascii="Times New Roman" w:hAnsi="Times New Roman" w:cs="Times New Roman"/>
                <w:sz w:val="24"/>
              </w:rPr>
              <w:t>s</w:t>
            </w:r>
            <w:r w:rsidR="00FA1376" w:rsidRPr="00232C88">
              <w:rPr>
                <w:rFonts w:ascii="Times New Roman" w:hAnsi="Times New Roman" w:cs="Times New Roman"/>
                <w:sz w:val="24"/>
              </w:rPr>
              <w:t xml:space="preserve">ation exposures on the non-trading book </w:t>
            </w:r>
            <w:r w:rsidR="00FA1376" w:rsidRPr="00232C88">
              <w:rPr>
                <w:rFonts w:ascii="Times New Roman" w:eastAsia="Times New Roman" w:hAnsi="Times New Roman" w:cs="Times New Roman"/>
                <w:sz w:val="24"/>
              </w:rPr>
              <w:t xml:space="preserve">risk-weigh at 1250% or deducted from own funds in accordance with </w:t>
            </w:r>
            <w:r w:rsidR="0084689D" w:rsidRPr="00232C88">
              <w:rPr>
                <w:rFonts w:ascii="Times New Roman" w:eastAsia="Times New Roman" w:hAnsi="Times New Roman" w:cs="Times New Roman"/>
                <w:sz w:val="24"/>
              </w:rPr>
              <w:t xml:space="preserve">Chapter 5 of Title II of Part Three </w:t>
            </w:r>
            <w:del w:id="128" w:author="Author">
              <w:r w:rsidR="0097538A" w:rsidRPr="00232C88">
                <w:rPr>
                  <w:rFonts w:ascii="Times New Roman" w:hAnsi="Times New Roman" w:cs="Times New Roman"/>
                  <w:sz w:val="24"/>
                  <w:lang w:eastAsia="de-DE"/>
                </w:rPr>
                <w:delText>CRR</w:delText>
              </w:r>
            </w:del>
            <w:ins w:id="129" w:author="Author">
              <w:r w:rsidR="46DAD62F" w:rsidRPr="00232C88">
                <w:rPr>
                  <w:rFonts w:ascii="Times New Roman" w:hAnsi="Times New Roman" w:cs="Times New Roman"/>
                  <w:sz w:val="24"/>
                </w:rPr>
                <w:t xml:space="preserve"> Regulation (EU) No 575/2013</w:t>
              </w:r>
            </w:ins>
            <w:r w:rsidR="00FA1376" w:rsidRPr="00232C88">
              <w:rPr>
                <w:rFonts w:ascii="Times New Roman" w:eastAsia="Times New Roman" w:hAnsi="Times New Roman" w:cs="Times New Roman"/>
                <w:sz w:val="24"/>
              </w:rPr>
              <w:t>.</w:t>
            </w:r>
          </w:p>
        </w:tc>
      </w:tr>
      <w:tr w:rsidR="00232C88" w:rsidRPr="00232C88" w14:paraId="78AD28BD" w14:textId="77777777" w:rsidTr="4D769726">
        <w:trPr>
          <w:trHeight w:val="557"/>
        </w:trPr>
        <w:tc>
          <w:tcPr>
            <w:tcW w:w="1384" w:type="dxa"/>
          </w:tcPr>
          <w:p w14:paraId="165E71A5" w14:textId="77777777" w:rsidR="004D588F" w:rsidRPr="00232C88" w:rsidRDefault="004D588F" w:rsidP="004D588F">
            <w:pPr>
              <w:pStyle w:val="Applicationdirecte"/>
              <w:spacing w:before="60"/>
              <w:jc w:val="center"/>
            </w:pPr>
            <w:r w:rsidRPr="00232C88">
              <w:t>20</w:t>
            </w:r>
          </w:p>
        </w:tc>
        <w:tc>
          <w:tcPr>
            <w:tcW w:w="7655" w:type="dxa"/>
          </w:tcPr>
          <w:p w14:paraId="403A7459" w14:textId="77777777" w:rsidR="004D588F" w:rsidRPr="00232C88" w:rsidRDefault="004D588F" w:rsidP="004D588F">
            <w:pPr>
              <w:spacing w:before="60" w:after="120"/>
              <w:jc w:val="both"/>
              <w:rPr>
                <w:rFonts w:ascii="Times New Roman" w:hAnsi="Times New Roman" w:cs="Times New Roman"/>
                <w:b/>
                <w:sz w:val="24"/>
              </w:rPr>
            </w:pPr>
            <w:r w:rsidRPr="00232C88">
              <w:rPr>
                <w:rFonts w:ascii="Times New Roman" w:hAnsi="Times New Roman" w:cs="Times New Roman"/>
                <w:b/>
                <w:sz w:val="24"/>
              </w:rPr>
              <w:t>Position, foreign exchange and commodities risks (Market risk)</w:t>
            </w:r>
          </w:p>
          <w:p w14:paraId="1D8E5705" w14:textId="1D59DCF1" w:rsidR="001F53F8" w:rsidRPr="00232C88" w:rsidRDefault="004D588F"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RWEAs and </w:t>
            </w:r>
            <w:r w:rsidR="00576BDE" w:rsidRPr="00232C88">
              <w:rPr>
                <w:rFonts w:ascii="Times New Roman" w:hAnsi="Times New Roman" w:cs="Times New Roman"/>
                <w:sz w:val="24"/>
              </w:rPr>
              <w:t xml:space="preserve">own funds </w:t>
            </w:r>
            <w:r w:rsidRPr="00232C88">
              <w:rPr>
                <w:rFonts w:ascii="Times New Roman" w:hAnsi="Times New Roman" w:cs="Times New Roman"/>
                <w:sz w:val="24"/>
              </w:rPr>
              <w:t xml:space="preserve">requirements calculated </w:t>
            </w:r>
            <w:r w:rsidR="009D10AD" w:rsidRPr="00232C88">
              <w:rPr>
                <w:rFonts w:ascii="Times New Roman" w:hAnsi="Times New Roman" w:cs="Times New Roman"/>
                <w:sz w:val="24"/>
              </w:rPr>
              <w:t>in accordance with</w:t>
            </w:r>
            <w:r w:rsidRPr="00232C88">
              <w:rPr>
                <w:rFonts w:ascii="Times New Roman" w:hAnsi="Times New Roman" w:cs="Times New Roman"/>
                <w:sz w:val="24"/>
              </w:rPr>
              <w:t xml:space="preserve"> </w:t>
            </w:r>
            <w:r w:rsidR="00AD264A" w:rsidRPr="00232C88">
              <w:rPr>
                <w:rFonts w:ascii="Times New Roman" w:hAnsi="Times New Roman" w:cs="Times New Roman"/>
                <w:sz w:val="24"/>
              </w:rPr>
              <w:t xml:space="preserve">Title IV of </w:t>
            </w:r>
            <w:r w:rsidRPr="00232C88">
              <w:rPr>
                <w:rFonts w:ascii="Times New Roman" w:hAnsi="Times New Roman" w:cs="Times New Roman"/>
                <w:sz w:val="24"/>
              </w:rPr>
              <w:t>Part Three</w:t>
            </w:r>
            <w:r w:rsidR="00AD264A" w:rsidRPr="00232C88">
              <w:rPr>
                <w:rFonts w:ascii="Times New Roman" w:hAnsi="Times New Roman" w:cs="Times New Roman"/>
                <w:sz w:val="24"/>
              </w:rPr>
              <w:t xml:space="preserve"> </w:t>
            </w:r>
            <w:del w:id="130" w:author="Author">
              <w:r w:rsidRPr="00232C88" w:rsidDel="0097538A">
                <w:rPr>
                  <w:rFonts w:ascii="Times New Roman" w:hAnsi="Times New Roman" w:cs="Times New Roman"/>
                  <w:sz w:val="24"/>
                </w:rPr>
                <w:delText>CRR</w:delText>
              </w:r>
            </w:del>
            <w:ins w:id="131" w:author="Author">
              <w:r w:rsidR="721B136B" w:rsidRPr="00232C88">
                <w:rPr>
                  <w:rFonts w:ascii="Times New Roman" w:hAnsi="Times New Roman" w:cs="Times New Roman"/>
                  <w:sz w:val="24"/>
                </w:rPr>
                <w:t xml:space="preserve"> of Regulation (EU) No 575/2013</w:t>
              </w:r>
            </w:ins>
            <w:r w:rsidRPr="00232C88">
              <w:rPr>
                <w:rFonts w:ascii="Times New Roman" w:hAnsi="Times New Roman" w:cs="Times New Roman"/>
                <w:sz w:val="24"/>
              </w:rPr>
              <w:t>.</w:t>
            </w:r>
            <w:r w:rsidR="00FE51ED" w:rsidRPr="00232C88">
              <w:rPr>
                <w:rFonts w:ascii="Times New Roman" w:hAnsi="Times New Roman" w:cs="Times New Roman"/>
                <w:sz w:val="24"/>
              </w:rPr>
              <w:t xml:space="preserve"> </w:t>
            </w:r>
          </w:p>
        </w:tc>
      </w:tr>
      <w:tr w:rsidR="00232C88" w:rsidRPr="00232C88" w14:paraId="4F4C8A13" w14:textId="77777777" w:rsidTr="00232C88">
        <w:trPr>
          <w:trHeight w:val="557"/>
        </w:trPr>
        <w:tc>
          <w:tcPr>
            <w:tcW w:w="1384" w:type="dxa"/>
          </w:tcPr>
          <w:p w14:paraId="2600D745" w14:textId="73C8EE70" w:rsidR="004D588F" w:rsidRPr="00232C88" w:rsidRDefault="48604EBF" w:rsidP="004D588F">
            <w:pPr>
              <w:pStyle w:val="Applicationdirecte"/>
              <w:spacing w:before="60"/>
              <w:jc w:val="center"/>
            </w:pPr>
            <w:r w:rsidRPr="00232C88">
              <w:t>21</w:t>
            </w:r>
          </w:p>
        </w:tc>
        <w:tc>
          <w:tcPr>
            <w:tcW w:w="7655" w:type="dxa"/>
            <w:shd w:val="clear" w:color="auto" w:fill="auto"/>
          </w:tcPr>
          <w:p w14:paraId="094F283E" w14:textId="4E128B52" w:rsidR="004D588F" w:rsidRPr="00232C88" w:rsidRDefault="48604EBF" w:rsidP="7A5B4152">
            <w:pPr>
              <w:spacing w:before="60" w:after="120"/>
              <w:jc w:val="both"/>
              <w:rPr>
                <w:rFonts w:ascii="Times New Roman" w:hAnsi="Times New Roman" w:cs="Times New Roman"/>
                <w:b/>
                <w:bCs/>
                <w:sz w:val="24"/>
              </w:rPr>
            </w:pPr>
            <w:r w:rsidRPr="00232C88">
              <w:rPr>
                <w:rFonts w:ascii="Times New Roman" w:hAnsi="Times New Roman" w:cs="Times New Roman"/>
                <w:b/>
                <w:bCs/>
                <w:sz w:val="24"/>
              </w:rPr>
              <w:t xml:space="preserve">Market risk - </w:t>
            </w:r>
            <w:del w:id="132" w:author="Author">
              <w:r w:rsidR="004D588F" w:rsidRPr="00232C88" w:rsidDel="48604EBF">
                <w:rPr>
                  <w:rFonts w:ascii="Times New Roman" w:hAnsi="Times New Roman" w:cs="Times New Roman"/>
                  <w:b/>
                  <w:bCs/>
                  <w:sz w:val="24"/>
                </w:rPr>
                <w:delText xml:space="preserve">Of which the standardised approach </w:delText>
              </w:r>
            </w:del>
            <w:ins w:id="133" w:author="Author">
              <w:r w:rsidR="08910383" w:rsidRPr="00232C88">
                <w:rPr>
                  <w:rFonts w:ascii="Times New Roman" w:hAnsi="Times New Roman" w:cs="Times New Roman"/>
                  <w:b/>
                  <w:bCs/>
                  <w:sz w:val="24"/>
                </w:rPr>
                <w:t xml:space="preserve">Of which the </w:t>
              </w:r>
              <w:del w:id="134" w:author="Author">
                <w:r w:rsidR="08910383" w:rsidRPr="00232C88">
                  <w:rPr>
                    <w:rFonts w:ascii="Times New Roman" w:hAnsi="Times New Roman" w:cs="Times New Roman"/>
                    <w:b/>
                    <w:bCs/>
                    <w:sz w:val="24"/>
                  </w:rPr>
                  <w:delText>Simplified</w:delText>
                </w:r>
              </w:del>
              <w:r w:rsidR="08910383" w:rsidRPr="00232C88">
                <w:rPr>
                  <w:rFonts w:ascii="Times New Roman" w:hAnsi="Times New Roman" w:cs="Times New Roman"/>
                  <w:b/>
                  <w:bCs/>
                  <w:sz w:val="24"/>
                </w:rPr>
                <w:t xml:space="preserve"> </w:t>
              </w:r>
              <w:r w:rsidR="1DCACE77" w:rsidRPr="00232C88">
                <w:rPr>
                  <w:rFonts w:ascii="Times New Roman" w:hAnsi="Times New Roman" w:cs="Times New Roman"/>
                  <w:b/>
                  <w:bCs/>
                  <w:sz w:val="24"/>
                </w:rPr>
                <w:t>Al</w:t>
              </w:r>
              <w:r w:rsidR="0AC4D0E5" w:rsidRPr="00232C88">
                <w:rPr>
                  <w:rFonts w:ascii="Times New Roman" w:hAnsi="Times New Roman" w:cs="Times New Roman"/>
                  <w:b/>
                  <w:bCs/>
                  <w:sz w:val="24"/>
                </w:rPr>
                <w:t>ternative</w:t>
              </w:r>
              <w:r w:rsidR="08910383" w:rsidRPr="00232C88">
                <w:rPr>
                  <w:rFonts w:ascii="Times New Roman" w:hAnsi="Times New Roman" w:cs="Times New Roman"/>
                  <w:b/>
                  <w:bCs/>
                  <w:sz w:val="24"/>
                </w:rPr>
                <w:t xml:space="preserve"> standardised approach (</w:t>
              </w:r>
              <w:r w:rsidR="38559E16" w:rsidRPr="00232C88">
                <w:rPr>
                  <w:rFonts w:ascii="Times New Roman" w:hAnsi="Times New Roman" w:cs="Times New Roman"/>
                  <w:b/>
                  <w:bCs/>
                  <w:sz w:val="24"/>
                </w:rPr>
                <w:t>A</w:t>
              </w:r>
              <w:del w:id="135" w:author="Author">
                <w:r w:rsidR="08910383" w:rsidRPr="00232C88">
                  <w:rPr>
                    <w:rFonts w:ascii="Times New Roman" w:hAnsi="Times New Roman" w:cs="Times New Roman"/>
                    <w:b/>
                    <w:bCs/>
                    <w:sz w:val="24"/>
                  </w:rPr>
                  <w:delText>S</w:delText>
                </w:r>
              </w:del>
              <w:r w:rsidR="08910383" w:rsidRPr="00232C88">
                <w:rPr>
                  <w:rFonts w:ascii="Times New Roman" w:hAnsi="Times New Roman" w:cs="Times New Roman"/>
                  <w:b/>
                  <w:bCs/>
                  <w:sz w:val="24"/>
                </w:rPr>
                <w:t>-SA)</w:t>
              </w:r>
            </w:ins>
          </w:p>
          <w:p w14:paraId="2B391B37" w14:textId="4E2B836E" w:rsidR="004D588F" w:rsidRPr="00232C88" w:rsidRDefault="48604EBF" w:rsidP="233ACBB4">
            <w:pPr>
              <w:spacing w:before="60" w:after="120"/>
              <w:jc w:val="both"/>
              <w:rPr>
                <w:ins w:id="136" w:author="Author"/>
                <w:rFonts w:ascii="Times New Roman" w:hAnsi="Times New Roman" w:cs="Times New Roman"/>
                <w:sz w:val="24"/>
              </w:rPr>
            </w:pPr>
            <w:del w:id="137" w:author="Author">
              <w:r w:rsidRPr="00232C88">
                <w:rPr>
                  <w:rFonts w:ascii="Times New Roman" w:hAnsi="Times New Roman" w:cs="Times New Roman"/>
                  <w:sz w:val="24"/>
                </w:rPr>
                <w:delText xml:space="preserve">RWEAs and </w:delText>
              </w:r>
              <w:r w:rsidR="40889B85" w:rsidRPr="00232C88">
                <w:rPr>
                  <w:rFonts w:ascii="Times New Roman" w:hAnsi="Times New Roman" w:cs="Times New Roman"/>
                  <w:sz w:val="24"/>
                </w:rPr>
                <w:delText xml:space="preserve">own funds </w:delText>
              </w:r>
              <w:r w:rsidRPr="00232C88">
                <w:rPr>
                  <w:rFonts w:ascii="Times New Roman" w:hAnsi="Times New Roman" w:cs="Times New Roman"/>
                  <w:sz w:val="24"/>
                </w:rPr>
                <w:delText xml:space="preserve">requirements calculated </w:delText>
              </w:r>
              <w:r w:rsidR="383431B3" w:rsidRPr="00232C88">
                <w:rPr>
                  <w:rFonts w:ascii="Times New Roman" w:hAnsi="Times New Roman" w:cs="Times New Roman"/>
                  <w:sz w:val="24"/>
                </w:rPr>
                <w:delText>in accordance with</w:delText>
              </w:r>
              <w:r w:rsidRPr="00232C88">
                <w:rPr>
                  <w:rFonts w:ascii="Times New Roman" w:hAnsi="Times New Roman" w:cs="Times New Roman"/>
                  <w:sz w:val="24"/>
                </w:rPr>
                <w:delText xml:space="preserve"> </w:delText>
              </w:r>
            </w:del>
            <w:ins w:id="138" w:author="Author">
              <w:del w:id="139" w:author="Author">
                <w:r w:rsidR="551786B0" w:rsidRPr="00232C88">
                  <w:rPr>
                    <w:rFonts w:ascii="Times New Roman" w:hAnsi="Times New Roman" w:cs="Times New Roman"/>
                    <w:sz w:val="24"/>
                  </w:rPr>
                  <w:delText xml:space="preserve">Article 325 (2) </w:delText>
                </w:r>
              </w:del>
            </w:ins>
            <w:del w:id="140" w:author="Author">
              <w:r w:rsidR="551786B0" w:rsidRPr="00232C88" w:rsidDel="00CC78F6">
                <w:rPr>
                  <w:rFonts w:ascii="Times New Roman" w:hAnsi="Times New Roman" w:cs="Times New Roman"/>
                  <w:sz w:val="24"/>
                </w:rPr>
                <w:delText>CRR</w:delText>
              </w:r>
            </w:del>
            <w:ins w:id="141" w:author="Author">
              <w:del w:id="142" w:author="Author">
                <w:r w:rsidR="00CC78F6" w:rsidRPr="00232C88">
                  <w:rPr>
                    <w:rFonts w:ascii="Times New Roman" w:hAnsi="Times New Roman" w:cs="Times New Roman"/>
                    <w:sz w:val="24"/>
                  </w:rPr>
                  <w:delText>of Regulation (EU) No 575/2013</w:delText>
                </w:r>
                <w:r w:rsidR="551786B0" w:rsidRPr="00232C88">
                  <w:rPr>
                    <w:rFonts w:ascii="Times New Roman" w:hAnsi="Times New Roman" w:cs="Times New Roman"/>
                    <w:sz w:val="24"/>
                  </w:rPr>
                  <w:delText>.</w:delText>
                </w:r>
              </w:del>
            </w:ins>
            <w:del w:id="143" w:author="Author">
              <w:r w:rsidR="004D588F" w:rsidRPr="00232C88" w:rsidDel="4257A6BD">
                <w:rPr>
                  <w:rFonts w:ascii="Times New Roman" w:hAnsi="Times New Roman" w:cs="Times New Roman"/>
                  <w:sz w:val="24"/>
                </w:rPr>
                <w:delText>Chapters 2 to 4 of Title IV of Part Three</w:delText>
              </w:r>
              <w:r w:rsidR="004D588F" w:rsidRPr="00232C88" w:rsidDel="34F9A432">
                <w:rPr>
                  <w:rFonts w:ascii="Times New Roman" w:hAnsi="Times New Roman" w:cs="Times New Roman"/>
                  <w:sz w:val="24"/>
                </w:rPr>
                <w:delText xml:space="preserve"> </w:delText>
              </w:r>
              <w:r w:rsidR="004D588F" w:rsidRPr="00232C88" w:rsidDel="0097538A">
                <w:rPr>
                  <w:rFonts w:ascii="Times New Roman" w:hAnsi="Times New Roman" w:cs="Times New Roman"/>
                  <w:sz w:val="24"/>
                </w:rPr>
                <w:delText>CRR</w:delText>
              </w:r>
              <w:r w:rsidR="004D588F" w:rsidRPr="00232C88" w:rsidDel="48604EBF">
                <w:rPr>
                  <w:rFonts w:ascii="Times New Roman" w:hAnsi="Times New Roman" w:cs="Times New Roman"/>
                  <w:sz w:val="24"/>
                </w:rPr>
                <w:delText>.</w:delText>
              </w:r>
            </w:del>
          </w:p>
          <w:p w14:paraId="25FE8E42" w14:textId="0F3ACDAD" w:rsidR="004D588F" w:rsidRPr="00232C88" w:rsidRDefault="65F46E0C" w:rsidP="7A5B4152">
            <w:pPr>
              <w:spacing w:before="60" w:after="120"/>
              <w:jc w:val="both"/>
              <w:rPr>
                <w:ins w:id="144" w:author="Author"/>
                <w:rFonts w:ascii="Times New Roman" w:hAnsi="Times New Roman" w:cs="Times New Roman"/>
                <w:sz w:val="24"/>
              </w:rPr>
            </w:pPr>
            <w:ins w:id="145" w:author="Author">
              <w:r w:rsidRPr="00232C88">
                <w:rPr>
                  <w:rFonts w:ascii="Times New Roman" w:hAnsi="Times New Roman" w:cs="Times New Roman"/>
                  <w:sz w:val="24"/>
                </w:rPr>
                <w:t>RWEAs and own funds requirements calculated in accordance with Chapter 1a of Title IV of Part Three of Regulation (EU) No 575/2013</w:t>
              </w:r>
              <w:r w:rsidR="001F53F8" w:rsidRPr="00232C88">
                <w:rPr>
                  <w:rFonts w:ascii="Times New Roman" w:hAnsi="Times New Roman" w:cs="Times New Roman"/>
                  <w:sz w:val="24"/>
                </w:rPr>
                <w:t>.</w:t>
              </w:r>
            </w:ins>
          </w:p>
          <w:p w14:paraId="3CC79283" w14:textId="7D88AFDB" w:rsidR="001F53F8" w:rsidRPr="00232C88" w:rsidRDefault="001F53F8" w:rsidP="7A5B4152">
            <w:pPr>
              <w:spacing w:before="60" w:after="120"/>
              <w:jc w:val="both"/>
              <w:rPr>
                <w:rFonts w:ascii="Times New Roman" w:hAnsi="Times New Roman" w:cs="Times New Roman"/>
                <w:sz w:val="24"/>
              </w:rPr>
            </w:pPr>
            <w:ins w:id="146" w:author="Author">
              <w:r w:rsidRPr="00232C88">
                <w:rPr>
                  <w:rFonts w:ascii="Times New Roman" w:hAnsi="Times New Roman" w:cs="Times New Roman"/>
                  <w:sz w:val="24"/>
                </w:rPr>
                <w:t xml:space="preserve">Until the date of application of the use of the alternative approaches set out in Part Three, Title IV, Chapters 1a and 1b of Regulation (EU) No 575/2013 for the purposes of actually calculating the own funds requirements referred to in Article 92(4), points (b)(i) and (c), and Article 92(5), points (b) and (c), of that Regulation, this row is not applicable. </w:t>
              </w:r>
            </w:ins>
          </w:p>
        </w:tc>
      </w:tr>
      <w:tr w:rsidR="00232C88" w:rsidRPr="00232C88" w14:paraId="403B156C" w14:textId="77777777" w:rsidTr="233ACBB4">
        <w:trPr>
          <w:trHeight w:val="557"/>
          <w:ins w:id="147" w:author="Author"/>
        </w:trPr>
        <w:tc>
          <w:tcPr>
            <w:tcW w:w="1384" w:type="dxa"/>
          </w:tcPr>
          <w:p w14:paraId="7E3A811B" w14:textId="5AA202B4" w:rsidR="7CB62396" w:rsidRPr="00232C88" w:rsidRDefault="7CB62396" w:rsidP="00AD7048">
            <w:pPr>
              <w:pStyle w:val="Applicationdirecte"/>
              <w:jc w:val="center"/>
            </w:pPr>
            <w:ins w:id="148" w:author="Author">
              <w:r w:rsidRPr="00232C88">
                <w:t>EU 21a</w:t>
              </w:r>
            </w:ins>
          </w:p>
        </w:tc>
        <w:tc>
          <w:tcPr>
            <w:tcW w:w="7655" w:type="dxa"/>
          </w:tcPr>
          <w:p w14:paraId="511B7362" w14:textId="68D54C08" w:rsidR="7CB62396" w:rsidRPr="00232C88" w:rsidRDefault="7CB62396" w:rsidP="233ACBB4">
            <w:pPr>
              <w:jc w:val="both"/>
              <w:rPr>
                <w:ins w:id="149" w:author="Author"/>
                <w:rFonts w:ascii="Times New Roman" w:hAnsi="Times New Roman" w:cs="Times New Roman"/>
                <w:b/>
                <w:bCs/>
                <w:sz w:val="24"/>
              </w:rPr>
            </w:pPr>
            <w:ins w:id="150" w:author="Author">
              <w:r w:rsidRPr="00232C88">
                <w:rPr>
                  <w:rFonts w:ascii="Times New Roman" w:hAnsi="Times New Roman" w:cs="Times New Roman"/>
                  <w:b/>
                  <w:bCs/>
                  <w:sz w:val="24"/>
                </w:rPr>
                <w:t>Market risk – Of which the Simplified standardised approach (S-SA)</w:t>
              </w:r>
            </w:ins>
          </w:p>
          <w:p w14:paraId="405FFF8B" w14:textId="77777777" w:rsidR="7CB62396" w:rsidRPr="00232C88" w:rsidRDefault="7CB62396" w:rsidP="233ACBB4">
            <w:pPr>
              <w:jc w:val="both"/>
              <w:rPr>
                <w:ins w:id="151" w:author="Author"/>
                <w:rFonts w:ascii="Times New Roman" w:hAnsi="Times New Roman" w:cs="Times New Roman"/>
                <w:sz w:val="24"/>
              </w:rPr>
            </w:pPr>
            <w:ins w:id="152" w:author="Author">
              <w:r w:rsidRPr="00232C88">
                <w:rPr>
                  <w:rFonts w:ascii="Times New Roman" w:hAnsi="Times New Roman" w:cs="Times New Roman"/>
                  <w:sz w:val="24"/>
                </w:rPr>
                <w:t>RWEAs and own funds requirements calculated in accordance with Article 325</w:t>
              </w:r>
              <w:r w:rsidR="38FDE5FF" w:rsidRPr="00232C88">
                <w:rPr>
                  <w:rFonts w:ascii="Times New Roman" w:hAnsi="Times New Roman" w:cs="Times New Roman"/>
                  <w:sz w:val="24"/>
                </w:rPr>
                <w:t>a</w:t>
              </w:r>
              <w:r w:rsidRPr="00232C88">
                <w:rPr>
                  <w:rFonts w:ascii="Times New Roman" w:hAnsi="Times New Roman" w:cs="Times New Roman"/>
                  <w:sz w:val="24"/>
                </w:rPr>
                <w:t xml:space="preserve"> of Regulation (EU) No 575/2013.</w:t>
              </w:r>
            </w:ins>
          </w:p>
          <w:p w14:paraId="65A060B1" w14:textId="77777777" w:rsidR="001F53F8" w:rsidRPr="00232C88" w:rsidRDefault="001F53F8" w:rsidP="233ACBB4">
            <w:pPr>
              <w:jc w:val="both"/>
              <w:rPr>
                <w:ins w:id="153" w:author="Author"/>
                <w:rFonts w:ascii="Times New Roman" w:hAnsi="Times New Roman" w:cs="Times New Roman"/>
                <w:sz w:val="24"/>
              </w:rPr>
            </w:pPr>
          </w:p>
          <w:p w14:paraId="579662F3" w14:textId="66DD24B7" w:rsidR="001F53F8" w:rsidRPr="00232C88" w:rsidRDefault="001F53F8" w:rsidP="233ACBB4">
            <w:pPr>
              <w:jc w:val="both"/>
              <w:rPr>
                <w:rFonts w:ascii="Times New Roman" w:hAnsi="Times New Roman" w:cs="Times New Roman"/>
                <w:sz w:val="24"/>
              </w:rPr>
            </w:pPr>
            <w:ins w:id="154" w:author="Author">
              <w:r w:rsidRPr="00232C88">
                <w:rPr>
                  <w:rFonts w:ascii="Times New Roman" w:hAnsi="Times New Roman" w:cs="Times New Roman"/>
                  <w:sz w:val="24"/>
                </w:rPr>
                <w:t xml:space="preserve">Until the date of application of the use of the alternative approaches set out in Part Three, Title IV, Chapters 1a and 1b of Regulation (EU) No 575/2013 for </w:t>
              </w:r>
              <w:r w:rsidRPr="00232C88">
                <w:rPr>
                  <w:rFonts w:ascii="Times New Roman" w:hAnsi="Times New Roman" w:cs="Times New Roman"/>
                  <w:sz w:val="24"/>
                </w:rPr>
                <w:lastRenderedPageBreak/>
                <w:t xml:space="preserve">the purposes of actually calculating the own funds requirements referred to in Article 92(4), points (b)(i) and (c), and Article 92(5), points (b) and (c), of that Regulation, this row is not applicable. </w:t>
              </w:r>
            </w:ins>
          </w:p>
        </w:tc>
      </w:tr>
      <w:tr w:rsidR="00232C88" w:rsidRPr="00232C88" w14:paraId="7730A887" w14:textId="77777777" w:rsidTr="4D769726">
        <w:trPr>
          <w:trHeight w:val="557"/>
        </w:trPr>
        <w:tc>
          <w:tcPr>
            <w:tcW w:w="1384" w:type="dxa"/>
          </w:tcPr>
          <w:p w14:paraId="4659D69D" w14:textId="77777777" w:rsidR="004D588F" w:rsidRPr="00232C88" w:rsidRDefault="004D588F" w:rsidP="004D588F">
            <w:pPr>
              <w:pStyle w:val="Applicationdirecte"/>
              <w:spacing w:before="60"/>
              <w:jc w:val="center"/>
            </w:pPr>
            <w:r w:rsidRPr="00232C88">
              <w:lastRenderedPageBreak/>
              <w:t>22</w:t>
            </w:r>
          </w:p>
        </w:tc>
        <w:tc>
          <w:tcPr>
            <w:tcW w:w="7655" w:type="dxa"/>
          </w:tcPr>
          <w:p w14:paraId="7F8B2B75" w14:textId="4AFEB422" w:rsidR="004D588F" w:rsidRPr="00232C88" w:rsidRDefault="48604EBF" w:rsidP="7A5B4152">
            <w:pPr>
              <w:spacing w:before="60" w:after="120"/>
              <w:jc w:val="both"/>
              <w:rPr>
                <w:rFonts w:ascii="Times New Roman" w:hAnsi="Times New Roman" w:cs="Times New Roman"/>
                <w:b/>
                <w:bCs/>
                <w:sz w:val="24"/>
              </w:rPr>
            </w:pPr>
            <w:r w:rsidRPr="00232C88">
              <w:rPr>
                <w:rFonts w:ascii="Times New Roman" w:hAnsi="Times New Roman" w:cs="Times New Roman"/>
                <w:b/>
                <w:bCs/>
                <w:sz w:val="24"/>
              </w:rPr>
              <w:t xml:space="preserve">Market risk - Of which </w:t>
            </w:r>
            <w:del w:id="155" w:author="Author">
              <w:r w:rsidR="004D588F" w:rsidRPr="00232C88" w:rsidDel="48604EBF">
                <w:rPr>
                  <w:rFonts w:ascii="Times New Roman" w:hAnsi="Times New Roman" w:cs="Times New Roman"/>
                  <w:b/>
                  <w:bCs/>
                  <w:sz w:val="24"/>
                </w:rPr>
                <w:delText xml:space="preserve">IMA </w:delText>
              </w:r>
            </w:del>
            <w:ins w:id="156" w:author="Author">
              <w:r w:rsidR="226850BC" w:rsidRPr="00232C88">
                <w:rPr>
                  <w:rFonts w:ascii="Times New Roman" w:hAnsi="Times New Roman" w:cs="Times New Roman"/>
                  <w:b/>
                  <w:bCs/>
                  <w:sz w:val="24"/>
                </w:rPr>
                <w:t>Alternative Internal Model Approach (A-IMA)</w:t>
              </w:r>
            </w:ins>
          </w:p>
          <w:p w14:paraId="115A7DEC" w14:textId="77777777" w:rsidR="004D588F" w:rsidRPr="00232C88" w:rsidRDefault="48604EBF" w:rsidP="4D769726">
            <w:pPr>
              <w:spacing w:before="60" w:after="120"/>
              <w:jc w:val="both"/>
              <w:rPr>
                <w:ins w:id="157" w:author="Author"/>
                <w:rFonts w:ascii="Times New Roman" w:hAnsi="Times New Roman" w:cs="Times New Roman"/>
                <w:sz w:val="24"/>
              </w:rPr>
            </w:pPr>
            <w:r w:rsidRPr="00232C88">
              <w:rPr>
                <w:rFonts w:ascii="Times New Roman" w:hAnsi="Times New Roman" w:cs="Times New Roman"/>
                <w:sz w:val="24"/>
              </w:rPr>
              <w:t>R</w:t>
            </w:r>
            <w:ins w:id="158" w:author="Author">
              <w:r w:rsidR="4EB0F04C" w:rsidRPr="00232C88">
                <w:rPr>
                  <w:rFonts w:ascii="Times New Roman" w:hAnsi="Times New Roman" w:cs="Times New Roman"/>
                  <w:sz w:val="24"/>
                </w:rPr>
                <w:t>W</w:t>
              </w:r>
            </w:ins>
            <w:r w:rsidRPr="00232C88">
              <w:rPr>
                <w:rFonts w:ascii="Times New Roman" w:hAnsi="Times New Roman" w:cs="Times New Roman"/>
                <w:sz w:val="24"/>
              </w:rPr>
              <w:t>EA</w:t>
            </w:r>
            <w:ins w:id="159" w:author="Author">
              <w:r w:rsidR="09FDC736" w:rsidRPr="00232C88">
                <w:rPr>
                  <w:rFonts w:ascii="Times New Roman" w:hAnsi="Times New Roman" w:cs="Times New Roman"/>
                  <w:sz w:val="24"/>
                </w:rPr>
                <w:t>s</w:t>
              </w:r>
            </w:ins>
            <w:r w:rsidRPr="00232C88">
              <w:rPr>
                <w:rFonts w:ascii="Times New Roman" w:hAnsi="Times New Roman" w:cs="Times New Roman"/>
                <w:sz w:val="24"/>
              </w:rPr>
              <w:t xml:space="preserve"> and </w:t>
            </w:r>
            <w:r w:rsidR="40889B85" w:rsidRPr="00232C88">
              <w:rPr>
                <w:rFonts w:ascii="Times New Roman" w:hAnsi="Times New Roman" w:cs="Times New Roman"/>
                <w:sz w:val="24"/>
              </w:rPr>
              <w:t xml:space="preserve">own funds </w:t>
            </w:r>
            <w:r w:rsidRPr="00232C88">
              <w:rPr>
                <w:rFonts w:ascii="Times New Roman" w:hAnsi="Times New Roman" w:cs="Times New Roman"/>
                <w:sz w:val="24"/>
              </w:rPr>
              <w:t xml:space="preserve">requirements calculated </w:t>
            </w:r>
            <w:r w:rsidR="383431B3" w:rsidRPr="00232C88">
              <w:rPr>
                <w:rFonts w:ascii="Times New Roman" w:hAnsi="Times New Roman" w:cs="Times New Roman"/>
                <w:sz w:val="24"/>
              </w:rPr>
              <w:t>in accordance with</w:t>
            </w:r>
            <w:r w:rsidRPr="00232C88">
              <w:rPr>
                <w:rFonts w:ascii="Times New Roman" w:hAnsi="Times New Roman" w:cs="Times New Roman"/>
                <w:sz w:val="24"/>
              </w:rPr>
              <w:t xml:space="preserve"> </w:t>
            </w:r>
            <w:r w:rsidR="4257A6BD" w:rsidRPr="00232C88">
              <w:rPr>
                <w:rFonts w:ascii="Times New Roman" w:hAnsi="Times New Roman" w:cs="Times New Roman"/>
                <w:sz w:val="24"/>
              </w:rPr>
              <w:t xml:space="preserve">Chapter </w:t>
            </w:r>
            <w:ins w:id="160" w:author="Author">
              <w:r w:rsidR="1E81A1BA" w:rsidRPr="00232C88">
                <w:rPr>
                  <w:rFonts w:ascii="Times New Roman" w:hAnsi="Times New Roman" w:cs="Times New Roman"/>
                  <w:sz w:val="24"/>
                </w:rPr>
                <w:t>1b</w:t>
              </w:r>
            </w:ins>
            <w:del w:id="161" w:author="Author">
              <w:r w:rsidRPr="00232C88" w:rsidDel="004D588F">
                <w:rPr>
                  <w:rFonts w:ascii="Times New Roman" w:hAnsi="Times New Roman" w:cs="Times New Roman"/>
                  <w:sz w:val="24"/>
                </w:rPr>
                <w:delText>5</w:delText>
              </w:r>
            </w:del>
            <w:r w:rsidR="4257A6BD" w:rsidRPr="00232C88">
              <w:rPr>
                <w:rFonts w:ascii="Times New Roman" w:hAnsi="Times New Roman" w:cs="Times New Roman"/>
                <w:sz w:val="24"/>
              </w:rPr>
              <w:t xml:space="preserve"> of Title IV of </w:t>
            </w:r>
            <w:r w:rsidRPr="00232C88">
              <w:rPr>
                <w:rFonts w:ascii="Times New Roman" w:hAnsi="Times New Roman" w:cs="Times New Roman"/>
                <w:sz w:val="24"/>
              </w:rPr>
              <w:t>Part Three</w:t>
            </w:r>
            <w:r w:rsidR="4257A6BD" w:rsidRPr="00232C88">
              <w:rPr>
                <w:rFonts w:ascii="Times New Roman" w:hAnsi="Times New Roman" w:cs="Times New Roman"/>
                <w:sz w:val="24"/>
              </w:rPr>
              <w:t xml:space="preserve"> </w:t>
            </w:r>
            <w:del w:id="162" w:author="Author">
              <w:r w:rsidRPr="00232C88" w:rsidDel="0097538A">
                <w:rPr>
                  <w:rFonts w:ascii="Times New Roman" w:hAnsi="Times New Roman" w:cs="Times New Roman"/>
                  <w:sz w:val="24"/>
                </w:rPr>
                <w:delText>CRR</w:delText>
              </w:r>
            </w:del>
            <w:ins w:id="163" w:author="Author">
              <w:r w:rsidR="76F85752" w:rsidRPr="00232C88">
                <w:rPr>
                  <w:rFonts w:ascii="Times New Roman" w:hAnsi="Times New Roman" w:cs="Times New Roman"/>
                  <w:sz w:val="24"/>
                </w:rPr>
                <w:t xml:space="preserve"> of Regulation (EU) No 575/2013</w:t>
              </w:r>
            </w:ins>
            <w:r w:rsidRPr="00232C88">
              <w:rPr>
                <w:rFonts w:ascii="Times New Roman" w:hAnsi="Times New Roman" w:cs="Times New Roman"/>
                <w:sz w:val="24"/>
              </w:rPr>
              <w:t>.</w:t>
            </w:r>
          </w:p>
          <w:p w14:paraId="190F3353" w14:textId="2AF57C1F" w:rsidR="001F53F8" w:rsidRPr="00232C88" w:rsidRDefault="001F53F8" w:rsidP="4D769726">
            <w:pPr>
              <w:spacing w:before="60" w:after="120"/>
              <w:jc w:val="both"/>
              <w:rPr>
                <w:rFonts w:ascii="Times New Roman" w:hAnsi="Times New Roman" w:cs="Times New Roman"/>
                <w:sz w:val="24"/>
              </w:rPr>
            </w:pPr>
            <w:ins w:id="164" w:author="Author">
              <w:r w:rsidRPr="00232C88">
                <w:rPr>
                  <w:rFonts w:ascii="Times New Roman" w:hAnsi="Times New Roman" w:cs="Times New Roman"/>
                  <w:sz w:val="24"/>
                </w:rPr>
                <w:t xml:space="preserve">Until the date of application of the use of the alternative approaches set out in Part Three, Title IV, Chapters 1a and 1b of Regulation (EU) No 575/2013 for the purposes of actually calculating the own funds requirements referred to in Article 92(4), points (b)(i) and (c), and Article 92(5), points (b) and (c), of that Regulation, this row is not applicable. </w:t>
              </w:r>
            </w:ins>
          </w:p>
        </w:tc>
      </w:tr>
      <w:tr w:rsidR="00232C88" w:rsidRPr="00232C88" w14:paraId="634BA896" w14:textId="77777777" w:rsidTr="4D769726">
        <w:trPr>
          <w:trHeight w:val="557"/>
        </w:trPr>
        <w:tc>
          <w:tcPr>
            <w:tcW w:w="1384" w:type="dxa"/>
            <w:vAlign w:val="center"/>
          </w:tcPr>
          <w:p w14:paraId="20BE37C9" w14:textId="77777777" w:rsidR="00FA1376" w:rsidRPr="00232C88" w:rsidRDefault="004D588F" w:rsidP="00FA1376">
            <w:pPr>
              <w:pStyle w:val="Applicationdirecte"/>
              <w:spacing w:before="60"/>
              <w:jc w:val="center"/>
            </w:pPr>
            <w:r w:rsidRPr="00232C88">
              <w:t>EU 22a</w:t>
            </w:r>
          </w:p>
        </w:tc>
        <w:tc>
          <w:tcPr>
            <w:tcW w:w="7655" w:type="dxa"/>
          </w:tcPr>
          <w:p w14:paraId="3C6ECD7F"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Large exposures</w:t>
            </w:r>
          </w:p>
          <w:p w14:paraId="01CE52D0" w14:textId="7657D7C0" w:rsidR="00FA1376" w:rsidRPr="00232C88" w:rsidRDefault="009A4635" w:rsidP="7A5B4152">
            <w:pPr>
              <w:spacing w:before="60" w:after="120"/>
              <w:jc w:val="both"/>
              <w:rPr>
                <w:rFonts w:ascii="Times New Roman" w:hAnsi="Times New Roman" w:cs="Times New Roman"/>
                <w:sz w:val="24"/>
              </w:rPr>
            </w:pPr>
            <w:del w:id="165" w:author="Author">
              <w:r w:rsidRPr="00232C88" w:rsidDel="176FBF53">
                <w:rPr>
                  <w:rFonts w:ascii="Times New Roman" w:hAnsi="Times New Roman" w:cs="Times New Roman"/>
                  <w:sz w:val="24"/>
                </w:rPr>
                <w:delText>REA</w:delText>
              </w:r>
            </w:del>
            <w:ins w:id="166" w:author="Author">
              <w:r w:rsidR="43EB62D7" w:rsidRPr="00232C88">
                <w:rPr>
                  <w:rFonts w:ascii="Times New Roman" w:hAnsi="Times New Roman" w:cs="Times New Roman"/>
                  <w:sz w:val="24"/>
                </w:rPr>
                <w:t>RWEAs</w:t>
              </w:r>
            </w:ins>
            <w:r w:rsidR="7B688439" w:rsidRPr="00232C88">
              <w:rPr>
                <w:rFonts w:ascii="Times New Roman" w:hAnsi="Times New Roman" w:cs="Times New Roman"/>
                <w:sz w:val="24"/>
              </w:rPr>
              <w:t xml:space="preserve"> and </w:t>
            </w:r>
            <w:r w:rsidR="10C70F9D" w:rsidRPr="00232C88">
              <w:rPr>
                <w:rFonts w:ascii="Times New Roman" w:hAnsi="Times New Roman" w:cs="Times New Roman"/>
                <w:sz w:val="24"/>
              </w:rPr>
              <w:t xml:space="preserve">own funds </w:t>
            </w:r>
            <w:r w:rsidR="7B688439" w:rsidRPr="00232C88">
              <w:rPr>
                <w:rFonts w:ascii="Times New Roman" w:hAnsi="Times New Roman" w:cs="Times New Roman"/>
                <w:sz w:val="24"/>
              </w:rPr>
              <w:t xml:space="preserve">requirements calculated </w:t>
            </w:r>
            <w:r w:rsidR="383431B3" w:rsidRPr="00232C88">
              <w:rPr>
                <w:rFonts w:ascii="Times New Roman" w:hAnsi="Times New Roman" w:cs="Times New Roman"/>
                <w:sz w:val="24"/>
              </w:rPr>
              <w:t xml:space="preserve">in accordance </w:t>
            </w:r>
            <w:del w:id="167" w:author="Author">
              <w:r w:rsidR="383431B3" w:rsidRPr="00232C88" w:rsidDel="00CF77AE">
                <w:rPr>
                  <w:rFonts w:ascii="Times New Roman" w:hAnsi="Times New Roman" w:cs="Times New Roman"/>
                  <w:sz w:val="24"/>
                </w:rPr>
                <w:delText>with</w:delText>
              </w:r>
              <w:r w:rsidR="7B688439" w:rsidRPr="00232C88" w:rsidDel="00CF77AE">
                <w:rPr>
                  <w:rFonts w:ascii="Times New Roman" w:hAnsi="Times New Roman" w:cs="Times New Roman"/>
                  <w:sz w:val="24"/>
                </w:rPr>
                <w:delText xml:space="preserve"> </w:delText>
              </w:r>
              <w:r w:rsidR="4257A6BD" w:rsidRPr="00232C88" w:rsidDel="00CF77AE">
                <w:rPr>
                  <w:rFonts w:ascii="Times New Roman" w:hAnsi="Times New Roman" w:cs="Times New Roman"/>
                  <w:sz w:val="24"/>
                </w:rPr>
                <w:delText xml:space="preserve">point (b)(ii) </w:delText>
              </w:r>
            </w:del>
            <w:r w:rsidR="4257A6BD" w:rsidRPr="00232C88">
              <w:rPr>
                <w:rFonts w:ascii="Times New Roman" w:hAnsi="Times New Roman" w:cs="Times New Roman"/>
                <w:sz w:val="24"/>
              </w:rPr>
              <w:t xml:space="preserve">of </w:t>
            </w:r>
            <w:r w:rsidR="7B688439" w:rsidRPr="00232C88">
              <w:rPr>
                <w:rFonts w:ascii="Times New Roman" w:hAnsi="Times New Roman" w:cs="Times New Roman"/>
                <w:sz w:val="24"/>
              </w:rPr>
              <w:t>Article 92(3)</w:t>
            </w:r>
            <w:ins w:id="168" w:author="Author">
              <w:r w:rsidR="00CC78F6" w:rsidRPr="00232C88">
                <w:rPr>
                  <w:rFonts w:ascii="Times New Roman" w:hAnsi="Times New Roman" w:cs="Times New Roman"/>
                  <w:sz w:val="24"/>
                </w:rPr>
                <w:t xml:space="preserve">, </w:t>
              </w:r>
              <w:r w:rsidR="004B634B" w:rsidRPr="00232C88">
                <w:rPr>
                  <w:rFonts w:ascii="Times New Roman" w:hAnsi="Times New Roman" w:cs="Times New Roman"/>
                  <w:sz w:val="24"/>
                </w:rPr>
                <w:t xml:space="preserve">point (b)(ii) </w:t>
              </w:r>
              <w:r w:rsidR="006672B7" w:rsidRPr="00232C88">
                <w:rPr>
                  <w:rFonts w:ascii="Times New Roman" w:hAnsi="Times New Roman" w:cs="Times New Roman"/>
                  <w:sz w:val="24"/>
                </w:rPr>
                <w:t>of</w:t>
              </w:r>
            </w:ins>
            <w:r w:rsidR="4257A6BD" w:rsidRPr="00232C88">
              <w:rPr>
                <w:rFonts w:ascii="Times New Roman" w:hAnsi="Times New Roman" w:cs="Times New Roman"/>
                <w:sz w:val="24"/>
              </w:rPr>
              <w:t xml:space="preserve"> </w:t>
            </w:r>
            <w:ins w:id="169" w:author="Author">
              <w:r w:rsidR="006672B7" w:rsidRPr="00232C88">
                <w:rPr>
                  <w:rFonts w:ascii="Times New Roman" w:hAnsi="Times New Roman" w:cs="Times New Roman"/>
                  <w:sz w:val="24"/>
                </w:rPr>
                <w:t>Regulation (EU) No 575/2013</w:t>
              </w:r>
            </w:ins>
            <w:del w:id="170" w:author="Author">
              <w:r w:rsidR="0097538A" w:rsidRPr="00232C88" w:rsidDel="006672B7">
                <w:rPr>
                  <w:rFonts w:ascii="Times New Roman" w:hAnsi="Times New Roman" w:cs="Times New Roman"/>
                  <w:sz w:val="24"/>
                </w:rPr>
                <w:delText>CRR</w:delText>
              </w:r>
            </w:del>
            <w:r w:rsidR="7B688439" w:rsidRPr="00232C88">
              <w:rPr>
                <w:rFonts w:ascii="Times New Roman" w:hAnsi="Times New Roman" w:cs="Times New Roman"/>
                <w:sz w:val="24"/>
              </w:rPr>
              <w:t>.</w:t>
            </w:r>
          </w:p>
        </w:tc>
      </w:tr>
      <w:tr w:rsidR="00232C88" w:rsidRPr="00232C88" w14:paraId="7755F368" w14:textId="77777777" w:rsidTr="4D769726">
        <w:trPr>
          <w:trHeight w:val="557"/>
          <w:ins w:id="171" w:author="Author"/>
        </w:trPr>
        <w:tc>
          <w:tcPr>
            <w:tcW w:w="1384" w:type="dxa"/>
          </w:tcPr>
          <w:p w14:paraId="4869443B" w14:textId="0E73FF9F" w:rsidR="0BEB4DB1" w:rsidRPr="00232C88" w:rsidRDefault="0BEB4DB1" w:rsidP="00254EDB">
            <w:pPr>
              <w:pStyle w:val="Applicationdirecte"/>
              <w:spacing w:before="60" w:line="259" w:lineRule="auto"/>
              <w:jc w:val="center"/>
            </w:pPr>
            <w:ins w:id="172" w:author="Author">
              <w:r w:rsidRPr="00232C88">
                <w:t>23</w:t>
              </w:r>
            </w:ins>
          </w:p>
        </w:tc>
        <w:tc>
          <w:tcPr>
            <w:tcW w:w="7655" w:type="dxa"/>
          </w:tcPr>
          <w:p w14:paraId="5F2C0F02" w14:textId="4999544B" w:rsidR="0BEB4DB1" w:rsidRPr="00232C88" w:rsidDel="00886EA4" w:rsidRDefault="0BEB4DB1" w:rsidP="7A5B4152">
            <w:pPr>
              <w:spacing w:before="60" w:after="120"/>
              <w:jc w:val="both"/>
              <w:rPr>
                <w:del w:id="173" w:author="Author"/>
                <w:rFonts w:ascii="Times New Roman" w:hAnsi="Times New Roman" w:cs="Times New Roman"/>
                <w:b/>
                <w:sz w:val="24"/>
              </w:rPr>
            </w:pPr>
            <w:ins w:id="174" w:author="Author">
              <w:del w:id="175" w:author="Author">
                <w:r w:rsidRPr="00232C88" w:rsidDel="00886EA4">
                  <w:rPr>
                    <w:rFonts w:ascii="Times New Roman" w:hAnsi="Times New Roman" w:cs="Times New Roman"/>
                    <w:b/>
                    <w:sz w:val="24"/>
                  </w:rPr>
                  <w:delText>Not applicable</w:delText>
                </w:r>
              </w:del>
              <w:r w:rsidR="00886EA4" w:rsidRPr="00232C88">
                <w:rPr>
                  <w:rFonts w:ascii="Times New Roman" w:hAnsi="Times New Roman" w:cs="Times New Roman"/>
                  <w:b/>
                  <w:sz w:val="24"/>
                </w:rPr>
                <w:t xml:space="preserve"> Reclassifications between the trading and non-trading books </w:t>
              </w:r>
            </w:ins>
          </w:p>
          <w:p w14:paraId="37B20D25" w14:textId="4FE4AE07" w:rsidR="7A5B4152" w:rsidRPr="00232C88" w:rsidRDefault="00310C93" w:rsidP="00310C93">
            <w:pPr>
              <w:spacing w:before="60" w:after="120"/>
              <w:jc w:val="both"/>
              <w:rPr>
                <w:rFonts w:ascii="Times New Roman" w:hAnsi="Times New Roman" w:cs="Times New Roman"/>
                <w:bCs/>
                <w:sz w:val="24"/>
              </w:rPr>
            </w:pPr>
            <w:ins w:id="176" w:author="Author">
              <w:r w:rsidRPr="00232C88">
                <w:rPr>
                  <w:rFonts w:ascii="Times New Roman" w:hAnsi="Times New Roman" w:cs="Times New Roman"/>
                  <w:bCs/>
                  <w:sz w:val="24"/>
                </w:rPr>
                <w:t>RWEA and own funds requirements calculated in accordance of Article 104a(3)(4)(6) of Regulation (EU) No 575/2013.</w:t>
              </w:r>
            </w:ins>
          </w:p>
        </w:tc>
      </w:tr>
      <w:tr w:rsidR="00232C88" w:rsidRPr="00232C88" w14:paraId="4F084615" w14:textId="77777777" w:rsidTr="4D769726">
        <w:trPr>
          <w:trHeight w:val="557"/>
        </w:trPr>
        <w:tc>
          <w:tcPr>
            <w:tcW w:w="1384" w:type="dxa"/>
          </w:tcPr>
          <w:p w14:paraId="688F7715" w14:textId="49946FB9" w:rsidR="004D588F" w:rsidRPr="00232C88" w:rsidRDefault="48604EBF" w:rsidP="004D588F">
            <w:pPr>
              <w:pStyle w:val="Applicationdirecte"/>
              <w:spacing w:before="60"/>
              <w:jc w:val="center"/>
            </w:pPr>
            <w:r w:rsidRPr="00232C88">
              <w:t>2</w:t>
            </w:r>
            <w:ins w:id="177" w:author="Author">
              <w:r w:rsidR="1B061D51" w:rsidRPr="00232C88">
                <w:t>4</w:t>
              </w:r>
            </w:ins>
            <w:del w:id="178" w:author="Author">
              <w:r w:rsidR="004D588F" w:rsidRPr="00232C88" w:rsidDel="48604EBF">
                <w:delText>3</w:delText>
              </w:r>
            </w:del>
          </w:p>
        </w:tc>
        <w:tc>
          <w:tcPr>
            <w:tcW w:w="7655" w:type="dxa"/>
          </w:tcPr>
          <w:p w14:paraId="62D84362" w14:textId="77777777" w:rsidR="00064A87" w:rsidRPr="00232C88" w:rsidRDefault="00064A87" w:rsidP="00064A87">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Operational risk </w:t>
            </w:r>
          </w:p>
          <w:p w14:paraId="1D9DEFE1" w14:textId="33B631C7" w:rsidR="004D588F" w:rsidRPr="00232C88" w:rsidRDefault="00064A87" w:rsidP="4D769726">
            <w:pPr>
              <w:spacing w:before="60" w:after="120"/>
              <w:jc w:val="both"/>
              <w:rPr>
                <w:rFonts w:ascii="Times New Roman" w:hAnsi="Times New Roman" w:cs="Times New Roman"/>
                <w:i/>
                <w:iCs/>
                <w:sz w:val="24"/>
              </w:rPr>
            </w:pPr>
            <w:del w:id="179" w:author="Author">
              <w:r w:rsidRPr="00232C88" w:rsidDel="00064A87">
                <w:rPr>
                  <w:rFonts w:ascii="Times New Roman" w:hAnsi="Times New Roman" w:cs="Times New Roman"/>
                  <w:sz w:val="24"/>
                </w:rPr>
                <w:delText>REA</w:delText>
              </w:r>
            </w:del>
            <w:ins w:id="180" w:author="Author">
              <w:r w:rsidR="1346BE8D" w:rsidRPr="00232C88">
                <w:rPr>
                  <w:rFonts w:ascii="Times New Roman" w:hAnsi="Times New Roman" w:cs="Times New Roman"/>
                  <w:sz w:val="24"/>
                </w:rPr>
                <w:t xml:space="preserve"> RWEAs</w:t>
              </w:r>
            </w:ins>
            <w:r w:rsidR="74B354EA" w:rsidRPr="00232C88">
              <w:rPr>
                <w:rFonts w:ascii="Times New Roman" w:hAnsi="Times New Roman" w:cs="Times New Roman"/>
                <w:sz w:val="24"/>
              </w:rPr>
              <w:t xml:space="preserve"> and own funds requirements calculated </w:t>
            </w:r>
            <w:r w:rsidR="383431B3" w:rsidRPr="00232C88">
              <w:rPr>
                <w:rFonts w:ascii="Times New Roman" w:hAnsi="Times New Roman" w:cs="Times New Roman"/>
                <w:sz w:val="24"/>
              </w:rPr>
              <w:t>in accordance with</w:t>
            </w:r>
            <w:r w:rsidR="74B354EA" w:rsidRPr="00232C88">
              <w:rPr>
                <w:rFonts w:ascii="Times New Roman" w:hAnsi="Times New Roman" w:cs="Times New Roman"/>
                <w:sz w:val="24"/>
              </w:rPr>
              <w:t xml:space="preserve"> </w:t>
            </w:r>
            <w:r w:rsidR="4257A6BD" w:rsidRPr="00232C88">
              <w:rPr>
                <w:rFonts w:ascii="Times New Roman" w:hAnsi="Times New Roman" w:cs="Times New Roman"/>
                <w:sz w:val="24"/>
              </w:rPr>
              <w:t xml:space="preserve">Title III of </w:t>
            </w:r>
            <w:r w:rsidR="74B354EA" w:rsidRPr="00232C88">
              <w:rPr>
                <w:rFonts w:ascii="Times New Roman" w:hAnsi="Times New Roman" w:cs="Times New Roman"/>
                <w:sz w:val="24"/>
              </w:rPr>
              <w:t>Part Three</w:t>
            </w:r>
            <w:r w:rsidR="4257A6BD" w:rsidRPr="00232C88">
              <w:rPr>
                <w:rFonts w:ascii="Times New Roman" w:hAnsi="Times New Roman" w:cs="Times New Roman"/>
                <w:sz w:val="24"/>
              </w:rPr>
              <w:t xml:space="preserve"> </w:t>
            </w:r>
            <w:del w:id="181" w:author="Author">
              <w:r w:rsidRPr="00232C88" w:rsidDel="0097538A">
                <w:rPr>
                  <w:rFonts w:ascii="Times New Roman" w:hAnsi="Times New Roman" w:cs="Times New Roman"/>
                  <w:sz w:val="24"/>
                </w:rPr>
                <w:delText>CRR</w:delText>
              </w:r>
            </w:del>
            <w:ins w:id="182" w:author="Author">
              <w:r w:rsidR="68A4DA89" w:rsidRPr="00232C88">
                <w:rPr>
                  <w:rFonts w:ascii="Times New Roman" w:hAnsi="Times New Roman" w:cs="Times New Roman"/>
                  <w:sz w:val="24"/>
                </w:rPr>
                <w:t xml:space="preserve"> of Regulation (EU) No 575/2013</w:t>
              </w:r>
            </w:ins>
            <w:r w:rsidR="74B354EA" w:rsidRPr="00232C88">
              <w:rPr>
                <w:rFonts w:ascii="Times New Roman" w:hAnsi="Times New Roman" w:cs="Times New Roman"/>
                <w:sz w:val="24"/>
              </w:rPr>
              <w:t>.</w:t>
            </w:r>
          </w:p>
        </w:tc>
      </w:tr>
      <w:tr w:rsidR="00232C88" w:rsidRPr="00232C88" w14:paraId="396324D4" w14:textId="77777777" w:rsidTr="4D769726">
        <w:trPr>
          <w:trHeight w:val="557"/>
          <w:del w:id="183" w:author="Author"/>
        </w:trPr>
        <w:tc>
          <w:tcPr>
            <w:tcW w:w="1384" w:type="dxa"/>
          </w:tcPr>
          <w:p w14:paraId="0B756814" w14:textId="05764848" w:rsidR="004D588F" w:rsidRPr="00232C88" w:rsidRDefault="004D588F" w:rsidP="00355D90">
            <w:pPr>
              <w:pStyle w:val="Applicationdirecte"/>
              <w:spacing w:before="60"/>
              <w:jc w:val="center"/>
            </w:pPr>
            <w:del w:id="184" w:author="Author">
              <w:r w:rsidRPr="00232C88" w:rsidDel="0068628A">
                <w:delText>EU 2</w:delText>
              </w:r>
            </w:del>
            <w:ins w:id="185" w:author="Author">
              <w:del w:id="186" w:author="Author">
                <w:r w:rsidR="003C1B00" w:rsidRPr="00232C88" w:rsidDel="0068628A">
                  <w:delText>4</w:delText>
                </w:r>
              </w:del>
            </w:ins>
            <w:del w:id="187" w:author="Author">
              <w:r w:rsidR="00355D90" w:rsidRPr="00232C88" w:rsidDel="0068628A">
                <w:delText>3</w:delText>
              </w:r>
              <w:r w:rsidRPr="00232C88" w:rsidDel="0068628A">
                <w:delText>a</w:delText>
              </w:r>
            </w:del>
          </w:p>
        </w:tc>
        <w:tc>
          <w:tcPr>
            <w:tcW w:w="7655" w:type="dxa"/>
          </w:tcPr>
          <w:p w14:paraId="32266F94" w14:textId="60EA51F1" w:rsidR="004D588F" w:rsidRPr="00232C88" w:rsidDel="0068628A" w:rsidRDefault="004D588F" w:rsidP="004D588F">
            <w:pPr>
              <w:spacing w:before="60" w:after="120"/>
              <w:jc w:val="both"/>
              <w:rPr>
                <w:del w:id="188" w:author="Author"/>
                <w:rFonts w:ascii="Times New Roman" w:hAnsi="Times New Roman" w:cs="Times New Roman"/>
                <w:b/>
                <w:sz w:val="24"/>
              </w:rPr>
            </w:pPr>
            <w:del w:id="189" w:author="Author">
              <w:r w:rsidRPr="00232C88" w:rsidDel="0068628A">
                <w:rPr>
                  <w:rFonts w:ascii="Times New Roman" w:hAnsi="Times New Roman" w:cs="Times New Roman"/>
                  <w:b/>
                  <w:sz w:val="24"/>
                </w:rPr>
                <w:delText xml:space="preserve">Operational risk - Of which basic indicator approach </w:delText>
              </w:r>
            </w:del>
          </w:p>
          <w:p w14:paraId="07934FF8" w14:textId="3FBB2A4B" w:rsidR="004D588F" w:rsidRPr="00232C88" w:rsidRDefault="004D588F" w:rsidP="00601608">
            <w:pPr>
              <w:spacing w:before="60" w:after="120"/>
              <w:jc w:val="both"/>
              <w:rPr>
                <w:rFonts w:ascii="Times New Roman" w:hAnsi="Times New Roman" w:cs="Times New Roman"/>
                <w:sz w:val="24"/>
              </w:rPr>
            </w:pPr>
            <w:del w:id="190" w:author="Author">
              <w:r w:rsidRPr="00232C88" w:rsidDel="0068628A">
                <w:rPr>
                  <w:rFonts w:ascii="Times New Roman" w:hAnsi="Times New Roman" w:cs="Times New Roman"/>
                  <w:sz w:val="24"/>
                </w:rPr>
                <w:delText xml:space="preserve">REA and </w:delText>
              </w:r>
              <w:r w:rsidR="00003BF5" w:rsidRPr="00232C88" w:rsidDel="0068628A">
                <w:rPr>
                  <w:rFonts w:ascii="Times New Roman" w:hAnsi="Times New Roman" w:cs="Times New Roman"/>
                  <w:sz w:val="24"/>
                </w:rPr>
                <w:delText xml:space="preserve">own funds </w:delText>
              </w:r>
              <w:r w:rsidRPr="00232C88" w:rsidDel="0068628A">
                <w:rPr>
                  <w:rFonts w:ascii="Times New Roman" w:hAnsi="Times New Roman" w:cs="Times New Roman"/>
                  <w:sz w:val="24"/>
                </w:rPr>
                <w:delText xml:space="preserve">requirements calculated </w:delText>
              </w:r>
              <w:r w:rsidR="009D10AD" w:rsidRPr="00232C88" w:rsidDel="0068628A">
                <w:rPr>
                  <w:rFonts w:ascii="Times New Roman" w:hAnsi="Times New Roman" w:cs="Times New Roman"/>
                  <w:sz w:val="24"/>
                </w:rPr>
                <w:delText>in accordance with</w:delText>
              </w:r>
              <w:r w:rsidRPr="00232C88" w:rsidDel="0068628A">
                <w:rPr>
                  <w:rFonts w:ascii="Times New Roman" w:hAnsi="Times New Roman" w:cs="Times New Roman"/>
                  <w:sz w:val="24"/>
                </w:rPr>
                <w:delText xml:space="preserve"> </w:delText>
              </w:r>
              <w:r w:rsidR="00AD264A" w:rsidRPr="00232C88" w:rsidDel="0068628A">
                <w:rPr>
                  <w:rFonts w:ascii="Times New Roman" w:hAnsi="Times New Roman" w:cs="Times New Roman"/>
                  <w:sz w:val="24"/>
                </w:rPr>
                <w:delText xml:space="preserve">Chapter 2 of Title III of </w:delText>
              </w:r>
              <w:r w:rsidRPr="00232C88" w:rsidDel="0068628A">
                <w:rPr>
                  <w:rFonts w:ascii="Times New Roman" w:hAnsi="Times New Roman" w:cs="Times New Roman"/>
                  <w:sz w:val="24"/>
                </w:rPr>
                <w:delText>Part Three</w:delText>
              </w:r>
              <w:r w:rsidR="00AD264A" w:rsidRPr="00232C88" w:rsidDel="0068628A">
                <w:rPr>
                  <w:rFonts w:ascii="Times New Roman" w:hAnsi="Times New Roman" w:cs="Times New Roman"/>
                  <w:sz w:val="24"/>
                </w:rPr>
                <w:delText xml:space="preserve"> </w:delText>
              </w:r>
              <w:r w:rsidR="0097538A" w:rsidRPr="00232C88" w:rsidDel="0068628A">
                <w:rPr>
                  <w:rFonts w:ascii="Times New Roman" w:hAnsi="Times New Roman" w:cs="Times New Roman"/>
                  <w:sz w:val="24"/>
                </w:rPr>
                <w:delText>CRR</w:delText>
              </w:r>
              <w:r w:rsidRPr="00232C88" w:rsidDel="0068628A">
                <w:rPr>
                  <w:rFonts w:ascii="Times New Roman" w:hAnsi="Times New Roman" w:cs="Times New Roman"/>
                  <w:sz w:val="24"/>
                </w:rPr>
                <w:delText>.</w:delText>
              </w:r>
            </w:del>
          </w:p>
        </w:tc>
      </w:tr>
      <w:tr w:rsidR="00232C88" w:rsidRPr="00232C88" w14:paraId="374612B0" w14:textId="77777777" w:rsidTr="4D769726">
        <w:trPr>
          <w:trHeight w:val="557"/>
          <w:del w:id="191" w:author="Author"/>
        </w:trPr>
        <w:tc>
          <w:tcPr>
            <w:tcW w:w="1384" w:type="dxa"/>
          </w:tcPr>
          <w:p w14:paraId="0801631A" w14:textId="425316F6" w:rsidR="004D588F" w:rsidRPr="00232C88" w:rsidRDefault="004D588F" w:rsidP="004D588F">
            <w:pPr>
              <w:pStyle w:val="Applicationdirecte"/>
              <w:spacing w:before="60"/>
              <w:jc w:val="center"/>
            </w:pPr>
            <w:del w:id="192" w:author="Author">
              <w:r w:rsidRPr="00232C88" w:rsidDel="0068628A">
                <w:delText>EU 2</w:delText>
              </w:r>
            </w:del>
            <w:ins w:id="193" w:author="Author">
              <w:del w:id="194" w:author="Author">
                <w:r w:rsidR="00015C54" w:rsidRPr="00232C88" w:rsidDel="0068628A">
                  <w:delText>4</w:delText>
                </w:r>
              </w:del>
            </w:ins>
            <w:del w:id="195" w:author="Author">
              <w:r w:rsidR="00355D90" w:rsidRPr="00232C88" w:rsidDel="0068628A">
                <w:delText>3</w:delText>
              </w:r>
              <w:r w:rsidRPr="00232C88" w:rsidDel="0068628A">
                <w:delText>b</w:delText>
              </w:r>
            </w:del>
          </w:p>
        </w:tc>
        <w:tc>
          <w:tcPr>
            <w:tcW w:w="7655" w:type="dxa"/>
          </w:tcPr>
          <w:p w14:paraId="38439BD6" w14:textId="420BC300" w:rsidR="004D588F" w:rsidRPr="00232C88" w:rsidDel="0068628A" w:rsidRDefault="004D588F" w:rsidP="004D588F">
            <w:pPr>
              <w:spacing w:before="60" w:after="120"/>
              <w:jc w:val="both"/>
              <w:rPr>
                <w:del w:id="196" w:author="Author"/>
                <w:rFonts w:ascii="Times New Roman" w:hAnsi="Times New Roman" w:cs="Times New Roman"/>
                <w:b/>
                <w:sz w:val="24"/>
              </w:rPr>
            </w:pPr>
            <w:del w:id="197" w:author="Author">
              <w:r w:rsidRPr="00232C88" w:rsidDel="0068628A">
                <w:rPr>
                  <w:rFonts w:ascii="Times New Roman" w:hAnsi="Times New Roman" w:cs="Times New Roman"/>
                  <w:b/>
                  <w:sz w:val="24"/>
                </w:rPr>
                <w:delText xml:space="preserve">Operational risk - Of which standardised approach </w:delText>
              </w:r>
            </w:del>
          </w:p>
          <w:p w14:paraId="14BE2DD9" w14:textId="33C05AD9" w:rsidR="004D588F" w:rsidRPr="00232C88" w:rsidRDefault="004D588F" w:rsidP="00601608">
            <w:pPr>
              <w:spacing w:before="60" w:after="120"/>
              <w:jc w:val="both"/>
              <w:rPr>
                <w:rFonts w:ascii="Times New Roman" w:hAnsi="Times New Roman" w:cs="Times New Roman"/>
                <w:sz w:val="24"/>
              </w:rPr>
            </w:pPr>
            <w:del w:id="198" w:author="Author">
              <w:r w:rsidRPr="00232C88" w:rsidDel="0068628A">
                <w:rPr>
                  <w:rFonts w:ascii="Times New Roman" w:hAnsi="Times New Roman" w:cs="Times New Roman"/>
                  <w:sz w:val="24"/>
                </w:rPr>
                <w:delText xml:space="preserve">REA and </w:delText>
              </w:r>
              <w:r w:rsidR="00003BF5" w:rsidRPr="00232C88" w:rsidDel="0068628A">
                <w:rPr>
                  <w:rFonts w:ascii="Times New Roman" w:hAnsi="Times New Roman" w:cs="Times New Roman"/>
                  <w:sz w:val="24"/>
                </w:rPr>
                <w:delText xml:space="preserve">own funds </w:delText>
              </w:r>
              <w:r w:rsidRPr="00232C88" w:rsidDel="0068628A">
                <w:rPr>
                  <w:rFonts w:ascii="Times New Roman" w:hAnsi="Times New Roman" w:cs="Times New Roman"/>
                  <w:sz w:val="24"/>
                </w:rPr>
                <w:delText xml:space="preserve">requirements calculated </w:delText>
              </w:r>
              <w:r w:rsidR="009D10AD" w:rsidRPr="00232C88" w:rsidDel="0068628A">
                <w:rPr>
                  <w:rFonts w:ascii="Times New Roman" w:hAnsi="Times New Roman" w:cs="Times New Roman"/>
                  <w:sz w:val="24"/>
                </w:rPr>
                <w:delText>in accordance with</w:delText>
              </w:r>
              <w:r w:rsidRPr="00232C88" w:rsidDel="0068628A">
                <w:rPr>
                  <w:rFonts w:ascii="Times New Roman" w:hAnsi="Times New Roman" w:cs="Times New Roman"/>
                  <w:sz w:val="24"/>
                </w:rPr>
                <w:delText xml:space="preserve"> </w:delText>
              </w:r>
              <w:r w:rsidR="00AD264A" w:rsidRPr="00232C88" w:rsidDel="0068628A">
                <w:rPr>
                  <w:rFonts w:ascii="Times New Roman" w:hAnsi="Times New Roman" w:cs="Times New Roman"/>
                  <w:sz w:val="24"/>
                </w:rPr>
                <w:delText xml:space="preserve">Chapter 3 of Title III of </w:delText>
              </w:r>
              <w:r w:rsidRPr="00232C88" w:rsidDel="0068628A">
                <w:rPr>
                  <w:rFonts w:ascii="Times New Roman" w:hAnsi="Times New Roman" w:cs="Times New Roman"/>
                  <w:sz w:val="24"/>
                </w:rPr>
                <w:delText>Part Three</w:delText>
              </w:r>
              <w:r w:rsidR="00AD264A" w:rsidRPr="00232C88" w:rsidDel="0068628A">
                <w:rPr>
                  <w:rFonts w:ascii="Times New Roman" w:hAnsi="Times New Roman" w:cs="Times New Roman"/>
                  <w:sz w:val="24"/>
                </w:rPr>
                <w:delText xml:space="preserve"> </w:delText>
              </w:r>
              <w:r w:rsidR="0097538A" w:rsidRPr="00232C88" w:rsidDel="0068628A">
                <w:rPr>
                  <w:rFonts w:ascii="Times New Roman" w:hAnsi="Times New Roman" w:cs="Times New Roman"/>
                  <w:sz w:val="24"/>
                </w:rPr>
                <w:delText>CRR</w:delText>
              </w:r>
              <w:r w:rsidRPr="00232C88" w:rsidDel="0068628A">
                <w:rPr>
                  <w:rFonts w:ascii="Times New Roman" w:hAnsi="Times New Roman" w:cs="Times New Roman"/>
                  <w:sz w:val="24"/>
                </w:rPr>
                <w:delText>.</w:delText>
              </w:r>
            </w:del>
          </w:p>
        </w:tc>
      </w:tr>
      <w:tr w:rsidR="00232C88" w:rsidRPr="00232C88" w14:paraId="48172210" w14:textId="77777777" w:rsidTr="4D769726">
        <w:trPr>
          <w:trHeight w:val="557"/>
          <w:del w:id="199" w:author="Author"/>
        </w:trPr>
        <w:tc>
          <w:tcPr>
            <w:tcW w:w="1384" w:type="dxa"/>
          </w:tcPr>
          <w:p w14:paraId="73D93B72" w14:textId="54CA1849" w:rsidR="004D588F" w:rsidRPr="00232C88" w:rsidRDefault="004D588F" w:rsidP="004D588F">
            <w:pPr>
              <w:pStyle w:val="Applicationdirecte"/>
              <w:spacing w:before="60"/>
              <w:jc w:val="center"/>
            </w:pPr>
            <w:del w:id="200" w:author="Author">
              <w:r w:rsidRPr="00232C88" w:rsidDel="0068628A">
                <w:delText>EU 2</w:delText>
              </w:r>
            </w:del>
            <w:ins w:id="201" w:author="Author">
              <w:del w:id="202" w:author="Author">
                <w:r w:rsidR="00015C54" w:rsidRPr="00232C88" w:rsidDel="0068628A">
                  <w:delText>4</w:delText>
                </w:r>
              </w:del>
            </w:ins>
            <w:del w:id="203" w:author="Author">
              <w:r w:rsidR="00355D90" w:rsidRPr="00232C88" w:rsidDel="0068628A">
                <w:delText>3</w:delText>
              </w:r>
              <w:r w:rsidRPr="00232C88" w:rsidDel="0068628A">
                <w:delText>c</w:delText>
              </w:r>
            </w:del>
          </w:p>
        </w:tc>
        <w:tc>
          <w:tcPr>
            <w:tcW w:w="7655" w:type="dxa"/>
          </w:tcPr>
          <w:p w14:paraId="6FCA860A" w14:textId="3094F1C4" w:rsidR="004D588F" w:rsidRPr="00232C88" w:rsidDel="0068628A" w:rsidRDefault="004D588F" w:rsidP="004D588F">
            <w:pPr>
              <w:spacing w:before="60" w:after="120"/>
              <w:jc w:val="both"/>
              <w:rPr>
                <w:del w:id="204" w:author="Author"/>
                <w:rFonts w:ascii="Times New Roman" w:hAnsi="Times New Roman" w:cs="Times New Roman"/>
                <w:b/>
                <w:sz w:val="24"/>
              </w:rPr>
            </w:pPr>
            <w:del w:id="205" w:author="Author">
              <w:r w:rsidRPr="00232C88" w:rsidDel="0068628A">
                <w:rPr>
                  <w:rFonts w:ascii="Times New Roman" w:hAnsi="Times New Roman" w:cs="Times New Roman"/>
                  <w:b/>
                  <w:sz w:val="24"/>
                </w:rPr>
                <w:delText xml:space="preserve">Operational risk - Of which advanced measurement approach </w:delText>
              </w:r>
            </w:del>
          </w:p>
          <w:p w14:paraId="478510C3" w14:textId="79A6E60F" w:rsidR="004D588F" w:rsidRPr="00232C88" w:rsidRDefault="004D588F" w:rsidP="00601608">
            <w:pPr>
              <w:spacing w:before="60" w:after="120"/>
              <w:jc w:val="both"/>
              <w:rPr>
                <w:rFonts w:ascii="Times New Roman" w:hAnsi="Times New Roman" w:cs="Times New Roman"/>
                <w:sz w:val="24"/>
              </w:rPr>
            </w:pPr>
            <w:del w:id="206" w:author="Author">
              <w:r w:rsidRPr="00232C88" w:rsidDel="0068628A">
                <w:rPr>
                  <w:rFonts w:ascii="Times New Roman" w:hAnsi="Times New Roman" w:cs="Times New Roman"/>
                  <w:sz w:val="24"/>
                </w:rPr>
                <w:delText xml:space="preserve">REA and </w:delText>
              </w:r>
              <w:r w:rsidR="00003BF5" w:rsidRPr="00232C88" w:rsidDel="0068628A">
                <w:rPr>
                  <w:rFonts w:ascii="Times New Roman" w:hAnsi="Times New Roman" w:cs="Times New Roman"/>
                  <w:sz w:val="24"/>
                </w:rPr>
                <w:delText xml:space="preserve">own funds </w:delText>
              </w:r>
              <w:r w:rsidRPr="00232C88" w:rsidDel="0068628A">
                <w:rPr>
                  <w:rFonts w:ascii="Times New Roman" w:hAnsi="Times New Roman" w:cs="Times New Roman"/>
                  <w:sz w:val="24"/>
                </w:rPr>
                <w:delText xml:space="preserve">requirements calculated </w:delText>
              </w:r>
              <w:r w:rsidR="009D10AD" w:rsidRPr="00232C88" w:rsidDel="0068628A">
                <w:rPr>
                  <w:rFonts w:ascii="Times New Roman" w:hAnsi="Times New Roman" w:cs="Times New Roman"/>
                  <w:sz w:val="24"/>
                </w:rPr>
                <w:delText>in accordance with</w:delText>
              </w:r>
              <w:r w:rsidRPr="00232C88" w:rsidDel="0068628A">
                <w:rPr>
                  <w:rFonts w:ascii="Times New Roman" w:hAnsi="Times New Roman" w:cs="Times New Roman"/>
                  <w:sz w:val="24"/>
                </w:rPr>
                <w:delText xml:space="preserve"> </w:delText>
              </w:r>
              <w:r w:rsidR="00AD264A" w:rsidRPr="00232C88" w:rsidDel="0068628A">
                <w:rPr>
                  <w:rFonts w:ascii="Times New Roman" w:hAnsi="Times New Roman" w:cs="Times New Roman"/>
                  <w:sz w:val="24"/>
                </w:rPr>
                <w:delText xml:space="preserve">Chapter 4 of Title III of </w:delText>
              </w:r>
              <w:r w:rsidRPr="00232C88" w:rsidDel="0068628A">
                <w:rPr>
                  <w:rFonts w:ascii="Times New Roman" w:hAnsi="Times New Roman" w:cs="Times New Roman"/>
                  <w:sz w:val="24"/>
                </w:rPr>
                <w:delText>Part Three</w:delText>
              </w:r>
              <w:r w:rsidR="00AD264A" w:rsidRPr="00232C88" w:rsidDel="0068628A">
                <w:rPr>
                  <w:rFonts w:ascii="Times New Roman" w:hAnsi="Times New Roman" w:cs="Times New Roman"/>
                  <w:sz w:val="24"/>
                </w:rPr>
                <w:delText xml:space="preserve"> </w:delText>
              </w:r>
              <w:r w:rsidR="0097538A" w:rsidRPr="00232C88" w:rsidDel="0068628A">
                <w:rPr>
                  <w:rFonts w:ascii="Times New Roman" w:hAnsi="Times New Roman" w:cs="Times New Roman"/>
                  <w:sz w:val="24"/>
                </w:rPr>
                <w:delText>CRR</w:delText>
              </w:r>
              <w:r w:rsidRPr="00232C88" w:rsidDel="0068628A">
                <w:rPr>
                  <w:rFonts w:ascii="Times New Roman" w:hAnsi="Times New Roman" w:cs="Times New Roman"/>
                  <w:sz w:val="24"/>
                </w:rPr>
                <w:delText>.</w:delText>
              </w:r>
            </w:del>
          </w:p>
        </w:tc>
      </w:tr>
      <w:tr w:rsidR="00232C88" w:rsidRPr="00232C88" w14:paraId="19C94D76" w14:textId="77777777" w:rsidTr="4D769726">
        <w:trPr>
          <w:trHeight w:val="557"/>
          <w:ins w:id="207" w:author="Author"/>
        </w:trPr>
        <w:tc>
          <w:tcPr>
            <w:tcW w:w="1384" w:type="dxa"/>
          </w:tcPr>
          <w:p w14:paraId="0A5E81F6" w14:textId="1552A1E9" w:rsidR="00797C68" w:rsidRPr="00232C88" w:rsidRDefault="00797C68" w:rsidP="001C2D18">
            <w:pPr>
              <w:pStyle w:val="Applicationdirecte"/>
              <w:spacing w:before="60"/>
              <w:jc w:val="center"/>
              <w:rPr>
                <w:ins w:id="208" w:author="Author"/>
              </w:rPr>
            </w:pPr>
            <w:ins w:id="209" w:author="Author">
              <w:r w:rsidRPr="00232C88">
                <w:t>EU 24a</w:t>
              </w:r>
            </w:ins>
          </w:p>
        </w:tc>
        <w:tc>
          <w:tcPr>
            <w:tcW w:w="7655" w:type="dxa"/>
          </w:tcPr>
          <w:p w14:paraId="13B64018" w14:textId="77777777" w:rsidR="00797C68" w:rsidRPr="00232C88" w:rsidRDefault="00797C68" w:rsidP="001C2D18">
            <w:pPr>
              <w:spacing w:before="60" w:after="120"/>
              <w:jc w:val="both"/>
              <w:rPr>
                <w:ins w:id="210" w:author="Author"/>
                <w:rFonts w:ascii="Times New Roman" w:hAnsi="Times New Roman" w:cs="Times New Roman"/>
                <w:b/>
                <w:sz w:val="24"/>
              </w:rPr>
            </w:pPr>
            <w:ins w:id="211" w:author="Author">
              <w:r w:rsidRPr="00232C88">
                <w:rPr>
                  <w:rFonts w:ascii="Times New Roman" w:hAnsi="Times New Roman" w:cs="Times New Roman"/>
                  <w:b/>
                  <w:sz w:val="24"/>
                </w:rPr>
                <w:t xml:space="preserve">Exposures to crypto-assets </w:t>
              </w:r>
            </w:ins>
          </w:p>
          <w:p w14:paraId="66AC7A81" w14:textId="4CE1C0D1" w:rsidR="00797C68" w:rsidRPr="00232C88" w:rsidRDefault="00797C68" w:rsidP="001C2D18">
            <w:pPr>
              <w:spacing w:before="60" w:after="120"/>
              <w:jc w:val="both"/>
              <w:rPr>
                <w:ins w:id="212" w:author="Author"/>
                <w:rFonts w:ascii="Times New Roman" w:hAnsi="Times New Roman" w:cs="Times New Roman"/>
                <w:bCs/>
                <w:sz w:val="24"/>
              </w:rPr>
            </w:pPr>
            <w:ins w:id="213" w:author="Author">
              <w:r w:rsidRPr="00232C88">
                <w:rPr>
                  <w:rFonts w:ascii="Times New Roman" w:hAnsi="Times New Roman" w:cs="Times New Roman"/>
                  <w:bCs/>
                  <w:sz w:val="24"/>
                </w:rPr>
                <w:t xml:space="preserve">RWEA and own funds requirements calculated in accordance with the transitional prudential treatment referred to in Article 501d(2) </w:t>
              </w:r>
              <w:r w:rsidRPr="00232C88">
                <w:rPr>
                  <w:rFonts w:ascii="Times New Roman" w:hAnsi="Times New Roman" w:cs="Times New Roman"/>
                  <w:sz w:val="24"/>
                </w:rPr>
                <w:t>of Regulation (EU) No 575/2013.</w:t>
              </w:r>
            </w:ins>
          </w:p>
        </w:tc>
      </w:tr>
      <w:tr w:rsidR="00232C88" w:rsidRPr="00232C88" w14:paraId="76248997" w14:textId="77777777" w:rsidTr="4D769726">
        <w:trPr>
          <w:trHeight w:val="557"/>
        </w:trPr>
        <w:tc>
          <w:tcPr>
            <w:tcW w:w="1384" w:type="dxa"/>
          </w:tcPr>
          <w:p w14:paraId="0E30EA32" w14:textId="134DD625" w:rsidR="00355D90" w:rsidRPr="00232C88" w:rsidRDefault="69048C70" w:rsidP="001C2D18">
            <w:pPr>
              <w:pStyle w:val="Applicationdirecte"/>
              <w:spacing w:before="60"/>
              <w:jc w:val="center"/>
            </w:pPr>
            <w:r w:rsidRPr="00232C88">
              <w:t xml:space="preserve"> </w:t>
            </w:r>
            <w:r w:rsidR="75D0C967" w:rsidRPr="00232C88">
              <w:t>2</w:t>
            </w:r>
            <w:ins w:id="214" w:author="Author">
              <w:r w:rsidR="5CD3BA00" w:rsidRPr="00232C88">
                <w:t>5</w:t>
              </w:r>
            </w:ins>
            <w:del w:id="215" w:author="Author">
              <w:r w:rsidR="00355D90" w:rsidRPr="00232C88" w:rsidDel="69048C70">
                <w:delText>4</w:delText>
              </w:r>
            </w:del>
          </w:p>
        </w:tc>
        <w:tc>
          <w:tcPr>
            <w:tcW w:w="7655" w:type="dxa"/>
          </w:tcPr>
          <w:p w14:paraId="46C5B971" w14:textId="03E962D8" w:rsidR="00355D90" w:rsidRPr="00232C88" w:rsidRDefault="00355D90" w:rsidP="001C2D18">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Amount below the thresholds for deduction (subject to 250% risk weight) </w:t>
            </w:r>
          </w:p>
          <w:p w14:paraId="2A67FBCB" w14:textId="469290B2" w:rsidR="00355D90" w:rsidRPr="00232C88" w:rsidRDefault="00355D90" w:rsidP="001C2D18">
            <w:pPr>
              <w:spacing w:before="60" w:after="120"/>
              <w:jc w:val="both"/>
              <w:rPr>
                <w:rFonts w:ascii="Times New Roman" w:hAnsi="Times New Roman" w:cs="Times New Roman"/>
                <w:sz w:val="24"/>
              </w:rPr>
            </w:pPr>
            <w:r w:rsidRPr="00232C88">
              <w:rPr>
                <w:rFonts w:ascii="Times New Roman" w:hAnsi="Times New Roman" w:cs="Times New Roman"/>
                <w:sz w:val="24"/>
              </w:rPr>
              <w:t xml:space="preserve">The amount </w:t>
            </w:r>
            <w:r w:rsidR="002635C4" w:rsidRPr="00232C88">
              <w:rPr>
                <w:rFonts w:ascii="Times New Roman" w:hAnsi="Times New Roman" w:cs="Times New Roman"/>
                <w:sz w:val="24"/>
              </w:rPr>
              <w:t xml:space="preserve">shall </w:t>
            </w:r>
            <w:r w:rsidRPr="00232C88">
              <w:rPr>
                <w:rFonts w:ascii="Times New Roman" w:hAnsi="Times New Roman" w:cs="Times New Roman"/>
                <w:sz w:val="24"/>
              </w:rPr>
              <w:t xml:space="preserve">correspond to </w:t>
            </w:r>
            <w:r w:rsidR="00DE70B4" w:rsidRPr="00232C88">
              <w:rPr>
                <w:rFonts w:ascii="Times New Roman" w:hAnsi="Times New Roman" w:cs="Times New Roman"/>
                <w:sz w:val="24"/>
              </w:rPr>
              <w:t xml:space="preserve">the sum of amounts of the </w:t>
            </w:r>
            <w:r w:rsidRPr="00232C88">
              <w:rPr>
                <w:rFonts w:ascii="Times New Roman" w:hAnsi="Times New Roman" w:cs="Times New Roman"/>
                <w:sz w:val="24"/>
              </w:rPr>
              <w:t>items subject to a 250% risk weight</w:t>
            </w:r>
            <w:r w:rsidR="00DE70B4" w:rsidRPr="00232C88">
              <w:rPr>
                <w:rFonts w:ascii="Times New Roman" w:hAnsi="Times New Roman" w:cs="Times New Roman"/>
                <w:sz w:val="24"/>
              </w:rPr>
              <w:t xml:space="preserve"> referred to in</w:t>
            </w:r>
            <w:r w:rsidRPr="00232C88">
              <w:rPr>
                <w:rFonts w:ascii="Times New Roman" w:hAnsi="Times New Roman" w:cs="Times New Roman"/>
                <w:sz w:val="24"/>
              </w:rPr>
              <w:t xml:space="preserve"> Article 48</w:t>
            </w:r>
            <w:r w:rsidR="00A146D1" w:rsidRPr="00232C88">
              <w:rPr>
                <w:rFonts w:ascii="Times New Roman" w:hAnsi="Times New Roman" w:cs="Times New Roman"/>
                <w:sz w:val="24"/>
              </w:rPr>
              <w:t>(</w:t>
            </w:r>
            <w:r w:rsidRPr="00232C88">
              <w:rPr>
                <w:rFonts w:ascii="Times New Roman" w:hAnsi="Times New Roman" w:cs="Times New Roman"/>
                <w:sz w:val="24"/>
              </w:rPr>
              <w:t>4</w:t>
            </w:r>
            <w:r w:rsidR="00A146D1" w:rsidRPr="00232C88">
              <w:rPr>
                <w:rFonts w:ascii="Times New Roman" w:hAnsi="Times New Roman" w:cs="Times New Roman"/>
                <w:sz w:val="24"/>
              </w:rPr>
              <w:t>)</w:t>
            </w:r>
            <w:ins w:id="216" w:author="Author">
              <w:r w:rsidR="006672B7" w:rsidRPr="00232C88">
                <w:rPr>
                  <w:rFonts w:ascii="Times New Roman" w:hAnsi="Times New Roman" w:cs="Times New Roman"/>
                  <w:sz w:val="24"/>
                </w:rPr>
                <w:t xml:space="preserve"> of</w:t>
              </w:r>
            </w:ins>
            <w:r w:rsidR="00A146D1" w:rsidRPr="00232C88">
              <w:rPr>
                <w:rFonts w:ascii="Times New Roman" w:hAnsi="Times New Roman" w:cs="Times New Roman"/>
                <w:sz w:val="24"/>
              </w:rPr>
              <w:t xml:space="preserve"> </w:t>
            </w:r>
            <w:ins w:id="217" w:author="Author">
              <w:r w:rsidR="006672B7" w:rsidRPr="00232C88">
                <w:rPr>
                  <w:rFonts w:ascii="Times New Roman" w:hAnsi="Times New Roman" w:cs="Times New Roman"/>
                  <w:sz w:val="24"/>
                </w:rPr>
                <w:t xml:space="preserve">Regulation (EU) No </w:t>
              </w:r>
              <w:r w:rsidR="006672B7" w:rsidRPr="00232C88">
                <w:rPr>
                  <w:rFonts w:ascii="Times New Roman" w:hAnsi="Times New Roman" w:cs="Times New Roman"/>
                  <w:sz w:val="24"/>
                </w:rPr>
                <w:lastRenderedPageBreak/>
                <w:t>575/2013</w:t>
              </w:r>
            </w:ins>
            <w:del w:id="218" w:author="Author">
              <w:r w:rsidR="0097538A" w:rsidRPr="00232C88" w:rsidDel="006672B7">
                <w:rPr>
                  <w:rFonts w:ascii="Times New Roman" w:hAnsi="Times New Roman" w:cs="Times New Roman"/>
                  <w:sz w:val="24"/>
                </w:rPr>
                <w:delText>CRR</w:delText>
              </w:r>
              <w:r w:rsidRPr="00232C88" w:rsidDel="006672B7">
                <w:rPr>
                  <w:rFonts w:ascii="Times New Roman" w:hAnsi="Times New Roman" w:cs="Times New Roman"/>
                  <w:sz w:val="24"/>
                </w:rPr>
                <w:delText xml:space="preserve"> </w:delText>
              </w:r>
            </w:del>
            <w:r w:rsidRPr="00232C88">
              <w:rPr>
                <w:rFonts w:ascii="Times New Roman" w:hAnsi="Times New Roman" w:cs="Times New Roman"/>
                <w:sz w:val="24"/>
              </w:rPr>
              <w:t xml:space="preserve">after application of the 250% risk weight. </w:t>
            </w:r>
            <w:r w:rsidR="00704085" w:rsidRPr="00232C88">
              <w:rPr>
                <w:rFonts w:ascii="Times New Roman" w:hAnsi="Times New Roman" w:cs="Times New Roman"/>
                <w:sz w:val="24"/>
              </w:rPr>
              <w:t>Th</w:t>
            </w:r>
            <w:r w:rsidR="00DE70B4" w:rsidRPr="00232C88">
              <w:rPr>
                <w:rFonts w:ascii="Times New Roman" w:hAnsi="Times New Roman" w:cs="Times New Roman"/>
                <w:sz w:val="24"/>
              </w:rPr>
              <w:t>ose</w:t>
            </w:r>
            <w:r w:rsidR="00704085" w:rsidRPr="00232C88">
              <w:rPr>
                <w:rFonts w:ascii="Times New Roman" w:hAnsi="Times New Roman" w:cs="Times New Roman"/>
                <w:sz w:val="24"/>
              </w:rPr>
              <w:t xml:space="preserve"> amount</w:t>
            </w:r>
            <w:r w:rsidR="00DE70B4" w:rsidRPr="00232C88">
              <w:rPr>
                <w:rFonts w:ascii="Times New Roman" w:hAnsi="Times New Roman" w:cs="Times New Roman"/>
                <w:sz w:val="24"/>
              </w:rPr>
              <w:t>s</w:t>
            </w:r>
            <w:r w:rsidRPr="00232C88">
              <w:rPr>
                <w:rFonts w:ascii="Times New Roman" w:hAnsi="Times New Roman" w:cs="Times New Roman"/>
                <w:sz w:val="24"/>
              </w:rPr>
              <w:t xml:space="preserve"> include:</w:t>
            </w:r>
          </w:p>
          <w:p w14:paraId="7233691E" w14:textId="31630A61" w:rsidR="00355D90" w:rsidRPr="00232C88" w:rsidRDefault="00355D90" w:rsidP="00E70D84">
            <w:pPr>
              <w:pStyle w:val="ListParagraph"/>
              <w:numPr>
                <w:ilvl w:val="0"/>
                <w:numId w:val="16"/>
              </w:numPr>
              <w:spacing w:before="60" w:after="120"/>
              <w:jc w:val="both"/>
              <w:rPr>
                <w:rFonts w:ascii="Times New Roman" w:hAnsi="Times New Roman"/>
                <w:sz w:val="24"/>
              </w:rPr>
            </w:pPr>
            <w:r w:rsidRPr="00232C88">
              <w:rPr>
                <w:rFonts w:ascii="Times New Roman" w:hAnsi="Times New Roman"/>
                <w:sz w:val="24"/>
              </w:rPr>
              <w:t xml:space="preserve">deferred tax assets that are dependent on future profitability and arise from temporary differences, and in aggregate are equal to or less than 10 % of the Common Equity Tier 1 items of the institution calculated in accordance with </w:t>
            </w:r>
            <w:del w:id="219" w:author="Author">
              <w:r w:rsidR="00A146D1" w:rsidRPr="00232C88" w:rsidDel="00481C8A">
                <w:rPr>
                  <w:rFonts w:ascii="Times New Roman" w:hAnsi="Times New Roman"/>
                  <w:sz w:val="24"/>
                </w:rPr>
                <w:delText xml:space="preserve">point (a) of </w:delText>
              </w:r>
            </w:del>
            <w:r w:rsidRPr="00232C88">
              <w:rPr>
                <w:rFonts w:ascii="Times New Roman" w:hAnsi="Times New Roman"/>
                <w:sz w:val="24"/>
              </w:rPr>
              <w:t>Article 48(1)</w:t>
            </w:r>
            <w:ins w:id="220" w:author="Author">
              <w:r w:rsidR="00481C8A" w:rsidRPr="00232C88">
                <w:rPr>
                  <w:rFonts w:ascii="Times New Roman" w:hAnsi="Times New Roman"/>
                  <w:sz w:val="24"/>
                </w:rPr>
                <w:t>, point (a) of</w:t>
              </w:r>
            </w:ins>
            <w:r w:rsidR="00A146D1" w:rsidRPr="00232C88">
              <w:rPr>
                <w:rFonts w:ascii="Times New Roman" w:hAnsi="Times New Roman"/>
                <w:sz w:val="24"/>
              </w:rPr>
              <w:t xml:space="preserve"> </w:t>
            </w:r>
            <w:ins w:id="221" w:author="Author">
              <w:r w:rsidR="000A2CE0" w:rsidRPr="00232C88">
                <w:rPr>
                  <w:rFonts w:ascii="Times New Roman" w:hAnsi="Times New Roman"/>
                  <w:sz w:val="24"/>
                </w:rPr>
                <w:t>Regulation (EU) No 575/2013</w:t>
              </w:r>
            </w:ins>
            <w:del w:id="222" w:author="Author">
              <w:r w:rsidR="0097538A" w:rsidRPr="00232C88" w:rsidDel="000A2CE0">
                <w:rPr>
                  <w:rFonts w:ascii="Times New Roman" w:hAnsi="Times New Roman"/>
                  <w:sz w:val="24"/>
                </w:rPr>
                <w:delText>CRR</w:delText>
              </w:r>
            </w:del>
            <w:r w:rsidR="00232C88">
              <w:rPr>
                <w:rFonts w:ascii="Times New Roman" w:hAnsi="Times New Roman"/>
                <w:sz w:val="24"/>
              </w:rPr>
              <w:t>.</w:t>
            </w:r>
          </w:p>
          <w:p w14:paraId="3954A3F4" w14:textId="42935B47" w:rsidR="00355D90" w:rsidRPr="00232C88" w:rsidRDefault="00355D90" w:rsidP="000A2CE0">
            <w:pPr>
              <w:pStyle w:val="ListParagraph"/>
              <w:numPr>
                <w:ilvl w:val="0"/>
                <w:numId w:val="16"/>
              </w:numPr>
              <w:spacing w:before="60" w:after="120"/>
              <w:jc w:val="both"/>
              <w:rPr>
                <w:rFonts w:ascii="Times New Roman" w:hAnsi="Times New Roman"/>
                <w:sz w:val="24"/>
                <w:rPrChange w:id="223" w:author="Author">
                  <w:rPr/>
                </w:rPrChange>
              </w:rPr>
            </w:pPr>
            <w:r w:rsidRPr="00232C88">
              <w:rPr>
                <w:rFonts w:ascii="Times New Roman" w:hAnsi="Times New Roman"/>
                <w:sz w:val="24"/>
              </w:rPr>
              <w:t>significant investments in a financial sector entity, the direct, indirect and synthetic holdings of that institution of the Common Equity Tier 1 instruments of those entities that in aggregate are equal to</w:t>
            </w:r>
            <w:r w:rsidR="004B6869" w:rsidRPr="00232C88">
              <w:rPr>
                <w:rFonts w:ascii="Times New Roman" w:hAnsi="Times New Roman"/>
                <w:sz w:val="24"/>
              </w:rPr>
              <w:t>,</w:t>
            </w:r>
            <w:r w:rsidRPr="00232C88">
              <w:rPr>
                <w:rFonts w:ascii="Times New Roman" w:hAnsi="Times New Roman"/>
                <w:sz w:val="24"/>
              </w:rPr>
              <w:t xml:space="preserve"> or less than</w:t>
            </w:r>
            <w:r w:rsidR="004B6869" w:rsidRPr="00232C88">
              <w:rPr>
                <w:rFonts w:ascii="Times New Roman" w:hAnsi="Times New Roman"/>
                <w:sz w:val="24"/>
              </w:rPr>
              <w:t>,</w:t>
            </w:r>
            <w:r w:rsidRPr="00232C88">
              <w:rPr>
                <w:rFonts w:ascii="Times New Roman" w:hAnsi="Times New Roman"/>
                <w:sz w:val="24"/>
              </w:rPr>
              <w:t xml:space="preserve"> 10 % of the Common Equity Tier 1 items of the institution calculated in accordance with </w:t>
            </w:r>
            <w:del w:id="224" w:author="Author">
              <w:r w:rsidR="00A146D1" w:rsidRPr="00232C88" w:rsidDel="000A2CE0">
                <w:rPr>
                  <w:rFonts w:ascii="Times New Roman" w:hAnsi="Times New Roman"/>
                  <w:sz w:val="24"/>
                </w:rPr>
                <w:delText xml:space="preserve">point (b) of </w:delText>
              </w:r>
            </w:del>
            <w:r w:rsidRPr="00232C88">
              <w:rPr>
                <w:rFonts w:ascii="Times New Roman" w:hAnsi="Times New Roman"/>
                <w:sz w:val="24"/>
              </w:rPr>
              <w:t>Article 48(1)</w:t>
            </w:r>
            <w:ins w:id="225" w:author="Author">
              <w:r w:rsidR="000A2CE0" w:rsidRPr="00232C88">
                <w:rPr>
                  <w:rFonts w:ascii="Times New Roman" w:hAnsi="Times New Roman"/>
                  <w:sz w:val="24"/>
                </w:rPr>
                <w:t>,</w:t>
              </w:r>
            </w:ins>
            <w:r w:rsidRPr="00232C88">
              <w:rPr>
                <w:rFonts w:ascii="Times New Roman" w:hAnsi="Times New Roman"/>
                <w:sz w:val="24"/>
              </w:rPr>
              <w:t xml:space="preserve"> </w:t>
            </w:r>
            <w:ins w:id="226" w:author="Author">
              <w:r w:rsidR="000A2CE0" w:rsidRPr="00232C88">
                <w:rPr>
                  <w:rFonts w:ascii="Times New Roman" w:hAnsi="Times New Roman"/>
                  <w:sz w:val="24"/>
                </w:rPr>
                <w:t>point (b) of Regulation (EU) No 575/2013</w:t>
              </w:r>
              <w:r w:rsidR="008239CF" w:rsidRPr="00232C88">
                <w:rPr>
                  <w:rFonts w:ascii="Times New Roman" w:hAnsi="Times New Roman"/>
                  <w:sz w:val="24"/>
                </w:rPr>
                <w:t>.</w:t>
              </w:r>
            </w:ins>
            <w:del w:id="227" w:author="Author">
              <w:r w:rsidR="0097538A" w:rsidRPr="00232C88" w:rsidDel="000A2CE0">
                <w:rPr>
                  <w:rFonts w:ascii="Times New Roman" w:hAnsi="Times New Roman"/>
                  <w:sz w:val="24"/>
                </w:rPr>
                <w:delText>CRR</w:delText>
              </w:r>
            </w:del>
          </w:p>
          <w:p w14:paraId="6B4CA360" w14:textId="138451FC" w:rsidR="00355D90" w:rsidRPr="00232C88" w:rsidRDefault="00355D90" w:rsidP="00544FF5">
            <w:pPr>
              <w:spacing w:before="60" w:after="120"/>
              <w:jc w:val="both"/>
              <w:rPr>
                <w:rFonts w:ascii="Times New Roman" w:hAnsi="Times New Roman" w:cs="Times New Roman"/>
                <w:sz w:val="24"/>
              </w:rPr>
            </w:pPr>
            <w:r w:rsidRPr="00232C88">
              <w:rPr>
                <w:rFonts w:ascii="Times New Roman" w:hAnsi="Times New Roman" w:cs="Times New Roman"/>
                <w:sz w:val="24"/>
              </w:rPr>
              <w:t>Th</w:t>
            </w:r>
            <w:r w:rsidR="00704085" w:rsidRPr="00232C88">
              <w:rPr>
                <w:rFonts w:ascii="Times New Roman" w:hAnsi="Times New Roman" w:cs="Times New Roman"/>
                <w:sz w:val="24"/>
              </w:rPr>
              <w:t>e information in this</w:t>
            </w:r>
            <w:r w:rsidRPr="00232C88">
              <w:rPr>
                <w:rFonts w:ascii="Times New Roman" w:hAnsi="Times New Roman" w:cs="Times New Roman"/>
                <w:sz w:val="24"/>
              </w:rPr>
              <w:t xml:space="preserve"> row is disclosed for information </w:t>
            </w:r>
            <w:r w:rsidR="00F83D74" w:rsidRPr="00232C88">
              <w:rPr>
                <w:rFonts w:ascii="Times New Roman" w:hAnsi="Times New Roman" w:cs="Times New Roman"/>
                <w:sz w:val="24"/>
              </w:rPr>
              <w:t xml:space="preserve">purposes only </w:t>
            </w:r>
            <w:r w:rsidRPr="00232C88">
              <w:rPr>
                <w:rFonts w:ascii="Times New Roman" w:hAnsi="Times New Roman" w:cs="Times New Roman"/>
                <w:sz w:val="24"/>
              </w:rPr>
              <w:t>as the amo</w:t>
            </w:r>
            <w:r w:rsidR="006D48B6" w:rsidRPr="00232C88">
              <w:rPr>
                <w:rFonts w:ascii="Times New Roman" w:hAnsi="Times New Roman" w:cs="Times New Roman"/>
                <w:sz w:val="24"/>
              </w:rPr>
              <w:t>unt</w:t>
            </w:r>
            <w:r w:rsidRPr="00232C88">
              <w:rPr>
                <w:rFonts w:ascii="Times New Roman" w:hAnsi="Times New Roman" w:cs="Times New Roman"/>
                <w:sz w:val="24"/>
              </w:rPr>
              <w:t xml:space="preserve"> </w:t>
            </w:r>
            <w:r w:rsidR="00704085" w:rsidRPr="00232C88">
              <w:rPr>
                <w:rFonts w:ascii="Times New Roman" w:hAnsi="Times New Roman" w:cs="Times New Roman"/>
                <w:sz w:val="24"/>
              </w:rPr>
              <w:t>included</w:t>
            </w:r>
            <w:r w:rsidRPr="00232C88">
              <w:rPr>
                <w:rFonts w:ascii="Times New Roman" w:hAnsi="Times New Roman" w:cs="Times New Roman"/>
                <w:sz w:val="24"/>
              </w:rPr>
              <w:t xml:space="preserve"> here </w:t>
            </w:r>
            <w:r w:rsidR="006D48B6" w:rsidRPr="00232C88">
              <w:rPr>
                <w:rFonts w:ascii="Times New Roman" w:hAnsi="Times New Roman" w:cs="Times New Roman"/>
                <w:sz w:val="24"/>
              </w:rPr>
              <w:t>is</w:t>
            </w:r>
            <w:r w:rsidRPr="00232C88">
              <w:rPr>
                <w:rFonts w:ascii="Times New Roman" w:hAnsi="Times New Roman" w:cs="Times New Roman"/>
                <w:sz w:val="24"/>
              </w:rPr>
              <w:t xml:space="preserve"> also </w:t>
            </w:r>
            <w:r w:rsidR="00704085" w:rsidRPr="00232C88">
              <w:rPr>
                <w:rFonts w:ascii="Times New Roman" w:hAnsi="Times New Roman" w:cs="Times New Roman"/>
                <w:sz w:val="24"/>
              </w:rPr>
              <w:t>included</w:t>
            </w:r>
            <w:r w:rsidRPr="00232C88">
              <w:rPr>
                <w:rFonts w:ascii="Times New Roman" w:hAnsi="Times New Roman" w:cs="Times New Roman"/>
                <w:sz w:val="24"/>
              </w:rPr>
              <w:t xml:space="preserve"> in row 1, where institutions are asked to </w:t>
            </w:r>
            <w:r w:rsidR="00704085" w:rsidRPr="00232C88">
              <w:rPr>
                <w:rFonts w:ascii="Times New Roman" w:hAnsi="Times New Roman" w:cs="Times New Roman"/>
                <w:sz w:val="24"/>
              </w:rPr>
              <w:t>disclose</w:t>
            </w:r>
            <w:r w:rsidR="006D48B6" w:rsidRPr="00232C88">
              <w:rPr>
                <w:rFonts w:ascii="Times New Roman" w:hAnsi="Times New Roman" w:cs="Times New Roman"/>
                <w:sz w:val="24"/>
              </w:rPr>
              <w:t xml:space="preserve"> informa</w:t>
            </w:r>
            <w:r w:rsidRPr="00232C88">
              <w:rPr>
                <w:rFonts w:ascii="Times New Roman" w:hAnsi="Times New Roman" w:cs="Times New Roman"/>
                <w:sz w:val="24"/>
              </w:rPr>
              <w:t>tion on credit risk</w:t>
            </w:r>
            <w:r w:rsidR="00704085" w:rsidRPr="00232C88">
              <w:rPr>
                <w:rFonts w:ascii="Times New Roman" w:hAnsi="Times New Roman" w:cs="Times New Roman"/>
                <w:sz w:val="24"/>
              </w:rPr>
              <w:t>.</w:t>
            </w:r>
          </w:p>
        </w:tc>
      </w:tr>
      <w:tr w:rsidR="00232C88" w:rsidRPr="00232C88" w14:paraId="166F9B3D" w14:textId="77777777" w:rsidTr="4D769726">
        <w:trPr>
          <w:trHeight w:val="557"/>
          <w:del w:id="228" w:author="Author"/>
        </w:trPr>
        <w:tc>
          <w:tcPr>
            <w:tcW w:w="1384" w:type="dxa"/>
          </w:tcPr>
          <w:p w14:paraId="72BF5F76" w14:textId="525018EE" w:rsidR="00601608" w:rsidRPr="00232C88" w:rsidRDefault="6AA8856B" w:rsidP="00601608">
            <w:pPr>
              <w:pStyle w:val="Applicationdirecte"/>
              <w:spacing w:before="60"/>
              <w:jc w:val="center"/>
            </w:pPr>
            <w:del w:id="229" w:author="Author">
              <w:r w:rsidRPr="00232C88" w:rsidDel="00DA1750">
                <w:lastRenderedPageBreak/>
                <w:delText>2</w:delText>
              </w:r>
            </w:del>
            <w:ins w:id="230" w:author="Author">
              <w:del w:id="231" w:author="Author">
                <w:r w:rsidR="2D69FF0F" w:rsidRPr="00232C88" w:rsidDel="00DA1750">
                  <w:delText>6</w:delText>
                </w:r>
              </w:del>
            </w:ins>
            <w:del w:id="232" w:author="Author">
              <w:r w:rsidR="00601608" w:rsidRPr="00232C88" w:rsidDel="00DA1750">
                <w:delText>5</w:delText>
              </w:r>
            </w:del>
          </w:p>
        </w:tc>
        <w:tc>
          <w:tcPr>
            <w:tcW w:w="7655" w:type="dxa"/>
          </w:tcPr>
          <w:p w14:paraId="32BE2A94" w14:textId="5363E190" w:rsidR="00601608" w:rsidRPr="00232C88" w:rsidRDefault="00601608" w:rsidP="00601608">
            <w:pPr>
              <w:spacing w:before="60" w:after="120"/>
              <w:jc w:val="both"/>
              <w:rPr>
                <w:rFonts w:ascii="Times New Roman" w:hAnsi="Times New Roman" w:cs="Times New Roman"/>
                <w:sz w:val="24"/>
              </w:rPr>
            </w:pPr>
            <w:del w:id="233" w:author="Author">
              <w:r w:rsidRPr="00232C88" w:rsidDel="00DA1750">
                <w:rPr>
                  <w:rFonts w:ascii="Times New Roman" w:hAnsi="Times New Roman" w:cs="Times New Roman"/>
                  <w:sz w:val="24"/>
                </w:rPr>
                <w:delText>Not applicable</w:delText>
              </w:r>
            </w:del>
          </w:p>
        </w:tc>
      </w:tr>
      <w:tr w:rsidR="00232C88" w:rsidRPr="00232C88" w14:paraId="7B789CB1" w14:textId="77777777" w:rsidTr="4D769726">
        <w:trPr>
          <w:trHeight w:val="557"/>
        </w:trPr>
        <w:tc>
          <w:tcPr>
            <w:tcW w:w="1384" w:type="dxa"/>
          </w:tcPr>
          <w:p w14:paraId="3A10A9D0" w14:textId="77777777" w:rsidR="00601608" w:rsidRPr="00232C88" w:rsidRDefault="00601608" w:rsidP="00601608">
            <w:pPr>
              <w:pStyle w:val="Applicationdirecte"/>
              <w:spacing w:before="60"/>
              <w:jc w:val="center"/>
            </w:pPr>
            <w:r w:rsidRPr="00232C88">
              <w:t>26</w:t>
            </w:r>
          </w:p>
        </w:tc>
        <w:tc>
          <w:tcPr>
            <w:tcW w:w="7655" w:type="dxa"/>
          </w:tcPr>
          <w:p w14:paraId="0587E271" w14:textId="6E8C6656" w:rsidR="00601608" w:rsidRPr="00232C88" w:rsidRDefault="00601608" w:rsidP="7A5B4152">
            <w:pPr>
              <w:spacing w:before="60" w:after="120"/>
              <w:jc w:val="both"/>
              <w:rPr>
                <w:ins w:id="234" w:author="Author"/>
                <w:del w:id="235" w:author="Author"/>
                <w:rFonts w:ascii="Times New Roman" w:hAnsi="Times New Roman" w:cs="Times New Roman"/>
                <w:b/>
                <w:bCs/>
                <w:sz w:val="24"/>
              </w:rPr>
            </w:pPr>
            <w:del w:id="236" w:author="Author">
              <w:r w:rsidRPr="00232C88" w:rsidDel="6AA8856B">
                <w:rPr>
                  <w:rFonts w:ascii="Times New Roman" w:hAnsi="Times New Roman" w:cs="Times New Roman"/>
                  <w:b/>
                  <w:bCs/>
                  <w:sz w:val="24"/>
                </w:rPr>
                <w:delText>Not applicable</w:delText>
              </w:r>
            </w:del>
          </w:p>
          <w:p w14:paraId="1BEF8E20" w14:textId="773DF94B" w:rsidR="00601608" w:rsidRPr="00232C88" w:rsidRDefault="0F81387E" w:rsidP="7A5B4152">
            <w:pPr>
              <w:spacing w:before="60" w:after="120"/>
              <w:jc w:val="both"/>
              <w:rPr>
                <w:ins w:id="237" w:author="Author"/>
                <w:rFonts w:ascii="Times New Roman" w:hAnsi="Times New Roman" w:cs="Times New Roman"/>
                <w:b/>
                <w:bCs/>
                <w:sz w:val="24"/>
              </w:rPr>
            </w:pPr>
            <w:ins w:id="238" w:author="Author">
              <w:r w:rsidRPr="00232C88">
                <w:rPr>
                  <w:rFonts w:ascii="Times New Roman" w:hAnsi="Times New Roman" w:cs="Times New Roman"/>
                  <w:b/>
                  <w:bCs/>
                  <w:sz w:val="24"/>
                </w:rPr>
                <w:t>Output floor applied (%)</w:t>
              </w:r>
            </w:ins>
          </w:p>
          <w:p w14:paraId="73B26D34" w14:textId="7D1A3BF4" w:rsidR="00601608" w:rsidRPr="00232C88" w:rsidRDefault="157A8E5C" w:rsidP="00254EDB">
            <w:pPr>
              <w:spacing w:before="60"/>
              <w:rPr>
                <w:ins w:id="239" w:author="Author"/>
                <w:rFonts w:ascii="Times New Roman" w:hAnsi="Times New Roman" w:cs="Times New Roman"/>
                <w:sz w:val="24"/>
                <w:lang w:val="en-US"/>
              </w:rPr>
            </w:pPr>
            <w:ins w:id="240" w:author="Author">
              <w:r w:rsidRPr="00232C88">
                <w:rPr>
                  <w:rFonts w:ascii="Times New Roman" w:hAnsi="Times New Roman" w:cs="Times New Roman"/>
                  <w:sz w:val="24"/>
                  <w:lang w:val="en-US"/>
                </w:rPr>
                <w:t xml:space="preserve">The output floor, expressed as a percentage, applied by the </w:t>
              </w:r>
              <w:r w:rsidR="007978E0" w:rsidRPr="00232C88">
                <w:rPr>
                  <w:rFonts w:ascii="Times New Roman" w:hAnsi="Times New Roman" w:cs="Times New Roman"/>
                  <w:sz w:val="24"/>
                  <w:lang w:val="en-US"/>
                </w:rPr>
                <w:t>institution</w:t>
              </w:r>
              <w:r w:rsidRPr="00232C88">
                <w:rPr>
                  <w:rFonts w:ascii="Times New Roman" w:hAnsi="Times New Roman" w:cs="Times New Roman"/>
                  <w:sz w:val="24"/>
                  <w:lang w:val="en-US"/>
                </w:rPr>
                <w:t xml:space="preserve"> in</w:t>
              </w:r>
            </w:ins>
          </w:p>
          <w:p w14:paraId="14288926" w14:textId="331ACEDA" w:rsidR="00601608" w:rsidRPr="00232C88" w:rsidRDefault="157A8E5C" w:rsidP="5C82E46C">
            <w:pPr>
              <w:spacing w:before="60" w:after="120"/>
              <w:jc w:val="both"/>
              <w:rPr>
                <w:ins w:id="241" w:author="Author"/>
                <w:del w:id="242" w:author="Author"/>
                <w:rFonts w:ascii="Times New Roman" w:hAnsi="Times New Roman" w:cs="Times New Roman"/>
                <w:sz w:val="24"/>
                <w:lang w:val="en-US"/>
              </w:rPr>
            </w:pPr>
            <w:ins w:id="243" w:author="Author">
              <w:r w:rsidRPr="00232C88">
                <w:rPr>
                  <w:rFonts w:ascii="Times New Roman" w:hAnsi="Times New Roman" w:cs="Times New Roman"/>
                  <w:sz w:val="24"/>
                  <w:lang w:val="en-US"/>
                </w:rPr>
                <w:t>its computation of the floor adjustment value</w:t>
              </w:r>
              <w:r w:rsidR="00B225AD" w:rsidRPr="00232C88">
                <w:rPr>
                  <w:rFonts w:ascii="Times New Roman" w:hAnsi="Times New Roman" w:cs="Times New Roman"/>
                  <w:sz w:val="24"/>
                  <w:lang w:val="en-US"/>
                </w:rPr>
                <w:t xml:space="preserve"> in rows</w:t>
              </w:r>
              <w:r w:rsidR="00C672A2" w:rsidRPr="00232C88">
                <w:rPr>
                  <w:rFonts w:ascii="Times New Roman" w:hAnsi="Times New Roman" w:cs="Times New Roman"/>
                  <w:sz w:val="24"/>
                  <w:lang w:val="en-US"/>
                </w:rPr>
                <w:t xml:space="preserve"> 27 and 28</w:t>
              </w:r>
              <w:r w:rsidR="7AED5704" w:rsidRPr="00232C88">
                <w:rPr>
                  <w:rFonts w:ascii="Times New Roman" w:hAnsi="Times New Roman" w:cs="Times New Roman"/>
                  <w:sz w:val="24"/>
                  <w:lang w:val="en-US"/>
                </w:rPr>
                <w:t>:</w:t>
              </w:r>
            </w:ins>
            <w:del w:id="244" w:author="Author">
              <w:r w:rsidRPr="00232C88" w:rsidDel="157A8E5C">
                <w:rPr>
                  <w:rFonts w:ascii="Times New Roman" w:hAnsi="Times New Roman" w:cs="Times New Roman"/>
                  <w:sz w:val="24"/>
                  <w:lang w:val="en-US"/>
                </w:rPr>
                <w:delText>.</w:delText>
              </w:r>
            </w:del>
          </w:p>
          <w:p w14:paraId="0351E143" w14:textId="394B846D" w:rsidR="00601608" w:rsidRPr="00232C88" w:rsidRDefault="70988B10" w:rsidP="5C82E46C">
            <w:pPr>
              <w:spacing w:before="60" w:after="120"/>
              <w:jc w:val="both"/>
              <w:rPr>
                <w:ins w:id="245" w:author="Author"/>
                <w:rFonts w:ascii="Times New Roman" w:hAnsi="Times New Roman" w:cs="Times New Roman"/>
              </w:rPr>
            </w:pPr>
            <w:commentRangeStart w:id="246"/>
            <w:ins w:id="247" w:author="Author">
              <w:r w:rsidRPr="00232C88">
                <w:rPr>
                  <w:rFonts w:ascii="Times New Roman" w:hAnsi="Times New Roman" w:cs="Times New Roman"/>
                  <w:sz w:val="24"/>
                  <w:lang w:val="en-US"/>
                </w:rPr>
                <w:t>the factor ‘x’ pursuant to Article 92(3) and Article 465(1) of Regulation (EU) No 575/2013.</w:t>
              </w:r>
            </w:ins>
            <w:commentRangeEnd w:id="246"/>
            <w:r w:rsidR="002B6F7D" w:rsidRPr="00232C88">
              <w:rPr>
                <w:rStyle w:val="CommentReference"/>
              </w:rPr>
              <w:commentReference w:id="246"/>
            </w:r>
          </w:p>
          <w:p w14:paraId="2C4F5B91" w14:textId="31727A9C" w:rsidR="00601608" w:rsidRPr="00232C88" w:rsidRDefault="00D92B8D" w:rsidP="00254EDB">
            <w:pPr>
              <w:spacing w:before="60" w:after="120"/>
              <w:jc w:val="both"/>
              <w:rPr>
                <w:rFonts w:ascii="Times New Roman" w:hAnsi="Times New Roman" w:cs="Times New Roman"/>
                <w:sz w:val="24"/>
                <w:lang w:val="en-US"/>
              </w:rPr>
            </w:pPr>
            <w:ins w:id="248" w:author="Author">
              <w:r w:rsidRPr="00232C88">
                <w:rPr>
                  <w:rFonts w:ascii="Times New Roman" w:hAnsi="Times New Roman" w:cs="Times New Roman"/>
                  <w:sz w:val="24"/>
                  <w:lang w:val="en-US"/>
                </w:rPr>
                <w:t>This row does not apply</w:t>
              </w:r>
              <w:r w:rsidR="00961460" w:rsidRPr="00232C88">
                <w:rPr>
                  <w:rFonts w:ascii="Times New Roman" w:hAnsi="Times New Roman" w:cs="Times New Roman"/>
                  <w:sz w:val="24"/>
                  <w:lang w:val="en-US"/>
                </w:rPr>
                <w:t xml:space="preserve"> </w:t>
              </w:r>
              <w:del w:id="249" w:author="Author">
                <w:r w:rsidR="00961460" w:rsidRPr="00232C88" w:rsidDel="006937AC">
                  <w:rPr>
                    <w:rFonts w:ascii="Times New Roman" w:hAnsi="Times New Roman" w:cs="Times New Roman"/>
                    <w:sz w:val="24"/>
                    <w:lang w:val="en-US"/>
                  </w:rPr>
                  <w:delText>at individual level</w:delText>
                </w:r>
              </w:del>
              <w:r w:rsidR="006937AC" w:rsidRPr="00232C88">
                <w:rPr>
                  <w:rFonts w:ascii="Times New Roman" w:hAnsi="Times New Roman" w:cs="Times New Roman"/>
                  <w:sz w:val="24"/>
                  <w:lang w:val="en-US"/>
                </w:rPr>
                <w:t xml:space="preserve">to institutions subject to </w:t>
              </w:r>
              <w:r w:rsidRPr="00232C88">
                <w:rPr>
                  <w:rFonts w:ascii="Times New Roman" w:hAnsi="Times New Roman" w:cs="Times New Roman"/>
                  <w:sz w:val="24"/>
                  <w:lang w:val="en-US"/>
                </w:rPr>
                <w:t xml:space="preserve"> </w:t>
              </w:r>
              <w:del w:id="250" w:author="Author">
                <w:r w:rsidRPr="00232C88" w:rsidDel="006937AC">
                  <w:rPr>
                    <w:rFonts w:ascii="Times New Roman" w:hAnsi="Times New Roman" w:cs="Times New Roman"/>
                    <w:sz w:val="24"/>
                    <w:lang w:val="en-US"/>
                  </w:rPr>
                  <w:delText xml:space="preserve">in case of </w:delText>
                </w:r>
                <w:r w:rsidR="00961460" w:rsidRPr="00232C88" w:rsidDel="006937AC">
                  <w:rPr>
                    <w:rFonts w:ascii="Times New Roman" w:hAnsi="Times New Roman" w:cs="Times New Roman"/>
                    <w:sz w:val="24"/>
                    <w:lang w:val="en-US"/>
                  </w:rPr>
                  <w:delText xml:space="preserve">use of </w:delText>
                </w:r>
              </w:del>
              <w:r w:rsidR="00961460" w:rsidRPr="00232C88">
                <w:rPr>
                  <w:rFonts w:ascii="Times New Roman" w:hAnsi="Times New Roman" w:cs="Times New Roman"/>
                  <w:sz w:val="24"/>
                  <w:lang w:val="en-US"/>
                </w:rPr>
                <w:t>the exemption</w:t>
              </w:r>
              <w:r w:rsidRPr="00232C88">
                <w:rPr>
                  <w:rFonts w:ascii="Times New Roman" w:hAnsi="Times New Roman" w:cs="Times New Roman"/>
                  <w:sz w:val="24"/>
                  <w:lang w:val="en-US"/>
                </w:rPr>
                <w:t xml:space="preserve"> of Article 92(3), point (b) of Regulation (EU) No 575/2013.</w:t>
              </w:r>
            </w:ins>
          </w:p>
        </w:tc>
      </w:tr>
      <w:tr w:rsidR="00232C88" w:rsidRPr="00232C88" w14:paraId="48F5EA99" w14:textId="77777777" w:rsidTr="4D769726">
        <w:trPr>
          <w:trHeight w:val="557"/>
        </w:trPr>
        <w:tc>
          <w:tcPr>
            <w:tcW w:w="1384" w:type="dxa"/>
          </w:tcPr>
          <w:p w14:paraId="5D203C64" w14:textId="77777777" w:rsidR="00601608" w:rsidRPr="00232C88" w:rsidRDefault="00601608" w:rsidP="00601608">
            <w:pPr>
              <w:pStyle w:val="Applicationdirecte"/>
              <w:spacing w:before="60"/>
              <w:jc w:val="center"/>
            </w:pPr>
            <w:r w:rsidRPr="00232C88">
              <w:t>27</w:t>
            </w:r>
          </w:p>
        </w:tc>
        <w:tc>
          <w:tcPr>
            <w:tcW w:w="7655" w:type="dxa"/>
          </w:tcPr>
          <w:p w14:paraId="038223EE" w14:textId="6A6326D3" w:rsidR="00601608" w:rsidRPr="00232C88" w:rsidRDefault="4856FF09" w:rsidP="7A5B4152">
            <w:pPr>
              <w:spacing w:before="60" w:after="120"/>
              <w:jc w:val="both"/>
              <w:rPr>
                <w:ins w:id="251" w:author="Author"/>
                <w:rFonts w:ascii="Times New Roman" w:hAnsi="Times New Roman" w:cs="Times New Roman"/>
                <w:b/>
                <w:bCs/>
                <w:sz w:val="24"/>
              </w:rPr>
            </w:pPr>
            <w:ins w:id="252" w:author="Author">
              <w:r w:rsidRPr="00232C88">
                <w:rPr>
                  <w:rFonts w:ascii="Times New Roman" w:hAnsi="Times New Roman" w:cs="Times New Roman"/>
                  <w:b/>
                  <w:bCs/>
                  <w:sz w:val="24"/>
                </w:rPr>
                <w:t>Floor adjustment (before application of transitional cap)</w:t>
              </w:r>
            </w:ins>
          </w:p>
          <w:p w14:paraId="771706A8" w14:textId="77777777" w:rsidR="00601608" w:rsidRPr="00232C88" w:rsidRDefault="00010D29" w:rsidP="7A5B4152">
            <w:pPr>
              <w:spacing w:before="60" w:after="120"/>
              <w:jc w:val="both"/>
              <w:rPr>
                <w:ins w:id="253" w:author="Author"/>
                <w:rFonts w:ascii="Times New Roman" w:hAnsi="Times New Roman" w:cs="Times New Roman"/>
                <w:sz w:val="24"/>
              </w:rPr>
            </w:pPr>
            <w:ins w:id="254" w:author="Author">
              <w:r w:rsidRPr="00232C88">
                <w:rPr>
                  <w:rFonts w:ascii="Times New Roman" w:hAnsi="Times New Roman" w:cs="Times New Roman"/>
                  <w:sz w:val="24"/>
                </w:rPr>
                <w:t xml:space="preserve">For institutions subject to the output floor as per Article 92(3)(a) of Regulation (EU) No 575/2013, the increase in the amount of TREA, based on the output floor applied in row 26, without the application of the transitional cap as set out in Article 465(2) </w:t>
              </w:r>
              <w:del w:id="255" w:author="Author">
                <w:r w:rsidRPr="00232C88" w:rsidDel="006E7646">
                  <w:rPr>
                    <w:rFonts w:ascii="Times New Roman" w:hAnsi="Times New Roman" w:cs="Times New Roman"/>
                    <w:sz w:val="24"/>
                  </w:rPr>
                  <w:delText>CRR</w:delText>
                </w:r>
              </w:del>
              <w:r w:rsidR="006E7646" w:rsidRPr="00232C88">
                <w:rPr>
                  <w:rFonts w:ascii="Times New Roman" w:hAnsi="Times New Roman" w:cs="Times New Roman"/>
                  <w:sz w:val="24"/>
                </w:rPr>
                <w:t>of Regulation (EU) No 575/2013</w:t>
              </w:r>
              <w:r w:rsidRPr="00232C88">
                <w:rPr>
                  <w:rFonts w:ascii="Times New Roman" w:hAnsi="Times New Roman" w:cs="Times New Roman"/>
                  <w:sz w:val="24"/>
                </w:rPr>
                <w:t>.</w:t>
              </w:r>
            </w:ins>
          </w:p>
          <w:p w14:paraId="38B9BF8A" w14:textId="3E3AC4E6" w:rsidR="00D92B8D" w:rsidRPr="00232C88" w:rsidRDefault="00D92B8D" w:rsidP="7A5B4152">
            <w:pPr>
              <w:spacing w:before="60" w:after="120"/>
              <w:jc w:val="both"/>
              <w:rPr>
                <w:rFonts w:ascii="Times New Roman" w:hAnsi="Times New Roman" w:cs="Times New Roman"/>
                <w:sz w:val="24"/>
              </w:rPr>
            </w:pPr>
            <w:ins w:id="256" w:author="Author">
              <w:r w:rsidRPr="00232C88">
                <w:rPr>
                  <w:rFonts w:ascii="Times New Roman" w:hAnsi="Times New Roman" w:cs="Times New Roman"/>
                  <w:sz w:val="24"/>
                  <w:lang w:val="en-US"/>
                </w:rPr>
                <w:t>This row does not apply</w:t>
              </w:r>
              <w:r w:rsidR="00961460" w:rsidRPr="00232C88">
                <w:rPr>
                  <w:rFonts w:ascii="Times New Roman" w:hAnsi="Times New Roman" w:cs="Times New Roman"/>
                  <w:sz w:val="24"/>
                  <w:lang w:val="en-US"/>
                </w:rPr>
                <w:t xml:space="preserve"> </w:t>
              </w:r>
              <w:del w:id="257" w:author="Author">
                <w:r w:rsidR="00961460" w:rsidRPr="00232C88" w:rsidDel="006937AC">
                  <w:rPr>
                    <w:rFonts w:ascii="Times New Roman" w:hAnsi="Times New Roman" w:cs="Times New Roman"/>
                    <w:sz w:val="24"/>
                    <w:lang w:val="en-US"/>
                  </w:rPr>
                  <w:delText>at individual level</w:delText>
                </w:r>
                <w:r w:rsidRPr="00232C88" w:rsidDel="006937AC">
                  <w:rPr>
                    <w:rFonts w:ascii="Times New Roman" w:hAnsi="Times New Roman" w:cs="Times New Roman"/>
                    <w:sz w:val="24"/>
                    <w:lang w:val="en-US"/>
                  </w:rPr>
                  <w:delText xml:space="preserve"> in case of </w:delText>
                </w:r>
                <w:r w:rsidR="00961460" w:rsidRPr="00232C88" w:rsidDel="006937AC">
                  <w:rPr>
                    <w:rFonts w:ascii="Times New Roman" w:hAnsi="Times New Roman" w:cs="Times New Roman"/>
                    <w:sz w:val="24"/>
                    <w:lang w:val="en-US"/>
                  </w:rPr>
                  <w:delText xml:space="preserve">use of </w:delText>
                </w:r>
              </w:del>
              <w:r w:rsidR="006937AC" w:rsidRPr="00232C88">
                <w:rPr>
                  <w:rFonts w:ascii="Times New Roman" w:hAnsi="Times New Roman" w:cs="Times New Roman"/>
                  <w:sz w:val="24"/>
                  <w:lang w:val="en-US"/>
                </w:rPr>
                <w:t xml:space="preserve">to institutions subject to </w:t>
              </w:r>
              <w:r w:rsidR="00961460" w:rsidRPr="00232C88">
                <w:rPr>
                  <w:rFonts w:ascii="Times New Roman" w:hAnsi="Times New Roman" w:cs="Times New Roman"/>
                  <w:sz w:val="24"/>
                  <w:lang w:val="en-US"/>
                </w:rPr>
                <w:t xml:space="preserve">the exemption </w:t>
              </w:r>
              <w:r w:rsidRPr="00232C88">
                <w:rPr>
                  <w:rFonts w:ascii="Times New Roman" w:hAnsi="Times New Roman" w:cs="Times New Roman"/>
                  <w:sz w:val="24"/>
                  <w:lang w:val="en-US"/>
                </w:rPr>
                <w:t>of Article 92(3), point (b) of Regulation (EU) No 575/2013.</w:t>
              </w:r>
            </w:ins>
          </w:p>
        </w:tc>
      </w:tr>
      <w:tr w:rsidR="00232C88" w:rsidRPr="00232C88" w14:paraId="294AC974" w14:textId="77777777" w:rsidTr="4D769726">
        <w:trPr>
          <w:trHeight w:val="557"/>
        </w:trPr>
        <w:tc>
          <w:tcPr>
            <w:tcW w:w="1384" w:type="dxa"/>
          </w:tcPr>
          <w:p w14:paraId="1D35C4C7" w14:textId="77777777" w:rsidR="00601608" w:rsidRPr="00232C88" w:rsidRDefault="00601608" w:rsidP="00601608">
            <w:pPr>
              <w:pStyle w:val="Applicationdirecte"/>
              <w:spacing w:before="60"/>
              <w:jc w:val="center"/>
            </w:pPr>
            <w:r w:rsidRPr="00232C88">
              <w:t>28</w:t>
            </w:r>
          </w:p>
        </w:tc>
        <w:tc>
          <w:tcPr>
            <w:tcW w:w="7655" w:type="dxa"/>
          </w:tcPr>
          <w:p w14:paraId="10893528" w14:textId="1056E6F0" w:rsidR="00601608" w:rsidRPr="00232C88" w:rsidRDefault="3853AA5F" w:rsidP="7A5B4152">
            <w:pPr>
              <w:spacing w:before="60" w:after="120"/>
              <w:jc w:val="both"/>
              <w:rPr>
                <w:ins w:id="258" w:author="Author"/>
                <w:rFonts w:ascii="Times New Roman" w:hAnsi="Times New Roman" w:cs="Times New Roman"/>
                <w:sz w:val="24"/>
              </w:rPr>
            </w:pPr>
            <w:ins w:id="259" w:author="Author">
              <w:r w:rsidRPr="00232C88">
                <w:rPr>
                  <w:rFonts w:ascii="Times New Roman" w:hAnsi="Times New Roman" w:cs="Times New Roman"/>
                  <w:b/>
                  <w:bCs/>
                  <w:sz w:val="24"/>
                </w:rPr>
                <w:t>Floor adjustment (after application of transitional cap)</w:t>
              </w:r>
              <w:r w:rsidR="119238F7" w:rsidRPr="00232C88">
                <w:rPr>
                  <w:rFonts w:ascii="Times New Roman" w:hAnsi="Times New Roman" w:cs="Times New Roman"/>
                  <w:sz w:val="24"/>
                </w:rPr>
                <w:t xml:space="preserve"> </w:t>
              </w:r>
            </w:ins>
          </w:p>
          <w:p w14:paraId="3461108E" w14:textId="77777777" w:rsidR="00601608" w:rsidRPr="00232C88" w:rsidRDefault="119238F7" w:rsidP="7A5B4152">
            <w:pPr>
              <w:spacing w:before="60" w:after="120"/>
              <w:jc w:val="both"/>
              <w:rPr>
                <w:ins w:id="260" w:author="Author"/>
                <w:rFonts w:ascii="Times New Roman" w:hAnsi="Times New Roman" w:cs="Times New Roman"/>
                <w:sz w:val="24"/>
              </w:rPr>
            </w:pPr>
            <w:ins w:id="261" w:author="Author">
              <w:r w:rsidRPr="00232C88">
                <w:rPr>
                  <w:rFonts w:ascii="Times New Roman" w:hAnsi="Times New Roman" w:cs="Times New Roman"/>
                  <w:sz w:val="24"/>
                </w:rPr>
                <w:t xml:space="preserve">For institutions subject </w:t>
              </w:r>
              <w:r w:rsidR="0DEA4BE8" w:rsidRPr="00232C88">
                <w:rPr>
                  <w:rFonts w:ascii="Times New Roman" w:hAnsi="Times New Roman" w:cs="Times New Roman"/>
                  <w:sz w:val="24"/>
                </w:rPr>
                <w:t xml:space="preserve">to </w:t>
              </w:r>
              <w:r w:rsidRPr="00232C88">
                <w:rPr>
                  <w:rFonts w:ascii="Times New Roman" w:hAnsi="Times New Roman" w:cs="Times New Roman"/>
                  <w:sz w:val="24"/>
                </w:rPr>
                <w:t xml:space="preserve">the output floor as per Article 92(3)(a) </w:t>
              </w:r>
              <w:del w:id="262" w:author="Author">
                <w:r w:rsidRPr="00232C88" w:rsidDel="006E7646">
                  <w:rPr>
                    <w:rFonts w:ascii="Times New Roman" w:hAnsi="Times New Roman" w:cs="Times New Roman"/>
                    <w:sz w:val="24"/>
                  </w:rPr>
                  <w:delText>CRR</w:delText>
                </w:r>
              </w:del>
              <w:r w:rsidR="00092B75" w:rsidRPr="00232C88">
                <w:rPr>
                  <w:rFonts w:ascii="Times New Roman" w:hAnsi="Times New Roman" w:cs="Times New Roman"/>
                  <w:sz w:val="24"/>
                </w:rPr>
                <w:t xml:space="preserve"> of Regulation (EU) No 575/2013</w:t>
              </w:r>
              <w:del w:id="263" w:author="Author">
                <w:r w:rsidR="006E7646" w:rsidRPr="00232C88" w:rsidDel="00092B75">
                  <w:rPr>
                    <w:rFonts w:ascii="Times New Roman" w:hAnsi="Times New Roman" w:cs="Times New Roman"/>
                    <w:sz w:val="24"/>
                  </w:rPr>
                  <w:delText>i</w:delText>
                </w:r>
              </w:del>
              <w:r w:rsidRPr="00232C88">
                <w:rPr>
                  <w:rFonts w:ascii="Times New Roman" w:hAnsi="Times New Roman" w:cs="Times New Roman"/>
                  <w:sz w:val="24"/>
                </w:rPr>
                <w:t xml:space="preserve">, the </w:t>
              </w:r>
              <w:r w:rsidR="00AD56DA" w:rsidRPr="00232C88">
                <w:rPr>
                  <w:rFonts w:ascii="Times New Roman" w:hAnsi="Times New Roman" w:cs="Times New Roman"/>
                  <w:sz w:val="24"/>
                </w:rPr>
                <w:t xml:space="preserve">increase in the </w:t>
              </w:r>
              <w:r w:rsidRPr="00232C88">
                <w:rPr>
                  <w:rFonts w:ascii="Times New Roman" w:hAnsi="Times New Roman" w:cs="Times New Roman"/>
                  <w:sz w:val="24"/>
                </w:rPr>
                <w:t>amount of TREA</w:t>
              </w:r>
              <w:r w:rsidR="00AD56DA" w:rsidRPr="00232C88">
                <w:rPr>
                  <w:rFonts w:ascii="Times New Roman" w:hAnsi="Times New Roman" w:cs="Times New Roman"/>
                  <w:sz w:val="24"/>
                </w:rPr>
                <w:t xml:space="preserve">, </w:t>
              </w:r>
              <w:r w:rsidR="00230CCE" w:rsidRPr="00232C88">
                <w:rPr>
                  <w:rFonts w:ascii="Times New Roman" w:hAnsi="Times New Roman" w:cs="Times New Roman"/>
                  <w:sz w:val="24"/>
                </w:rPr>
                <w:t>based on the output floor applied in row 26,</w:t>
              </w:r>
              <w:r w:rsidRPr="00232C88">
                <w:rPr>
                  <w:rFonts w:ascii="Times New Roman" w:hAnsi="Times New Roman" w:cs="Times New Roman"/>
                  <w:sz w:val="24"/>
                </w:rPr>
                <w:t xml:space="preserve"> </w:t>
              </w:r>
              <w:r w:rsidR="2AD94C47" w:rsidRPr="00232C88">
                <w:rPr>
                  <w:rFonts w:ascii="Times New Roman" w:hAnsi="Times New Roman" w:cs="Times New Roman"/>
                  <w:sz w:val="24"/>
                </w:rPr>
                <w:t>after</w:t>
              </w:r>
              <w:r w:rsidRPr="00232C88">
                <w:rPr>
                  <w:rFonts w:ascii="Times New Roman" w:hAnsi="Times New Roman" w:cs="Times New Roman"/>
                  <w:sz w:val="24"/>
                </w:rPr>
                <w:t xml:space="preserve"> </w:t>
              </w:r>
              <w:r w:rsidR="00931B46" w:rsidRPr="00232C88">
                <w:rPr>
                  <w:rFonts w:ascii="Times New Roman" w:hAnsi="Times New Roman" w:cs="Times New Roman"/>
                  <w:sz w:val="24"/>
                </w:rPr>
                <w:t xml:space="preserve">the </w:t>
              </w:r>
              <w:r w:rsidRPr="00232C88">
                <w:rPr>
                  <w:rFonts w:ascii="Times New Roman" w:hAnsi="Times New Roman" w:cs="Times New Roman"/>
                  <w:sz w:val="24"/>
                </w:rPr>
                <w:t xml:space="preserve">application of the transitional cap set out in Article 465(2) </w:t>
              </w:r>
              <w:del w:id="264" w:author="Author">
                <w:r w:rsidRPr="00232C88" w:rsidDel="00925F13">
                  <w:rPr>
                    <w:rFonts w:ascii="Times New Roman" w:hAnsi="Times New Roman" w:cs="Times New Roman"/>
                    <w:sz w:val="24"/>
                  </w:rPr>
                  <w:delText>CRR</w:delText>
                </w:r>
              </w:del>
              <w:r w:rsidR="00925F13" w:rsidRPr="00232C88">
                <w:rPr>
                  <w:rFonts w:ascii="Times New Roman" w:hAnsi="Times New Roman" w:cs="Times New Roman"/>
                  <w:sz w:val="24"/>
                </w:rPr>
                <w:t>of Regulation (EU) No 575/2013</w:t>
              </w:r>
              <w:r w:rsidRPr="00232C88">
                <w:rPr>
                  <w:rFonts w:ascii="Times New Roman" w:hAnsi="Times New Roman" w:cs="Times New Roman"/>
                  <w:sz w:val="24"/>
                </w:rPr>
                <w:t>.</w:t>
              </w:r>
            </w:ins>
          </w:p>
          <w:p w14:paraId="32CACDED" w14:textId="54E9D043" w:rsidR="00D92B8D" w:rsidRPr="00232C88" w:rsidRDefault="00D92B8D" w:rsidP="7A5B4152">
            <w:pPr>
              <w:spacing w:before="60" w:after="120"/>
              <w:jc w:val="both"/>
              <w:rPr>
                <w:rFonts w:ascii="Times New Roman" w:hAnsi="Times New Roman" w:cs="Times New Roman"/>
                <w:sz w:val="24"/>
              </w:rPr>
            </w:pPr>
            <w:ins w:id="265" w:author="Author">
              <w:r w:rsidRPr="00232C88">
                <w:rPr>
                  <w:rFonts w:ascii="Times New Roman" w:hAnsi="Times New Roman" w:cs="Times New Roman"/>
                  <w:sz w:val="24"/>
                  <w:lang w:val="en-US"/>
                </w:rPr>
                <w:lastRenderedPageBreak/>
                <w:t>This row does not apply</w:t>
              </w:r>
              <w:r w:rsidR="00961460" w:rsidRPr="00232C88">
                <w:rPr>
                  <w:rFonts w:ascii="Times New Roman" w:hAnsi="Times New Roman" w:cs="Times New Roman"/>
                  <w:sz w:val="24"/>
                  <w:lang w:val="en-US"/>
                </w:rPr>
                <w:t xml:space="preserve"> </w:t>
              </w:r>
              <w:del w:id="266" w:author="Author">
                <w:r w:rsidR="00961460" w:rsidRPr="00232C88" w:rsidDel="006937AC">
                  <w:rPr>
                    <w:rFonts w:ascii="Times New Roman" w:hAnsi="Times New Roman" w:cs="Times New Roman"/>
                    <w:sz w:val="24"/>
                    <w:lang w:val="en-US"/>
                  </w:rPr>
                  <w:delText>at individual level</w:delText>
                </w:r>
                <w:r w:rsidRPr="00232C88" w:rsidDel="006937AC">
                  <w:rPr>
                    <w:rFonts w:ascii="Times New Roman" w:hAnsi="Times New Roman" w:cs="Times New Roman"/>
                    <w:sz w:val="24"/>
                    <w:lang w:val="en-US"/>
                  </w:rPr>
                  <w:delText xml:space="preserve"> in case of</w:delText>
                </w:r>
                <w:r w:rsidR="00961460" w:rsidRPr="00232C88" w:rsidDel="006937AC">
                  <w:rPr>
                    <w:rFonts w:ascii="Times New Roman" w:hAnsi="Times New Roman" w:cs="Times New Roman"/>
                    <w:sz w:val="24"/>
                    <w:lang w:val="en-US"/>
                  </w:rPr>
                  <w:delText xml:space="preserve"> use of </w:delText>
                </w:r>
              </w:del>
              <w:r w:rsidR="006937AC" w:rsidRPr="00232C88">
                <w:rPr>
                  <w:rFonts w:ascii="Times New Roman" w:hAnsi="Times New Roman" w:cs="Times New Roman"/>
                  <w:sz w:val="24"/>
                  <w:lang w:val="en-US"/>
                </w:rPr>
                <w:t xml:space="preserve">to institutions subject to the </w:t>
              </w:r>
              <w:r w:rsidR="00961460" w:rsidRPr="00232C88">
                <w:rPr>
                  <w:rFonts w:ascii="Times New Roman" w:hAnsi="Times New Roman" w:cs="Times New Roman"/>
                  <w:sz w:val="24"/>
                  <w:lang w:val="en-US"/>
                </w:rPr>
                <w:t>exemption</w:t>
              </w:r>
              <w:r w:rsidRPr="00232C88">
                <w:rPr>
                  <w:rFonts w:ascii="Times New Roman" w:hAnsi="Times New Roman" w:cs="Times New Roman"/>
                  <w:sz w:val="24"/>
                  <w:lang w:val="en-US"/>
                </w:rPr>
                <w:t xml:space="preserve"> of Article 92(3), point (b) of Regulation (EU) No 575/2013.</w:t>
              </w:r>
            </w:ins>
          </w:p>
        </w:tc>
      </w:tr>
      <w:tr w:rsidR="00FA1376" w:rsidRPr="00232C88" w14:paraId="1FD0EA38" w14:textId="77777777" w:rsidTr="4D769726">
        <w:trPr>
          <w:trHeight w:val="557"/>
        </w:trPr>
        <w:tc>
          <w:tcPr>
            <w:tcW w:w="1384" w:type="dxa"/>
            <w:vAlign w:val="center"/>
          </w:tcPr>
          <w:p w14:paraId="351F1E24" w14:textId="77777777" w:rsidR="00FA1376" w:rsidRPr="00232C88" w:rsidRDefault="00FA1376" w:rsidP="00FA1376">
            <w:pPr>
              <w:pStyle w:val="Applicationdirecte"/>
              <w:spacing w:before="60"/>
              <w:jc w:val="center"/>
            </w:pPr>
            <w:r w:rsidRPr="00232C88">
              <w:lastRenderedPageBreak/>
              <w:t>2</w:t>
            </w:r>
            <w:r w:rsidR="00162769" w:rsidRPr="00232C88">
              <w:t>9</w:t>
            </w:r>
          </w:p>
        </w:tc>
        <w:tc>
          <w:tcPr>
            <w:tcW w:w="7655" w:type="dxa"/>
          </w:tcPr>
          <w:p w14:paraId="05D40AFF" w14:textId="77777777" w:rsidR="00FA1376" w:rsidRPr="00232C88" w:rsidRDefault="00FA1376" w:rsidP="00FA1376">
            <w:pPr>
              <w:spacing w:before="60" w:after="120"/>
              <w:jc w:val="both"/>
              <w:rPr>
                <w:rFonts w:ascii="Times New Roman" w:hAnsi="Times New Roman" w:cs="Times New Roman"/>
                <w:b/>
                <w:sz w:val="24"/>
              </w:rPr>
            </w:pPr>
            <w:r w:rsidRPr="00232C88">
              <w:rPr>
                <w:rFonts w:ascii="Times New Roman" w:hAnsi="Times New Roman" w:cs="Times New Roman"/>
                <w:b/>
                <w:sz w:val="24"/>
              </w:rPr>
              <w:t>Total</w:t>
            </w:r>
          </w:p>
          <w:p w14:paraId="32B689CA" w14:textId="0512CC2C" w:rsidR="00FA1376" w:rsidRPr="00232C88" w:rsidRDefault="00FA1376" w:rsidP="00601608">
            <w:pPr>
              <w:spacing w:before="60" w:after="120"/>
              <w:jc w:val="both"/>
              <w:rPr>
                <w:rFonts w:ascii="Times New Roman" w:hAnsi="Times New Roman" w:cs="Times New Roman"/>
                <w:sz w:val="24"/>
              </w:rPr>
            </w:pPr>
            <w:r w:rsidRPr="00232C88">
              <w:rPr>
                <w:rFonts w:ascii="Times New Roman" w:hAnsi="Times New Roman" w:cs="Times New Roman"/>
                <w:sz w:val="24"/>
              </w:rPr>
              <w:t>Total risk</w:t>
            </w:r>
            <w:r w:rsidR="00601608" w:rsidRPr="00232C88">
              <w:rPr>
                <w:rFonts w:ascii="Times New Roman" w:hAnsi="Times New Roman" w:cs="Times New Roman"/>
                <w:sz w:val="24"/>
              </w:rPr>
              <w:t xml:space="preserve"> </w:t>
            </w:r>
            <w:r w:rsidRPr="00232C88">
              <w:rPr>
                <w:rFonts w:ascii="Times New Roman" w:hAnsi="Times New Roman" w:cs="Times New Roman"/>
                <w:sz w:val="24"/>
              </w:rPr>
              <w:t>exposure amount calculated in accordance with Article 92(3)</w:t>
            </w:r>
            <w:r w:rsidR="00704085" w:rsidRPr="00232C88">
              <w:rPr>
                <w:rFonts w:ascii="Times New Roman" w:hAnsi="Times New Roman" w:cs="Times New Roman"/>
                <w:sz w:val="24"/>
              </w:rPr>
              <w:t xml:space="preserve"> and Articles</w:t>
            </w:r>
            <w:r w:rsidRPr="00232C88">
              <w:rPr>
                <w:rFonts w:ascii="Times New Roman" w:hAnsi="Times New Roman" w:cs="Times New Roman"/>
                <w:sz w:val="24"/>
              </w:rPr>
              <w:t xml:space="preserve"> 95, 96 and 98 </w:t>
            </w:r>
            <w:del w:id="267" w:author="Author">
              <w:r w:rsidR="0097538A" w:rsidRPr="00232C88" w:rsidDel="00925F13">
                <w:rPr>
                  <w:rFonts w:ascii="Times New Roman" w:hAnsi="Times New Roman" w:cs="Times New Roman"/>
                  <w:sz w:val="24"/>
                </w:rPr>
                <w:delText>CRR</w:delText>
              </w:r>
            </w:del>
            <w:ins w:id="268" w:author="Author">
              <w:r w:rsidR="00925F13" w:rsidRPr="00232C88">
                <w:rPr>
                  <w:rFonts w:ascii="Times New Roman" w:hAnsi="Times New Roman" w:cs="Times New Roman"/>
                  <w:sz w:val="24"/>
                </w:rPr>
                <w:t>of Regulation (EU) No 575/2013</w:t>
              </w:r>
            </w:ins>
            <w:r w:rsidR="00A146D1" w:rsidRPr="00232C88">
              <w:rPr>
                <w:rFonts w:ascii="Times New Roman" w:hAnsi="Times New Roman" w:cs="Times New Roman"/>
                <w:sz w:val="24"/>
              </w:rPr>
              <w:t>.</w:t>
            </w:r>
            <w:ins w:id="269" w:author="Author">
              <w:r w:rsidR="00D072CD" w:rsidRPr="00232C88">
                <w:rPr>
                  <w:rFonts w:ascii="Times New Roman" w:hAnsi="Times New Roman" w:cs="Times New Roman"/>
                  <w:sz w:val="24"/>
                </w:rPr>
                <w:t xml:space="preserve"> This row is equal to the sum of the following rows: 1, 6, 10, </w:t>
              </w:r>
              <w:r w:rsidR="004E360B" w:rsidRPr="00232C88">
                <w:rPr>
                  <w:rFonts w:ascii="Times New Roman" w:hAnsi="Times New Roman" w:cs="Times New Roman"/>
                  <w:sz w:val="24"/>
                </w:rPr>
                <w:t xml:space="preserve">15, </w:t>
              </w:r>
              <w:r w:rsidR="00D072CD" w:rsidRPr="00232C88">
                <w:rPr>
                  <w:rFonts w:ascii="Times New Roman" w:hAnsi="Times New Roman" w:cs="Times New Roman"/>
                  <w:sz w:val="24"/>
                </w:rPr>
                <w:t xml:space="preserve">16, 20, EU22a, </w:t>
              </w:r>
              <w:r w:rsidR="00601738" w:rsidRPr="00232C88">
                <w:rPr>
                  <w:rFonts w:ascii="Times New Roman" w:hAnsi="Times New Roman" w:cs="Times New Roman"/>
                  <w:sz w:val="24"/>
                </w:rPr>
                <w:t xml:space="preserve">23, </w:t>
              </w:r>
              <w:r w:rsidR="00D072CD" w:rsidRPr="00232C88">
                <w:rPr>
                  <w:rFonts w:ascii="Times New Roman" w:hAnsi="Times New Roman" w:cs="Times New Roman"/>
                  <w:sz w:val="24"/>
                </w:rPr>
                <w:t xml:space="preserve">24, </w:t>
              </w:r>
              <w:r w:rsidR="00DB5C62" w:rsidRPr="00232C88">
                <w:rPr>
                  <w:rFonts w:ascii="Times New Roman" w:hAnsi="Times New Roman" w:cs="Times New Roman"/>
                  <w:sz w:val="24"/>
                </w:rPr>
                <w:t xml:space="preserve">EU 24a, </w:t>
              </w:r>
              <w:del w:id="270" w:author="Author">
                <w:r w:rsidR="00D072CD" w:rsidRPr="00232C88" w:rsidDel="000416AD">
                  <w:rPr>
                    <w:rFonts w:ascii="Times New Roman" w:hAnsi="Times New Roman" w:cs="Times New Roman"/>
                    <w:sz w:val="24"/>
                  </w:rPr>
                  <w:delText>2</w:delText>
                </w:r>
              </w:del>
              <w:r w:rsidR="00D072CD" w:rsidRPr="00232C88">
                <w:rPr>
                  <w:rFonts w:ascii="Times New Roman" w:hAnsi="Times New Roman" w:cs="Times New Roman"/>
                  <w:sz w:val="24"/>
                </w:rPr>
                <w:t xml:space="preserve"> 28.</w:t>
              </w:r>
            </w:ins>
          </w:p>
        </w:tc>
      </w:tr>
    </w:tbl>
    <w:p w14:paraId="2CB62609" w14:textId="77777777" w:rsidR="00C41C25" w:rsidRPr="00232C88" w:rsidRDefault="00C41C25" w:rsidP="00501CEC">
      <w:pPr>
        <w:pStyle w:val="Titlelevel2"/>
        <w:spacing w:before="120" w:after="120"/>
        <w:rPr>
          <w:rFonts w:ascii="Times New Roman" w:hAnsi="Times New Roman" w:cs="Times New Roman"/>
          <w:b/>
          <w:color w:val="auto"/>
          <w:sz w:val="24"/>
          <w:lang w:val="en-GB"/>
        </w:rPr>
      </w:pPr>
    </w:p>
    <w:p w14:paraId="62DDE9E1" w14:textId="413A13B5" w:rsidR="00501CEC" w:rsidRPr="00232C88" w:rsidRDefault="00BD36EC" w:rsidP="00501CEC">
      <w:pPr>
        <w:pStyle w:val="Titlelevel2"/>
        <w:spacing w:before="120" w:after="120"/>
        <w:rPr>
          <w:rFonts w:ascii="Times New Roman" w:hAnsi="Times New Roman" w:cs="Times New Roman"/>
          <w:color w:val="auto"/>
          <w:sz w:val="24"/>
          <w:lang w:val="en-GB"/>
        </w:rPr>
      </w:pPr>
      <w:r w:rsidRPr="00232C88">
        <w:rPr>
          <w:rFonts w:ascii="Times New Roman" w:hAnsi="Times New Roman" w:cs="Times New Roman"/>
          <w:b/>
          <w:color w:val="auto"/>
          <w:sz w:val="24"/>
          <w:lang w:val="en-GB"/>
        </w:rPr>
        <w:t xml:space="preserve">Template </w:t>
      </w:r>
      <w:r w:rsidR="00662487" w:rsidRPr="00232C88">
        <w:rPr>
          <w:rFonts w:ascii="Times New Roman" w:hAnsi="Times New Roman" w:cs="Times New Roman"/>
          <w:b/>
          <w:color w:val="auto"/>
          <w:sz w:val="24"/>
          <w:lang w:val="en-GB"/>
        </w:rPr>
        <w:t>EU KM1</w:t>
      </w:r>
      <w:r w:rsidRPr="00232C88">
        <w:rPr>
          <w:rFonts w:ascii="Times New Roman" w:hAnsi="Times New Roman" w:cs="Times New Roman"/>
          <w:b/>
          <w:color w:val="auto"/>
          <w:sz w:val="24"/>
          <w:lang w:val="en-GB"/>
        </w:rPr>
        <w:t xml:space="preserve"> </w:t>
      </w:r>
      <w:r w:rsidR="00662487" w:rsidRPr="00232C88">
        <w:rPr>
          <w:rFonts w:ascii="Times New Roman" w:hAnsi="Times New Roman" w:cs="Times New Roman"/>
          <w:b/>
          <w:color w:val="auto"/>
          <w:sz w:val="24"/>
          <w:lang w:val="en-GB"/>
        </w:rPr>
        <w:t>–</w:t>
      </w:r>
      <w:r w:rsidRPr="00232C88">
        <w:rPr>
          <w:rFonts w:ascii="Times New Roman" w:hAnsi="Times New Roman" w:cs="Times New Roman"/>
          <w:b/>
          <w:color w:val="auto"/>
          <w:sz w:val="24"/>
          <w:lang w:val="en-GB"/>
        </w:rPr>
        <w:t xml:space="preserve"> </w:t>
      </w:r>
      <w:r w:rsidR="00662487" w:rsidRPr="00232C88">
        <w:rPr>
          <w:rFonts w:ascii="Times New Roman" w:hAnsi="Times New Roman" w:cs="Times New Roman"/>
          <w:b/>
          <w:color w:val="auto"/>
          <w:sz w:val="24"/>
          <w:lang w:val="en-GB"/>
        </w:rPr>
        <w:t>Key metrics template.</w:t>
      </w:r>
      <w:r w:rsidR="004F09DC" w:rsidRPr="00232C88">
        <w:rPr>
          <w:rFonts w:ascii="Times New Roman" w:hAnsi="Times New Roman" w:cs="Times New Roman"/>
          <w:b/>
          <w:color w:val="auto"/>
          <w:sz w:val="24"/>
          <w:lang w:val="en-GB"/>
        </w:rPr>
        <w:t xml:space="preserve"> </w:t>
      </w:r>
      <w:r w:rsidR="004F09DC" w:rsidRPr="00232C88">
        <w:rPr>
          <w:rFonts w:ascii="Times New Roman" w:hAnsi="Times New Roman" w:cs="Times New Roman"/>
          <w:color w:val="auto"/>
          <w:sz w:val="24"/>
          <w:lang w:val="en-GB"/>
        </w:rPr>
        <w:t>Fixed format</w:t>
      </w:r>
      <w:ins w:id="271" w:author="Author">
        <w:r w:rsidR="0090729F" w:rsidRPr="00232C88">
          <w:rPr>
            <w:rFonts w:ascii="Times New Roman" w:hAnsi="Times New Roman" w:cs="Times New Roman"/>
            <w:color w:val="auto"/>
            <w:sz w:val="24"/>
            <w:lang w:val="en-GB"/>
          </w:rPr>
          <w:t>.</w:t>
        </w:r>
      </w:ins>
    </w:p>
    <w:p w14:paraId="3394DDC1" w14:textId="6CCACC48" w:rsidR="00A919FB" w:rsidRPr="00232C88" w:rsidRDefault="00C41C25" w:rsidP="00254EDB">
      <w:pPr>
        <w:pStyle w:val="Titlelevel2"/>
        <w:numPr>
          <w:ilvl w:val="0"/>
          <w:numId w:val="14"/>
        </w:numPr>
        <w:spacing w:before="120" w:after="120"/>
        <w:jc w:val="both"/>
        <w:rPr>
          <w:ins w:id="272" w:author="Author"/>
          <w:rFonts w:ascii="Times New Roman" w:hAnsi="Times New Roman" w:cs="Times New Roman"/>
          <w:b/>
          <w:color w:val="auto"/>
          <w:sz w:val="24"/>
          <w:lang w:val="en-GB"/>
        </w:rPr>
      </w:pPr>
      <w:r w:rsidRPr="00232C88">
        <w:rPr>
          <w:rFonts w:ascii="Times New Roman" w:eastAsiaTheme="minorEastAsia" w:hAnsi="Times New Roman" w:cs="Times New Roman"/>
          <w:color w:val="auto"/>
          <w:sz w:val="24"/>
          <w:lang w:val="en-GB"/>
        </w:rPr>
        <w:t>Institutions</w:t>
      </w:r>
      <w:r w:rsidRPr="00232C88">
        <w:rPr>
          <w:rFonts w:ascii="Times New Roman" w:eastAsiaTheme="minorEastAsia" w:hAnsi="Times New Roman" w:cs="Times New Roman"/>
          <w:color w:val="auto"/>
          <w:sz w:val="24"/>
          <w:lang w:val="en-GB" w:eastAsia="en-GB"/>
        </w:rPr>
        <w:t xml:space="preserve"> shall </w:t>
      </w:r>
      <w:r w:rsidR="00186588" w:rsidRPr="00232C88">
        <w:rPr>
          <w:rFonts w:ascii="Times New Roman" w:eastAsiaTheme="minorEastAsia" w:hAnsi="Times New Roman" w:cs="Times New Roman"/>
          <w:color w:val="auto"/>
          <w:sz w:val="24"/>
          <w:lang w:val="en-GB"/>
        </w:rPr>
        <w:t xml:space="preserve">apply the instructions </w:t>
      </w:r>
      <w:r w:rsidR="00E74C1B" w:rsidRPr="00232C88">
        <w:rPr>
          <w:rFonts w:ascii="Times New Roman" w:eastAsiaTheme="minorEastAsia" w:hAnsi="Times New Roman" w:cs="Times New Roman"/>
          <w:color w:val="auto"/>
          <w:sz w:val="24"/>
          <w:lang w:val="en-GB"/>
        </w:rPr>
        <w:t>provided below in this Annex</w:t>
      </w:r>
      <w:r w:rsidR="00186588" w:rsidRPr="00232C88">
        <w:rPr>
          <w:rFonts w:ascii="Times New Roman" w:eastAsiaTheme="minorEastAsia" w:hAnsi="Times New Roman" w:cs="Times New Roman"/>
          <w:color w:val="auto"/>
          <w:sz w:val="24"/>
          <w:lang w:val="en-GB"/>
        </w:rPr>
        <w:t xml:space="preserve"> </w:t>
      </w:r>
      <w:r w:rsidR="003414D7" w:rsidRPr="00232C88">
        <w:rPr>
          <w:rFonts w:ascii="Times New Roman" w:eastAsiaTheme="minorEastAsia" w:hAnsi="Times New Roman" w:cs="Times New Roman"/>
          <w:color w:val="auto"/>
          <w:sz w:val="24"/>
          <w:lang w:val="en-GB"/>
        </w:rPr>
        <w:t>to complete</w:t>
      </w:r>
      <w:r w:rsidR="00E74C1B" w:rsidRPr="00232C88">
        <w:rPr>
          <w:rFonts w:ascii="Times New Roman" w:eastAsiaTheme="minorEastAsia" w:hAnsi="Times New Roman" w:cs="Times New Roman"/>
          <w:color w:val="auto"/>
          <w:sz w:val="24"/>
          <w:lang w:val="en-GB"/>
        </w:rPr>
        <w:t xml:space="preserve"> template EU KM1</w:t>
      </w:r>
      <w:r w:rsidR="004077B1" w:rsidRPr="00232C88">
        <w:rPr>
          <w:rFonts w:ascii="Times New Roman" w:eastAsiaTheme="minorEastAsia" w:hAnsi="Times New Roman" w:cs="Times New Roman"/>
          <w:color w:val="auto"/>
          <w:sz w:val="24"/>
          <w:lang w:val="en-GB"/>
        </w:rPr>
        <w:t xml:space="preserve"> presented in Annex I</w:t>
      </w:r>
      <w:r w:rsidR="00CF1A52" w:rsidRPr="00232C88">
        <w:rPr>
          <w:rFonts w:ascii="Times New Roman" w:eastAsiaTheme="minorEastAsia" w:hAnsi="Times New Roman" w:cs="Times New Roman"/>
          <w:color w:val="auto"/>
          <w:sz w:val="24"/>
          <w:lang w:val="en-GB"/>
        </w:rPr>
        <w:t xml:space="preserve"> to</w:t>
      </w:r>
      <w:r w:rsidR="00A146D1" w:rsidRPr="00232C88">
        <w:rPr>
          <w:rFonts w:ascii="Times New Roman" w:eastAsiaTheme="minorEastAsia" w:hAnsi="Times New Roman" w:cs="Times New Roman"/>
          <w:color w:val="auto"/>
          <w:sz w:val="24"/>
          <w:lang w:val="en-GB"/>
        </w:rPr>
        <w:t xml:space="preserve"> this Implementing Regulation</w:t>
      </w:r>
      <w:r w:rsidR="00186588" w:rsidRPr="00232C88">
        <w:rPr>
          <w:rFonts w:ascii="Times New Roman" w:eastAsiaTheme="minorEastAsia" w:hAnsi="Times New Roman" w:cs="Times New Roman"/>
          <w:color w:val="auto"/>
          <w:sz w:val="24"/>
          <w:lang w:val="en-GB"/>
        </w:rPr>
        <w:t>,</w:t>
      </w:r>
      <w:r w:rsidR="00A146D1" w:rsidRPr="00232C88">
        <w:rPr>
          <w:rFonts w:ascii="Times New Roman" w:eastAsiaTheme="minorEastAsia" w:hAnsi="Times New Roman" w:cs="Times New Roman"/>
          <w:color w:val="auto"/>
          <w:sz w:val="24"/>
          <w:lang w:val="en-GB"/>
        </w:rPr>
        <w:t xml:space="preserve"> </w:t>
      </w:r>
      <w:r w:rsidRPr="00232C88">
        <w:rPr>
          <w:rFonts w:ascii="Times New Roman" w:eastAsiaTheme="minorEastAsia" w:hAnsi="Times New Roman" w:cs="Times New Roman"/>
          <w:color w:val="auto"/>
          <w:sz w:val="24"/>
          <w:lang w:val="en-GB" w:eastAsia="en-GB"/>
        </w:rPr>
        <w:t xml:space="preserve">in application of </w:t>
      </w:r>
      <w:del w:id="273" w:author="Author">
        <w:r w:rsidR="00456147" w:rsidRPr="00232C88" w:rsidDel="00925F13">
          <w:rPr>
            <w:rFonts w:ascii="Times New Roman" w:eastAsiaTheme="minorEastAsia" w:hAnsi="Times New Roman" w:cs="Times New Roman"/>
            <w:color w:val="auto"/>
            <w:sz w:val="24"/>
            <w:lang w:val="en-GB" w:eastAsia="en-GB"/>
          </w:rPr>
          <w:delText xml:space="preserve">points (a) to (g) of </w:delText>
        </w:r>
      </w:del>
      <w:r w:rsidR="00A919FB" w:rsidRPr="00232C88">
        <w:rPr>
          <w:rFonts w:ascii="Times New Roman" w:eastAsiaTheme="minorEastAsia" w:hAnsi="Times New Roman" w:cs="Times New Roman"/>
          <w:color w:val="auto"/>
          <w:sz w:val="24"/>
          <w:lang w:val="en-GB" w:eastAsia="en-GB"/>
        </w:rPr>
        <w:t>Article 447</w:t>
      </w:r>
      <w:ins w:id="274" w:author="Author">
        <w:r w:rsidR="00925F13" w:rsidRPr="00232C88">
          <w:rPr>
            <w:rFonts w:ascii="Times New Roman" w:eastAsiaTheme="minorEastAsia" w:hAnsi="Times New Roman" w:cs="Times New Roman"/>
            <w:color w:val="auto"/>
            <w:sz w:val="24"/>
            <w:lang w:val="en-GB" w:eastAsia="en-GB"/>
          </w:rPr>
          <w:t>,</w:t>
        </w:r>
      </w:ins>
      <w:r w:rsidR="002965CB" w:rsidRPr="00232C88">
        <w:rPr>
          <w:rFonts w:ascii="Times New Roman" w:hAnsi="Times New Roman" w:cs="Times New Roman"/>
          <w:color w:val="auto"/>
          <w:sz w:val="24"/>
          <w:lang w:val="en-GB"/>
        </w:rPr>
        <w:t xml:space="preserve"> </w:t>
      </w:r>
      <w:ins w:id="275" w:author="Author">
        <w:r w:rsidR="00925F13" w:rsidRPr="00232C88">
          <w:rPr>
            <w:rFonts w:ascii="Times New Roman" w:eastAsiaTheme="minorEastAsia" w:hAnsi="Times New Roman" w:cs="Times New Roman"/>
            <w:color w:val="auto"/>
            <w:sz w:val="24"/>
            <w:lang w:val="en-GB" w:eastAsia="en-GB"/>
          </w:rPr>
          <w:t xml:space="preserve">points (a) to (g) of </w:t>
        </w:r>
        <w:r w:rsidR="00925F13" w:rsidRPr="00232C88">
          <w:rPr>
            <w:rFonts w:ascii="Times New Roman" w:hAnsi="Times New Roman" w:cs="Times New Roman"/>
            <w:color w:val="auto"/>
            <w:sz w:val="24"/>
          </w:rPr>
          <w:t>Regulation (EU) No 575/2013</w:t>
        </w:r>
      </w:ins>
      <w:del w:id="276" w:author="Author">
        <w:r w:rsidR="0097538A" w:rsidRPr="00232C88" w:rsidDel="00925F13">
          <w:rPr>
            <w:rFonts w:ascii="Times New Roman" w:eastAsiaTheme="minorEastAsia" w:hAnsi="Times New Roman" w:cs="Times New Roman"/>
            <w:color w:val="auto"/>
            <w:sz w:val="24"/>
            <w:lang w:val="en-GB" w:eastAsia="en-GB"/>
          </w:rPr>
          <w:delText>CRR</w:delText>
        </w:r>
        <w:r w:rsidR="002F08A4" w:rsidRPr="00232C88" w:rsidDel="00925F13">
          <w:rPr>
            <w:rFonts w:ascii="Times New Roman" w:eastAsiaTheme="minorEastAsia" w:hAnsi="Times New Roman" w:cs="Times New Roman"/>
            <w:color w:val="auto"/>
            <w:sz w:val="24"/>
            <w:lang w:val="en-GB" w:eastAsia="en-GB"/>
          </w:rPr>
          <w:delText xml:space="preserve"> </w:delText>
        </w:r>
      </w:del>
      <w:r w:rsidR="002F08A4" w:rsidRPr="00232C88">
        <w:rPr>
          <w:rFonts w:ascii="Times New Roman" w:eastAsiaTheme="minorEastAsia" w:hAnsi="Times New Roman" w:cs="Times New Roman"/>
          <w:color w:val="auto"/>
          <w:sz w:val="24"/>
          <w:lang w:val="en-GB" w:eastAsia="en-GB"/>
        </w:rPr>
        <w:t xml:space="preserve">and </w:t>
      </w:r>
      <w:r w:rsidR="00A146D1" w:rsidRPr="00232C88">
        <w:rPr>
          <w:rFonts w:ascii="Times New Roman" w:eastAsiaTheme="minorEastAsia" w:hAnsi="Times New Roman" w:cs="Times New Roman"/>
          <w:color w:val="auto"/>
          <w:sz w:val="24"/>
          <w:lang w:val="en-GB" w:eastAsia="en-GB"/>
        </w:rPr>
        <w:t xml:space="preserve">in application of </w:t>
      </w:r>
      <w:del w:id="277" w:author="Author">
        <w:r w:rsidR="00456147" w:rsidRPr="00232C88" w:rsidDel="00925F13">
          <w:rPr>
            <w:rFonts w:ascii="Times New Roman" w:eastAsiaTheme="minorEastAsia" w:hAnsi="Times New Roman" w:cs="Times New Roman"/>
            <w:color w:val="auto"/>
            <w:sz w:val="24"/>
            <w:lang w:val="en-GB" w:eastAsia="en-GB"/>
          </w:rPr>
          <w:delText xml:space="preserve">point (b) of </w:delText>
        </w:r>
      </w:del>
      <w:r w:rsidR="002F08A4" w:rsidRPr="00232C88">
        <w:rPr>
          <w:rFonts w:ascii="Times New Roman" w:eastAsiaTheme="minorEastAsia" w:hAnsi="Times New Roman" w:cs="Times New Roman"/>
          <w:color w:val="auto"/>
          <w:sz w:val="24"/>
          <w:lang w:val="en-GB" w:eastAsia="en-GB"/>
        </w:rPr>
        <w:t>Article 438</w:t>
      </w:r>
      <w:ins w:id="278" w:author="Author">
        <w:r w:rsidR="00925F13" w:rsidRPr="00232C88">
          <w:rPr>
            <w:rFonts w:ascii="Times New Roman" w:eastAsiaTheme="minorEastAsia" w:hAnsi="Times New Roman" w:cs="Times New Roman"/>
            <w:color w:val="auto"/>
            <w:sz w:val="24"/>
            <w:lang w:val="en-GB" w:eastAsia="en-GB"/>
          </w:rPr>
          <w:t>,</w:t>
        </w:r>
      </w:ins>
      <w:r w:rsidR="00704085" w:rsidRPr="00232C88">
        <w:rPr>
          <w:rFonts w:ascii="Times New Roman" w:eastAsiaTheme="minorEastAsia" w:hAnsi="Times New Roman" w:cs="Times New Roman"/>
          <w:color w:val="auto"/>
          <w:sz w:val="24"/>
          <w:lang w:val="en-GB" w:eastAsia="en-GB"/>
        </w:rPr>
        <w:t xml:space="preserve"> </w:t>
      </w:r>
      <w:ins w:id="279" w:author="Author">
        <w:r w:rsidR="00925F13" w:rsidRPr="00232C88">
          <w:rPr>
            <w:rFonts w:ascii="Times New Roman" w:eastAsiaTheme="minorEastAsia" w:hAnsi="Times New Roman" w:cs="Times New Roman"/>
            <w:color w:val="auto"/>
            <w:sz w:val="24"/>
            <w:lang w:val="en-GB" w:eastAsia="en-GB"/>
          </w:rPr>
          <w:t xml:space="preserve">point (b) of </w:t>
        </w:r>
        <w:r w:rsidR="00925F13" w:rsidRPr="00232C88">
          <w:rPr>
            <w:rFonts w:ascii="Times New Roman" w:hAnsi="Times New Roman" w:cs="Times New Roman"/>
            <w:color w:val="auto"/>
            <w:sz w:val="24"/>
          </w:rPr>
          <w:t>Regulation (EU) No 575/2013</w:t>
        </w:r>
      </w:ins>
      <w:del w:id="280" w:author="Author">
        <w:r w:rsidR="0097538A" w:rsidRPr="00232C88" w:rsidDel="00925F13">
          <w:rPr>
            <w:rFonts w:ascii="Times New Roman" w:eastAsiaTheme="minorEastAsia" w:hAnsi="Times New Roman" w:cs="Times New Roman"/>
            <w:color w:val="auto"/>
            <w:sz w:val="24"/>
            <w:lang w:val="en-GB" w:eastAsia="en-GB"/>
          </w:rPr>
          <w:delText>CRR</w:delText>
        </w:r>
      </w:del>
      <w:r w:rsidR="002F08A4" w:rsidRPr="00232C88">
        <w:rPr>
          <w:rFonts w:ascii="Times New Roman" w:eastAsiaTheme="minorEastAsia" w:hAnsi="Times New Roman" w:cs="Times New Roman"/>
          <w:color w:val="auto"/>
          <w:sz w:val="24"/>
          <w:lang w:val="en-GB" w:eastAsia="en-GB"/>
        </w:rPr>
        <w:t>.</w:t>
      </w:r>
      <w:r w:rsidR="00342529" w:rsidRPr="00232C88">
        <w:rPr>
          <w:rFonts w:ascii="Times New Roman" w:hAnsi="Times New Roman" w:cs="Times New Roman"/>
          <w:b/>
          <w:color w:val="auto"/>
          <w:sz w:val="24"/>
          <w:lang w:val="en-GB"/>
        </w:rPr>
        <w:t xml:space="preserve"> </w:t>
      </w:r>
    </w:p>
    <w:p w14:paraId="5E97A377" w14:textId="6BB4433A" w:rsidR="00B925A1" w:rsidRPr="00232C88" w:rsidRDefault="00B925A1" w:rsidP="5DAF4537">
      <w:pPr>
        <w:pStyle w:val="Titlelevel2"/>
        <w:numPr>
          <w:ilvl w:val="0"/>
          <w:numId w:val="14"/>
        </w:numPr>
        <w:spacing w:before="120" w:after="120" w:line="259" w:lineRule="auto"/>
        <w:jc w:val="both"/>
        <w:rPr>
          <w:ins w:id="281" w:author="Author"/>
          <w:del w:id="282" w:author="Author"/>
          <w:rFonts w:ascii="Times New Roman" w:eastAsia="Times New Roman" w:hAnsi="Times New Roman" w:cs="Times New Roman"/>
          <w:bCs w:val="0"/>
          <w:color w:val="auto"/>
          <w:sz w:val="24"/>
          <w:lang w:val="en-GB"/>
        </w:rPr>
      </w:pPr>
      <w:del w:id="283" w:author="Author">
        <w:r w:rsidRPr="00232C88" w:rsidDel="772B5DB2">
          <w:rPr>
            <w:rFonts w:ascii="Times New Roman" w:eastAsia="Times New Roman" w:hAnsi="Times New Roman" w:cs="Times New Roman"/>
            <w:color w:val="auto"/>
            <w:sz w:val="24"/>
            <w:lang w:val="en-GB"/>
          </w:rPr>
          <w:delText>B</w:delText>
        </w:r>
      </w:del>
    </w:p>
    <w:p w14:paraId="61B6BC46" w14:textId="4370DEB2" w:rsidR="0CF4BDBF" w:rsidRPr="00232C88" w:rsidRDefault="0CF4BDBF" w:rsidP="0CF4BDBF">
      <w:pPr>
        <w:pStyle w:val="Titlelevel2"/>
        <w:spacing w:before="120" w:after="120" w:line="259" w:lineRule="auto"/>
        <w:ind w:left="720"/>
        <w:jc w:val="both"/>
        <w:rPr>
          <w:rFonts w:ascii="Times New Roman" w:eastAsia="Times New Roman" w:hAnsi="Times New Roman" w:cs="Times New Roman"/>
          <w:bCs w:val="0"/>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4C38E09"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025D" w14:textId="77777777" w:rsidR="00A919FB" w:rsidRPr="00232C88" w:rsidRDefault="00A919FB" w:rsidP="00B2180A">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00B30D91" w14:textId="77777777" w:rsidTr="65F04A31">
        <w:trPr>
          <w:trHeight w:val="238"/>
        </w:trPr>
        <w:tc>
          <w:tcPr>
            <w:tcW w:w="1384" w:type="dxa"/>
            <w:shd w:val="clear" w:color="auto" w:fill="D9D9D9" w:themeFill="background1" w:themeFillShade="D9"/>
          </w:tcPr>
          <w:p w14:paraId="0D2CF0F9" w14:textId="77777777" w:rsidR="00A919FB" w:rsidRPr="00232C88" w:rsidRDefault="00A919FB" w:rsidP="00003BF5">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Column number</w:t>
            </w:r>
          </w:p>
        </w:tc>
        <w:tc>
          <w:tcPr>
            <w:tcW w:w="7655" w:type="dxa"/>
            <w:shd w:val="clear" w:color="auto" w:fill="D9D9D9" w:themeFill="background1" w:themeFillShade="D9"/>
          </w:tcPr>
          <w:p w14:paraId="1025441F" w14:textId="77777777" w:rsidR="00A919FB" w:rsidRPr="00232C88" w:rsidRDefault="00A919FB" w:rsidP="00B2180A">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3B18CFED" w14:textId="77777777" w:rsidTr="65F04A31">
        <w:trPr>
          <w:trHeight w:val="680"/>
        </w:trPr>
        <w:tc>
          <w:tcPr>
            <w:tcW w:w="1384" w:type="dxa"/>
          </w:tcPr>
          <w:p w14:paraId="701C1EE8" w14:textId="77777777" w:rsidR="00A919FB" w:rsidRPr="00232C88" w:rsidRDefault="00003BF5" w:rsidP="00B2180A">
            <w:pPr>
              <w:pStyle w:val="Applicationdirecte"/>
              <w:spacing w:before="60"/>
              <w:jc w:val="center"/>
            </w:pPr>
            <w:r w:rsidRPr="00232C88">
              <w:t>a - e</w:t>
            </w:r>
          </w:p>
        </w:tc>
        <w:tc>
          <w:tcPr>
            <w:tcW w:w="7655" w:type="dxa"/>
            <w:vAlign w:val="center"/>
          </w:tcPr>
          <w:p w14:paraId="01DAA312" w14:textId="7AEA9929" w:rsidR="00A919FB" w:rsidRPr="00232C88" w:rsidRDefault="00187C4B" w:rsidP="00A919FB">
            <w:pPr>
              <w:spacing w:before="60" w:after="120"/>
              <w:jc w:val="both"/>
              <w:rPr>
                <w:rFonts w:ascii="Times New Roman" w:hAnsi="Times New Roman" w:cs="Times New Roman"/>
                <w:sz w:val="24"/>
              </w:rPr>
            </w:pPr>
            <w:r w:rsidRPr="00232C88">
              <w:rPr>
                <w:rFonts w:ascii="Times New Roman" w:hAnsi="Times New Roman" w:cs="Times New Roman"/>
                <w:sz w:val="24"/>
              </w:rPr>
              <w:t>Disclosure</w:t>
            </w:r>
            <w:r w:rsidR="00A919FB" w:rsidRPr="00232C88">
              <w:rPr>
                <w:rFonts w:ascii="Times New Roman" w:hAnsi="Times New Roman" w:cs="Times New Roman"/>
                <w:sz w:val="24"/>
              </w:rPr>
              <w:t xml:space="preserve"> periods T, T-1, T-2, T-3 and T-4 are defined as quarterly periods </w:t>
            </w:r>
            <w:r w:rsidR="003D7CC4" w:rsidRPr="00232C88">
              <w:rPr>
                <w:rFonts w:ascii="Times New Roman" w:hAnsi="Times New Roman" w:cs="Times New Roman"/>
                <w:sz w:val="24"/>
              </w:rPr>
              <w:t xml:space="preserve">and </w:t>
            </w:r>
            <w:r w:rsidR="00605635" w:rsidRPr="00232C88">
              <w:rPr>
                <w:rFonts w:ascii="Times New Roman" w:hAnsi="Times New Roman" w:cs="Times New Roman"/>
                <w:sz w:val="24"/>
              </w:rPr>
              <w:t xml:space="preserve">shall </w:t>
            </w:r>
            <w:r w:rsidR="003D7CC4" w:rsidRPr="00232C88">
              <w:rPr>
                <w:rFonts w:ascii="Times New Roman" w:hAnsi="Times New Roman" w:cs="Times New Roman"/>
                <w:sz w:val="24"/>
              </w:rPr>
              <w:t>be popula</w:t>
            </w:r>
            <w:r w:rsidR="0086003C" w:rsidRPr="00232C88">
              <w:rPr>
                <w:rFonts w:ascii="Times New Roman" w:hAnsi="Times New Roman" w:cs="Times New Roman"/>
                <w:sz w:val="24"/>
              </w:rPr>
              <w:t>t</w:t>
            </w:r>
            <w:r w:rsidR="003D7CC4" w:rsidRPr="00232C88">
              <w:rPr>
                <w:rFonts w:ascii="Times New Roman" w:hAnsi="Times New Roman" w:cs="Times New Roman"/>
                <w:sz w:val="24"/>
              </w:rPr>
              <w:t xml:space="preserve">ed </w:t>
            </w:r>
            <w:r w:rsidR="00A919FB" w:rsidRPr="00232C88">
              <w:rPr>
                <w:rFonts w:ascii="Times New Roman" w:hAnsi="Times New Roman" w:cs="Times New Roman"/>
                <w:sz w:val="24"/>
              </w:rPr>
              <w:t>depending on the frequ</w:t>
            </w:r>
            <w:r w:rsidR="009A4635" w:rsidRPr="00232C88">
              <w:rPr>
                <w:rFonts w:ascii="Times New Roman" w:hAnsi="Times New Roman" w:cs="Times New Roman"/>
                <w:sz w:val="24"/>
              </w:rPr>
              <w:t>e</w:t>
            </w:r>
            <w:r w:rsidR="00A919FB" w:rsidRPr="00232C88">
              <w:rPr>
                <w:rFonts w:ascii="Times New Roman" w:hAnsi="Times New Roman" w:cs="Times New Roman"/>
                <w:sz w:val="24"/>
              </w:rPr>
              <w:t>ncy set by Article</w:t>
            </w:r>
            <w:ins w:id="284" w:author="Author">
              <w:r w:rsidR="00B925A1" w:rsidRPr="00232C88">
                <w:rPr>
                  <w:rFonts w:ascii="Times New Roman" w:hAnsi="Times New Roman" w:cs="Times New Roman"/>
                  <w:sz w:val="24"/>
                </w:rPr>
                <w:t xml:space="preserve"> 433,</w:t>
              </w:r>
            </w:ins>
            <w:del w:id="285" w:author="Author">
              <w:r w:rsidR="00A919FB" w:rsidRPr="00232C88" w:rsidDel="00B925A1">
                <w:rPr>
                  <w:rFonts w:ascii="Times New Roman" w:hAnsi="Times New Roman" w:cs="Times New Roman"/>
                  <w:sz w:val="24"/>
                </w:rPr>
                <w:delText>s</w:delText>
              </w:r>
            </w:del>
            <w:r w:rsidR="00A919FB" w:rsidRPr="00232C88">
              <w:rPr>
                <w:rFonts w:ascii="Times New Roman" w:hAnsi="Times New Roman" w:cs="Times New Roman"/>
                <w:sz w:val="24"/>
              </w:rPr>
              <w:t xml:space="preserve"> 433a, 433b and 433c </w:t>
            </w:r>
            <w:del w:id="286" w:author="Author">
              <w:r w:rsidR="0097538A" w:rsidRPr="00232C88" w:rsidDel="00B66725">
                <w:rPr>
                  <w:rFonts w:ascii="Times New Roman" w:hAnsi="Times New Roman" w:cs="Times New Roman"/>
                  <w:sz w:val="24"/>
                </w:rPr>
                <w:delText>CRR</w:delText>
              </w:r>
            </w:del>
            <w:ins w:id="287" w:author="Author">
              <w:r w:rsidR="00B66725" w:rsidRPr="00232C88">
                <w:rPr>
                  <w:rFonts w:ascii="Times New Roman" w:hAnsi="Times New Roman" w:cs="Times New Roman"/>
                  <w:sz w:val="24"/>
                </w:rPr>
                <w:t>of Regulation (EU) No 575/2013</w:t>
              </w:r>
            </w:ins>
            <w:r w:rsidR="00A919FB" w:rsidRPr="00232C88">
              <w:rPr>
                <w:rFonts w:ascii="Times New Roman" w:hAnsi="Times New Roman" w:cs="Times New Roman"/>
                <w:sz w:val="24"/>
              </w:rPr>
              <w:t>.</w:t>
            </w:r>
          </w:p>
          <w:p w14:paraId="3BAEA110" w14:textId="7DE115C7" w:rsidR="00A919FB" w:rsidRPr="00232C88" w:rsidRDefault="00A919FB" w:rsidP="00A919FB">
            <w:pPr>
              <w:spacing w:before="60" w:after="120"/>
              <w:jc w:val="both"/>
              <w:rPr>
                <w:rFonts w:ascii="Times New Roman" w:hAnsi="Times New Roman" w:cs="Times New Roman"/>
                <w:sz w:val="24"/>
              </w:rPr>
            </w:pPr>
            <w:r w:rsidRPr="00232C88">
              <w:rPr>
                <w:rFonts w:ascii="Times New Roman" w:hAnsi="Times New Roman" w:cs="Times New Roman"/>
                <w:sz w:val="24"/>
              </w:rPr>
              <w:t>Institutions disclosing</w:t>
            </w:r>
            <w:r w:rsidR="00704085" w:rsidRPr="00232C88">
              <w:rPr>
                <w:rFonts w:ascii="Times New Roman" w:hAnsi="Times New Roman" w:cs="Times New Roman"/>
                <w:sz w:val="24"/>
              </w:rPr>
              <w:t xml:space="preserve"> the information contained in</w:t>
            </w:r>
            <w:r w:rsidRPr="00232C88">
              <w:rPr>
                <w:rFonts w:ascii="Times New Roman" w:hAnsi="Times New Roman" w:cs="Times New Roman"/>
                <w:sz w:val="24"/>
              </w:rPr>
              <w:t xml:space="preserve"> this template on a quarterly basis sh</w:t>
            </w:r>
            <w:r w:rsidR="00704085" w:rsidRPr="00232C88">
              <w:rPr>
                <w:rFonts w:ascii="Times New Roman" w:hAnsi="Times New Roman" w:cs="Times New Roman"/>
                <w:sz w:val="24"/>
              </w:rPr>
              <w:t>all</w:t>
            </w:r>
            <w:r w:rsidRPr="00232C88">
              <w:rPr>
                <w:rFonts w:ascii="Times New Roman" w:hAnsi="Times New Roman" w:cs="Times New Roman"/>
                <w:sz w:val="24"/>
              </w:rPr>
              <w:t xml:space="preserve"> provide data for periods T, T-1, T-2, T-3 and T-4</w:t>
            </w:r>
            <w:r w:rsidR="004B6869" w:rsidRPr="00232C88">
              <w:rPr>
                <w:rFonts w:ascii="Times New Roman" w:hAnsi="Times New Roman" w:cs="Times New Roman"/>
                <w:sz w:val="24"/>
              </w:rPr>
              <w:t>;</w:t>
            </w:r>
            <w:r w:rsidRPr="00232C88">
              <w:rPr>
                <w:rFonts w:ascii="Times New Roman" w:hAnsi="Times New Roman" w:cs="Times New Roman"/>
                <w:sz w:val="24"/>
              </w:rPr>
              <w:t xml:space="preserve"> institutions disclosing th</w:t>
            </w:r>
            <w:r w:rsidR="00704085" w:rsidRPr="00232C88">
              <w:rPr>
                <w:rFonts w:ascii="Times New Roman" w:hAnsi="Times New Roman" w:cs="Times New Roman"/>
                <w:sz w:val="24"/>
              </w:rPr>
              <w:t>e information in this</w:t>
            </w:r>
            <w:r w:rsidRPr="00232C88">
              <w:rPr>
                <w:rFonts w:ascii="Times New Roman" w:hAnsi="Times New Roman" w:cs="Times New Roman"/>
                <w:sz w:val="24"/>
              </w:rPr>
              <w:t xml:space="preserve"> template on a semi-annual basis sh</w:t>
            </w:r>
            <w:r w:rsidR="00704085" w:rsidRPr="00232C88">
              <w:rPr>
                <w:rFonts w:ascii="Times New Roman" w:hAnsi="Times New Roman" w:cs="Times New Roman"/>
                <w:sz w:val="24"/>
              </w:rPr>
              <w:t>all</w:t>
            </w:r>
            <w:r w:rsidRPr="00232C88">
              <w:rPr>
                <w:rFonts w:ascii="Times New Roman" w:hAnsi="Times New Roman" w:cs="Times New Roman"/>
                <w:sz w:val="24"/>
              </w:rPr>
              <w:t xml:space="preserve"> provide data for periods T, T-2 and T-4</w:t>
            </w:r>
            <w:r w:rsidR="004B6869" w:rsidRPr="00232C88">
              <w:rPr>
                <w:rFonts w:ascii="Times New Roman" w:hAnsi="Times New Roman" w:cs="Times New Roman"/>
                <w:sz w:val="24"/>
              </w:rPr>
              <w:t>;</w:t>
            </w:r>
            <w:r w:rsidRPr="00232C88">
              <w:rPr>
                <w:rFonts w:ascii="Times New Roman" w:hAnsi="Times New Roman" w:cs="Times New Roman"/>
                <w:sz w:val="24"/>
              </w:rPr>
              <w:t xml:space="preserve"> and institutions disclosing </w:t>
            </w:r>
            <w:r w:rsidR="00704085" w:rsidRPr="00232C88">
              <w:rPr>
                <w:rFonts w:ascii="Times New Roman" w:hAnsi="Times New Roman" w:cs="Times New Roman"/>
                <w:sz w:val="24"/>
              </w:rPr>
              <w:t xml:space="preserve">the information in </w:t>
            </w:r>
            <w:r w:rsidRPr="00232C88">
              <w:rPr>
                <w:rFonts w:ascii="Times New Roman" w:hAnsi="Times New Roman" w:cs="Times New Roman"/>
                <w:sz w:val="24"/>
              </w:rPr>
              <w:t>this template on an annual basis sh</w:t>
            </w:r>
            <w:r w:rsidR="00704085" w:rsidRPr="00232C88">
              <w:rPr>
                <w:rFonts w:ascii="Times New Roman" w:hAnsi="Times New Roman" w:cs="Times New Roman"/>
                <w:sz w:val="24"/>
              </w:rPr>
              <w:t>all</w:t>
            </w:r>
            <w:r w:rsidRPr="00232C88">
              <w:rPr>
                <w:rFonts w:ascii="Times New Roman" w:hAnsi="Times New Roman" w:cs="Times New Roman"/>
                <w:sz w:val="24"/>
              </w:rPr>
              <w:t xml:space="preserve"> provide data for periods T and T-4.</w:t>
            </w:r>
          </w:p>
          <w:p w14:paraId="3565AD25" w14:textId="00DB4F0F" w:rsidR="00A919FB" w:rsidRPr="00232C88" w:rsidRDefault="00A919FB" w:rsidP="00A919FB">
            <w:pPr>
              <w:spacing w:before="60" w:after="120"/>
              <w:jc w:val="both"/>
              <w:rPr>
                <w:rFonts w:ascii="Times New Roman" w:hAnsi="Times New Roman" w:cs="Times New Roman"/>
                <w:sz w:val="24"/>
              </w:rPr>
            </w:pPr>
            <w:r w:rsidRPr="00232C88">
              <w:rPr>
                <w:rFonts w:ascii="Times New Roman" w:hAnsi="Times New Roman" w:cs="Times New Roman"/>
                <w:sz w:val="24"/>
              </w:rPr>
              <w:t>Institutions sh</w:t>
            </w:r>
            <w:r w:rsidR="00704085" w:rsidRPr="00232C88">
              <w:rPr>
                <w:rFonts w:ascii="Times New Roman" w:hAnsi="Times New Roman" w:cs="Times New Roman"/>
                <w:sz w:val="24"/>
              </w:rPr>
              <w:t>all</w:t>
            </w:r>
            <w:r w:rsidRPr="00232C88">
              <w:rPr>
                <w:rFonts w:ascii="Times New Roman" w:hAnsi="Times New Roman" w:cs="Times New Roman"/>
                <w:sz w:val="24"/>
              </w:rPr>
              <w:t xml:space="preserve"> disclose the dates corresponding to the </w:t>
            </w:r>
            <w:r w:rsidR="00187C4B" w:rsidRPr="00232C88">
              <w:rPr>
                <w:rFonts w:ascii="Times New Roman" w:hAnsi="Times New Roman" w:cs="Times New Roman"/>
                <w:sz w:val="24"/>
              </w:rPr>
              <w:t>disclosure</w:t>
            </w:r>
            <w:r w:rsidRPr="00232C88">
              <w:rPr>
                <w:rFonts w:ascii="Times New Roman" w:hAnsi="Times New Roman" w:cs="Times New Roman"/>
                <w:sz w:val="24"/>
              </w:rPr>
              <w:t xml:space="preserve"> periods.</w:t>
            </w:r>
          </w:p>
          <w:p w14:paraId="18B0361E" w14:textId="77777777" w:rsidR="00A919FB" w:rsidRPr="00232C88" w:rsidRDefault="00A919FB" w:rsidP="00C0296F">
            <w:pPr>
              <w:spacing w:before="60" w:after="120"/>
              <w:jc w:val="both"/>
              <w:rPr>
                <w:rFonts w:ascii="Times New Roman" w:hAnsi="Times New Roman" w:cs="Times New Roman"/>
                <w:sz w:val="24"/>
              </w:rPr>
            </w:pPr>
            <w:r w:rsidRPr="00232C88">
              <w:rPr>
                <w:rFonts w:ascii="Times New Roman" w:hAnsi="Times New Roman" w:cs="Times New Roman"/>
                <w:sz w:val="24"/>
              </w:rPr>
              <w:t xml:space="preserve">The disclosure of data for previous periods is not required when data are disclosed for the first time. </w:t>
            </w:r>
          </w:p>
        </w:tc>
      </w:tr>
      <w:tr w:rsidR="00232C88" w:rsidRPr="00232C88" w14:paraId="50208CE7" w14:textId="77777777" w:rsidTr="65F04A31">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D8553" w14:textId="77777777" w:rsidR="00A919FB" w:rsidRPr="00232C88" w:rsidRDefault="00A919FB" w:rsidP="00B2180A">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1B35CC72" w14:textId="77777777" w:rsidTr="65F04A31">
        <w:trPr>
          <w:trHeight w:val="238"/>
        </w:trPr>
        <w:tc>
          <w:tcPr>
            <w:tcW w:w="1384" w:type="dxa"/>
            <w:shd w:val="clear" w:color="auto" w:fill="D9D9D9" w:themeFill="background1" w:themeFillShade="D9"/>
          </w:tcPr>
          <w:p w14:paraId="0BCA6C43" w14:textId="77777777" w:rsidR="00A919FB" w:rsidRPr="00232C88" w:rsidRDefault="00A919FB" w:rsidP="00B2180A">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Row number</w:t>
            </w:r>
          </w:p>
        </w:tc>
        <w:tc>
          <w:tcPr>
            <w:tcW w:w="7655" w:type="dxa"/>
            <w:shd w:val="clear" w:color="auto" w:fill="D9D9D9" w:themeFill="background1" w:themeFillShade="D9"/>
          </w:tcPr>
          <w:p w14:paraId="6FA800DB" w14:textId="77777777" w:rsidR="00A919FB" w:rsidRPr="00232C88" w:rsidRDefault="00A919FB" w:rsidP="00B2180A">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09F40871" w14:textId="77777777" w:rsidTr="65F04A31">
        <w:trPr>
          <w:trHeight w:val="680"/>
        </w:trPr>
        <w:tc>
          <w:tcPr>
            <w:tcW w:w="1384" w:type="dxa"/>
          </w:tcPr>
          <w:p w14:paraId="79F0E0B1" w14:textId="77777777" w:rsidR="00EC3DC7" w:rsidRPr="00232C88" w:rsidRDefault="00EC3DC7" w:rsidP="00EC3DC7">
            <w:pPr>
              <w:pStyle w:val="Applicationdirecte"/>
              <w:spacing w:before="60"/>
              <w:jc w:val="center"/>
            </w:pPr>
            <w:r w:rsidRPr="00232C88">
              <w:t>1</w:t>
            </w:r>
          </w:p>
        </w:tc>
        <w:tc>
          <w:tcPr>
            <w:tcW w:w="7655" w:type="dxa"/>
          </w:tcPr>
          <w:p w14:paraId="28E8D7BE" w14:textId="77777777" w:rsidR="00EC3DC7" w:rsidRPr="00232C88" w:rsidRDefault="00EC3DC7" w:rsidP="00EC3DC7">
            <w:pPr>
              <w:spacing w:before="60" w:after="120"/>
              <w:jc w:val="both"/>
              <w:rPr>
                <w:rFonts w:ascii="Times New Roman" w:hAnsi="Times New Roman" w:cs="Times New Roman"/>
                <w:b/>
                <w:sz w:val="24"/>
              </w:rPr>
            </w:pPr>
            <w:r w:rsidRPr="00232C88">
              <w:rPr>
                <w:rFonts w:ascii="Times New Roman" w:hAnsi="Times New Roman" w:cs="Times New Roman"/>
                <w:b/>
                <w:sz w:val="24"/>
              </w:rPr>
              <w:t>Common Equity Tier 1 (CET1) capital</w:t>
            </w:r>
          </w:p>
          <w:p w14:paraId="07A96E2A" w14:textId="24DBFC60" w:rsidR="00EC3DC7" w:rsidRPr="00232C88" w:rsidRDefault="00EC3DC7" w:rsidP="00BD5160">
            <w:pPr>
              <w:spacing w:before="60" w:after="120"/>
              <w:jc w:val="both"/>
              <w:rPr>
                <w:rFonts w:ascii="Times New Roman" w:hAnsi="Times New Roman" w:cs="Times New Roman"/>
                <w:sz w:val="24"/>
              </w:rPr>
            </w:pPr>
            <w:r w:rsidRPr="00232C88">
              <w:rPr>
                <w:rFonts w:ascii="Times New Roman" w:hAnsi="Times New Roman" w:cs="Times New Roman"/>
                <w:sz w:val="24"/>
              </w:rPr>
              <w:t xml:space="preserve">Amount of CET1 capital </w:t>
            </w:r>
            <w:r w:rsidR="00704085" w:rsidRPr="00232C88">
              <w:rPr>
                <w:rFonts w:ascii="Times New Roman" w:hAnsi="Times New Roman" w:cs="Times New Roman"/>
                <w:sz w:val="24"/>
              </w:rPr>
              <w:t>shall be</w:t>
            </w:r>
            <w:r w:rsidRPr="00232C88">
              <w:rPr>
                <w:rFonts w:ascii="Times New Roman" w:hAnsi="Times New Roman" w:cs="Times New Roman"/>
                <w:sz w:val="24"/>
              </w:rPr>
              <w:t xml:space="preserve"> the amount disclosed by institutions </w:t>
            </w:r>
            <w:r w:rsidR="00605635" w:rsidRPr="00232C88">
              <w:rPr>
                <w:rFonts w:ascii="Times New Roman" w:hAnsi="Times New Roman" w:cs="Times New Roman"/>
                <w:sz w:val="24"/>
              </w:rPr>
              <w:t>in</w:t>
            </w:r>
            <w:del w:id="288" w:author="Author">
              <w:r w:rsidRPr="00232C88" w:rsidDel="00C77B80">
                <w:rPr>
                  <w:rFonts w:ascii="Times New Roman" w:hAnsi="Times New Roman" w:cs="Times New Roman"/>
                  <w:sz w:val="24"/>
                </w:rPr>
                <w:delText>f</w:delText>
              </w:r>
            </w:del>
            <w:r w:rsidRPr="00232C88">
              <w:rPr>
                <w:rFonts w:ascii="Times New Roman" w:hAnsi="Times New Roman" w:cs="Times New Roman"/>
                <w:sz w:val="24"/>
              </w:rPr>
              <w:t xml:space="preserve"> </w:t>
            </w:r>
            <w:r w:rsidR="00475381" w:rsidRPr="00232C88">
              <w:rPr>
                <w:rFonts w:ascii="Times New Roman" w:hAnsi="Times New Roman" w:cs="Times New Roman"/>
                <w:sz w:val="24"/>
              </w:rPr>
              <w:t xml:space="preserve">Annex </w:t>
            </w:r>
            <w:r w:rsidR="004077B1" w:rsidRPr="00232C88">
              <w:rPr>
                <w:rFonts w:ascii="Times New Roman" w:hAnsi="Times New Roman" w:cs="Times New Roman"/>
                <w:sz w:val="24"/>
              </w:rPr>
              <w:t>VII</w:t>
            </w:r>
            <w:r w:rsidR="00EE1F54" w:rsidRPr="00232C88">
              <w:rPr>
                <w:rFonts w:ascii="Times New Roman" w:hAnsi="Times New Roman" w:cs="Times New Roman"/>
                <w:sz w:val="24"/>
              </w:rPr>
              <w:t xml:space="preserve"> </w:t>
            </w:r>
            <w:r w:rsidR="00CF1A52" w:rsidRPr="00232C88">
              <w:rPr>
                <w:rFonts w:ascii="Times New Roman" w:hAnsi="Times New Roman" w:cs="Times New Roman"/>
                <w:sz w:val="24"/>
              </w:rPr>
              <w:t>to</w:t>
            </w:r>
            <w:r w:rsidR="00475381" w:rsidRPr="00232C88">
              <w:rPr>
                <w:rFonts w:ascii="Times New Roman" w:hAnsi="Times New Roman" w:cs="Times New Roman"/>
                <w:sz w:val="24"/>
              </w:rPr>
              <w:t xml:space="preserve"> this</w:t>
            </w:r>
            <w:r w:rsidR="00D41963" w:rsidRPr="00232C88">
              <w:rPr>
                <w:rFonts w:ascii="Times New Roman" w:hAnsi="Times New Roman" w:cs="Times New Roman"/>
                <w:sz w:val="24"/>
              </w:rPr>
              <w:t xml:space="preserve"> Implementing Regulation</w:t>
            </w:r>
            <w:r w:rsidR="00F1066F" w:rsidRPr="00232C88">
              <w:rPr>
                <w:rFonts w:ascii="Times New Roman" w:hAnsi="Times New Roman" w:cs="Times New Roman"/>
                <w:sz w:val="24"/>
              </w:rPr>
              <w:t xml:space="preserve"> </w:t>
            </w:r>
            <w:r w:rsidRPr="00232C88">
              <w:rPr>
                <w:rFonts w:ascii="Times New Roman" w:hAnsi="Times New Roman" w:cs="Times New Roman"/>
                <w:sz w:val="24"/>
              </w:rPr>
              <w:t xml:space="preserve">(row 29 of </w:t>
            </w:r>
            <w:r w:rsidR="00B37911"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ins w:id="289" w:author="Author">
              <w:r w:rsidR="00C77B80" w:rsidRPr="00232C88">
                <w:rPr>
                  <w:rFonts w:ascii="Times New Roman" w:hAnsi="Times New Roman" w:cs="Times New Roman"/>
                  <w:sz w:val="24"/>
                </w:rPr>
                <w:t>.</w:t>
              </w:r>
            </w:ins>
          </w:p>
        </w:tc>
      </w:tr>
      <w:tr w:rsidR="00232C88" w:rsidRPr="00232C88" w14:paraId="4CB4023A" w14:textId="77777777" w:rsidTr="65F04A31">
        <w:trPr>
          <w:trHeight w:val="436"/>
        </w:trPr>
        <w:tc>
          <w:tcPr>
            <w:tcW w:w="1384" w:type="dxa"/>
          </w:tcPr>
          <w:p w14:paraId="71F49FF4" w14:textId="77777777" w:rsidR="00EC3DC7" w:rsidRPr="00232C88" w:rsidRDefault="00EC3DC7" w:rsidP="00EC3DC7">
            <w:pPr>
              <w:pStyle w:val="Applicationdirecte"/>
              <w:spacing w:before="60"/>
              <w:jc w:val="center"/>
            </w:pPr>
            <w:r w:rsidRPr="00232C88">
              <w:t>2</w:t>
            </w:r>
          </w:p>
        </w:tc>
        <w:tc>
          <w:tcPr>
            <w:tcW w:w="7655" w:type="dxa"/>
          </w:tcPr>
          <w:p w14:paraId="50A949BA" w14:textId="77777777" w:rsidR="00EC3DC7" w:rsidRPr="00232C88" w:rsidRDefault="00EC3DC7" w:rsidP="00EC3DC7">
            <w:pPr>
              <w:spacing w:before="60" w:after="120"/>
              <w:jc w:val="both"/>
              <w:rPr>
                <w:rFonts w:ascii="Times New Roman" w:hAnsi="Times New Roman" w:cs="Times New Roman"/>
                <w:b/>
                <w:sz w:val="24"/>
              </w:rPr>
            </w:pPr>
            <w:r w:rsidRPr="00232C88">
              <w:rPr>
                <w:rFonts w:ascii="Times New Roman" w:hAnsi="Times New Roman" w:cs="Times New Roman"/>
                <w:b/>
                <w:sz w:val="24"/>
              </w:rPr>
              <w:t>Tier 1 capital</w:t>
            </w:r>
          </w:p>
          <w:p w14:paraId="097E489A" w14:textId="5AA9B5E2" w:rsidR="00EC3DC7" w:rsidRPr="00232C88" w:rsidRDefault="00EC3DC7" w:rsidP="00605635">
            <w:pPr>
              <w:spacing w:before="60" w:after="120"/>
              <w:jc w:val="both"/>
              <w:rPr>
                <w:rFonts w:ascii="Times New Roman" w:eastAsia="Times New Roman" w:hAnsi="Times New Roman" w:cs="Times New Roman"/>
                <w:sz w:val="24"/>
                <w:lang w:eastAsia="sv-SE"/>
              </w:rPr>
            </w:pPr>
            <w:r w:rsidRPr="00232C88">
              <w:rPr>
                <w:rFonts w:ascii="Times New Roman" w:hAnsi="Times New Roman" w:cs="Times New Roman"/>
                <w:sz w:val="24"/>
              </w:rPr>
              <w:lastRenderedPageBreak/>
              <w:t xml:space="preserve">Amount of Tier 1 capital </w:t>
            </w:r>
            <w:r w:rsidR="00704085" w:rsidRPr="00232C88">
              <w:rPr>
                <w:rFonts w:ascii="Times New Roman" w:hAnsi="Times New Roman" w:cs="Times New Roman"/>
                <w:sz w:val="24"/>
              </w:rPr>
              <w:t>shall be</w:t>
            </w:r>
            <w:r w:rsidRPr="00232C88">
              <w:rPr>
                <w:rFonts w:ascii="Times New Roman" w:hAnsi="Times New Roman" w:cs="Times New Roman"/>
                <w:sz w:val="24"/>
              </w:rPr>
              <w:t xml:space="preserve"> the amount disclosed by institutions </w:t>
            </w:r>
            <w:r w:rsidR="00605635" w:rsidRPr="00232C88">
              <w:rPr>
                <w:rFonts w:ascii="Times New Roman" w:hAnsi="Times New Roman" w:cs="Times New Roman"/>
                <w:sz w:val="24"/>
              </w:rPr>
              <w:t xml:space="preserve">in </w:t>
            </w:r>
            <w:r w:rsidR="004077B1" w:rsidRPr="00232C88">
              <w:rPr>
                <w:rFonts w:ascii="Times New Roman" w:hAnsi="Times New Roman" w:cs="Times New Roman"/>
                <w:sz w:val="24"/>
              </w:rPr>
              <w:t>Annex VII</w:t>
            </w:r>
            <w:r w:rsidR="00EE1F54" w:rsidRPr="00232C88">
              <w:rPr>
                <w:rFonts w:ascii="Times New Roman" w:hAnsi="Times New Roman" w:cs="Times New Roman"/>
                <w:sz w:val="24"/>
              </w:rPr>
              <w:t xml:space="preserve"> </w:t>
            </w:r>
            <w:r w:rsidR="00CF1A52" w:rsidRPr="00232C88">
              <w:rPr>
                <w:rFonts w:ascii="Times New Roman" w:hAnsi="Times New Roman" w:cs="Times New Roman"/>
                <w:sz w:val="24"/>
              </w:rPr>
              <w:t>to</w:t>
            </w:r>
            <w:r w:rsidR="00475381" w:rsidRPr="00232C88">
              <w:rPr>
                <w:rFonts w:ascii="Times New Roman" w:hAnsi="Times New Roman" w:cs="Times New Roman"/>
                <w:sz w:val="24"/>
              </w:rPr>
              <w:t xml:space="preserve"> this</w:t>
            </w:r>
            <w:r w:rsidR="00D41963" w:rsidRPr="00232C88">
              <w:rPr>
                <w:rFonts w:ascii="Times New Roman" w:hAnsi="Times New Roman" w:cs="Times New Roman"/>
                <w:sz w:val="24"/>
              </w:rPr>
              <w:t xml:space="preserve"> Implementing Regulation</w:t>
            </w:r>
            <w:r w:rsidR="002B7ED3" w:rsidRPr="00232C88">
              <w:rPr>
                <w:rFonts w:ascii="Times New Roman" w:hAnsi="Times New Roman" w:cs="Times New Roman"/>
                <w:sz w:val="24"/>
              </w:rPr>
              <w:t xml:space="preserve"> </w:t>
            </w:r>
            <w:r w:rsidRPr="00232C88">
              <w:rPr>
                <w:rFonts w:ascii="Times New Roman" w:hAnsi="Times New Roman" w:cs="Times New Roman"/>
                <w:sz w:val="24"/>
              </w:rPr>
              <w:t xml:space="preserve">(row 45 of </w:t>
            </w:r>
            <w:r w:rsidR="00EE1F54"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ins w:id="290" w:author="Author">
              <w:r w:rsidR="00C77B80" w:rsidRPr="00232C88">
                <w:rPr>
                  <w:rFonts w:ascii="Times New Roman" w:hAnsi="Times New Roman" w:cs="Times New Roman"/>
                  <w:sz w:val="24"/>
                </w:rPr>
                <w:t>.</w:t>
              </w:r>
            </w:ins>
          </w:p>
        </w:tc>
      </w:tr>
      <w:tr w:rsidR="00232C88" w:rsidRPr="00232C88" w14:paraId="67C2637C" w14:textId="77777777" w:rsidTr="65F04A31">
        <w:trPr>
          <w:trHeight w:val="557"/>
        </w:trPr>
        <w:tc>
          <w:tcPr>
            <w:tcW w:w="1384" w:type="dxa"/>
          </w:tcPr>
          <w:p w14:paraId="30C65372" w14:textId="77777777" w:rsidR="00EC3DC7" w:rsidRPr="00232C88" w:rsidRDefault="009D2A94" w:rsidP="00EC3DC7">
            <w:pPr>
              <w:pStyle w:val="Applicationdirecte"/>
              <w:spacing w:before="60"/>
              <w:jc w:val="center"/>
            </w:pPr>
            <w:r w:rsidRPr="00232C88">
              <w:lastRenderedPageBreak/>
              <w:t>3</w:t>
            </w:r>
          </w:p>
        </w:tc>
        <w:tc>
          <w:tcPr>
            <w:tcW w:w="7655" w:type="dxa"/>
          </w:tcPr>
          <w:p w14:paraId="437C173A" w14:textId="77777777" w:rsidR="009D2A94" w:rsidRPr="00232C88" w:rsidRDefault="009D2A94" w:rsidP="00EC3DC7">
            <w:pPr>
              <w:spacing w:before="60" w:after="120"/>
              <w:jc w:val="both"/>
              <w:rPr>
                <w:rFonts w:ascii="Times New Roman" w:hAnsi="Times New Roman" w:cs="Times New Roman"/>
                <w:b/>
                <w:sz w:val="24"/>
              </w:rPr>
            </w:pPr>
            <w:r w:rsidRPr="00232C88">
              <w:rPr>
                <w:rFonts w:ascii="Times New Roman" w:hAnsi="Times New Roman" w:cs="Times New Roman"/>
                <w:b/>
                <w:sz w:val="24"/>
              </w:rPr>
              <w:t>Total capital</w:t>
            </w:r>
          </w:p>
          <w:p w14:paraId="0A93EB9C" w14:textId="43C16416" w:rsidR="00EC3DC7" w:rsidRPr="00232C88" w:rsidRDefault="00EC3DC7" w:rsidP="00605635">
            <w:pPr>
              <w:spacing w:before="60" w:after="120"/>
              <w:jc w:val="both"/>
              <w:rPr>
                <w:rFonts w:ascii="Times New Roman" w:hAnsi="Times New Roman" w:cs="Times New Roman"/>
                <w:sz w:val="24"/>
                <w:lang w:eastAsia="en-GB"/>
              </w:rPr>
            </w:pPr>
            <w:r w:rsidRPr="00232C88">
              <w:rPr>
                <w:rFonts w:ascii="Times New Roman" w:hAnsi="Times New Roman" w:cs="Times New Roman"/>
                <w:sz w:val="24"/>
              </w:rPr>
              <w:t xml:space="preserve">Amount of total capital </w:t>
            </w:r>
            <w:r w:rsidR="00704085" w:rsidRPr="00232C88">
              <w:rPr>
                <w:rFonts w:ascii="Times New Roman" w:hAnsi="Times New Roman" w:cs="Times New Roman"/>
                <w:sz w:val="24"/>
              </w:rPr>
              <w:t>shall be</w:t>
            </w:r>
            <w:r w:rsidRPr="00232C88">
              <w:rPr>
                <w:rFonts w:ascii="Times New Roman" w:hAnsi="Times New Roman" w:cs="Times New Roman"/>
                <w:sz w:val="24"/>
              </w:rPr>
              <w:t xml:space="preserve"> the amount disclosed by institutions </w:t>
            </w:r>
            <w:r w:rsidR="00605635" w:rsidRPr="00232C88">
              <w:rPr>
                <w:rFonts w:ascii="Times New Roman" w:hAnsi="Times New Roman" w:cs="Times New Roman"/>
                <w:sz w:val="24"/>
              </w:rPr>
              <w:t xml:space="preserve">in </w:t>
            </w:r>
            <w:r w:rsidR="004077B1" w:rsidRPr="00232C88">
              <w:rPr>
                <w:rFonts w:ascii="Times New Roman" w:hAnsi="Times New Roman" w:cs="Times New Roman"/>
                <w:sz w:val="24"/>
              </w:rPr>
              <w:t>Annex VII</w:t>
            </w:r>
            <w:r w:rsidR="00EE1F54" w:rsidRPr="00232C88">
              <w:rPr>
                <w:rFonts w:ascii="Times New Roman" w:hAnsi="Times New Roman" w:cs="Times New Roman"/>
                <w:sz w:val="24"/>
              </w:rPr>
              <w:t xml:space="preserve"> </w:t>
            </w:r>
            <w:r w:rsidR="00CF1A52" w:rsidRPr="00232C88">
              <w:rPr>
                <w:rFonts w:ascii="Times New Roman" w:hAnsi="Times New Roman" w:cs="Times New Roman"/>
                <w:sz w:val="24"/>
              </w:rPr>
              <w:t>to</w:t>
            </w:r>
            <w:r w:rsidR="00475381" w:rsidRPr="00232C88">
              <w:rPr>
                <w:rFonts w:ascii="Times New Roman" w:hAnsi="Times New Roman" w:cs="Times New Roman"/>
                <w:sz w:val="24"/>
              </w:rPr>
              <w:t xml:space="preserve"> this</w:t>
            </w:r>
            <w:r w:rsidR="00D41963" w:rsidRPr="00232C88">
              <w:rPr>
                <w:rFonts w:ascii="Times New Roman" w:hAnsi="Times New Roman" w:cs="Times New Roman"/>
                <w:sz w:val="24"/>
              </w:rPr>
              <w:t xml:space="preserve"> Implementing Regulation</w:t>
            </w:r>
            <w:r w:rsidR="002B7ED3" w:rsidRPr="00232C88">
              <w:rPr>
                <w:rFonts w:ascii="Times New Roman" w:hAnsi="Times New Roman" w:cs="Times New Roman"/>
                <w:sz w:val="24"/>
              </w:rPr>
              <w:t xml:space="preserve"> </w:t>
            </w:r>
            <w:r w:rsidRPr="00232C88">
              <w:rPr>
                <w:rFonts w:ascii="Times New Roman" w:hAnsi="Times New Roman" w:cs="Times New Roman"/>
                <w:sz w:val="24"/>
              </w:rPr>
              <w:t xml:space="preserve">(row 59 of </w:t>
            </w:r>
            <w:r w:rsidR="00EE1F54"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ins w:id="291" w:author="Author">
              <w:r w:rsidR="00C77B80" w:rsidRPr="00232C88">
                <w:rPr>
                  <w:rFonts w:ascii="Times New Roman" w:hAnsi="Times New Roman" w:cs="Times New Roman"/>
                  <w:sz w:val="24"/>
                </w:rPr>
                <w:t>.</w:t>
              </w:r>
            </w:ins>
          </w:p>
        </w:tc>
      </w:tr>
      <w:tr w:rsidR="00232C88" w:rsidRPr="00232C88" w14:paraId="30D8C6AD" w14:textId="77777777" w:rsidTr="65F04A31">
        <w:trPr>
          <w:trHeight w:val="557"/>
        </w:trPr>
        <w:tc>
          <w:tcPr>
            <w:tcW w:w="1384" w:type="dxa"/>
          </w:tcPr>
          <w:p w14:paraId="276F8582" w14:textId="77777777" w:rsidR="00EC3DC7" w:rsidRPr="00232C88" w:rsidRDefault="009D2A94" w:rsidP="00EC3DC7">
            <w:pPr>
              <w:pStyle w:val="Applicationdirecte"/>
              <w:spacing w:before="60"/>
              <w:jc w:val="center"/>
            </w:pPr>
            <w:r w:rsidRPr="00232C88">
              <w:t>4</w:t>
            </w:r>
          </w:p>
        </w:tc>
        <w:tc>
          <w:tcPr>
            <w:tcW w:w="7655" w:type="dxa"/>
          </w:tcPr>
          <w:p w14:paraId="7C61908F" w14:textId="1295D816" w:rsidR="009D2A94" w:rsidRPr="00232C88" w:rsidRDefault="009D2A94" w:rsidP="009D2A94">
            <w:pPr>
              <w:spacing w:before="60" w:after="120"/>
              <w:jc w:val="both"/>
              <w:rPr>
                <w:rFonts w:ascii="Times New Roman" w:hAnsi="Times New Roman" w:cs="Times New Roman"/>
                <w:b/>
                <w:sz w:val="24"/>
              </w:rPr>
            </w:pPr>
            <w:r w:rsidRPr="00232C88">
              <w:rPr>
                <w:rFonts w:ascii="Times New Roman" w:hAnsi="Times New Roman" w:cs="Times New Roman"/>
                <w:b/>
                <w:sz w:val="24"/>
              </w:rPr>
              <w:t>Total risk exposure amount</w:t>
            </w:r>
          </w:p>
          <w:p w14:paraId="45F3B0F7" w14:textId="5A346534" w:rsidR="00EC3DC7" w:rsidRPr="00232C88" w:rsidRDefault="00EC3DC7" w:rsidP="00402F34">
            <w:pPr>
              <w:spacing w:before="60" w:after="120"/>
              <w:jc w:val="both"/>
              <w:rPr>
                <w:rFonts w:ascii="Times New Roman" w:hAnsi="Times New Roman" w:cs="Times New Roman"/>
                <w:sz w:val="24"/>
              </w:rPr>
            </w:pPr>
            <w:r w:rsidRPr="00232C88">
              <w:rPr>
                <w:rFonts w:ascii="Times New Roman" w:hAnsi="Times New Roman" w:cs="Times New Roman"/>
                <w:sz w:val="24"/>
              </w:rPr>
              <w:t>Amount of total risk</w:t>
            </w:r>
            <w:r w:rsidR="009D2A94" w:rsidRPr="00232C88">
              <w:rPr>
                <w:rFonts w:ascii="Times New Roman" w:hAnsi="Times New Roman" w:cs="Times New Roman"/>
                <w:sz w:val="24"/>
              </w:rPr>
              <w:t xml:space="preserve"> exposure amount (</w:t>
            </w:r>
            <w:r w:rsidR="00402F34" w:rsidRPr="00232C88">
              <w:rPr>
                <w:rFonts w:ascii="Times New Roman" w:hAnsi="Times New Roman" w:cs="Times New Roman"/>
                <w:sz w:val="24"/>
              </w:rPr>
              <w:t>TREA</w:t>
            </w:r>
            <w:r w:rsidR="009D2A94" w:rsidRPr="00232C88">
              <w:rPr>
                <w:rFonts w:ascii="Times New Roman" w:hAnsi="Times New Roman" w:cs="Times New Roman"/>
                <w:sz w:val="24"/>
              </w:rPr>
              <w:t>)</w:t>
            </w:r>
            <w:r w:rsidRPr="00232C88">
              <w:rPr>
                <w:rFonts w:ascii="Times New Roman" w:hAnsi="Times New Roman" w:cs="Times New Roman"/>
                <w:sz w:val="24"/>
              </w:rPr>
              <w:t xml:space="preserve"> </w:t>
            </w:r>
            <w:r w:rsidR="00704085" w:rsidRPr="00232C88">
              <w:rPr>
                <w:rFonts w:ascii="Times New Roman" w:hAnsi="Times New Roman" w:cs="Times New Roman"/>
                <w:sz w:val="24"/>
              </w:rPr>
              <w:t>shall be</w:t>
            </w:r>
            <w:r w:rsidRPr="00232C88">
              <w:rPr>
                <w:rFonts w:ascii="Times New Roman" w:hAnsi="Times New Roman" w:cs="Times New Roman"/>
                <w:sz w:val="24"/>
              </w:rPr>
              <w:t xml:space="preserve"> the amount disclosed by institutions </w:t>
            </w:r>
            <w:r w:rsidR="00605635" w:rsidRPr="00232C88">
              <w:rPr>
                <w:rFonts w:ascii="Times New Roman" w:hAnsi="Times New Roman" w:cs="Times New Roman"/>
                <w:sz w:val="24"/>
              </w:rPr>
              <w:t xml:space="preserve">in </w:t>
            </w:r>
            <w:r w:rsidR="004077B1" w:rsidRPr="00232C88">
              <w:rPr>
                <w:rFonts w:ascii="Times New Roman" w:hAnsi="Times New Roman" w:cs="Times New Roman"/>
                <w:sz w:val="24"/>
              </w:rPr>
              <w:t>Annex VII</w:t>
            </w:r>
            <w:r w:rsidR="000B3C05" w:rsidRPr="00232C88">
              <w:rPr>
                <w:rFonts w:ascii="Times New Roman" w:hAnsi="Times New Roman" w:cs="Times New Roman"/>
                <w:sz w:val="24"/>
              </w:rPr>
              <w:t xml:space="preserve"> </w:t>
            </w:r>
            <w:r w:rsidR="00CF1A52" w:rsidRPr="00232C88">
              <w:rPr>
                <w:rFonts w:ascii="Times New Roman" w:hAnsi="Times New Roman" w:cs="Times New Roman"/>
                <w:sz w:val="24"/>
              </w:rPr>
              <w:t>to</w:t>
            </w:r>
            <w:r w:rsidR="00475381" w:rsidRPr="00232C88">
              <w:rPr>
                <w:rFonts w:ascii="Times New Roman" w:hAnsi="Times New Roman" w:cs="Times New Roman"/>
                <w:sz w:val="24"/>
              </w:rPr>
              <w:t xml:space="preserve"> this </w:t>
            </w:r>
            <w:r w:rsidR="00D41963" w:rsidRPr="00232C88">
              <w:rPr>
                <w:rFonts w:ascii="Times New Roman" w:hAnsi="Times New Roman" w:cs="Times New Roman"/>
                <w:sz w:val="24"/>
              </w:rPr>
              <w:t>Implementing Regulation</w:t>
            </w:r>
            <w:r w:rsidR="00E2251B" w:rsidRPr="00232C88">
              <w:rPr>
                <w:rFonts w:ascii="Times New Roman" w:hAnsi="Times New Roman" w:cs="Times New Roman"/>
                <w:sz w:val="24"/>
              </w:rPr>
              <w:t xml:space="preserve"> </w:t>
            </w:r>
            <w:r w:rsidRPr="00232C88">
              <w:rPr>
                <w:rFonts w:ascii="Times New Roman" w:hAnsi="Times New Roman" w:cs="Times New Roman"/>
                <w:sz w:val="24"/>
              </w:rPr>
              <w:t xml:space="preserve">(row 60 of </w:t>
            </w:r>
            <w:r w:rsidR="009947D6"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ins w:id="292" w:author="Author">
              <w:r w:rsidR="00C77B80" w:rsidRPr="00232C88">
                <w:rPr>
                  <w:rFonts w:ascii="Times New Roman" w:hAnsi="Times New Roman" w:cs="Times New Roman"/>
                  <w:sz w:val="24"/>
                </w:rPr>
                <w:t>.</w:t>
              </w:r>
            </w:ins>
          </w:p>
        </w:tc>
      </w:tr>
      <w:tr w:rsidR="00232C88" w:rsidRPr="00232C88" w14:paraId="65D7DB43" w14:textId="77777777" w:rsidTr="65F04A31">
        <w:trPr>
          <w:trHeight w:val="557"/>
          <w:ins w:id="293" w:author="Author"/>
        </w:trPr>
        <w:tc>
          <w:tcPr>
            <w:tcW w:w="1384" w:type="dxa"/>
          </w:tcPr>
          <w:p w14:paraId="658ACA13" w14:textId="232BF598" w:rsidR="00C77B80" w:rsidRPr="00232C88" w:rsidRDefault="00C77B80" w:rsidP="00EC3DC7">
            <w:pPr>
              <w:pStyle w:val="Applicationdirecte"/>
              <w:spacing w:before="60"/>
              <w:jc w:val="center"/>
              <w:rPr>
                <w:ins w:id="294" w:author="Author"/>
              </w:rPr>
            </w:pPr>
            <w:ins w:id="295" w:author="Author">
              <w:r w:rsidRPr="00232C88">
                <w:t>4a</w:t>
              </w:r>
            </w:ins>
          </w:p>
        </w:tc>
        <w:tc>
          <w:tcPr>
            <w:tcW w:w="7655" w:type="dxa"/>
          </w:tcPr>
          <w:p w14:paraId="0936DD42" w14:textId="45382108" w:rsidR="00C77B80" w:rsidRPr="00232C88" w:rsidRDefault="00C77B80" w:rsidP="00475381">
            <w:pPr>
              <w:spacing w:before="60" w:after="120"/>
              <w:jc w:val="both"/>
              <w:rPr>
                <w:ins w:id="296" w:author="Author"/>
                <w:rFonts w:ascii="Times New Roman" w:hAnsi="Times New Roman" w:cs="Times New Roman"/>
                <w:b/>
                <w:sz w:val="24"/>
              </w:rPr>
            </w:pPr>
            <w:ins w:id="297" w:author="Author">
              <w:r w:rsidRPr="00232C88">
                <w:rPr>
                  <w:rFonts w:ascii="Times New Roman" w:hAnsi="Times New Roman" w:cs="Times New Roman"/>
                  <w:b/>
                  <w:sz w:val="24"/>
                </w:rPr>
                <w:t xml:space="preserve">Total risk exposure </w:t>
              </w:r>
              <w:r w:rsidR="0082753B" w:rsidRPr="00232C88">
                <w:rPr>
                  <w:rFonts w:ascii="Times New Roman" w:hAnsi="Times New Roman" w:cs="Times New Roman"/>
                  <w:b/>
                  <w:sz w:val="24"/>
                </w:rPr>
                <w:t>pre-</w:t>
              </w:r>
              <w:r w:rsidRPr="00232C88">
                <w:rPr>
                  <w:rFonts w:ascii="Times New Roman" w:hAnsi="Times New Roman" w:cs="Times New Roman"/>
                  <w:b/>
                  <w:sz w:val="24"/>
                </w:rPr>
                <w:t>floor</w:t>
              </w:r>
            </w:ins>
          </w:p>
          <w:p w14:paraId="5D48E490" w14:textId="230E0D4D" w:rsidR="00C77B80" w:rsidRPr="00232C88" w:rsidRDefault="00C77B80" w:rsidP="00BD5160">
            <w:pPr>
              <w:spacing w:before="60" w:after="120"/>
              <w:jc w:val="both"/>
              <w:rPr>
                <w:ins w:id="298" w:author="Author"/>
                <w:rFonts w:ascii="Times New Roman" w:hAnsi="Times New Roman" w:cs="Times New Roman"/>
                <w:sz w:val="24"/>
              </w:rPr>
            </w:pPr>
            <w:ins w:id="299" w:author="Author">
              <w:r w:rsidRPr="00232C88">
                <w:rPr>
                  <w:rFonts w:ascii="Times New Roman" w:hAnsi="Times New Roman" w:cs="Times New Roman"/>
                  <w:sz w:val="24"/>
                </w:rPr>
                <w:t xml:space="preserve">For institutions subject to the output floor as per Article 92(3)(a) </w:t>
              </w:r>
              <w:r w:rsidR="00232C88" w:rsidRPr="00232C88">
                <w:rPr>
                  <w:rFonts w:ascii="Times New Roman" w:hAnsi="Times New Roman" w:cs="Times New Roman"/>
                  <w:sz w:val="24"/>
                </w:rPr>
                <w:t>of Regulation (EU) No 575/2013</w:t>
              </w:r>
              <w:r w:rsidRPr="00232C88">
                <w:rPr>
                  <w:rFonts w:ascii="Times New Roman" w:hAnsi="Times New Roman" w:cs="Times New Roman"/>
                  <w:sz w:val="24"/>
                </w:rPr>
                <w:t>, the amount of TREA</w:t>
              </w:r>
              <w:r w:rsidR="00FF1BC1" w:rsidRPr="00232C88">
                <w:rPr>
                  <w:rFonts w:ascii="Times New Roman" w:hAnsi="Times New Roman" w:cs="Times New Roman"/>
                  <w:sz w:val="24"/>
                </w:rPr>
                <w:t xml:space="preserve"> pre-floor</w:t>
              </w:r>
              <w:r w:rsidRPr="00232C88">
                <w:rPr>
                  <w:rFonts w:ascii="Times New Roman" w:hAnsi="Times New Roman" w:cs="Times New Roman"/>
                  <w:sz w:val="24"/>
                </w:rPr>
                <w:t xml:space="preserve"> as defined in Article 92(4) </w:t>
              </w:r>
              <w:del w:id="300" w:author="Author">
                <w:r w:rsidR="0082753B" w:rsidRPr="00232C88" w:rsidDel="00072A8C">
                  <w:rPr>
                    <w:rFonts w:ascii="Times New Roman" w:hAnsi="Times New Roman" w:cs="Times New Roman"/>
                    <w:sz w:val="24"/>
                  </w:rPr>
                  <w:delText>CRR</w:delText>
                </w:r>
              </w:del>
              <w:r w:rsidR="00072A8C" w:rsidRPr="00232C88">
                <w:rPr>
                  <w:rFonts w:ascii="Times New Roman" w:hAnsi="Times New Roman" w:cs="Times New Roman"/>
                  <w:sz w:val="24"/>
                </w:rPr>
                <w:t>of Regulation (EU) No 575/2013</w:t>
              </w:r>
              <w:r w:rsidRPr="00232C88">
                <w:rPr>
                  <w:rFonts w:ascii="Times New Roman" w:hAnsi="Times New Roman" w:cs="Times New Roman"/>
                  <w:sz w:val="24"/>
                </w:rPr>
                <w:t xml:space="preserve">. </w:t>
              </w:r>
            </w:ins>
          </w:p>
          <w:p w14:paraId="18771BA3" w14:textId="2DBA15E7" w:rsidR="00C77B80" w:rsidRPr="00232C88" w:rsidRDefault="00C77B80" w:rsidP="00BD5160">
            <w:pPr>
              <w:spacing w:before="60" w:after="120"/>
              <w:jc w:val="both"/>
              <w:rPr>
                <w:ins w:id="301" w:author="Author"/>
                <w:rFonts w:ascii="Times New Roman" w:hAnsi="Times New Roman" w:cs="Times New Roman"/>
                <w:sz w:val="24"/>
              </w:rPr>
            </w:pPr>
            <w:ins w:id="302" w:author="Author">
              <w:r w:rsidRPr="00232C88">
                <w:rPr>
                  <w:rFonts w:ascii="Times New Roman" w:hAnsi="Times New Roman" w:cs="Times New Roman"/>
                  <w:sz w:val="24"/>
                </w:rPr>
                <w:t xml:space="preserve">For </w:t>
              </w:r>
              <w:del w:id="303" w:author="Author">
                <w:r w:rsidRPr="00232C88" w:rsidDel="00801A54">
                  <w:rPr>
                    <w:rFonts w:ascii="Times New Roman" w:hAnsi="Times New Roman" w:cs="Times New Roman"/>
                    <w:sz w:val="24"/>
                  </w:rPr>
                  <w:delText xml:space="preserve">pre-floor </w:delText>
                </w:r>
              </w:del>
              <w:r w:rsidRPr="00232C88">
                <w:rPr>
                  <w:rFonts w:ascii="Times New Roman" w:hAnsi="Times New Roman" w:cs="Times New Roman"/>
                  <w:sz w:val="24"/>
                </w:rPr>
                <w:t>TREA</w:t>
              </w:r>
              <w:r w:rsidR="00801A54" w:rsidRPr="00232C88">
                <w:rPr>
                  <w:rFonts w:ascii="Times New Roman" w:hAnsi="Times New Roman" w:cs="Times New Roman"/>
                  <w:sz w:val="24"/>
                </w:rPr>
                <w:t xml:space="preserve"> pre-floor</w:t>
              </w:r>
              <w:r w:rsidRPr="00232C88">
                <w:rPr>
                  <w:rFonts w:ascii="Times New Roman" w:hAnsi="Times New Roman" w:cs="Times New Roman"/>
                  <w:sz w:val="24"/>
                </w:rPr>
                <w:t>, the disclosed amount should exclude any adjustment made to TREA from the application of the output floor.</w:t>
              </w:r>
            </w:ins>
          </w:p>
        </w:tc>
      </w:tr>
      <w:tr w:rsidR="00232C88" w:rsidRPr="00232C88" w14:paraId="057C7AF3" w14:textId="77777777" w:rsidTr="65F04A31">
        <w:trPr>
          <w:trHeight w:val="557"/>
        </w:trPr>
        <w:tc>
          <w:tcPr>
            <w:tcW w:w="1384" w:type="dxa"/>
          </w:tcPr>
          <w:p w14:paraId="074AB79D" w14:textId="77777777" w:rsidR="00EC3DC7" w:rsidRPr="00232C88" w:rsidRDefault="00475381" w:rsidP="00EC3DC7">
            <w:pPr>
              <w:pStyle w:val="Applicationdirecte"/>
              <w:spacing w:before="60"/>
              <w:jc w:val="center"/>
            </w:pPr>
            <w:r w:rsidRPr="00232C88">
              <w:t>5</w:t>
            </w:r>
          </w:p>
        </w:tc>
        <w:tc>
          <w:tcPr>
            <w:tcW w:w="7655" w:type="dxa"/>
          </w:tcPr>
          <w:p w14:paraId="5872B091" w14:textId="77777777" w:rsidR="00475381"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Common Equity Tier 1 ratio (%)</w:t>
            </w:r>
          </w:p>
          <w:p w14:paraId="42EC7CCC" w14:textId="536E5DB2" w:rsidR="00EC3DC7" w:rsidRPr="00232C88" w:rsidRDefault="00EC3DC7" w:rsidP="00605635">
            <w:pPr>
              <w:spacing w:before="60" w:after="120"/>
              <w:jc w:val="both"/>
              <w:rPr>
                <w:rFonts w:ascii="Times New Roman" w:hAnsi="Times New Roman" w:cs="Times New Roman"/>
                <w:sz w:val="24"/>
              </w:rPr>
            </w:pPr>
            <w:r w:rsidRPr="00232C88">
              <w:rPr>
                <w:rFonts w:ascii="Times New Roman" w:hAnsi="Times New Roman" w:cs="Times New Roman"/>
                <w:sz w:val="24"/>
              </w:rPr>
              <w:t xml:space="preserve">CET1 capital ratio </w:t>
            </w:r>
            <w:r w:rsidR="00605635" w:rsidRPr="00232C88">
              <w:rPr>
                <w:rFonts w:ascii="Times New Roman" w:hAnsi="Times New Roman" w:cs="Times New Roman"/>
                <w:sz w:val="24"/>
              </w:rPr>
              <w:t>shall be</w:t>
            </w:r>
            <w:r w:rsidRPr="00232C88">
              <w:rPr>
                <w:rFonts w:ascii="Times New Roman" w:hAnsi="Times New Roman" w:cs="Times New Roman"/>
                <w:sz w:val="24"/>
              </w:rPr>
              <w:t xml:space="preserve"> the value disclosed by institutions </w:t>
            </w:r>
            <w:r w:rsidR="00605635" w:rsidRPr="00232C88">
              <w:rPr>
                <w:rFonts w:ascii="Times New Roman" w:hAnsi="Times New Roman" w:cs="Times New Roman"/>
                <w:sz w:val="24"/>
              </w:rPr>
              <w:t>in</w:t>
            </w:r>
            <w:r w:rsidR="00475381" w:rsidRPr="00232C88">
              <w:rPr>
                <w:rFonts w:ascii="Times New Roman" w:hAnsi="Times New Roman" w:cs="Times New Roman"/>
                <w:sz w:val="24"/>
              </w:rPr>
              <w:t xml:space="preserve"> </w:t>
            </w:r>
            <w:r w:rsidR="004077B1" w:rsidRPr="00232C88">
              <w:rPr>
                <w:rFonts w:ascii="Times New Roman" w:hAnsi="Times New Roman" w:cs="Times New Roman"/>
                <w:sz w:val="24"/>
              </w:rPr>
              <w:t>Annex VII</w:t>
            </w:r>
            <w:r w:rsidR="009947D6" w:rsidRPr="00232C88">
              <w:rPr>
                <w:rFonts w:ascii="Times New Roman" w:hAnsi="Times New Roman" w:cs="Times New Roman"/>
                <w:sz w:val="24"/>
              </w:rPr>
              <w:t xml:space="preserve"> </w:t>
            </w:r>
            <w:r w:rsidR="00CF1A52" w:rsidRPr="00232C88">
              <w:rPr>
                <w:rFonts w:ascii="Times New Roman" w:hAnsi="Times New Roman" w:cs="Times New Roman"/>
                <w:sz w:val="24"/>
              </w:rPr>
              <w:t>to</w:t>
            </w:r>
            <w:r w:rsidR="00475381" w:rsidRPr="00232C88">
              <w:rPr>
                <w:rFonts w:ascii="Times New Roman" w:hAnsi="Times New Roman" w:cs="Times New Roman"/>
                <w:sz w:val="24"/>
              </w:rPr>
              <w:t xml:space="preserve"> this</w:t>
            </w:r>
            <w:r w:rsidR="00D41963" w:rsidRPr="00232C88">
              <w:rPr>
                <w:rFonts w:ascii="Times New Roman" w:hAnsi="Times New Roman" w:cs="Times New Roman"/>
                <w:sz w:val="24"/>
              </w:rPr>
              <w:t xml:space="preserve"> Implementing Regulation</w:t>
            </w:r>
            <w:r w:rsidR="00E2251B" w:rsidRPr="00232C88">
              <w:rPr>
                <w:rFonts w:ascii="Times New Roman" w:hAnsi="Times New Roman" w:cs="Times New Roman"/>
                <w:sz w:val="24"/>
              </w:rPr>
              <w:t xml:space="preserve"> </w:t>
            </w:r>
            <w:r w:rsidRPr="00232C88">
              <w:rPr>
                <w:rFonts w:ascii="Times New Roman" w:hAnsi="Times New Roman" w:cs="Times New Roman"/>
                <w:sz w:val="24"/>
              </w:rPr>
              <w:t xml:space="preserve">(row 61 of </w:t>
            </w:r>
            <w:r w:rsidR="009947D6"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ins w:id="304" w:author="Author">
              <w:r w:rsidR="0037083D" w:rsidRPr="00232C88">
                <w:rPr>
                  <w:rFonts w:ascii="Times New Roman" w:hAnsi="Times New Roman" w:cs="Times New Roman"/>
                  <w:sz w:val="24"/>
                </w:rPr>
                <w:t>.</w:t>
              </w:r>
            </w:ins>
          </w:p>
        </w:tc>
      </w:tr>
      <w:tr w:rsidR="00232C88" w:rsidRPr="00232C88" w14:paraId="268CA2C6" w14:textId="77777777" w:rsidTr="00B06E31">
        <w:trPr>
          <w:trHeight w:val="557"/>
          <w:ins w:id="305" w:author="Author"/>
        </w:trPr>
        <w:tc>
          <w:tcPr>
            <w:tcW w:w="1384" w:type="dxa"/>
            <w:shd w:val="clear" w:color="auto" w:fill="D9D9D9" w:themeFill="background1" w:themeFillShade="D9"/>
          </w:tcPr>
          <w:p w14:paraId="53CDC94A" w14:textId="04453DC9" w:rsidR="00C77B80" w:rsidRPr="00232C88" w:rsidRDefault="00C77B80" w:rsidP="00EC3DC7">
            <w:pPr>
              <w:pStyle w:val="Applicationdirecte"/>
              <w:spacing w:before="60"/>
              <w:jc w:val="center"/>
              <w:rPr>
                <w:ins w:id="306" w:author="Author"/>
              </w:rPr>
            </w:pPr>
            <w:ins w:id="307" w:author="Author">
              <w:r w:rsidRPr="00232C88">
                <w:t>5a</w:t>
              </w:r>
            </w:ins>
          </w:p>
        </w:tc>
        <w:tc>
          <w:tcPr>
            <w:tcW w:w="7655" w:type="dxa"/>
            <w:shd w:val="clear" w:color="auto" w:fill="D9D9D9" w:themeFill="background1" w:themeFillShade="D9"/>
          </w:tcPr>
          <w:p w14:paraId="18B00FA6" w14:textId="7901F06D" w:rsidR="00C77B80" w:rsidRPr="00232C88" w:rsidRDefault="00C77B80" w:rsidP="00475381">
            <w:pPr>
              <w:spacing w:before="60" w:after="120"/>
              <w:jc w:val="both"/>
              <w:rPr>
                <w:ins w:id="308" w:author="Author"/>
                <w:rFonts w:ascii="Times New Roman" w:hAnsi="Times New Roman" w:cs="Times New Roman"/>
                <w:b/>
                <w:sz w:val="24"/>
              </w:rPr>
            </w:pPr>
            <w:ins w:id="309" w:author="Author">
              <w:r w:rsidRPr="00232C88">
                <w:rPr>
                  <w:rFonts w:ascii="Times New Roman" w:hAnsi="Times New Roman" w:cs="Times New Roman"/>
                </w:rPr>
                <w:t>Not applicable</w:t>
              </w:r>
            </w:ins>
          </w:p>
        </w:tc>
      </w:tr>
      <w:tr w:rsidR="00232C88" w:rsidRPr="00232C88" w14:paraId="0ED2B537" w14:textId="77777777" w:rsidTr="65F04A31">
        <w:trPr>
          <w:trHeight w:val="557"/>
          <w:ins w:id="310" w:author="Author"/>
        </w:trPr>
        <w:tc>
          <w:tcPr>
            <w:tcW w:w="1384" w:type="dxa"/>
          </w:tcPr>
          <w:p w14:paraId="356C5555" w14:textId="4C703E43" w:rsidR="00C77B80" w:rsidRPr="00232C88" w:rsidRDefault="00C77B80" w:rsidP="00EC3DC7">
            <w:pPr>
              <w:pStyle w:val="Applicationdirecte"/>
              <w:spacing w:before="60"/>
              <w:jc w:val="center"/>
              <w:rPr>
                <w:ins w:id="311" w:author="Author"/>
              </w:rPr>
            </w:pPr>
            <w:ins w:id="312" w:author="Author">
              <w:r w:rsidRPr="00232C88">
                <w:t>5b</w:t>
              </w:r>
            </w:ins>
          </w:p>
        </w:tc>
        <w:tc>
          <w:tcPr>
            <w:tcW w:w="7655" w:type="dxa"/>
          </w:tcPr>
          <w:p w14:paraId="74894655" w14:textId="1A88B999" w:rsidR="0082753B" w:rsidRPr="00232C88" w:rsidRDefault="0082753B" w:rsidP="00475381">
            <w:pPr>
              <w:spacing w:before="60" w:after="120"/>
              <w:jc w:val="both"/>
              <w:rPr>
                <w:ins w:id="313" w:author="Author"/>
                <w:rFonts w:ascii="Times New Roman" w:hAnsi="Times New Roman" w:cs="Times New Roman"/>
                <w:b/>
                <w:sz w:val="24"/>
              </w:rPr>
            </w:pPr>
            <w:ins w:id="314" w:author="Author">
              <w:r w:rsidRPr="00232C88">
                <w:rPr>
                  <w:rFonts w:ascii="Times New Roman" w:hAnsi="Times New Roman" w:cs="Times New Roman"/>
                  <w:b/>
                  <w:sz w:val="24"/>
                </w:rPr>
                <w:t xml:space="preserve">Common Equity Tier 1 ratio considering unfloored </w:t>
              </w:r>
              <w:r w:rsidR="00BD5160" w:rsidRPr="00232C88">
                <w:rPr>
                  <w:rFonts w:ascii="Times New Roman" w:hAnsi="Times New Roman" w:cs="Times New Roman"/>
                  <w:b/>
                  <w:sz w:val="24"/>
                </w:rPr>
                <w:t>TREA</w:t>
              </w:r>
              <w:r w:rsidRPr="00232C88">
                <w:rPr>
                  <w:rFonts w:ascii="Times New Roman" w:hAnsi="Times New Roman" w:cs="Times New Roman"/>
                  <w:b/>
                  <w:sz w:val="24"/>
                </w:rPr>
                <w:t xml:space="preserve"> (%)</w:t>
              </w:r>
            </w:ins>
          </w:p>
          <w:p w14:paraId="18127CE4" w14:textId="61371E95" w:rsidR="00C77B80" w:rsidRPr="00232C88" w:rsidRDefault="0082753B" w:rsidP="00BD5160">
            <w:pPr>
              <w:spacing w:before="60" w:after="120"/>
              <w:jc w:val="both"/>
              <w:rPr>
                <w:ins w:id="315" w:author="Author"/>
                <w:rFonts w:ascii="Times New Roman" w:hAnsi="Times New Roman" w:cs="Times New Roman"/>
                <w:sz w:val="24"/>
              </w:rPr>
            </w:pPr>
            <w:ins w:id="316" w:author="Author">
              <w:r w:rsidRPr="00232C88">
                <w:rPr>
                  <w:rFonts w:ascii="Times New Roman" w:hAnsi="Times New Roman" w:cs="Times New Roman"/>
                  <w:sz w:val="24"/>
                </w:rPr>
                <w:t xml:space="preserve">CET1 capital ratio as defined in Article 92(2), point (a) </w:t>
              </w:r>
              <w:r w:rsidR="00072A8C" w:rsidRPr="00232C88">
                <w:rPr>
                  <w:rFonts w:ascii="Times New Roman" w:hAnsi="Times New Roman" w:cs="Times New Roman"/>
                  <w:sz w:val="24"/>
                </w:rPr>
                <w:t>of Regulation (EU) No 575/2013</w:t>
              </w:r>
              <w:r w:rsidRPr="00232C88">
                <w:rPr>
                  <w:rFonts w:ascii="Times New Roman" w:hAnsi="Times New Roman" w:cs="Times New Roman"/>
                  <w:sz w:val="24"/>
                </w:rPr>
                <w:t>, expressed as a percentage of the total risk exposure amount calculated</w:t>
              </w:r>
              <w:r w:rsidR="002D13D3" w:rsidRPr="00232C88">
                <w:rPr>
                  <w:rFonts w:ascii="Times New Roman" w:hAnsi="Times New Roman" w:cs="Times New Roman"/>
                  <w:sz w:val="24"/>
                </w:rPr>
                <w:t xml:space="preserve"> by excluding </w:t>
              </w:r>
              <w:r w:rsidR="00992BEF" w:rsidRPr="00232C88">
                <w:rPr>
                  <w:rFonts w:ascii="Times New Roman" w:hAnsi="Times New Roman" w:cs="Times New Roman"/>
                  <w:sz w:val="24"/>
                </w:rPr>
                <w:t>the impact of the output floor</w:t>
              </w:r>
              <w:r w:rsidRPr="00232C88">
                <w:rPr>
                  <w:rFonts w:ascii="Times New Roman" w:hAnsi="Times New Roman" w:cs="Times New Roman"/>
                  <w:sz w:val="24"/>
                </w:rPr>
                <w:t xml:space="preserve"> in accordance with Article 92(4) </w:t>
              </w:r>
              <w:r w:rsidR="00072A8C" w:rsidRPr="00232C88">
                <w:rPr>
                  <w:rFonts w:ascii="Times New Roman" w:hAnsi="Times New Roman" w:cs="Times New Roman"/>
                  <w:sz w:val="24"/>
                </w:rPr>
                <w:t>of Regulation (EU) No 575/2013</w:t>
              </w:r>
              <w:r w:rsidRPr="00232C88">
                <w:rPr>
                  <w:rFonts w:ascii="Times New Roman" w:hAnsi="Times New Roman" w:cs="Times New Roman"/>
                  <w:sz w:val="24"/>
                </w:rPr>
                <w:t>.</w:t>
              </w:r>
            </w:ins>
          </w:p>
        </w:tc>
      </w:tr>
      <w:tr w:rsidR="00232C88" w:rsidRPr="00232C88" w:rsidDel="00896EF0" w14:paraId="29381E4D" w14:textId="77777777" w:rsidTr="65F04A31">
        <w:trPr>
          <w:trHeight w:val="557"/>
          <w:ins w:id="317" w:author="Author"/>
          <w:del w:id="318" w:author="Author"/>
        </w:trPr>
        <w:tc>
          <w:tcPr>
            <w:tcW w:w="1384" w:type="dxa"/>
          </w:tcPr>
          <w:p w14:paraId="13D66D55" w14:textId="433221AF" w:rsidR="00C77B80" w:rsidRPr="00232C88" w:rsidDel="00896EF0" w:rsidRDefault="0082753B" w:rsidP="00EC3DC7">
            <w:pPr>
              <w:pStyle w:val="Applicationdirecte"/>
              <w:spacing w:before="60"/>
              <w:jc w:val="center"/>
              <w:rPr>
                <w:ins w:id="319" w:author="Author"/>
                <w:del w:id="320" w:author="Author"/>
              </w:rPr>
            </w:pPr>
            <w:ins w:id="321" w:author="Author">
              <w:del w:id="322" w:author="Author">
                <w:r w:rsidRPr="00232C88" w:rsidDel="00896EF0">
                  <w:delText>EU 5c</w:delText>
                </w:r>
              </w:del>
            </w:ins>
          </w:p>
        </w:tc>
        <w:tc>
          <w:tcPr>
            <w:tcW w:w="7655" w:type="dxa"/>
          </w:tcPr>
          <w:p w14:paraId="4374850D" w14:textId="2B7FE5A9" w:rsidR="008E5652" w:rsidRPr="00232C88" w:rsidDel="00896EF0" w:rsidRDefault="008E5652" w:rsidP="00475381">
            <w:pPr>
              <w:spacing w:before="60" w:after="120"/>
              <w:jc w:val="both"/>
              <w:rPr>
                <w:ins w:id="323" w:author="Author"/>
                <w:del w:id="324" w:author="Author"/>
                <w:rFonts w:ascii="Times New Roman" w:hAnsi="Times New Roman" w:cs="Times New Roman"/>
                <w:b/>
                <w:sz w:val="24"/>
              </w:rPr>
            </w:pPr>
            <w:ins w:id="325" w:author="Author">
              <w:del w:id="326" w:author="Author">
                <w:r w:rsidRPr="00232C88" w:rsidDel="00896EF0">
                  <w:rPr>
                    <w:rFonts w:ascii="Times New Roman" w:hAnsi="Times New Roman" w:cs="Times New Roman"/>
                    <w:b/>
                    <w:sz w:val="24"/>
                  </w:rPr>
                  <w:delText>Fully-loaded output floor CET 1 capital ratio (%)</w:delText>
                </w:r>
              </w:del>
            </w:ins>
          </w:p>
          <w:p w14:paraId="242D0649" w14:textId="3512ADA9" w:rsidR="00C77B80" w:rsidRPr="00232C88" w:rsidDel="00896EF0" w:rsidRDefault="008E5652" w:rsidP="008E5652">
            <w:pPr>
              <w:spacing w:before="60" w:after="120"/>
              <w:jc w:val="both"/>
              <w:rPr>
                <w:ins w:id="327" w:author="Author"/>
                <w:del w:id="328" w:author="Author"/>
                <w:rFonts w:ascii="Times New Roman" w:hAnsi="Times New Roman" w:cs="Times New Roman"/>
                <w:sz w:val="24"/>
              </w:rPr>
            </w:pPr>
            <w:ins w:id="329" w:author="Author">
              <w:del w:id="330" w:author="Author">
                <w:r w:rsidRPr="00232C88" w:rsidDel="00896EF0">
                  <w:rPr>
                    <w:rFonts w:ascii="Times New Roman" w:hAnsi="Times New Roman" w:cs="Times New Roman"/>
                    <w:sz w:val="24"/>
                  </w:rPr>
                  <w:delText xml:space="preserve">CET1 capital ratio as defined in Article 92(2), point (a) </w:delText>
                </w:r>
                <w:r w:rsidR="00671B39" w:rsidRPr="00232C88" w:rsidDel="00896EF0">
                  <w:rPr>
                    <w:rFonts w:ascii="Times New Roman" w:hAnsi="Times New Roman" w:cs="Times New Roman"/>
                    <w:sz w:val="24"/>
                  </w:rPr>
                  <w:delText>of Regulation (EU) No 575/2013</w:delText>
                </w:r>
                <w:r w:rsidRPr="00232C88" w:rsidDel="00896EF0">
                  <w:rPr>
                    <w:rFonts w:ascii="Times New Roman" w:hAnsi="Times New Roman" w:cs="Times New Roman"/>
                    <w:sz w:val="24"/>
                  </w:rPr>
                  <w:delText xml:space="preserve">, without applying </w:delText>
                </w:r>
                <w:r w:rsidR="000F32BD" w:rsidRPr="00232C88" w:rsidDel="00896EF0">
                  <w:rPr>
                    <w:rFonts w:ascii="Times New Roman" w:hAnsi="Times New Roman" w:cs="Times New Roman"/>
                    <w:sz w:val="24"/>
                  </w:rPr>
                  <w:delText xml:space="preserve">all the transitional provisions of </w:delText>
                </w:r>
                <w:r w:rsidRPr="00232C88" w:rsidDel="00896EF0">
                  <w:rPr>
                    <w:rFonts w:ascii="Times New Roman" w:hAnsi="Times New Roman" w:cs="Times New Roman"/>
                    <w:sz w:val="24"/>
                  </w:rPr>
                  <w:delText xml:space="preserve">Article 465 </w:delText>
                </w:r>
                <w:r w:rsidR="00671B39" w:rsidRPr="00232C88" w:rsidDel="00896EF0">
                  <w:rPr>
                    <w:rFonts w:ascii="Times New Roman" w:hAnsi="Times New Roman" w:cs="Times New Roman"/>
                    <w:sz w:val="24"/>
                  </w:rPr>
                  <w:delText>of Regulation (EU) No 575/2013</w:delText>
                </w:r>
                <w:r w:rsidRPr="00232C88" w:rsidDel="00896EF0">
                  <w:rPr>
                    <w:rFonts w:ascii="Times New Roman" w:hAnsi="Times New Roman" w:cs="Times New Roman"/>
                    <w:sz w:val="24"/>
                  </w:rPr>
                  <w:delText>.</w:delText>
                </w:r>
              </w:del>
            </w:ins>
          </w:p>
        </w:tc>
      </w:tr>
      <w:tr w:rsidR="00232C88" w:rsidRPr="00232C88" w14:paraId="7836A7D8" w14:textId="77777777" w:rsidTr="65F04A31">
        <w:trPr>
          <w:trHeight w:val="557"/>
        </w:trPr>
        <w:tc>
          <w:tcPr>
            <w:tcW w:w="1384" w:type="dxa"/>
          </w:tcPr>
          <w:p w14:paraId="138571C7" w14:textId="77777777" w:rsidR="00EC3DC7" w:rsidRPr="00232C88" w:rsidRDefault="00475381" w:rsidP="00EC3DC7">
            <w:pPr>
              <w:pStyle w:val="Applicationdirecte"/>
              <w:spacing w:before="60"/>
              <w:jc w:val="center"/>
            </w:pPr>
            <w:r w:rsidRPr="00232C88">
              <w:t>6</w:t>
            </w:r>
          </w:p>
        </w:tc>
        <w:tc>
          <w:tcPr>
            <w:tcW w:w="7655" w:type="dxa"/>
          </w:tcPr>
          <w:p w14:paraId="016AAD4C" w14:textId="77777777" w:rsidR="00475381" w:rsidRPr="00232C88" w:rsidRDefault="00475381" w:rsidP="00EC3DC7">
            <w:pPr>
              <w:spacing w:before="60" w:after="120"/>
              <w:jc w:val="both"/>
              <w:rPr>
                <w:rFonts w:ascii="Times New Roman" w:hAnsi="Times New Roman" w:cs="Times New Roman"/>
                <w:b/>
                <w:sz w:val="24"/>
              </w:rPr>
            </w:pPr>
            <w:r w:rsidRPr="00232C88">
              <w:rPr>
                <w:rFonts w:ascii="Times New Roman" w:hAnsi="Times New Roman" w:cs="Times New Roman"/>
                <w:b/>
                <w:sz w:val="24"/>
              </w:rPr>
              <w:t>Tier 1 ratio (%)</w:t>
            </w:r>
          </w:p>
          <w:p w14:paraId="7486F374" w14:textId="7FA5B2B5" w:rsidR="00EC3DC7" w:rsidRPr="00232C88" w:rsidRDefault="00EC3DC7" w:rsidP="00605635">
            <w:pPr>
              <w:spacing w:before="60" w:after="120"/>
              <w:jc w:val="both"/>
              <w:rPr>
                <w:rFonts w:ascii="Times New Roman" w:hAnsi="Times New Roman" w:cs="Times New Roman"/>
                <w:sz w:val="24"/>
              </w:rPr>
            </w:pPr>
            <w:r w:rsidRPr="00232C88">
              <w:rPr>
                <w:rFonts w:ascii="Times New Roman" w:hAnsi="Times New Roman" w:cs="Times New Roman"/>
                <w:sz w:val="24"/>
              </w:rPr>
              <w:t xml:space="preserve">Tier 1 capital ratio </w:t>
            </w:r>
            <w:r w:rsidR="00704085" w:rsidRPr="00232C88">
              <w:rPr>
                <w:rFonts w:ascii="Times New Roman" w:hAnsi="Times New Roman" w:cs="Times New Roman"/>
                <w:sz w:val="24"/>
              </w:rPr>
              <w:t>shall be</w:t>
            </w:r>
            <w:r w:rsidRPr="00232C88">
              <w:rPr>
                <w:rFonts w:ascii="Times New Roman" w:hAnsi="Times New Roman" w:cs="Times New Roman"/>
                <w:sz w:val="24"/>
              </w:rPr>
              <w:t xml:space="preserve"> the value disclosed by institutions</w:t>
            </w:r>
            <w:r w:rsidR="00475381" w:rsidRPr="00232C88">
              <w:rPr>
                <w:rFonts w:ascii="Times New Roman" w:hAnsi="Times New Roman" w:cs="Times New Roman"/>
                <w:sz w:val="24"/>
              </w:rPr>
              <w:t xml:space="preserve"> </w:t>
            </w:r>
            <w:r w:rsidR="00605635" w:rsidRPr="00232C88">
              <w:rPr>
                <w:rFonts w:ascii="Times New Roman" w:hAnsi="Times New Roman" w:cs="Times New Roman"/>
                <w:sz w:val="24"/>
              </w:rPr>
              <w:t>in</w:t>
            </w:r>
            <w:r w:rsidR="002B7ED3" w:rsidRPr="00232C88">
              <w:rPr>
                <w:rFonts w:ascii="Times New Roman" w:hAnsi="Times New Roman" w:cs="Times New Roman"/>
                <w:sz w:val="24"/>
              </w:rPr>
              <w:t xml:space="preserve"> </w:t>
            </w:r>
            <w:r w:rsidR="004077B1" w:rsidRPr="00232C88">
              <w:rPr>
                <w:rFonts w:ascii="Times New Roman" w:hAnsi="Times New Roman" w:cs="Times New Roman"/>
                <w:sz w:val="24"/>
              </w:rPr>
              <w:t>Annex VII</w:t>
            </w:r>
            <w:r w:rsidR="009947D6" w:rsidRPr="00232C88">
              <w:rPr>
                <w:rFonts w:ascii="Times New Roman" w:hAnsi="Times New Roman" w:cs="Times New Roman"/>
                <w:sz w:val="24"/>
              </w:rPr>
              <w:t xml:space="preserve"> </w:t>
            </w:r>
            <w:r w:rsidR="00CF1A52" w:rsidRPr="00232C88">
              <w:rPr>
                <w:rFonts w:ascii="Times New Roman" w:hAnsi="Times New Roman" w:cs="Times New Roman"/>
                <w:sz w:val="24"/>
              </w:rPr>
              <w:t>to</w:t>
            </w:r>
            <w:r w:rsidR="00475381" w:rsidRPr="00232C88">
              <w:rPr>
                <w:rFonts w:ascii="Times New Roman" w:hAnsi="Times New Roman" w:cs="Times New Roman"/>
                <w:sz w:val="24"/>
              </w:rPr>
              <w:t xml:space="preserve"> this</w:t>
            </w:r>
            <w:r w:rsidR="00D41963" w:rsidRPr="00232C88">
              <w:rPr>
                <w:rFonts w:ascii="Times New Roman" w:hAnsi="Times New Roman" w:cs="Times New Roman"/>
                <w:sz w:val="24"/>
              </w:rPr>
              <w:t xml:space="preserve"> Implementing Regulation</w:t>
            </w:r>
            <w:r w:rsidR="002B7ED3" w:rsidRPr="00232C88">
              <w:rPr>
                <w:rFonts w:ascii="Times New Roman" w:hAnsi="Times New Roman" w:cs="Times New Roman"/>
                <w:sz w:val="24"/>
              </w:rPr>
              <w:t xml:space="preserve"> </w:t>
            </w:r>
            <w:r w:rsidRPr="00232C88">
              <w:rPr>
                <w:rFonts w:ascii="Times New Roman" w:hAnsi="Times New Roman" w:cs="Times New Roman"/>
                <w:sz w:val="24"/>
              </w:rPr>
              <w:t xml:space="preserve">(row 62 of </w:t>
            </w:r>
            <w:r w:rsidR="009947D6"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r w:rsidR="00232C88">
              <w:rPr>
                <w:rFonts w:ascii="Times New Roman" w:hAnsi="Times New Roman" w:cs="Times New Roman"/>
                <w:sz w:val="24"/>
              </w:rPr>
              <w:t>.</w:t>
            </w:r>
          </w:p>
        </w:tc>
      </w:tr>
      <w:tr w:rsidR="00232C88" w:rsidRPr="00232C88" w14:paraId="51663248" w14:textId="77777777" w:rsidTr="00CC6BF2">
        <w:trPr>
          <w:trHeight w:val="557"/>
          <w:ins w:id="331" w:author="Author"/>
        </w:trPr>
        <w:tc>
          <w:tcPr>
            <w:tcW w:w="1384" w:type="dxa"/>
            <w:shd w:val="clear" w:color="auto" w:fill="D9D9D9" w:themeFill="background1" w:themeFillShade="D9"/>
          </w:tcPr>
          <w:p w14:paraId="0A767DCA" w14:textId="3ED65D39" w:rsidR="00C77B80" w:rsidRPr="00232C88" w:rsidRDefault="00C77B80" w:rsidP="00EC3DC7">
            <w:pPr>
              <w:pStyle w:val="Applicationdirecte"/>
              <w:spacing w:before="60"/>
              <w:jc w:val="center"/>
              <w:rPr>
                <w:ins w:id="332" w:author="Author"/>
              </w:rPr>
            </w:pPr>
            <w:ins w:id="333" w:author="Author">
              <w:r w:rsidRPr="00232C88">
                <w:t>6a</w:t>
              </w:r>
            </w:ins>
          </w:p>
        </w:tc>
        <w:tc>
          <w:tcPr>
            <w:tcW w:w="7655" w:type="dxa"/>
            <w:shd w:val="clear" w:color="auto" w:fill="D9D9D9" w:themeFill="background1" w:themeFillShade="D9"/>
          </w:tcPr>
          <w:p w14:paraId="7EC47051" w14:textId="58A40805" w:rsidR="00C77B80" w:rsidRPr="00232C88" w:rsidRDefault="00C77B80" w:rsidP="00EC3DC7">
            <w:pPr>
              <w:spacing w:before="60" w:after="120"/>
              <w:jc w:val="both"/>
              <w:rPr>
                <w:ins w:id="334" w:author="Author"/>
                <w:rFonts w:ascii="Times New Roman" w:hAnsi="Times New Roman" w:cs="Times New Roman"/>
                <w:b/>
                <w:sz w:val="24"/>
              </w:rPr>
            </w:pPr>
            <w:ins w:id="335" w:author="Author">
              <w:r w:rsidRPr="00232C88">
                <w:rPr>
                  <w:rFonts w:ascii="Times New Roman" w:hAnsi="Times New Roman" w:cs="Times New Roman"/>
                </w:rPr>
                <w:t>Not applicable</w:t>
              </w:r>
            </w:ins>
          </w:p>
        </w:tc>
      </w:tr>
      <w:tr w:rsidR="00232C88" w:rsidRPr="00232C88" w14:paraId="65A04AA6" w14:textId="77777777" w:rsidTr="65F04A31">
        <w:trPr>
          <w:trHeight w:val="557"/>
          <w:ins w:id="336" w:author="Author"/>
        </w:trPr>
        <w:tc>
          <w:tcPr>
            <w:tcW w:w="1384" w:type="dxa"/>
          </w:tcPr>
          <w:p w14:paraId="693ACA6E" w14:textId="07A6683D" w:rsidR="00C77B80" w:rsidRPr="00232C88" w:rsidRDefault="00C77B80" w:rsidP="00EC3DC7">
            <w:pPr>
              <w:pStyle w:val="Applicationdirecte"/>
              <w:spacing w:before="60"/>
              <w:jc w:val="center"/>
              <w:rPr>
                <w:ins w:id="337" w:author="Author"/>
              </w:rPr>
            </w:pPr>
            <w:ins w:id="338" w:author="Author">
              <w:r w:rsidRPr="00232C88">
                <w:lastRenderedPageBreak/>
                <w:t>6b</w:t>
              </w:r>
            </w:ins>
          </w:p>
        </w:tc>
        <w:tc>
          <w:tcPr>
            <w:tcW w:w="7655" w:type="dxa"/>
          </w:tcPr>
          <w:p w14:paraId="2E9727DE" w14:textId="57531F92" w:rsidR="0082753B" w:rsidRPr="00232C88" w:rsidRDefault="0082753B" w:rsidP="00EC3DC7">
            <w:pPr>
              <w:spacing w:before="60" w:after="120"/>
              <w:jc w:val="both"/>
              <w:rPr>
                <w:ins w:id="339" w:author="Author"/>
                <w:rFonts w:ascii="Times New Roman" w:hAnsi="Times New Roman" w:cs="Times New Roman"/>
                <w:b/>
                <w:sz w:val="24"/>
              </w:rPr>
            </w:pPr>
            <w:ins w:id="340" w:author="Author">
              <w:r w:rsidRPr="00232C88">
                <w:rPr>
                  <w:rFonts w:ascii="Times New Roman" w:hAnsi="Times New Roman" w:cs="Times New Roman"/>
                  <w:b/>
                  <w:sz w:val="24"/>
                </w:rPr>
                <w:t xml:space="preserve">Tier 1 </w:t>
              </w:r>
              <w:r w:rsidR="00BD5160" w:rsidRPr="00232C88">
                <w:rPr>
                  <w:rFonts w:ascii="Times New Roman" w:hAnsi="Times New Roman" w:cs="Times New Roman"/>
                  <w:b/>
                  <w:sz w:val="24"/>
                </w:rPr>
                <w:t>ratio considering unfloored TREA (%)</w:t>
              </w:r>
            </w:ins>
          </w:p>
          <w:p w14:paraId="0F74D0FB" w14:textId="424C6FBD" w:rsidR="00C77B80" w:rsidRPr="00232C88" w:rsidRDefault="006D6654" w:rsidP="006D6654">
            <w:pPr>
              <w:spacing w:before="60" w:after="120"/>
              <w:jc w:val="both"/>
              <w:rPr>
                <w:ins w:id="341" w:author="Author"/>
                <w:rFonts w:ascii="Times New Roman" w:hAnsi="Times New Roman" w:cs="Times New Roman"/>
                <w:sz w:val="24"/>
              </w:rPr>
            </w:pPr>
            <w:ins w:id="342" w:author="Author">
              <w:r w:rsidRPr="00232C88">
                <w:rPr>
                  <w:rFonts w:ascii="Times New Roman" w:hAnsi="Times New Roman" w:cs="Times New Roman"/>
                  <w:sz w:val="24"/>
                </w:rPr>
                <w:t xml:space="preserve">Tier 1 capital ratio as defined in Article 92(2), point (b) </w:t>
              </w:r>
              <w:r w:rsidR="00671B39" w:rsidRPr="00232C88">
                <w:rPr>
                  <w:rFonts w:ascii="Times New Roman" w:hAnsi="Times New Roman" w:cs="Times New Roman"/>
                  <w:sz w:val="24"/>
                </w:rPr>
                <w:t>of Regulation (EU) No 575/2013</w:t>
              </w:r>
              <w:r w:rsidRPr="00232C88">
                <w:rPr>
                  <w:rFonts w:ascii="Times New Roman" w:hAnsi="Times New Roman" w:cs="Times New Roman"/>
                  <w:sz w:val="24"/>
                </w:rPr>
                <w:t>, expressed as a percentage of the total risk exposure amount calculated</w:t>
              </w:r>
              <w:r w:rsidR="005F6037" w:rsidRPr="00232C88">
                <w:rPr>
                  <w:rFonts w:ascii="Times New Roman" w:hAnsi="Times New Roman" w:cs="Times New Roman"/>
                  <w:sz w:val="24"/>
                </w:rPr>
                <w:t xml:space="preserve"> by excluding the impact of the output floor</w:t>
              </w:r>
              <w:r w:rsidRPr="00232C88">
                <w:rPr>
                  <w:rFonts w:ascii="Times New Roman" w:hAnsi="Times New Roman" w:cs="Times New Roman"/>
                  <w:sz w:val="24"/>
                </w:rPr>
                <w:t xml:space="preserve"> in accordance with Article 92(4) </w:t>
              </w:r>
              <w:r w:rsidR="006B216E" w:rsidRPr="00232C88">
                <w:rPr>
                  <w:rFonts w:ascii="Times New Roman" w:hAnsi="Times New Roman" w:cs="Times New Roman"/>
                  <w:sz w:val="24"/>
                </w:rPr>
                <w:t>of Regulation (EU) No 575/2013</w:t>
              </w:r>
              <w:r w:rsidRPr="00232C88">
                <w:rPr>
                  <w:rFonts w:ascii="Times New Roman" w:hAnsi="Times New Roman" w:cs="Times New Roman"/>
                  <w:sz w:val="24"/>
                </w:rPr>
                <w:t>.</w:t>
              </w:r>
            </w:ins>
          </w:p>
        </w:tc>
      </w:tr>
      <w:tr w:rsidR="00232C88" w:rsidRPr="00232C88" w:rsidDel="00896EF0" w14:paraId="2724A079" w14:textId="77777777" w:rsidTr="65F04A31">
        <w:trPr>
          <w:trHeight w:val="557"/>
          <w:ins w:id="343" w:author="Author"/>
          <w:del w:id="344" w:author="Author"/>
        </w:trPr>
        <w:tc>
          <w:tcPr>
            <w:tcW w:w="1384" w:type="dxa"/>
          </w:tcPr>
          <w:p w14:paraId="0DEB9B61" w14:textId="4436A2E8" w:rsidR="00C77B80" w:rsidRPr="00232C88" w:rsidDel="00896EF0" w:rsidRDefault="0082753B" w:rsidP="00EC3DC7">
            <w:pPr>
              <w:pStyle w:val="Applicationdirecte"/>
              <w:spacing w:before="60"/>
              <w:jc w:val="center"/>
              <w:rPr>
                <w:ins w:id="345" w:author="Author"/>
                <w:del w:id="346" w:author="Author"/>
              </w:rPr>
            </w:pPr>
            <w:ins w:id="347" w:author="Author">
              <w:del w:id="348" w:author="Author">
                <w:r w:rsidRPr="00232C88" w:rsidDel="00896EF0">
                  <w:delText>EU 6c</w:delText>
                </w:r>
              </w:del>
            </w:ins>
          </w:p>
        </w:tc>
        <w:tc>
          <w:tcPr>
            <w:tcW w:w="7655" w:type="dxa"/>
          </w:tcPr>
          <w:p w14:paraId="607B5231" w14:textId="4FF7C76F" w:rsidR="008E5652" w:rsidRPr="00232C88" w:rsidDel="00896EF0" w:rsidRDefault="008E5652" w:rsidP="00EC3DC7">
            <w:pPr>
              <w:spacing w:before="60" w:after="120"/>
              <w:jc w:val="both"/>
              <w:rPr>
                <w:ins w:id="349" w:author="Author"/>
                <w:del w:id="350" w:author="Author"/>
                <w:rFonts w:ascii="Times New Roman" w:hAnsi="Times New Roman" w:cs="Times New Roman"/>
                <w:b/>
                <w:sz w:val="24"/>
              </w:rPr>
            </w:pPr>
            <w:ins w:id="351" w:author="Author">
              <w:del w:id="352" w:author="Author">
                <w:r w:rsidRPr="00232C88" w:rsidDel="00896EF0">
                  <w:rPr>
                    <w:rFonts w:ascii="Times New Roman" w:hAnsi="Times New Roman" w:cs="Times New Roman"/>
                    <w:b/>
                    <w:sz w:val="24"/>
                  </w:rPr>
                  <w:delText>Fully-loaded output floor T1 capital ratio (%)</w:delText>
                </w:r>
              </w:del>
            </w:ins>
          </w:p>
          <w:p w14:paraId="22B4832D" w14:textId="408DF76B" w:rsidR="00C77B80" w:rsidRPr="00232C88" w:rsidDel="00896EF0" w:rsidRDefault="008E5652" w:rsidP="00EC3DC7">
            <w:pPr>
              <w:spacing w:before="60" w:after="120"/>
              <w:jc w:val="both"/>
              <w:rPr>
                <w:ins w:id="353" w:author="Author"/>
                <w:del w:id="354" w:author="Author"/>
                <w:rFonts w:ascii="Times New Roman" w:hAnsi="Times New Roman" w:cs="Times New Roman"/>
                <w:b/>
                <w:sz w:val="24"/>
              </w:rPr>
            </w:pPr>
            <w:ins w:id="355" w:author="Author">
              <w:del w:id="356" w:author="Author">
                <w:r w:rsidRPr="00232C88" w:rsidDel="00896EF0">
                  <w:rPr>
                    <w:rFonts w:ascii="Times New Roman" w:hAnsi="Times New Roman" w:cs="Times New Roman"/>
                    <w:sz w:val="24"/>
                  </w:rPr>
                  <w:delText xml:space="preserve">Tier 1 capital ratio as defined in Article 92(2), point (b) </w:delText>
                </w:r>
                <w:r w:rsidR="006B216E" w:rsidRPr="00232C88" w:rsidDel="00896EF0">
                  <w:rPr>
                    <w:rFonts w:ascii="Times New Roman" w:hAnsi="Times New Roman" w:cs="Times New Roman"/>
                    <w:sz w:val="24"/>
                  </w:rPr>
                  <w:delText>of Regulation (EU) No 575/2013</w:delText>
                </w:r>
                <w:r w:rsidRPr="00232C88" w:rsidDel="00896EF0">
                  <w:rPr>
                    <w:rFonts w:ascii="Times New Roman" w:hAnsi="Times New Roman" w:cs="Times New Roman"/>
                    <w:sz w:val="24"/>
                  </w:rPr>
                  <w:delText xml:space="preserve">, without applying </w:delText>
                </w:r>
                <w:r w:rsidR="00337D52" w:rsidRPr="00232C88" w:rsidDel="00896EF0">
                  <w:rPr>
                    <w:rFonts w:ascii="Times New Roman" w:hAnsi="Times New Roman" w:cs="Times New Roman"/>
                    <w:sz w:val="24"/>
                  </w:rPr>
                  <w:delText xml:space="preserve">all the transitional provisions of </w:delText>
                </w:r>
                <w:r w:rsidRPr="00232C88" w:rsidDel="00896EF0">
                  <w:rPr>
                    <w:rFonts w:ascii="Times New Roman" w:hAnsi="Times New Roman" w:cs="Times New Roman"/>
                    <w:sz w:val="24"/>
                  </w:rPr>
                  <w:delText xml:space="preserve">Article 465 </w:delText>
                </w:r>
                <w:r w:rsidR="006B216E" w:rsidRPr="00232C88" w:rsidDel="00896EF0">
                  <w:rPr>
                    <w:rFonts w:ascii="Times New Roman" w:hAnsi="Times New Roman" w:cs="Times New Roman"/>
                    <w:sz w:val="24"/>
                  </w:rPr>
                  <w:delText>of Regulation (EU) No 575/2013</w:delText>
                </w:r>
                <w:r w:rsidRPr="00232C88" w:rsidDel="00896EF0">
                  <w:rPr>
                    <w:rFonts w:ascii="Times New Roman" w:hAnsi="Times New Roman" w:cs="Times New Roman"/>
                    <w:sz w:val="24"/>
                  </w:rPr>
                  <w:delText>.</w:delText>
                </w:r>
              </w:del>
            </w:ins>
          </w:p>
        </w:tc>
      </w:tr>
      <w:tr w:rsidR="00232C88" w:rsidRPr="00232C88" w14:paraId="43011D7B" w14:textId="77777777" w:rsidTr="65F04A31">
        <w:trPr>
          <w:trHeight w:val="557"/>
        </w:trPr>
        <w:tc>
          <w:tcPr>
            <w:tcW w:w="1384" w:type="dxa"/>
          </w:tcPr>
          <w:p w14:paraId="63D1F4D7" w14:textId="77777777" w:rsidR="00EC3DC7" w:rsidRPr="00232C88" w:rsidRDefault="00475381" w:rsidP="00475381">
            <w:pPr>
              <w:pStyle w:val="Applicationdirecte"/>
              <w:spacing w:before="60"/>
              <w:jc w:val="center"/>
            </w:pPr>
            <w:r w:rsidRPr="00232C88">
              <w:t>7</w:t>
            </w:r>
          </w:p>
        </w:tc>
        <w:tc>
          <w:tcPr>
            <w:tcW w:w="7655" w:type="dxa"/>
          </w:tcPr>
          <w:p w14:paraId="08AAC130" w14:textId="77777777" w:rsidR="00475381"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Total capital ratio (%)</w:t>
            </w:r>
          </w:p>
          <w:p w14:paraId="19C20331" w14:textId="242FD036" w:rsidR="00EC3DC7" w:rsidRPr="00232C88" w:rsidRDefault="00EC3DC7" w:rsidP="00605635">
            <w:pPr>
              <w:spacing w:before="60" w:after="120"/>
              <w:jc w:val="both"/>
              <w:rPr>
                <w:rFonts w:ascii="Times New Roman" w:hAnsi="Times New Roman" w:cs="Times New Roman"/>
                <w:sz w:val="24"/>
              </w:rPr>
            </w:pPr>
            <w:r w:rsidRPr="00232C88">
              <w:rPr>
                <w:rFonts w:ascii="Times New Roman" w:hAnsi="Times New Roman" w:cs="Times New Roman"/>
                <w:sz w:val="24"/>
              </w:rPr>
              <w:t xml:space="preserve">Total capital ratio </w:t>
            </w:r>
            <w:r w:rsidR="00704085" w:rsidRPr="00232C88">
              <w:rPr>
                <w:rFonts w:ascii="Times New Roman" w:hAnsi="Times New Roman" w:cs="Times New Roman"/>
                <w:sz w:val="24"/>
              </w:rPr>
              <w:t>shall be</w:t>
            </w:r>
            <w:r w:rsidRPr="00232C88">
              <w:rPr>
                <w:rFonts w:ascii="Times New Roman" w:hAnsi="Times New Roman" w:cs="Times New Roman"/>
                <w:sz w:val="24"/>
              </w:rPr>
              <w:t xml:space="preserve"> the value disclosed by institutions </w:t>
            </w:r>
            <w:r w:rsidR="00605635" w:rsidRPr="00232C88">
              <w:rPr>
                <w:rFonts w:ascii="Times New Roman" w:hAnsi="Times New Roman" w:cs="Times New Roman"/>
                <w:sz w:val="24"/>
              </w:rPr>
              <w:t>in</w:t>
            </w:r>
            <w:r w:rsidR="00475381" w:rsidRPr="00232C88">
              <w:rPr>
                <w:rFonts w:ascii="Times New Roman" w:hAnsi="Times New Roman" w:cs="Times New Roman"/>
                <w:sz w:val="24"/>
              </w:rPr>
              <w:t xml:space="preserve"> </w:t>
            </w:r>
            <w:r w:rsidR="004077B1" w:rsidRPr="00232C88">
              <w:rPr>
                <w:rFonts w:ascii="Times New Roman" w:hAnsi="Times New Roman" w:cs="Times New Roman"/>
                <w:sz w:val="24"/>
              </w:rPr>
              <w:t>Annex VII</w:t>
            </w:r>
            <w:r w:rsidR="009947D6" w:rsidRPr="00232C88">
              <w:rPr>
                <w:rFonts w:ascii="Times New Roman" w:hAnsi="Times New Roman" w:cs="Times New Roman"/>
                <w:sz w:val="24"/>
              </w:rPr>
              <w:t xml:space="preserve"> </w:t>
            </w:r>
            <w:r w:rsidR="00CF1A52" w:rsidRPr="00232C88">
              <w:rPr>
                <w:rFonts w:ascii="Times New Roman" w:hAnsi="Times New Roman" w:cs="Times New Roman"/>
                <w:sz w:val="24"/>
              </w:rPr>
              <w:t>to</w:t>
            </w:r>
            <w:r w:rsidR="00475381" w:rsidRPr="00232C88">
              <w:rPr>
                <w:rFonts w:ascii="Times New Roman" w:hAnsi="Times New Roman" w:cs="Times New Roman"/>
                <w:sz w:val="24"/>
              </w:rPr>
              <w:t xml:space="preserve"> this </w:t>
            </w:r>
            <w:r w:rsidR="00D41963" w:rsidRPr="00232C88">
              <w:rPr>
                <w:rFonts w:ascii="Times New Roman" w:hAnsi="Times New Roman" w:cs="Times New Roman"/>
                <w:sz w:val="24"/>
              </w:rPr>
              <w:t>Implementing Regulation</w:t>
            </w:r>
            <w:r w:rsidR="002B7ED3" w:rsidRPr="00232C88">
              <w:rPr>
                <w:rFonts w:ascii="Times New Roman" w:hAnsi="Times New Roman" w:cs="Times New Roman"/>
                <w:sz w:val="24"/>
              </w:rPr>
              <w:t xml:space="preserve"> </w:t>
            </w:r>
            <w:r w:rsidRPr="00232C88">
              <w:rPr>
                <w:rFonts w:ascii="Times New Roman" w:hAnsi="Times New Roman" w:cs="Times New Roman"/>
                <w:sz w:val="24"/>
              </w:rPr>
              <w:t xml:space="preserve">(row 63 of </w:t>
            </w:r>
            <w:r w:rsidR="009947D6" w:rsidRPr="00232C88">
              <w:rPr>
                <w:rFonts w:ascii="Times New Roman" w:hAnsi="Times New Roman" w:cs="Times New Roman"/>
                <w:sz w:val="24"/>
              </w:rPr>
              <w:t>template EU CC1 Composition of regulatory own funds</w:t>
            </w:r>
            <w:r w:rsidRPr="00232C88">
              <w:rPr>
                <w:rFonts w:ascii="Times New Roman" w:hAnsi="Times New Roman" w:cs="Times New Roman"/>
                <w:sz w:val="24"/>
              </w:rPr>
              <w:t>)</w:t>
            </w:r>
            <w:r w:rsidR="00232C88">
              <w:rPr>
                <w:rFonts w:ascii="Times New Roman" w:hAnsi="Times New Roman" w:cs="Times New Roman"/>
                <w:sz w:val="24"/>
              </w:rPr>
              <w:t>.</w:t>
            </w:r>
          </w:p>
        </w:tc>
      </w:tr>
      <w:tr w:rsidR="00232C88" w:rsidRPr="00232C88" w14:paraId="3497F846" w14:textId="77777777" w:rsidTr="00CC6BF2">
        <w:trPr>
          <w:trHeight w:val="557"/>
          <w:ins w:id="357" w:author="Author"/>
        </w:trPr>
        <w:tc>
          <w:tcPr>
            <w:tcW w:w="1384" w:type="dxa"/>
            <w:shd w:val="clear" w:color="auto" w:fill="D9D9D9" w:themeFill="background1" w:themeFillShade="D9"/>
          </w:tcPr>
          <w:p w14:paraId="6067F97B" w14:textId="60A7DA66" w:rsidR="00C77B80" w:rsidRPr="00232C88" w:rsidRDefault="00C77B80" w:rsidP="00475381">
            <w:pPr>
              <w:pStyle w:val="Applicationdirecte"/>
              <w:spacing w:before="60"/>
              <w:jc w:val="center"/>
              <w:rPr>
                <w:ins w:id="358" w:author="Author"/>
              </w:rPr>
            </w:pPr>
            <w:ins w:id="359" w:author="Author">
              <w:r w:rsidRPr="00232C88">
                <w:t>7a</w:t>
              </w:r>
            </w:ins>
          </w:p>
        </w:tc>
        <w:tc>
          <w:tcPr>
            <w:tcW w:w="7655" w:type="dxa"/>
            <w:shd w:val="clear" w:color="auto" w:fill="D9D9D9" w:themeFill="background1" w:themeFillShade="D9"/>
          </w:tcPr>
          <w:p w14:paraId="0FDAD115" w14:textId="5A4CF36D" w:rsidR="00C77B80" w:rsidRPr="00232C88" w:rsidRDefault="00C77B80" w:rsidP="00475381">
            <w:pPr>
              <w:spacing w:before="60" w:after="120"/>
              <w:jc w:val="both"/>
              <w:rPr>
                <w:ins w:id="360" w:author="Author"/>
                <w:rFonts w:ascii="Times New Roman" w:hAnsi="Times New Roman" w:cs="Times New Roman"/>
                <w:b/>
                <w:sz w:val="24"/>
              </w:rPr>
            </w:pPr>
            <w:ins w:id="361" w:author="Author">
              <w:r w:rsidRPr="00232C88">
                <w:rPr>
                  <w:rFonts w:ascii="Times New Roman" w:hAnsi="Times New Roman" w:cs="Times New Roman"/>
                </w:rPr>
                <w:t>Not applicable</w:t>
              </w:r>
            </w:ins>
          </w:p>
        </w:tc>
      </w:tr>
      <w:tr w:rsidR="00232C88" w:rsidRPr="00232C88" w14:paraId="4795BFC4" w14:textId="77777777" w:rsidTr="65F04A31">
        <w:trPr>
          <w:trHeight w:val="557"/>
          <w:ins w:id="362" w:author="Author"/>
        </w:trPr>
        <w:tc>
          <w:tcPr>
            <w:tcW w:w="1384" w:type="dxa"/>
          </w:tcPr>
          <w:p w14:paraId="65A910C1" w14:textId="24F06232" w:rsidR="00C77B80" w:rsidRPr="00232C88" w:rsidRDefault="0082753B" w:rsidP="00475381">
            <w:pPr>
              <w:pStyle w:val="Applicationdirecte"/>
              <w:spacing w:before="60"/>
              <w:jc w:val="center"/>
              <w:rPr>
                <w:ins w:id="363" w:author="Author"/>
              </w:rPr>
            </w:pPr>
            <w:ins w:id="364" w:author="Author">
              <w:r w:rsidRPr="00232C88">
                <w:t>7b</w:t>
              </w:r>
            </w:ins>
          </w:p>
        </w:tc>
        <w:tc>
          <w:tcPr>
            <w:tcW w:w="7655" w:type="dxa"/>
          </w:tcPr>
          <w:p w14:paraId="14B57CE4" w14:textId="77777777" w:rsidR="006D6654" w:rsidRPr="00232C88" w:rsidRDefault="006D6654" w:rsidP="00475381">
            <w:pPr>
              <w:spacing w:before="60" w:after="120"/>
              <w:jc w:val="both"/>
              <w:rPr>
                <w:ins w:id="365" w:author="Author"/>
                <w:rFonts w:ascii="Times New Roman" w:hAnsi="Times New Roman" w:cs="Times New Roman"/>
                <w:b/>
                <w:sz w:val="24"/>
              </w:rPr>
            </w:pPr>
            <w:ins w:id="366" w:author="Author">
              <w:r w:rsidRPr="00232C88">
                <w:rPr>
                  <w:rFonts w:ascii="Times New Roman" w:hAnsi="Times New Roman" w:cs="Times New Roman"/>
                  <w:b/>
                  <w:sz w:val="24"/>
                </w:rPr>
                <w:t>Total capital ratio considering unfloored TREA (%)</w:t>
              </w:r>
            </w:ins>
          </w:p>
          <w:p w14:paraId="21F4A0BE" w14:textId="4BC902AD" w:rsidR="00C77B80" w:rsidRPr="00232C88" w:rsidRDefault="006D6654" w:rsidP="006D6654">
            <w:pPr>
              <w:spacing w:before="60" w:after="120"/>
              <w:jc w:val="both"/>
              <w:rPr>
                <w:ins w:id="367" w:author="Author"/>
                <w:rFonts w:ascii="Times New Roman" w:hAnsi="Times New Roman" w:cs="Times New Roman"/>
                <w:sz w:val="24"/>
              </w:rPr>
            </w:pPr>
            <w:ins w:id="368" w:author="Author">
              <w:r w:rsidRPr="00232C88">
                <w:rPr>
                  <w:rFonts w:ascii="Times New Roman" w:hAnsi="Times New Roman" w:cs="Times New Roman"/>
                  <w:sz w:val="24"/>
                </w:rPr>
                <w:t xml:space="preserve">Total capital ratio as defined in Article 92(2), point (c) </w:t>
              </w:r>
              <w:del w:id="369" w:author="Author">
                <w:r w:rsidRPr="00232C88" w:rsidDel="006B216E">
                  <w:rPr>
                    <w:rFonts w:ascii="Times New Roman" w:hAnsi="Times New Roman" w:cs="Times New Roman"/>
                    <w:sz w:val="24"/>
                  </w:rPr>
                  <w:delText>CRR</w:delText>
                </w:r>
              </w:del>
              <w:r w:rsidR="006B216E" w:rsidRPr="00232C88">
                <w:rPr>
                  <w:rFonts w:ascii="Times New Roman" w:hAnsi="Times New Roman" w:cs="Times New Roman"/>
                  <w:sz w:val="24"/>
                </w:rPr>
                <w:t>of Regulation (EU) No 575/2013</w:t>
              </w:r>
              <w:r w:rsidRPr="00232C88">
                <w:rPr>
                  <w:rFonts w:ascii="Times New Roman" w:hAnsi="Times New Roman" w:cs="Times New Roman"/>
                  <w:sz w:val="24"/>
                </w:rPr>
                <w:t>, expressed as a percentage of the total risk exposure amount calculated</w:t>
              </w:r>
              <w:r w:rsidR="005F6037" w:rsidRPr="00232C88">
                <w:rPr>
                  <w:rFonts w:ascii="Times New Roman" w:hAnsi="Times New Roman" w:cs="Times New Roman"/>
                  <w:sz w:val="24"/>
                </w:rPr>
                <w:t xml:space="preserve"> by excluding the impact of the output floor</w:t>
              </w:r>
              <w:r w:rsidRPr="00232C88">
                <w:rPr>
                  <w:rFonts w:ascii="Times New Roman" w:hAnsi="Times New Roman" w:cs="Times New Roman"/>
                  <w:sz w:val="24"/>
                </w:rPr>
                <w:t xml:space="preserve"> in accordance with Article 92(4) </w:t>
              </w:r>
              <w:del w:id="370" w:author="Author">
                <w:r w:rsidRPr="00232C88" w:rsidDel="006B216E">
                  <w:rPr>
                    <w:rFonts w:ascii="Times New Roman" w:hAnsi="Times New Roman" w:cs="Times New Roman"/>
                    <w:sz w:val="24"/>
                  </w:rPr>
                  <w:delText>CRR</w:delText>
                </w:r>
              </w:del>
              <w:r w:rsidR="006B216E" w:rsidRPr="00232C88">
                <w:rPr>
                  <w:rFonts w:ascii="Times New Roman" w:hAnsi="Times New Roman" w:cs="Times New Roman"/>
                  <w:sz w:val="24"/>
                </w:rPr>
                <w:t>of Regulation (EU) No 575/2013</w:t>
              </w:r>
              <w:r w:rsidRPr="00232C88">
                <w:rPr>
                  <w:rFonts w:ascii="Times New Roman" w:hAnsi="Times New Roman" w:cs="Times New Roman"/>
                  <w:sz w:val="24"/>
                </w:rPr>
                <w:t>.</w:t>
              </w:r>
            </w:ins>
          </w:p>
        </w:tc>
      </w:tr>
      <w:tr w:rsidR="00232C88" w:rsidRPr="00232C88" w:rsidDel="00896EF0" w14:paraId="3C75FD04" w14:textId="77777777" w:rsidTr="65F04A31">
        <w:trPr>
          <w:trHeight w:val="557"/>
          <w:ins w:id="371" w:author="Author"/>
          <w:del w:id="372" w:author="Author"/>
        </w:trPr>
        <w:tc>
          <w:tcPr>
            <w:tcW w:w="1384" w:type="dxa"/>
          </w:tcPr>
          <w:p w14:paraId="2742D24D" w14:textId="56DC692F" w:rsidR="00C77B80" w:rsidRPr="00232C88" w:rsidDel="00896EF0" w:rsidRDefault="0082753B" w:rsidP="00475381">
            <w:pPr>
              <w:pStyle w:val="Applicationdirecte"/>
              <w:spacing w:before="60"/>
              <w:jc w:val="center"/>
              <w:rPr>
                <w:ins w:id="373" w:author="Author"/>
                <w:del w:id="374" w:author="Author"/>
              </w:rPr>
            </w:pPr>
            <w:ins w:id="375" w:author="Author">
              <w:del w:id="376" w:author="Author">
                <w:r w:rsidRPr="00232C88" w:rsidDel="00896EF0">
                  <w:delText>EU 7c</w:delText>
                </w:r>
              </w:del>
            </w:ins>
          </w:p>
        </w:tc>
        <w:tc>
          <w:tcPr>
            <w:tcW w:w="7655" w:type="dxa"/>
          </w:tcPr>
          <w:p w14:paraId="4B4E6C59" w14:textId="2BE8C43F" w:rsidR="008E5652" w:rsidRPr="00232C88" w:rsidDel="00896EF0" w:rsidRDefault="008E5652" w:rsidP="008E5652">
            <w:pPr>
              <w:spacing w:before="60" w:after="120"/>
              <w:jc w:val="both"/>
              <w:rPr>
                <w:ins w:id="377" w:author="Author"/>
                <w:del w:id="378" w:author="Author"/>
                <w:rFonts w:ascii="Times New Roman" w:hAnsi="Times New Roman" w:cs="Times New Roman"/>
                <w:b/>
                <w:sz w:val="24"/>
              </w:rPr>
            </w:pPr>
            <w:ins w:id="379" w:author="Author">
              <w:del w:id="380" w:author="Author">
                <w:r w:rsidRPr="00232C88" w:rsidDel="00896EF0">
                  <w:rPr>
                    <w:rFonts w:ascii="Times New Roman" w:hAnsi="Times New Roman" w:cs="Times New Roman"/>
                    <w:b/>
                    <w:sz w:val="24"/>
                  </w:rPr>
                  <w:delText>Fully-loaded output floor Total capital ratio (%)</w:delText>
                </w:r>
              </w:del>
            </w:ins>
          </w:p>
          <w:p w14:paraId="498AA80B" w14:textId="349F891B" w:rsidR="00C77B80" w:rsidRPr="00232C88" w:rsidDel="00896EF0" w:rsidRDefault="008E5652" w:rsidP="008E5652">
            <w:pPr>
              <w:spacing w:before="60" w:after="120"/>
              <w:jc w:val="both"/>
              <w:rPr>
                <w:ins w:id="381" w:author="Author"/>
                <w:del w:id="382" w:author="Author"/>
                <w:rFonts w:ascii="Times New Roman" w:hAnsi="Times New Roman" w:cs="Times New Roman"/>
                <w:b/>
                <w:sz w:val="24"/>
              </w:rPr>
            </w:pPr>
            <w:ins w:id="383" w:author="Author">
              <w:del w:id="384" w:author="Author">
                <w:r w:rsidRPr="00232C88" w:rsidDel="00896EF0">
                  <w:rPr>
                    <w:rFonts w:ascii="Times New Roman" w:hAnsi="Times New Roman" w:cs="Times New Roman"/>
                    <w:sz w:val="24"/>
                  </w:rPr>
                  <w:delText>Total capital ratio as defined in Article 92(2), point (c) CRR</w:delText>
                </w:r>
                <w:r w:rsidR="008F61C1" w:rsidRPr="00232C88" w:rsidDel="00896EF0">
                  <w:rPr>
                    <w:rFonts w:ascii="Times New Roman" w:hAnsi="Times New Roman" w:cs="Times New Roman"/>
                    <w:sz w:val="24"/>
                  </w:rPr>
                  <w:delText>of Regulation (EU) No 575/2013</w:delText>
                </w:r>
                <w:r w:rsidRPr="00232C88" w:rsidDel="00896EF0">
                  <w:rPr>
                    <w:rFonts w:ascii="Times New Roman" w:hAnsi="Times New Roman" w:cs="Times New Roman"/>
                    <w:sz w:val="24"/>
                  </w:rPr>
                  <w:delText xml:space="preserve">, without applying </w:delText>
                </w:r>
                <w:r w:rsidR="00E71BDD" w:rsidRPr="00232C88" w:rsidDel="00896EF0">
                  <w:rPr>
                    <w:rFonts w:ascii="Times New Roman" w:hAnsi="Times New Roman" w:cs="Times New Roman"/>
                    <w:sz w:val="24"/>
                  </w:rPr>
                  <w:delText xml:space="preserve">all the transitional provisions of </w:delText>
                </w:r>
                <w:r w:rsidRPr="00232C88" w:rsidDel="00896EF0">
                  <w:rPr>
                    <w:rFonts w:ascii="Times New Roman" w:hAnsi="Times New Roman" w:cs="Times New Roman"/>
                    <w:sz w:val="24"/>
                  </w:rPr>
                  <w:delText>Article 465 CRR</w:delText>
                </w:r>
                <w:r w:rsidR="008F61C1" w:rsidRPr="00232C88" w:rsidDel="00896EF0">
                  <w:rPr>
                    <w:rFonts w:ascii="Times New Roman" w:hAnsi="Times New Roman" w:cs="Times New Roman"/>
                    <w:sz w:val="24"/>
                  </w:rPr>
                  <w:delText>of Regulation (EU) No 575/2013</w:delText>
                </w:r>
                <w:r w:rsidRPr="00232C88" w:rsidDel="00896EF0">
                  <w:rPr>
                    <w:rFonts w:ascii="Times New Roman" w:hAnsi="Times New Roman" w:cs="Times New Roman"/>
                    <w:sz w:val="24"/>
                  </w:rPr>
                  <w:delText>.</w:delText>
                </w:r>
              </w:del>
            </w:ins>
          </w:p>
        </w:tc>
      </w:tr>
      <w:tr w:rsidR="00232C88" w:rsidRPr="00232C88" w14:paraId="3536040C" w14:textId="77777777" w:rsidTr="65F04A31">
        <w:trPr>
          <w:trHeight w:val="557"/>
        </w:trPr>
        <w:tc>
          <w:tcPr>
            <w:tcW w:w="1384" w:type="dxa"/>
          </w:tcPr>
          <w:p w14:paraId="1CD4D7BE" w14:textId="206EAAEA" w:rsidR="002D5755" w:rsidRPr="00232C88" w:rsidRDefault="002F1302" w:rsidP="002D5755">
            <w:pPr>
              <w:pStyle w:val="Applicationdirecte"/>
              <w:spacing w:before="60"/>
              <w:jc w:val="center"/>
            </w:pPr>
            <w:r w:rsidRPr="00232C88">
              <w:t xml:space="preserve">EU </w:t>
            </w:r>
            <w:r w:rsidR="002D5755" w:rsidRPr="00232C88">
              <w:t>7</w:t>
            </w:r>
            <w:ins w:id="385" w:author="Author">
              <w:r w:rsidR="005445E0" w:rsidRPr="00232C88">
                <w:t>d</w:t>
              </w:r>
            </w:ins>
            <w:del w:id="386" w:author="Author">
              <w:r w:rsidR="002D5755" w:rsidRPr="00232C88" w:rsidDel="0082753B">
                <w:delText>a</w:delText>
              </w:r>
            </w:del>
          </w:p>
        </w:tc>
        <w:tc>
          <w:tcPr>
            <w:tcW w:w="7655" w:type="dxa"/>
          </w:tcPr>
          <w:p w14:paraId="2C65689E" w14:textId="168A8882" w:rsidR="002D5755" w:rsidRPr="00232C88" w:rsidRDefault="00974607" w:rsidP="002D5755">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Additional own funds requirements to address risks other than the risk of excessive leverage </w:t>
            </w:r>
            <w:r w:rsidR="002D5755" w:rsidRPr="00232C88">
              <w:rPr>
                <w:rFonts w:ascii="Times New Roman" w:hAnsi="Times New Roman" w:cs="Times New Roman"/>
                <w:b/>
                <w:sz w:val="24"/>
              </w:rPr>
              <w:t>(%)</w:t>
            </w:r>
          </w:p>
          <w:p w14:paraId="496B5202" w14:textId="42771264" w:rsidR="002D5755" w:rsidRPr="00232C88" w:rsidRDefault="6A3DBE6D"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Additional own funds requirements to address risks other than the risk of excessive leverage imposed by the competent authority under </w:t>
            </w:r>
            <w:del w:id="387" w:author="Author">
              <w:r w:rsidR="005D6F4D" w:rsidRPr="00232C88" w:rsidDel="6A3DBE6D">
                <w:rPr>
                  <w:rFonts w:ascii="Times New Roman" w:hAnsi="Times New Roman" w:cs="Times New Roman"/>
                  <w:sz w:val="24"/>
                </w:rPr>
                <w:delText xml:space="preserve">point (a) of </w:delText>
              </w:r>
            </w:del>
            <w:r w:rsidRPr="00232C88">
              <w:rPr>
                <w:rFonts w:ascii="Times New Roman" w:hAnsi="Times New Roman" w:cs="Times New Roman"/>
                <w:sz w:val="24"/>
              </w:rPr>
              <w:t>Article 104(1)</w:t>
            </w:r>
            <w:ins w:id="388" w:author="Author">
              <w:r w:rsidR="7284D14C" w:rsidRPr="00232C88">
                <w:rPr>
                  <w:rFonts w:ascii="Times New Roman" w:hAnsi="Times New Roman" w:cs="Times New Roman"/>
                  <w:sz w:val="24"/>
                </w:rPr>
                <w:t>, point (a) of</w:t>
              </w:r>
            </w:ins>
            <w:r w:rsidRPr="00232C88">
              <w:rPr>
                <w:rFonts w:ascii="Times New Roman" w:hAnsi="Times New Roman" w:cs="Times New Roman"/>
                <w:sz w:val="24"/>
              </w:rPr>
              <w:t xml:space="preserve"> </w:t>
            </w:r>
            <w:del w:id="389" w:author="Author">
              <w:r w:rsidR="005D6F4D" w:rsidRPr="00232C88" w:rsidDel="6A3DBE6D">
                <w:rPr>
                  <w:rFonts w:ascii="Times New Roman" w:hAnsi="Times New Roman" w:cs="Times New Roman"/>
                  <w:sz w:val="24"/>
                </w:rPr>
                <w:delText>CRD</w:delText>
              </w:r>
            </w:del>
            <w:ins w:id="390" w:author="Author">
              <w:r w:rsidR="12C8A0D3" w:rsidRPr="00232C88">
                <w:rPr>
                  <w:rFonts w:ascii="Times New Roman" w:hAnsi="Times New Roman" w:cs="Times New Roman"/>
                  <w:sz w:val="24"/>
                </w:rPr>
                <w:t xml:space="preserve"> Directive 2013/36/EU</w:t>
              </w:r>
            </w:ins>
            <w:r w:rsidRPr="00232C88">
              <w:rPr>
                <w:rFonts w:ascii="Times New Roman" w:hAnsi="Times New Roman" w:cs="Times New Roman"/>
                <w:sz w:val="24"/>
              </w:rPr>
              <w:t>, expressed as a percentage of the total risk exposure amount.</w:t>
            </w:r>
          </w:p>
        </w:tc>
      </w:tr>
      <w:tr w:rsidR="00232C88" w:rsidRPr="00232C88" w14:paraId="7325A7E2" w14:textId="77777777" w:rsidTr="65F04A31">
        <w:trPr>
          <w:trHeight w:val="557"/>
        </w:trPr>
        <w:tc>
          <w:tcPr>
            <w:tcW w:w="1384" w:type="dxa"/>
          </w:tcPr>
          <w:p w14:paraId="74461AB8" w14:textId="07BDA613" w:rsidR="002D5755" w:rsidRPr="00232C88" w:rsidRDefault="002F1302" w:rsidP="002D5755">
            <w:pPr>
              <w:pStyle w:val="Applicationdirecte"/>
              <w:spacing w:before="60"/>
              <w:jc w:val="center"/>
            </w:pPr>
            <w:r w:rsidRPr="00232C88">
              <w:t xml:space="preserve">EU </w:t>
            </w:r>
            <w:r w:rsidR="002D5755" w:rsidRPr="00232C88">
              <w:t>7</w:t>
            </w:r>
            <w:ins w:id="391" w:author="Author">
              <w:r w:rsidR="005445E0" w:rsidRPr="00232C88">
                <w:t>e</w:t>
              </w:r>
            </w:ins>
            <w:del w:id="392" w:author="Author">
              <w:r w:rsidR="002D5755" w:rsidRPr="00232C88" w:rsidDel="0082753B">
                <w:delText>b</w:delText>
              </w:r>
            </w:del>
          </w:p>
        </w:tc>
        <w:tc>
          <w:tcPr>
            <w:tcW w:w="7655" w:type="dxa"/>
          </w:tcPr>
          <w:p w14:paraId="407C074B" w14:textId="466990AF" w:rsidR="002D5755" w:rsidRPr="00232C88" w:rsidRDefault="002B7ED3" w:rsidP="002D5755">
            <w:pPr>
              <w:spacing w:before="60" w:after="120"/>
              <w:jc w:val="both"/>
              <w:rPr>
                <w:rFonts w:ascii="Times New Roman" w:hAnsi="Times New Roman" w:cs="Times New Roman"/>
                <w:b/>
                <w:sz w:val="24"/>
              </w:rPr>
            </w:pPr>
            <w:r w:rsidRPr="00232C88">
              <w:rPr>
                <w:rFonts w:ascii="Times New Roman" w:hAnsi="Times New Roman" w:cs="Times New Roman"/>
                <w:sz w:val="24"/>
              </w:rPr>
              <w:t xml:space="preserve"> </w:t>
            </w:r>
            <w:r w:rsidR="005D6F4D" w:rsidRPr="00232C88">
              <w:rPr>
                <w:rFonts w:ascii="Times New Roman" w:hAnsi="Times New Roman" w:cs="Times New Roman"/>
                <w:sz w:val="24"/>
              </w:rPr>
              <w:t xml:space="preserve">   </w:t>
            </w:r>
            <w:r w:rsidR="005D6F4D" w:rsidRPr="00232C88">
              <w:rPr>
                <w:rFonts w:ascii="Times New Roman" w:hAnsi="Times New Roman" w:cs="Times New Roman"/>
                <w:b/>
                <w:sz w:val="24"/>
              </w:rPr>
              <w:t>of which: to be made up of CET1 capital (percentage points)</w:t>
            </w:r>
          </w:p>
          <w:p w14:paraId="7130AB39" w14:textId="08937878" w:rsidR="003F72E2" w:rsidRPr="00232C88" w:rsidRDefault="37B2E115" w:rsidP="4D769726">
            <w:pPr>
              <w:spacing w:before="60" w:after="120"/>
              <w:jc w:val="both"/>
              <w:rPr>
                <w:rFonts w:ascii="Times New Roman" w:hAnsi="Times New Roman" w:cs="Times New Roman"/>
                <w:sz w:val="24"/>
              </w:rPr>
            </w:pPr>
            <w:r w:rsidRPr="00232C88">
              <w:rPr>
                <w:rFonts w:ascii="Times New Roman" w:hAnsi="Times New Roman" w:cs="Times New Roman"/>
                <w:sz w:val="24"/>
              </w:rPr>
              <w:t>The part of the a</w:t>
            </w:r>
            <w:r w:rsidR="77E19EAF" w:rsidRPr="00232C88">
              <w:rPr>
                <w:rFonts w:ascii="Times New Roman" w:hAnsi="Times New Roman" w:cs="Times New Roman"/>
                <w:sz w:val="24"/>
              </w:rPr>
              <w:t xml:space="preserve">dditional own funds requirements </w:t>
            </w:r>
            <w:r w:rsidRPr="00232C88">
              <w:rPr>
                <w:rFonts w:ascii="Times New Roman" w:hAnsi="Times New Roman" w:cs="Times New Roman"/>
                <w:sz w:val="24"/>
              </w:rPr>
              <w:t xml:space="preserve">to address risks other than the risk of excessive leverage imposed by the competent authority under </w:t>
            </w:r>
            <w:del w:id="393" w:author="Author">
              <w:r w:rsidR="00791891" w:rsidRPr="00232C88" w:rsidDel="77E19EAF">
                <w:rPr>
                  <w:rFonts w:ascii="Times New Roman" w:hAnsi="Times New Roman" w:cs="Times New Roman"/>
                  <w:sz w:val="24"/>
                </w:rPr>
                <w:delText xml:space="preserve">point (a) of </w:delText>
              </w:r>
            </w:del>
            <w:r w:rsidR="77E19EAF" w:rsidRPr="00232C88">
              <w:rPr>
                <w:rFonts w:ascii="Times New Roman" w:hAnsi="Times New Roman" w:cs="Times New Roman"/>
                <w:sz w:val="24"/>
              </w:rPr>
              <w:t>Article 104(1</w:t>
            </w:r>
            <w:r w:rsidR="343D4541" w:rsidRPr="00232C88">
              <w:rPr>
                <w:rFonts w:ascii="Times New Roman" w:hAnsi="Times New Roman" w:cs="Times New Roman"/>
                <w:sz w:val="24"/>
              </w:rPr>
              <w:t>)</w:t>
            </w:r>
            <w:ins w:id="394" w:author="Author">
              <w:r w:rsidR="7284D14C" w:rsidRPr="00232C88">
                <w:rPr>
                  <w:rFonts w:ascii="Times New Roman" w:hAnsi="Times New Roman" w:cs="Times New Roman"/>
                  <w:sz w:val="24"/>
                </w:rPr>
                <w:t>,</w:t>
              </w:r>
            </w:ins>
            <w:r w:rsidR="343D4541" w:rsidRPr="00232C88">
              <w:rPr>
                <w:rFonts w:ascii="Times New Roman" w:hAnsi="Times New Roman" w:cs="Times New Roman"/>
                <w:sz w:val="24"/>
              </w:rPr>
              <w:t xml:space="preserve"> </w:t>
            </w:r>
            <w:ins w:id="395" w:author="Author">
              <w:r w:rsidR="7284D14C" w:rsidRPr="00232C88">
                <w:rPr>
                  <w:rFonts w:ascii="Times New Roman" w:hAnsi="Times New Roman" w:cs="Times New Roman"/>
                  <w:sz w:val="24"/>
                </w:rPr>
                <w:t xml:space="preserve">point (a) of </w:t>
              </w:r>
            </w:ins>
            <w:del w:id="396" w:author="Author">
              <w:r w:rsidR="00791891" w:rsidRPr="00232C88" w:rsidDel="343D4541">
                <w:rPr>
                  <w:rFonts w:ascii="Times New Roman" w:hAnsi="Times New Roman" w:cs="Times New Roman"/>
                  <w:sz w:val="24"/>
                </w:rPr>
                <w:delText>CRD</w:delText>
              </w:r>
            </w:del>
            <w:ins w:id="397" w:author="Author">
              <w:r w:rsidR="6A22251C" w:rsidRPr="00232C88">
                <w:rPr>
                  <w:rFonts w:ascii="Times New Roman" w:hAnsi="Times New Roman" w:cs="Times New Roman"/>
                  <w:sz w:val="24"/>
                </w:rPr>
                <w:t xml:space="preserve"> Directive 2013/36/EU</w:t>
              </w:r>
            </w:ins>
            <w:r w:rsidRPr="00232C88">
              <w:rPr>
                <w:rFonts w:ascii="Times New Roman" w:hAnsi="Times New Roman" w:cs="Times New Roman"/>
                <w:sz w:val="24"/>
              </w:rPr>
              <w:t xml:space="preserve">, </w:t>
            </w:r>
            <w:r w:rsidR="2A589D0B" w:rsidRPr="00232C88">
              <w:rPr>
                <w:rFonts w:ascii="Times New Roman" w:hAnsi="Times New Roman" w:cs="Times New Roman"/>
                <w:sz w:val="24"/>
              </w:rPr>
              <w:t>which</w:t>
            </w:r>
            <w:r w:rsidRPr="00232C88">
              <w:rPr>
                <w:rFonts w:ascii="Times New Roman" w:hAnsi="Times New Roman" w:cs="Times New Roman"/>
                <w:sz w:val="24"/>
              </w:rPr>
              <w:t xml:space="preserve"> has to be met with </w:t>
            </w:r>
            <w:r w:rsidR="6A3DBE6D" w:rsidRPr="00232C88">
              <w:rPr>
                <w:rFonts w:ascii="Times New Roman" w:hAnsi="Times New Roman" w:cs="Times New Roman"/>
                <w:sz w:val="24"/>
              </w:rPr>
              <w:t xml:space="preserve">Common Equity </w:t>
            </w:r>
            <w:r w:rsidRPr="00232C88">
              <w:rPr>
                <w:rFonts w:ascii="Times New Roman" w:hAnsi="Times New Roman" w:cs="Times New Roman"/>
                <w:sz w:val="24"/>
              </w:rPr>
              <w:t xml:space="preserve">Tier 1 capital in accordance with the </w:t>
            </w:r>
            <w:r w:rsidR="6A3DBE6D" w:rsidRPr="00232C88">
              <w:rPr>
                <w:rFonts w:ascii="Times New Roman" w:hAnsi="Times New Roman" w:cs="Times New Roman"/>
                <w:sz w:val="24"/>
              </w:rPr>
              <w:t xml:space="preserve">first and </w:t>
            </w:r>
            <w:r w:rsidRPr="00232C88">
              <w:rPr>
                <w:rFonts w:ascii="Times New Roman" w:hAnsi="Times New Roman" w:cs="Times New Roman"/>
                <w:sz w:val="24"/>
              </w:rPr>
              <w:t>third subparagraph of Article 104a</w:t>
            </w:r>
            <w:ins w:id="398" w:author="Author">
              <w:r w:rsidR="290D057F" w:rsidRPr="00232C88">
                <w:rPr>
                  <w:rFonts w:ascii="Times New Roman" w:hAnsi="Times New Roman" w:cs="Times New Roman"/>
                  <w:sz w:val="24"/>
                </w:rPr>
                <w:t xml:space="preserve"> </w:t>
              </w:r>
            </w:ins>
            <w:r w:rsidRPr="00232C88">
              <w:rPr>
                <w:rFonts w:ascii="Times New Roman" w:hAnsi="Times New Roman" w:cs="Times New Roman"/>
                <w:sz w:val="24"/>
              </w:rPr>
              <w:t>(4)</w:t>
            </w:r>
            <w:r w:rsidR="16345C44" w:rsidRPr="00232C88">
              <w:rPr>
                <w:rFonts w:ascii="Times New Roman" w:hAnsi="Times New Roman" w:cs="Times New Roman"/>
                <w:sz w:val="24"/>
              </w:rPr>
              <w:t>.</w:t>
            </w:r>
          </w:p>
        </w:tc>
      </w:tr>
      <w:tr w:rsidR="00232C88" w:rsidRPr="00232C88" w14:paraId="0E6077DA" w14:textId="77777777" w:rsidTr="65F04A31">
        <w:trPr>
          <w:trHeight w:val="557"/>
        </w:trPr>
        <w:tc>
          <w:tcPr>
            <w:tcW w:w="1384" w:type="dxa"/>
          </w:tcPr>
          <w:p w14:paraId="06A684D0" w14:textId="303F64F5" w:rsidR="002D5755" w:rsidRPr="00232C88" w:rsidRDefault="002F1302" w:rsidP="002D5755">
            <w:pPr>
              <w:pStyle w:val="Applicationdirecte"/>
              <w:spacing w:before="60"/>
              <w:jc w:val="center"/>
            </w:pPr>
            <w:r w:rsidRPr="00232C88">
              <w:t xml:space="preserve">EU </w:t>
            </w:r>
            <w:r w:rsidR="002D5755" w:rsidRPr="00232C88">
              <w:t>7</w:t>
            </w:r>
            <w:ins w:id="399" w:author="Author">
              <w:r w:rsidR="005445E0" w:rsidRPr="00232C88">
                <w:t>f</w:t>
              </w:r>
            </w:ins>
            <w:del w:id="400" w:author="Author">
              <w:r w:rsidR="002D5755" w:rsidRPr="00232C88" w:rsidDel="0082753B">
                <w:delText>c</w:delText>
              </w:r>
            </w:del>
          </w:p>
        </w:tc>
        <w:tc>
          <w:tcPr>
            <w:tcW w:w="7655" w:type="dxa"/>
          </w:tcPr>
          <w:p w14:paraId="3D41CED8" w14:textId="5A42D7CA" w:rsidR="002D5755" w:rsidRPr="00232C88" w:rsidRDefault="002B7ED3" w:rsidP="002D5755">
            <w:pPr>
              <w:spacing w:before="60" w:after="120"/>
              <w:jc w:val="both"/>
              <w:rPr>
                <w:rFonts w:ascii="Times New Roman" w:hAnsi="Times New Roman" w:cs="Times New Roman"/>
                <w:b/>
                <w:sz w:val="24"/>
              </w:rPr>
            </w:pPr>
            <w:r w:rsidRPr="00232C88">
              <w:rPr>
                <w:rFonts w:ascii="Times New Roman" w:hAnsi="Times New Roman" w:cs="Times New Roman"/>
                <w:sz w:val="24"/>
              </w:rPr>
              <w:t xml:space="preserve"> </w:t>
            </w:r>
            <w:r w:rsidR="005D6F4D" w:rsidRPr="00232C88">
              <w:rPr>
                <w:rFonts w:ascii="Times New Roman" w:hAnsi="Times New Roman" w:cs="Times New Roman"/>
                <w:sz w:val="24"/>
              </w:rPr>
              <w:t xml:space="preserve">   </w:t>
            </w:r>
            <w:r w:rsidR="005D6F4D" w:rsidRPr="00232C88">
              <w:rPr>
                <w:rFonts w:ascii="Times New Roman" w:hAnsi="Times New Roman" w:cs="Times New Roman"/>
                <w:b/>
                <w:sz w:val="24"/>
              </w:rPr>
              <w:t>of which: to be made up of Tier 1 capital (percentage points)</w:t>
            </w:r>
          </w:p>
          <w:p w14:paraId="20A8FF8D" w14:textId="1168028F" w:rsidR="003F72E2" w:rsidRPr="00232C88" w:rsidRDefault="6A3DBE6D"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The part of the additional own funds requirements to address risks other than the risk of excessive leverage imposed by the competent authority under </w:t>
            </w:r>
            <w:del w:id="401" w:author="Author">
              <w:r w:rsidR="005D6F4D" w:rsidRPr="00232C88" w:rsidDel="6A3DBE6D">
                <w:rPr>
                  <w:rFonts w:ascii="Times New Roman" w:hAnsi="Times New Roman" w:cs="Times New Roman"/>
                  <w:sz w:val="24"/>
                </w:rPr>
                <w:delText xml:space="preserve">point (a) of </w:delText>
              </w:r>
            </w:del>
            <w:r w:rsidRPr="00232C88">
              <w:rPr>
                <w:rFonts w:ascii="Times New Roman" w:hAnsi="Times New Roman" w:cs="Times New Roman"/>
                <w:sz w:val="24"/>
              </w:rPr>
              <w:t>Article 104(1)</w:t>
            </w:r>
            <w:ins w:id="402" w:author="Author">
              <w:r w:rsidR="7284D14C" w:rsidRPr="00232C88">
                <w:rPr>
                  <w:rFonts w:ascii="Times New Roman" w:hAnsi="Times New Roman" w:cs="Times New Roman"/>
                  <w:sz w:val="24"/>
                </w:rPr>
                <w:t>,</w:t>
              </w:r>
            </w:ins>
            <w:r w:rsidRPr="00232C88">
              <w:rPr>
                <w:rFonts w:ascii="Times New Roman" w:hAnsi="Times New Roman" w:cs="Times New Roman"/>
                <w:sz w:val="24"/>
              </w:rPr>
              <w:t xml:space="preserve"> </w:t>
            </w:r>
            <w:ins w:id="403" w:author="Author">
              <w:r w:rsidR="7284D14C" w:rsidRPr="00232C88">
                <w:rPr>
                  <w:rFonts w:ascii="Times New Roman" w:hAnsi="Times New Roman" w:cs="Times New Roman"/>
                  <w:sz w:val="24"/>
                </w:rPr>
                <w:t xml:space="preserve">point (a) of </w:t>
              </w:r>
            </w:ins>
            <w:del w:id="404" w:author="Author">
              <w:r w:rsidR="005D6F4D" w:rsidRPr="00232C88" w:rsidDel="6A3DBE6D">
                <w:rPr>
                  <w:rFonts w:ascii="Times New Roman" w:hAnsi="Times New Roman" w:cs="Times New Roman"/>
                  <w:sz w:val="24"/>
                </w:rPr>
                <w:delText>CRD</w:delText>
              </w:r>
            </w:del>
            <w:ins w:id="405" w:author="Author">
              <w:r w:rsidR="1B2A5D39" w:rsidRPr="00232C88">
                <w:rPr>
                  <w:rFonts w:ascii="Times New Roman" w:hAnsi="Times New Roman" w:cs="Times New Roman"/>
                  <w:sz w:val="24"/>
                </w:rPr>
                <w:t xml:space="preserve"> Directive 2013/36/EU</w:t>
              </w:r>
            </w:ins>
            <w:r w:rsidRPr="00232C88">
              <w:rPr>
                <w:rFonts w:ascii="Times New Roman" w:hAnsi="Times New Roman" w:cs="Times New Roman"/>
                <w:sz w:val="24"/>
              </w:rPr>
              <w:t xml:space="preserve">, which has to be </w:t>
            </w:r>
            <w:r w:rsidRPr="00232C88">
              <w:rPr>
                <w:rFonts w:ascii="Times New Roman" w:hAnsi="Times New Roman" w:cs="Times New Roman"/>
                <w:sz w:val="24"/>
              </w:rPr>
              <w:lastRenderedPageBreak/>
              <w:t>met with Tier 1 capital in accordance with the first and third subparagraph of Article 104a</w:t>
            </w:r>
            <w:ins w:id="406" w:author="Author">
              <w:r w:rsidR="290D057F" w:rsidRPr="00232C88">
                <w:rPr>
                  <w:rFonts w:ascii="Times New Roman" w:hAnsi="Times New Roman" w:cs="Times New Roman"/>
                  <w:sz w:val="24"/>
                </w:rPr>
                <w:t xml:space="preserve"> </w:t>
              </w:r>
            </w:ins>
            <w:r w:rsidRPr="00232C88">
              <w:rPr>
                <w:rFonts w:ascii="Times New Roman" w:hAnsi="Times New Roman" w:cs="Times New Roman"/>
                <w:sz w:val="24"/>
              </w:rPr>
              <w:t>(4)</w:t>
            </w:r>
            <w:r w:rsidR="16345C44" w:rsidRPr="00232C88">
              <w:rPr>
                <w:rFonts w:ascii="Times New Roman" w:hAnsi="Times New Roman" w:cs="Times New Roman"/>
                <w:sz w:val="24"/>
              </w:rPr>
              <w:t>.</w:t>
            </w:r>
          </w:p>
        </w:tc>
      </w:tr>
      <w:tr w:rsidR="00232C88" w:rsidRPr="00232C88" w14:paraId="4D2E0DD8" w14:textId="77777777" w:rsidTr="65F04A31">
        <w:trPr>
          <w:trHeight w:val="557"/>
        </w:trPr>
        <w:tc>
          <w:tcPr>
            <w:tcW w:w="1384" w:type="dxa"/>
          </w:tcPr>
          <w:p w14:paraId="25E29F71" w14:textId="2B9BFE35" w:rsidR="002D5755" w:rsidRPr="00232C88" w:rsidRDefault="002F1302" w:rsidP="002D5755">
            <w:pPr>
              <w:pStyle w:val="Applicationdirecte"/>
              <w:spacing w:before="60"/>
              <w:jc w:val="center"/>
            </w:pPr>
            <w:r w:rsidRPr="00232C88">
              <w:lastRenderedPageBreak/>
              <w:t xml:space="preserve">EU </w:t>
            </w:r>
            <w:r w:rsidR="002D5755" w:rsidRPr="00232C88">
              <w:t>7</w:t>
            </w:r>
            <w:ins w:id="407" w:author="Author">
              <w:r w:rsidR="005445E0" w:rsidRPr="00232C88">
                <w:t>g</w:t>
              </w:r>
            </w:ins>
            <w:del w:id="408" w:author="Author">
              <w:r w:rsidR="002D5755" w:rsidRPr="00232C88" w:rsidDel="0082753B">
                <w:delText>d</w:delText>
              </w:r>
            </w:del>
          </w:p>
        </w:tc>
        <w:tc>
          <w:tcPr>
            <w:tcW w:w="7655" w:type="dxa"/>
          </w:tcPr>
          <w:p w14:paraId="020B8334" w14:textId="77777777" w:rsidR="002D5755" w:rsidRPr="00232C88" w:rsidRDefault="002D5755" w:rsidP="002D5755">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Total SREP own funds requirements </w:t>
            </w:r>
            <w:r w:rsidR="003F72E2" w:rsidRPr="00232C88">
              <w:rPr>
                <w:rFonts w:ascii="Times New Roman" w:hAnsi="Times New Roman" w:cs="Times New Roman"/>
                <w:b/>
                <w:sz w:val="24"/>
              </w:rPr>
              <w:t xml:space="preserve">(TSCR ratio) </w:t>
            </w:r>
            <w:r w:rsidRPr="00232C88">
              <w:rPr>
                <w:rFonts w:ascii="Times New Roman" w:hAnsi="Times New Roman" w:cs="Times New Roman"/>
                <w:b/>
                <w:sz w:val="24"/>
              </w:rPr>
              <w:t>(%)</w:t>
            </w:r>
          </w:p>
          <w:p w14:paraId="0EB50A81" w14:textId="77CE0E9A" w:rsidR="003F72E2" w:rsidRPr="00232C88" w:rsidRDefault="003F72E2" w:rsidP="00232C88">
            <w:pPr>
              <w:pStyle w:val="InstructionsText"/>
            </w:pPr>
            <w:r w:rsidRPr="00232C88">
              <w:t xml:space="preserve">The sum of </w:t>
            </w:r>
            <w:r w:rsidR="00E7380A" w:rsidRPr="00232C88">
              <w:t xml:space="preserve">values determined under points </w:t>
            </w:r>
            <w:r w:rsidRPr="00232C88">
              <w:t>(i) and (ii) as follows:</w:t>
            </w:r>
          </w:p>
          <w:p w14:paraId="5260BB93" w14:textId="61A75311" w:rsidR="003F72E2" w:rsidRPr="00232C88" w:rsidRDefault="003F72E2" w:rsidP="00232C88">
            <w:pPr>
              <w:pStyle w:val="InstructionsText"/>
              <w:numPr>
                <w:ilvl w:val="0"/>
                <w:numId w:val="12"/>
              </w:numPr>
            </w:pPr>
            <w:r w:rsidRPr="00232C88">
              <w:t xml:space="preserve">the total capital ratio (8%) as specified in </w:t>
            </w:r>
            <w:del w:id="409" w:author="Author">
              <w:r w:rsidRPr="00232C88" w:rsidDel="00C91A79">
                <w:delText xml:space="preserve">point (c) of </w:delText>
              </w:r>
            </w:del>
            <w:r w:rsidRPr="00232C88">
              <w:t>Article 92(1)</w:t>
            </w:r>
            <w:r w:rsidR="00C91A79" w:rsidRPr="00232C88">
              <w:t xml:space="preserve"> </w:t>
            </w:r>
            <w:ins w:id="410" w:author="Author">
              <w:r w:rsidR="00FC5ECD" w:rsidRPr="00232C88">
                <w:t>point (c) of Regulation (EU) No 575/2013</w:t>
              </w:r>
            </w:ins>
            <w:del w:id="411" w:author="Author">
              <w:r w:rsidRPr="00232C88" w:rsidDel="0097538A">
                <w:delText>CRR</w:delText>
              </w:r>
            </w:del>
            <w:r w:rsidRPr="00232C88">
              <w:t xml:space="preserve">; </w:t>
            </w:r>
          </w:p>
          <w:p w14:paraId="6408D689" w14:textId="1C07EE49" w:rsidR="003F72E2" w:rsidRPr="00232C88" w:rsidRDefault="77E19EAF" w:rsidP="00232C88">
            <w:pPr>
              <w:pStyle w:val="InstructionsText"/>
              <w:numPr>
                <w:ilvl w:val="0"/>
                <w:numId w:val="12"/>
              </w:numPr>
            </w:pPr>
            <w:r w:rsidRPr="00232C88">
              <w:t>the additional own funds requirements</w:t>
            </w:r>
            <w:r w:rsidR="31A8073E" w:rsidRPr="00232C88">
              <w:t xml:space="preserve"> to address risks other than the risk of excessive leverage</w:t>
            </w:r>
            <w:r w:rsidRPr="00232C88">
              <w:t xml:space="preserve"> (Pillar 2 Requirements – P2R) </w:t>
            </w:r>
            <w:r w:rsidR="31A8073E" w:rsidRPr="00232C88">
              <w:t xml:space="preserve">imposed by the competent authority under </w:t>
            </w:r>
            <w:del w:id="412" w:author="Author">
              <w:r w:rsidR="003F72E2" w:rsidRPr="00232C88" w:rsidDel="77E19EAF">
                <w:delText xml:space="preserve">point (a) of </w:delText>
              </w:r>
            </w:del>
            <w:r w:rsidRPr="00232C88">
              <w:t xml:space="preserve">Article 104(1) </w:t>
            </w:r>
            <w:ins w:id="413" w:author="Author">
              <w:r w:rsidR="42EDB449" w:rsidRPr="00232C88">
                <w:t xml:space="preserve">point (a) of </w:t>
              </w:r>
            </w:ins>
            <w:del w:id="414" w:author="Author">
              <w:r w:rsidR="003F72E2" w:rsidRPr="00232C88" w:rsidDel="5596F4ED">
                <w:delText>CRD</w:delText>
              </w:r>
              <w:r w:rsidR="003F72E2" w:rsidRPr="00232C88" w:rsidDel="77E19EAF">
                <w:delText xml:space="preserve"> </w:delText>
              </w:r>
            </w:del>
            <w:ins w:id="415" w:author="Author">
              <w:r w:rsidR="0418D01E" w:rsidRPr="00232C88">
                <w:t xml:space="preserve">Directive 2013/36/EU </w:t>
              </w:r>
            </w:ins>
            <w:r w:rsidRPr="00232C88">
              <w:t>and determined in accordance with the criteria specified in the</w:t>
            </w:r>
            <w:r w:rsidR="009E1F4E" w:rsidRPr="00232C88">
              <w:t xml:space="preserve"> Guidelines EBA/GL/2018/03</w:t>
            </w:r>
            <w:r w:rsidR="00D35D87" w:rsidRPr="00232C88">
              <w:rPr>
                <w:rStyle w:val="FootnoteReference"/>
                <w:rFonts w:ascii="Times New Roman" w:hAnsi="Times New Roman"/>
                <w:i/>
              </w:rPr>
              <w:footnoteReference w:id="3"/>
            </w:r>
            <w:r w:rsidR="1D034038" w:rsidRPr="00232C88">
              <w:t>￼</w:t>
            </w:r>
            <w:r w:rsidRPr="00232C88">
              <w:t>(</w:t>
            </w:r>
            <w:r w:rsidR="1D034038" w:rsidRPr="00232C88">
              <w:t>“</w:t>
            </w:r>
            <w:r w:rsidRPr="00232C88">
              <w:t>EBA SREP GL</w:t>
            </w:r>
            <w:r w:rsidR="1D034038" w:rsidRPr="00232C88">
              <w:t>”</w:t>
            </w:r>
            <w:r w:rsidRPr="00232C88">
              <w:t>)</w:t>
            </w:r>
            <w:r w:rsidR="31A8073E" w:rsidRPr="00232C88">
              <w:t xml:space="preserve">, expressed as a percentage of the total </w:t>
            </w:r>
            <w:r w:rsidR="24B9E96D" w:rsidRPr="00232C88">
              <w:t>RWEAs</w:t>
            </w:r>
            <w:r w:rsidRPr="00232C88">
              <w:t>.</w:t>
            </w:r>
          </w:p>
          <w:p w14:paraId="421B2155" w14:textId="19621BE4" w:rsidR="003F72E2" w:rsidRPr="00232C88" w:rsidRDefault="003F72E2" w:rsidP="00232C88">
            <w:pPr>
              <w:pStyle w:val="InstructionsText"/>
            </w:pPr>
            <w:r w:rsidRPr="00232C88">
              <w:t xml:space="preserve">This item shall reflect the total SREP capital requirement (TSCR) ratio as communicated to the institution by the competent authority. The TSCR is defined in Section </w:t>
            </w:r>
            <w:del w:id="416" w:author="Author">
              <w:r w:rsidRPr="00232C88" w:rsidDel="009E1F4E">
                <w:delText xml:space="preserve">1.2 </w:delText>
              </w:r>
            </w:del>
            <w:ins w:id="417" w:author="Author">
              <w:r w:rsidR="009E1F4E" w:rsidRPr="00232C88">
                <w:t xml:space="preserve">7.4 and 7.5 </w:t>
              </w:r>
            </w:ins>
            <w:r w:rsidRPr="00232C88">
              <w:t>EBA SREP GL.</w:t>
            </w:r>
          </w:p>
          <w:p w14:paraId="16E68C5B" w14:textId="77777777" w:rsidR="009E1F4E" w:rsidRPr="00232C88" w:rsidRDefault="009E1F4E" w:rsidP="00232C88">
            <w:pPr>
              <w:pStyle w:val="InstructionsText"/>
              <w:rPr>
                <w:ins w:id="418" w:author="Author"/>
              </w:rPr>
            </w:pPr>
            <w:ins w:id="419" w:author="Author">
              <w:r w:rsidRPr="00232C88">
                <w:t>If the institution is bound by the output floor, the data reported shall represent the TSCR required to fulfil the requirements at the reporting date considering the provisions of Article 104a(6) of Directive 2013/36/EU.</w:t>
              </w:r>
            </w:ins>
          </w:p>
          <w:p w14:paraId="25DA925F" w14:textId="2F58FE29" w:rsidR="003F72E2" w:rsidRPr="00232C88" w:rsidRDefault="00704085" w:rsidP="00A239F6">
            <w:pPr>
              <w:spacing w:before="60" w:after="120"/>
              <w:jc w:val="both"/>
              <w:rPr>
                <w:rFonts w:ascii="Times New Roman" w:hAnsi="Times New Roman" w:cs="Times New Roman"/>
                <w:sz w:val="24"/>
              </w:rPr>
            </w:pPr>
            <w:r w:rsidRPr="00232C88">
              <w:rPr>
                <w:rFonts w:ascii="Times New Roman" w:hAnsi="Times New Roman" w:cs="Times New Roman"/>
                <w:sz w:val="24"/>
              </w:rPr>
              <w:t>Where</w:t>
            </w:r>
            <w:r w:rsidR="003F72E2" w:rsidRPr="00232C88">
              <w:rPr>
                <w:rFonts w:ascii="Times New Roman" w:hAnsi="Times New Roman" w:cs="Times New Roman"/>
                <w:sz w:val="24"/>
              </w:rPr>
              <w:t xml:space="preserve"> no additional own funds requirements</w:t>
            </w:r>
            <w:r w:rsidR="00D961EB" w:rsidRPr="00232C88">
              <w:rPr>
                <w:rFonts w:ascii="Times New Roman" w:hAnsi="Times New Roman" w:cs="Times New Roman"/>
                <w:sz w:val="24"/>
              </w:rPr>
              <w:t xml:space="preserve"> imposed to address risks other than the risk of excessive leverage</w:t>
            </w:r>
            <w:r w:rsidR="003F72E2" w:rsidRPr="00232C88">
              <w:rPr>
                <w:rFonts w:ascii="Times New Roman" w:hAnsi="Times New Roman" w:cs="Times New Roman"/>
                <w:sz w:val="24"/>
              </w:rPr>
              <w:t xml:space="preserve"> were communicated by the competent authority, only point (i) s</w:t>
            </w:r>
            <w:r w:rsidRPr="00232C88">
              <w:rPr>
                <w:rFonts w:ascii="Times New Roman" w:hAnsi="Times New Roman" w:cs="Times New Roman"/>
                <w:sz w:val="24"/>
              </w:rPr>
              <w:t>hall</w:t>
            </w:r>
            <w:r w:rsidR="003F72E2" w:rsidRPr="00232C88">
              <w:rPr>
                <w:rFonts w:ascii="Times New Roman" w:hAnsi="Times New Roman" w:cs="Times New Roman"/>
                <w:sz w:val="24"/>
              </w:rPr>
              <w:t xml:space="preserve"> be </w:t>
            </w:r>
            <w:r w:rsidR="00187C4B" w:rsidRPr="00232C88">
              <w:rPr>
                <w:rFonts w:ascii="Times New Roman" w:hAnsi="Times New Roman" w:cs="Times New Roman"/>
                <w:sz w:val="24"/>
              </w:rPr>
              <w:t>disclosed</w:t>
            </w:r>
            <w:r w:rsidR="003F72E2" w:rsidRPr="00232C88">
              <w:rPr>
                <w:rFonts w:ascii="Times New Roman" w:hAnsi="Times New Roman" w:cs="Times New Roman"/>
                <w:sz w:val="24"/>
              </w:rPr>
              <w:t>.</w:t>
            </w:r>
          </w:p>
        </w:tc>
      </w:tr>
      <w:tr w:rsidR="00232C88" w:rsidRPr="00232C88" w14:paraId="7516E1D9" w14:textId="77777777" w:rsidTr="65F04A31">
        <w:trPr>
          <w:trHeight w:val="557"/>
        </w:trPr>
        <w:tc>
          <w:tcPr>
            <w:tcW w:w="1384" w:type="dxa"/>
          </w:tcPr>
          <w:p w14:paraId="7AD5EE4F" w14:textId="77777777" w:rsidR="00475381" w:rsidRPr="00232C88" w:rsidRDefault="00475381" w:rsidP="00475381">
            <w:pPr>
              <w:pStyle w:val="Applicationdirecte"/>
              <w:spacing w:before="60"/>
              <w:jc w:val="center"/>
            </w:pPr>
            <w:r w:rsidRPr="00232C88">
              <w:t>8</w:t>
            </w:r>
          </w:p>
        </w:tc>
        <w:tc>
          <w:tcPr>
            <w:tcW w:w="7655" w:type="dxa"/>
          </w:tcPr>
          <w:p w14:paraId="7C243A8A" w14:textId="77777777" w:rsidR="009D0637"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Capital conservation buffer (%)</w:t>
            </w:r>
          </w:p>
          <w:p w14:paraId="14E6CB6D" w14:textId="0CB55E66" w:rsidR="009D0637" w:rsidRPr="00232C88" w:rsidRDefault="3FBF28E0"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Amount of own funds that institutions are required to maintain </w:t>
            </w:r>
            <w:r w:rsidR="009D10AD" w:rsidRPr="00232C88">
              <w:rPr>
                <w:rFonts w:ascii="Times New Roman" w:hAnsi="Times New Roman" w:cs="Times New Roman"/>
                <w:sz w:val="24"/>
              </w:rPr>
              <w:t>in accordance with</w:t>
            </w:r>
            <w:r w:rsidRPr="00232C88">
              <w:rPr>
                <w:rFonts w:ascii="Times New Roman" w:hAnsi="Times New Roman" w:cs="Times New Roman"/>
                <w:sz w:val="24"/>
              </w:rPr>
              <w:t xml:space="preserve"> Article 128(1) and </w:t>
            </w:r>
            <w:r w:rsidR="00704085" w:rsidRPr="00232C88">
              <w:rPr>
                <w:rFonts w:ascii="Times New Roman" w:hAnsi="Times New Roman" w:cs="Times New Roman"/>
                <w:sz w:val="24"/>
              </w:rPr>
              <w:t xml:space="preserve">Article </w:t>
            </w:r>
            <w:r w:rsidRPr="00232C88">
              <w:rPr>
                <w:rFonts w:ascii="Times New Roman" w:hAnsi="Times New Roman" w:cs="Times New Roman"/>
                <w:sz w:val="24"/>
              </w:rPr>
              <w:t>12</w:t>
            </w:r>
            <w:r w:rsidR="1D034038" w:rsidRPr="00232C88">
              <w:rPr>
                <w:rFonts w:ascii="Times New Roman" w:hAnsi="Times New Roman" w:cs="Times New Roman"/>
                <w:sz w:val="24"/>
              </w:rPr>
              <w:t xml:space="preserve">9 </w:t>
            </w:r>
            <w:del w:id="420" w:author="Author">
              <w:r w:rsidR="009D0637" w:rsidRPr="00232C88" w:rsidDel="1D034038">
                <w:rPr>
                  <w:rFonts w:ascii="Times New Roman" w:hAnsi="Times New Roman" w:cs="Times New Roman"/>
                  <w:sz w:val="24"/>
                </w:rPr>
                <w:delText>CRD</w:delText>
              </w:r>
            </w:del>
            <w:ins w:id="421" w:author="Author">
              <w:r w:rsidR="7D34DBDB" w:rsidRPr="00232C88">
                <w:rPr>
                  <w:rFonts w:ascii="Times New Roman" w:hAnsi="Times New Roman" w:cs="Times New Roman"/>
                  <w:sz w:val="24"/>
                </w:rPr>
                <w:t xml:space="preserve"> Directive 2013/36/EU</w:t>
              </w:r>
            </w:ins>
            <w:r w:rsidR="77E19EAF" w:rsidRPr="00232C88">
              <w:rPr>
                <w:rFonts w:ascii="Times New Roman" w:hAnsi="Times New Roman" w:cs="Times New Roman"/>
                <w:sz w:val="24"/>
              </w:rPr>
              <w:t xml:space="preserve">, </w:t>
            </w:r>
            <w:r w:rsidR="24B9E96D" w:rsidRPr="00232C88">
              <w:rPr>
                <w:rFonts w:ascii="Times New Roman" w:hAnsi="Times New Roman" w:cs="Times New Roman"/>
                <w:sz w:val="24"/>
              </w:rPr>
              <w:t xml:space="preserve">expressed as </w:t>
            </w:r>
            <w:r w:rsidR="0E4D6C73" w:rsidRPr="00232C88">
              <w:rPr>
                <w:rFonts w:ascii="Times New Roman" w:hAnsi="Times New Roman" w:cs="Times New Roman"/>
                <w:sz w:val="24"/>
              </w:rPr>
              <w:t xml:space="preserve">a </w:t>
            </w:r>
            <w:r w:rsidR="24B9E96D" w:rsidRPr="00232C88">
              <w:rPr>
                <w:rFonts w:ascii="Times New Roman" w:hAnsi="Times New Roman" w:cs="Times New Roman"/>
                <w:sz w:val="24"/>
              </w:rPr>
              <w:t xml:space="preserve">percentage of </w:t>
            </w:r>
            <w:r w:rsidR="77E19EAF" w:rsidRPr="00232C88">
              <w:rPr>
                <w:rFonts w:ascii="Times New Roman" w:hAnsi="Times New Roman" w:cs="Times New Roman"/>
                <w:sz w:val="24"/>
              </w:rPr>
              <w:t xml:space="preserve">total </w:t>
            </w:r>
            <w:r w:rsidR="009A4635" w:rsidRPr="00232C88">
              <w:rPr>
                <w:rFonts w:ascii="Times New Roman" w:hAnsi="Times New Roman" w:cs="Times New Roman"/>
                <w:sz w:val="24"/>
              </w:rPr>
              <w:t>RWEA</w:t>
            </w:r>
            <w:r w:rsidR="77E19EAF" w:rsidRPr="00232C88">
              <w:rPr>
                <w:rFonts w:ascii="Times New Roman" w:hAnsi="Times New Roman" w:cs="Times New Roman"/>
                <w:sz w:val="24"/>
              </w:rPr>
              <w:t>s</w:t>
            </w:r>
            <w:r w:rsidR="7A2A077D" w:rsidRPr="00232C88">
              <w:rPr>
                <w:rFonts w:ascii="Times New Roman" w:hAnsi="Times New Roman" w:cs="Times New Roman"/>
                <w:sz w:val="24"/>
              </w:rPr>
              <w:t>.</w:t>
            </w:r>
          </w:p>
        </w:tc>
      </w:tr>
      <w:tr w:rsidR="00232C88" w:rsidRPr="00232C88" w14:paraId="7AFB85EC" w14:textId="77777777" w:rsidTr="65F04A31">
        <w:trPr>
          <w:trHeight w:val="557"/>
        </w:trPr>
        <w:tc>
          <w:tcPr>
            <w:tcW w:w="1384" w:type="dxa"/>
          </w:tcPr>
          <w:p w14:paraId="09E32617" w14:textId="77777777" w:rsidR="00475381" w:rsidRPr="00232C88" w:rsidRDefault="002F1302" w:rsidP="00475381">
            <w:pPr>
              <w:pStyle w:val="Applicationdirecte"/>
              <w:spacing w:before="60"/>
              <w:jc w:val="center"/>
            </w:pPr>
            <w:r w:rsidRPr="00232C88">
              <w:t xml:space="preserve">EU </w:t>
            </w:r>
            <w:r w:rsidR="00475381" w:rsidRPr="00232C88">
              <w:t>8a</w:t>
            </w:r>
          </w:p>
        </w:tc>
        <w:tc>
          <w:tcPr>
            <w:tcW w:w="7655" w:type="dxa"/>
          </w:tcPr>
          <w:p w14:paraId="6A38F554" w14:textId="77777777" w:rsidR="00475381"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Conservation buffer due to macro-prudential or systemic risk identified at the level of a Member State (%)</w:t>
            </w:r>
          </w:p>
          <w:p w14:paraId="26288177" w14:textId="24383E94" w:rsidR="009D0637" w:rsidRPr="00232C88" w:rsidRDefault="009D0637" w:rsidP="0097538A">
            <w:pPr>
              <w:spacing w:before="60" w:after="120"/>
              <w:jc w:val="both"/>
              <w:rPr>
                <w:rFonts w:ascii="Times New Roman" w:hAnsi="Times New Roman" w:cs="Times New Roman"/>
                <w:sz w:val="24"/>
              </w:rPr>
            </w:pPr>
            <w:r w:rsidRPr="00232C88">
              <w:rPr>
                <w:rFonts w:ascii="Times New Roman" w:hAnsi="Times New Roman" w:cs="Times New Roman"/>
                <w:sz w:val="24"/>
              </w:rPr>
              <w:t xml:space="preserve">Amount of the conservation buffer due to macro-prudential or systemic risk identified at the level of a Member State, which can be requested </w:t>
            </w:r>
            <w:r w:rsidR="009D10AD" w:rsidRPr="00232C88">
              <w:rPr>
                <w:rFonts w:ascii="Times New Roman" w:hAnsi="Times New Roman" w:cs="Times New Roman"/>
                <w:sz w:val="24"/>
              </w:rPr>
              <w:t>in accordance with</w:t>
            </w:r>
            <w:r w:rsidRPr="00232C88">
              <w:rPr>
                <w:rFonts w:ascii="Times New Roman" w:hAnsi="Times New Roman" w:cs="Times New Roman"/>
                <w:sz w:val="24"/>
              </w:rPr>
              <w:t xml:space="preserve"> Article 458 </w:t>
            </w:r>
            <w:ins w:id="422" w:author="Author">
              <w:r w:rsidR="001A1C04" w:rsidRPr="00232C88">
                <w:rPr>
                  <w:rFonts w:ascii="Times New Roman" w:hAnsi="Times New Roman" w:cs="Times New Roman"/>
                  <w:sz w:val="24"/>
                </w:rPr>
                <w:t>of Regulation (EU) No 575/2013</w:t>
              </w:r>
            </w:ins>
            <w:del w:id="423" w:author="Author">
              <w:r w:rsidR="0097538A" w:rsidRPr="00232C88" w:rsidDel="001A1C04">
                <w:rPr>
                  <w:rFonts w:ascii="Times New Roman" w:hAnsi="Times New Roman" w:cs="Times New Roman"/>
                  <w:sz w:val="24"/>
                </w:rPr>
                <w:delText>CRR</w:delText>
              </w:r>
              <w:r w:rsidRPr="00232C88" w:rsidDel="001A1C04">
                <w:rPr>
                  <w:rFonts w:ascii="Times New Roman" w:hAnsi="Times New Roman" w:cs="Times New Roman"/>
                  <w:sz w:val="24"/>
                </w:rPr>
                <w:delText xml:space="preserve"> </w:delText>
              </w:r>
            </w:del>
            <w:r w:rsidRPr="00232C88">
              <w:rPr>
                <w:rFonts w:ascii="Times New Roman" w:hAnsi="Times New Roman" w:cs="Times New Roman"/>
                <w:sz w:val="24"/>
              </w:rPr>
              <w:t>in addition to the capital conservation buffer</w:t>
            </w:r>
            <w:r w:rsidR="003F72E2" w:rsidRPr="00232C88">
              <w:rPr>
                <w:rFonts w:ascii="Times New Roman" w:hAnsi="Times New Roman" w:cs="Times New Roman"/>
                <w:sz w:val="24"/>
              </w:rPr>
              <w:t xml:space="preserve">, </w:t>
            </w:r>
            <w:r w:rsidR="00702A38" w:rsidRPr="00232C88">
              <w:rPr>
                <w:rFonts w:ascii="Times New Roman" w:hAnsi="Times New Roman" w:cs="Times New Roman"/>
                <w:sz w:val="24"/>
              </w:rPr>
              <w:t xml:space="preserve">expressed as </w:t>
            </w:r>
            <w:r w:rsidR="00E7380A" w:rsidRPr="00232C88">
              <w:rPr>
                <w:rFonts w:ascii="Times New Roman" w:hAnsi="Times New Roman" w:cs="Times New Roman"/>
                <w:sz w:val="24"/>
              </w:rPr>
              <w:t xml:space="preserve">a </w:t>
            </w:r>
            <w:r w:rsidR="00702A38" w:rsidRPr="00232C88">
              <w:rPr>
                <w:rFonts w:ascii="Times New Roman" w:hAnsi="Times New Roman" w:cs="Times New Roman"/>
                <w:sz w:val="24"/>
              </w:rPr>
              <w:t>percentage of</w:t>
            </w:r>
            <w:r w:rsidR="003F72E2" w:rsidRPr="00232C88">
              <w:rPr>
                <w:rFonts w:ascii="Times New Roman" w:hAnsi="Times New Roman" w:cs="Times New Roman"/>
                <w:sz w:val="24"/>
              </w:rPr>
              <w:t xml:space="preserve"> total </w:t>
            </w:r>
            <w:r w:rsidR="009A4635" w:rsidRPr="00232C88">
              <w:rPr>
                <w:rFonts w:ascii="Times New Roman" w:hAnsi="Times New Roman" w:cs="Times New Roman"/>
                <w:sz w:val="24"/>
              </w:rPr>
              <w:t>RWEA</w:t>
            </w:r>
            <w:r w:rsidR="003F72E2" w:rsidRPr="00232C88">
              <w:rPr>
                <w:rFonts w:ascii="Times New Roman" w:hAnsi="Times New Roman" w:cs="Times New Roman"/>
                <w:sz w:val="24"/>
              </w:rPr>
              <w:t>s</w:t>
            </w:r>
            <w:r w:rsidRPr="00232C88">
              <w:rPr>
                <w:rFonts w:ascii="Times New Roman" w:hAnsi="Times New Roman" w:cs="Times New Roman"/>
                <w:sz w:val="24"/>
              </w:rPr>
              <w:t>.</w:t>
            </w:r>
          </w:p>
        </w:tc>
      </w:tr>
      <w:tr w:rsidR="00232C88" w:rsidRPr="00232C88" w14:paraId="08946B6B" w14:textId="77777777" w:rsidTr="65F04A31">
        <w:trPr>
          <w:trHeight w:val="557"/>
        </w:trPr>
        <w:tc>
          <w:tcPr>
            <w:tcW w:w="1384" w:type="dxa"/>
          </w:tcPr>
          <w:p w14:paraId="1E4DAAD1" w14:textId="77777777" w:rsidR="00475381" w:rsidRPr="00232C88" w:rsidRDefault="00475381" w:rsidP="00475381">
            <w:pPr>
              <w:pStyle w:val="Applicationdirecte"/>
              <w:spacing w:before="60"/>
              <w:jc w:val="center"/>
            </w:pPr>
            <w:r w:rsidRPr="00232C88">
              <w:t>9</w:t>
            </w:r>
          </w:p>
        </w:tc>
        <w:tc>
          <w:tcPr>
            <w:tcW w:w="7655" w:type="dxa"/>
          </w:tcPr>
          <w:p w14:paraId="249EE5F9" w14:textId="77777777" w:rsidR="00475381"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Institution specific countercyclical capital buffer (%)</w:t>
            </w:r>
          </w:p>
          <w:p w14:paraId="7EE95752" w14:textId="556A43CA" w:rsidR="008C672C" w:rsidRPr="00232C88" w:rsidRDefault="59C8E997" w:rsidP="00232C88">
            <w:pPr>
              <w:pStyle w:val="InstructionsText"/>
            </w:pPr>
            <w:r w:rsidRPr="00232C88">
              <w:t xml:space="preserve">Amount of own funds that institutions are required to maintain </w:t>
            </w:r>
            <w:r w:rsidR="009D10AD" w:rsidRPr="00232C88">
              <w:t>in accordance with</w:t>
            </w:r>
            <w:r w:rsidRPr="00232C88">
              <w:t xml:space="preserve"> Article 128(2), </w:t>
            </w:r>
            <w:r w:rsidR="00704085" w:rsidRPr="00232C88">
              <w:t xml:space="preserve">Article </w:t>
            </w:r>
            <w:r w:rsidRPr="00232C88">
              <w:t>130,</w:t>
            </w:r>
            <w:r w:rsidR="00704085" w:rsidRPr="00232C88">
              <w:t xml:space="preserve"> and Articles</w:t>
            </w:r>
            <w:r w:rsidRPr="00232C88">
              <w:t xml:space="preserve"> 135</w:t>
            </w:r>
            <w:r w:rsidR="00704085" w:rsidRPr="00232C88">
              <w:t xml:space="preserve"> to </w:t>
            </w:r>
            <w:r w:rsidRPr="00232C88">
              <w:t>140</w:t>
            </w:r>
            <w:r w:rsidR="1D034038" w:rsidRPr="00232C88">
              <w:t xml:space="preserve"> </w:t>
            </w:r>
            <w:del w:id="424" w:author="Author">
              <w:r w:rsidRPr="00232C88" w:rsidDel="008C672C">
                <w:delText>CRD</w:delText>
              </w:r>
            </w:del>
            <w:ins w:id="425" w:author="Author">
              <w:r w:rsidR="252FDF1A" w:rsidRPr="00232C88">
                <w:t xml:space="preserve"> Directive 2013/36/EU</w:t>
              </w:r>
            </w:ins>
            <w:r w:rsidR="77E19EAF" w:rsidRPr="00232C88">
              <w:t xml:space="preserve">, </w:t>
            </w:r>
            <w:r w:rsidR="24B9E96D" w:rsidRPr="00232C88">
              <w:t>expressed as</w:t>
            </w:r>
            <w:r w:rsidR="0E4D6C73" w:rsidRPr="00232C88">
              <w:t xml:space="preserve"> a</w:t>
            </w:r>
            <w:r w:rsidR="24B9E96D" w:rsidRPr="00232C88">
              <w:t xml:space="preserve"> percentage of </w:t>
            </w:r>
            <w:r w:rsidR="77E19EAF" w:rsidRPr="00232C88">
              <w:t xml:space="preserve">total </w:t>
            </w:r>
            <w:r w:rsidR="009A4635" w:rsidRPr="00232C88">
              <w:t>RWEA</w:t>
            </w:r>
            <w:r w:rsidR="77E19EAF" w:rsidRPr="00232C88">
              <w:t>s</w:t>
            </w:r>
            <w:r w:rsidRPr="00232C88">
              <w:t>.</w:t>
            </w:r>
          </w:p>
          <w:p w14:paraId="58C7EB22" w14:textId="2947DC9F" w:rsidR="008C672C" w:rsidRPr="00232C88" w:rsidRDefault="008C672C" w:rsidP="002635C4">
            <w:pPr>
              <w:spacing w:before="60" w:after="120"/>
              <w:jc w:val="both"/>
              <w:rPr>
                <w:rFonts w:ascii="Times New Roman" w:hAnsi="Times New Roman" w:cs="Times New Roman"/>
                <w:sz w:val="24"/>
              </w:rPr>
            </w:pPr>
            <w:r w:rsidRPr="00232C88">
              <w:rPr>
                <w:rFonts w:ascii="Times New Roman" w:hAnsi="Times New Roman" w:cs="Times New Roman"/>
                <w:sz w:val="24"/>
              </w:rPr>
              <w:lastRenderedPageBreak/>
              <w:t>The</w:t>
            </w:r>
            <w:r w:rsidR="00704085" w:rsidRPr="00232C88">
              <w:rPr>
                <w:rFonts w:ascii="Times New Roman" w:hAnsi="Times New Roman" w:cs="Times New Roman"/>
                <w:sz w:val="24"/>
              </w:rPr>
              <w:t xml:space="preserve"> percentage</w:t>
            </w:r>
            <w:r w:rsidRPr="00232C88">
              <w:rPr>
                <w:rFonts w:ascii="Times New Roman" w:hAnsi="Times New Roman" w:cs="Times New Roman"/>
                <w:sz w:val="24"/>
              </w:rPr>
              <w:t xml:space="preserve"> shall </w:t>
            </w:r>
            <w:r w:rsidR="000B3C05" w:rsidRPr="00232C88">
              <w:rPr>
                <w:rFonts w:ascii="Times New Roman" w:hAnsi="Times New Roman" w:cs="Times New Roman"/>
                <w:sz w:val="24"/>
              </w:rPr>
              <w:t>reflect</w:t>
            </w:r>
            <w:r w:rsidRPr="00232C88">
              <w:rPr>
                <w:rFonts w:ascii="Times New Roman" w:hAnsi="Times New Roman" w:cs="Times New Roman"/>
                <w:sz w:val="24"/>
              </w:rPr>
              <w:t xml:space="preserve"> the amount of own funds needed to fulfil the respective capital buffer requirements at the </w:t>
            </w:r>
            <w:r w:rsidR="00187C4B" w:rsidRPr="00232C88">
              <w:rPr>
                <w:rFonts w:ascii="Times New Roman" w:hAnsi="Times New Roman" w:cs="Times New Roman"/>
                <w:sz w:val="24"/>
              </w:rPr>
              <w:t>disclosure</w:t>
            </w:r>
            <w:r w:rsidRPr="00232C88">
              <w:rPr>
                <w:rFonts w:ascii="Times New Roman" w:hAnsi="Times New Roman" w:cs="Times New Roman"/>
                <w:sz w:val="24"/>
              </w:rPr>
              <w:t xml:space="preserve"> date.</w:t>
            </w:r>
          </w:p>
        </w:tc>
      </w:tr>
      <w:tr w:rsidR="00232C88" w:rsidRPr="00232C88" w14:paraId="5668949F" w14:textId="77777777" w:rsidTr="65F04A31">
        <w:trPr>
          <w:trHeight w:val="557"/>
        </w:trPr>
        <w:tc>
          <w:tcPr>
            <w:tcW w:w="1384" w:type="dxa"/>
          </w:tcPr>
          <w:p w14:paraId="40E9A935" w14:textId="77777777" w:rsidR="00475381" w:rsidRPr="00232C88" w:rsidRDefault="002F1302" w:rsidP="00475381">
            <w:pPr>
              <w:pStyle w:val="Applicationdirecte"/>
              <w:spacing w:before="60"/>
              <w:jc w:val="center"/>
            </w:pPr>
            <w:r w:rsidRPr="00232C88">
              <w:lastRenderedPageBreak/>
              <w:t xml:space="preserve">EU </w:t>
            </w:r>
            <w:r w:rsidR="00475381" w:rsidRPr="00232C88">
              <w:t>9a</w:t>
            </w:r>
          </w:p>
        </w:tc>
        <w:tc>
          <w:tcPr>
            <w:tcW w:w="7655" w:type="dxa"/>
          </w:tcPr>
          <w:p w14:paraId="5F0D3F14" w14:textId="77777777" w:rsidR="00475381"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Systemic risk buffer (%)</w:t>
            </w:r>
          </w:p>
          <w:p w14:paraId="1A39C087" w14:textId="32A09529" w:rsidR="008C672C" w:rsidRPr="00232C88" w:rsidRDefault="59C8E997" w:rsidP="00232C88">
            <w:pPr>
              <w:pStyle w:val="InstructionsText"/>
            </w:pPr>
            <w:r w:rsidRPr="00232C88">
              <w:t xml:space="preserve">Amount of own funds that institutions are required to maintain </w:t>
            </w:r>
            <w:r w:rsidR="009D10AD" w:rsidRPr="00232C88">
              <w:t>in accordance with</w:t>
            </w:r>
            <w:r w:rsidRPr="00232C88">
              <w:t xml:space="preserve"> Article 128(5), </w:t>
            </w:r>
            <w:r w:rsidR="00704085" w:rsidRPr="00232C88">
              <w:t xml:space="preserve">Articles </w:t>
            </w:r>
            <w:r w:rsidRPr="00232C88">
              <w:t>133 and 134</w:t>
            </w:r>
            <w:r w:rsidR="1D034038" w:rsidRPr="00232C88">
              <w:t xml:space="preserve"> </w:t>
            </w:r>
            <w:del w:id="426" w:author="Author">
              <w:r w:rsidRPr="00232C88" w:rsidDel="008C672C">
                <w:delText>CRD</w:delText>
              </w:r>
            </w:del>
            <w:ins w:id="427" w:author="Author">
              <w:r w:rsidR="1AA3629F" w:rsidRPr="00232C88">
                <w:t xml:space="preserve"> Directive 2013/36/EU</w:t>
              </w:r>
            </w:ins>
            <w:r w:rsidR="77E19EAF" w:rsidRPr="00232C88">
              <w:t xml:space="preserve">, </w:t>
            </w:r>
            <w:r w:rsidR="24B9E96D" w:rsidRPr="00232C88">
              <w:t xml:space="preserve">expressed as </w:t>
            </w:r>
            <w:r w:rsidR="326A1920" w:rsidRPr="00232C88">
              <w:t xml:space="preserve">a </w:t>
            </w:r>
            <w:r w:rsidR="24B9E96D" w:rsidRPr="00232C88">
              <w:t>percentage of</w:t>
            </w:r>
            <w:r w:rsidR="77E19EAF" w:rsidRPr="00232C88">
              <w:t xml:space="preserve"> total </w:t>
            </w:r>
            <w:r w:rsidR="009A4635" w:rsidRPr="00232C88">
              <w:t>RWEA</w:t>
            </w:r>
            <w:r w:rsidR="77E19EAF" w:rsidRPr="00232C88">
              <w:t>s</w:t>
            </w:r>
            <w:r w:rsidRPr="00232C88">
              <w:t>.</w:t>
            </w:r>
          </w:p>
          <w:p w14:paraId="349BC1DA" w14:textId="39EEC453" w:rsidR="008C672C" w:rsidRPr="00232C88" w:rsidRDefault="008C672C" w:rsidP="002635C4">
            <w:pPr>
              <w:spacing w:before="60" w:after="120"/>
              <w:jc w:val="both"/>
              <w:rPr>
                <w:rFonts w:ascii="Times New Roman" w:hAnsi="Times New Roman" w:cs="Times New Roman"/>
                <w:sz w:val="24"/>
              </w:rPr>
            </w:pPr>
            <w:r w:rsidRPr="00232C88">
              <w:rPr>
                <w:rFonts w:ascii="Times New Roman" w:hAnsi="Times New Roman" w:cs="Times New Roman"/>
                <w:sz w:val="24"/>
              </w:rPr>
              <w:t xml:space="preserve">The </w:t>
            </w:r>
            <w:r w:rsidR="00704085" w:rsidRPr="00232C88">
              <w:rPr>
                <w:rFonts w:ascii="Times New Roman" w:hAnsi="Times New Roman" w:cs="Times New Roman"/>
                <w:sz w:val="24"/>
              </w:rPr>
              <w:t>percentage</w:t>
            </w:r>
            <w:r w:rsidRPr="00232C88">
              <w:rPr>
                <w:rFonts w:ascii="Times New Roman" w:hAnsi="Times New Roman" w:cs="Times New Roman"/>
                <w:sz w:val="24"/>
              </w:rPr>
              <w:t xml:space="preserve"> shall </w:t>
            </w:r>
            <w:r w:rsidR="000B3C05" w:rsidRPr="00232C88">
              <w:rPr>
                <w:rFonts w:ascii="Times New Roman" w:hAnsi="Times New Roman" w:cs="Times New Roman"/>
                <w:sz w:val="24"/>
              </w:rPr>
              <w:t>reflect</w:t>
            </w:r>
            <w:r w:rsidR="004B6869" w:rsidRPr="00232C88">
              <w:rPr>
                <w:rFonts w:ascii="Times New Roman" w:hAnsi="Times New Roman" w:cs="Times New Roman"/>
                <w:sz w:val="24"/>
              </w:rPr>
              <w:t xml:space="preserve"> </w:t>
            </w:r>
            <w:r w:rsidRPr="00232C88">
              <w:rPr>
                <w:rFonts w:ascii="Times New Roman" w:hAnsi="Times New Roman" w:cs="Times New Roman"/>
                <w:sz w:val="24"/>
              </w:rPr>
              <w:t xml:space="preserve">the amount of own funds needed to fulfil the respective capital buffer requirements at the </w:t>
            </w:r>
            <w:r w:rsidR="00187C4B" w:rsidRPr="00232C88">
              <w:rPr>
                <w:rFonts w:ascii="Times New Roman" w:hAnsi="Times New Roman" w:cs="Times New Roman"/>
                <w:sz w:val="24"/>
              </w:rPr>
              <w:t>disclosure</w:t>
            </w:r>
            <w:r w:rsidRPr="00232C88">
              <w:rPr>
                <w:rFonts w:ascii="Times New Roman" w:hAnsi="Times New Roman" w:cs="Times New Roman"/>
                <w:sz w:val="24"/>
              </w:rPr>
              <w:t xml:space="preserve"> date.</w:t>
            </w:r>
          </w:p>
        </w:tc>
      </w:tr>
      <w:tr w:rsidR="00232C88" w:rsidRPr="00232C88" w14:paraId="7ED5CB15" w14:textId="77777777" w:rsidTr="65F04A31">
        <w:trPr>
          <w:trHeight w:val="557"/>
        </w:trPr>
        <w:tc>
          <w:tcPr>
            <w:tcW w:w="1384" w:type="dxa"/>
          </w:tcPr>
          <w:p w14:paraId="051A7C18" w14:textId="77777777" w:rsidR="00475381" w:rsidRPr="00232C88" w:rsidRDefault="00475381" w:rsidP="00475381">
            <w:pPr>
              <w:pStyle w:val="Applicationdirecte"/>
              <w:spacing w:before="60"/>
              <w:jc w:val="center"/>
            </w:pPr>
            <w:r w:rsidRPr="00232C88">
              <w:t>10</w:t>
            </w:r>
          </w:p>
        </w:tc>
        <w:tc>
          <w:tcPr>
            <w:tcW w:w="7655" w:type="dxa"/>
          </w:tcPr>
          <w:p w14:paraId="64176082" w14:textId="77777777" w:rsidR="00475381" w:rsidRPr="00232C88" w:rsidRDefault="00475381" w:rsidP="00475381">
            <w:pPr>
              <w:spacing w:before="60" w:after="120"/>
              <w:jc w:val="both"/>
              <w:rPr>
                <w:rFonts w:ascii="Times New Roman" w:hAnsi="Times New Roman" w:cs="Times New Roman"/>
                <w:b/>
                <w:sz w:val="24"/>
              </w:rPr>
            </w:pPr>
            <w:r w:rsidRPr="00232C88">
              <w:rPr>
                <w:rFonts w:ascii="Times New Roman" w:hAnsi="Times New Roman" w:cs="Times New Roman"/>
                <w:b/>
                <w:sz w:val="24"/>
              </w:rPr>
              <w:t>Global Systemically Important Institution buffer (%)</w:t>
            </w:r>
          </w:p>
          <w:p w14:paraId="6FDE597A" w14:textId="5BE2B1F1" w:rsidR="00F16314" w:rsidRPr="00232C88" w:rsidRDefault="564F8672" w:rsidP="00232C88">
            <w:pPr>
              <w:pStyle w:val="InstructionsText"/>
            </w:pPr>
            <w:r w:rsidRPr="00232C88">
              <w:t xml:space="preserve">Amount of own funds that institutions are required to maintain </w:t>
            </w:r>
            <w:r w:rsidR="009D10AD" w:rsidRPr="00232C88">
              <w:t>in accordance with</w:t>
            </w:r>
            <w:r w:rsidRPr="00232C88">
              <w:t xml:space="preserve"> Article 128 (3) and </w:t>
            </w:r>
            <w:r w:rsidR="00704085" w:rsidRPr="00232C88">
              <w:t xml:space="preserve">Article </w:t>
            </w:r>
            <w:r w:rsidRPr="00232C88">
              <w:t>131</w:t>
            </w:r>
            <w:r w:rsidR="1D034038" w:rsidRPr="00232C88">
              <w:t xml:space="preserve"> </w:t>
            </w:r>
            <w:del w:id="428" w:author="Author">
              <w:r w:rsidRPr="00232C88" w:rsidDel="00F16314">
                <w:delText>CRD</w:delText>
              </w:r>
            </w:del>
            <w:ins w:id="429" w:author="Author">
              <w:r w:rsidR="1CFB5751" w:rsidRPr="00232C88">
                <w:t xml:space="preserve"> Directive 2013/36/EU</w:t>
              </w:r>
            </w:ins>
            <w:r w:rsidR="77E19EAF" w:rsidRPr="00232C88">
              <w:t xml:space="preserve">, </w:t>
            </w:r>
            <w:r w:rsidR="2F01D42E" w:rsidRPr="00232C88">
              <w:t xml:space="preserve">expressed as </w:t>
            </w:r>
            <w:r w:rsidR="0E4D6C73" w:rsidRPr="00232C88">
              <w:t xml:space="preserve">a </w:t>
            </w:r>
            <w:r w:rsidR="2F01D42E" w:rsidRPr="00232C88">
              <w:t>percentage of</w:t>
            </w:r>
            <w:r w:rsidR="77E19EAF" w:rsidRPr="00232C88">
              <w:t xml:space="preserve"> total </w:t>
            </w:r>
            <w:r w:rsidR="009A4635" w:rsidRPr="00232C88">
              <w:t>RWEA</w:t>
            </w:r>
            <w:r w:rsidR="77E19EAF" w:rsidRPr="00232C88">
              <w:t>s</w:t>
            </w:r>
            <w:r w:rsidRPr="00232C88">
              <w:t>.</w:t>
            </w:r>
          </w:p>
          <w:p w14:paraId="401B9FFF" w14:textId="0D3B7616" w:rsidR="00F16314" w:rsidRPr="00232C88" w:rsidRDefault="00F16314" w:rsidP="002635C4">
            <w:pPr>
              <w:spacing w:before="60" w:after="120"/>
              <w:jc w:val="both"/>
              <w:rPr>
                <w:rFonts w:ascii="Times New Roman" w:hAnsi="Times New Roman" w:cs="Times New Roman"/>
                <w:sz w:val="24"/>
              </w:rPr>
            </w:pPr>
            <w:r w:rsidRPr="00232C88">
              <w:rPr>
                <w:rFonts w:ascii="Times New Roman" w:hAnsi="Times New Roman" w:cs="Times New Roman"/>
                <w:sz w:val="24"/>
              </w:rPr>
              <w:t xml:space="preserve">The </w:t>
            </w:r>
            <w:r w:rsidR="00704085" w:rsidRPr="00232C88">
              <w:rPr>
                <w:rFonts w:ascii="Times New Roman" w:hAnsi="Times New Roman" w:cs="Times New Roman"/>
                <w:sz w:val="24"/>
              </w:rPr>
              <w:t>percentage</w:t>
            </w:r>
            <w:r w:rsidRPr="00232C88">
              <w:rPr>
                <w:rFonts w:ascii="Times New Roman" w:hAnsi="Times New Roman" w:cs="Times New Roman"/>
                <w:sz w:val="24"/>
              </w:rPr>
              <w:t xml:space="preserve"> shall </w:t>
            </w:r>
            <w:r w:rsidR="000B3C05" w:rsidRPr="00232C88">
              <w:rPr>
                <w:rFonts w:ascii="Times New Roman" w:hAnsi="Times New Roman" w:cs="Times New Roman"/>
                <w:sz w:val="24"/>
              </w:rPr>
              <w:t>reflect</w:t>
            </w:r>
            <w:r w:rsidR="004B6869" w:rsidRPr="00232C88">
              <w:rPr>
                <w:rFonts w:ascii="Times New Roman" w:hAnsi="Times New Roman" w:cs="Times New Roman"/>
                <w:sz w:val="24"/>
              </w:rPr>
              <w:t xml:space="preserve"> </w:t>
            </w:r>
            <w:r w:rsidRPr="00232C88">
              <w:rPr>
                <w:rFonts w:ascii="Times New Roman" w:hAnsi="Times New Roman" w:cs="Times New Roman"/>
                <w:sz w:val="24"/>
              </w:rPr>
              <w:t xml:space="preserve">the amount of own funds needed to fulfil the respective capital buffer requirements at the </w:t>
            </w:r>
            <w:r w:rsidR="00187C4B" w:rsidRPr="00232C88">
              <w:rPr>
                <w:rFonts w:ascii="Times New Roman" w:hAnsi="Times New Roman" w:cs="Times New Roman"/>
                <w:sz w:val="24"/>
              </w:rPr>
              <w:t>disclosure</w:t>
            </w:r>
            <w:r w:rsidRPr="00232C88">
              <w:rPr>
                <w:rFonts w:ascii="Times New Roman" w:hAnsi="Times New Roman" w:cs="Times New Roman"/>
                <w:sz w:val="24"/>
              </w:rPr>
              <w:t xml:space="preserve"> date.</w:t>
            </w:r>
          </w:p>
        </w:tc>
      </w:tr>
      <w:tr w:rsidR="00232C88" w:rsidRPr="00232C88" w14:paraId="4FAC19E0" w14:textId="77777777" w:rsidTr="65F04A31">
        <w:trPr>
          <w:trHeight w:val="557"/>
        </w:trPr>
        <w:tc>
          <w:tcPr>
            <w:tcW w:w="1384" w:type="dxa"/>
          </w:tcPr>
          <w:p w14:paraId="6ADCCF79" w14:textId="77777777" w:rsidR="00BB2F0A" w:rsidRPr="00232C88" w:rsidRDefault="002F1302" w:rsidP="00BB2F0A">
            <w:pPr>
              <w:pStyle w:val="Applicationdirecte"/>
              <w:spacing w:before="60"/>
              <w:jc w:val="center"/>
            </w:pPr>
            <w:r w:rsidRPr="00232C88">
              <w:t xml:space="preserve">EU </w:t>
            </w:r>
            <w:r w:rsidR="00BB2F0A" w:rsidRPr="00232C88">
              <w:t>10a</w:t>
            </w:r>
          </w:p>
        </w:tc>
        <w:tc>
          <w:tcPr>
            <w:tcW w:w="7655" w:type="dxa"/>
          </w:tcPr>
          <w:p w14:paraId="3410560F" w14:textId="77777777" w:rsidR="00BB2F0A"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Other Systemically Important Institution buffer</w:t>
            </w:r>
            <w:r w:rsidR="009C1931" w:rsidRPr="00232C88">
              <w:rPr>
                <w:rFonts w:ascii="Times New Roman" w:hAnsi="Times New Roman" w:cs="Times New Roman"/>
                <w:b/>
                <w:sz w:val="24"/>
              </w:rPr>
              <w:t xml:space="preserve"> (%)</w:t>
            </w:r>
          </w:p>
          <w:p w14:paraId="71C25616" w14:textId="5267AAD1" w:rsidR="00F16314" w:rsidRPr="00232C88" w:rsidRDefault="564F8672"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Amount of own funds that institutions are required to maintain </w:t>
            </w:r>
            <w:r w:rsidR="009D10AD" w:rsidRPr="00232C88">
              <w:rPr>
                <w:rFonts w:ascii="Times New Roman" w:hAnsi="Times New Roman" w:cs="Times New Roman"/>
                <w:sz w:val="24"/>
              </w:rPr>
              <w:t>in accordance with</w:t>
            </w:r>
            <w:r w:rsidRPr="00232C88">
              <w:rPr>
                <w:rFonts w:ascii="Times New Roman" w:hAnsi="Times New Roman" w:cs="Times New Roman"/>
                <w:sz w:val="24"/>
              </w:rPr>
              <w:t xml:space="preserve"> Article 128(4) and </w:t>
            </w:r>
            <w:r w:rsidR="00704085" w:rsidRPr="00232C88">
              <w:rPr>
                <w:rFonts w:ascii="Times New Roman" w:hAnsi="Times New Roman" w:cs="Times New Roman"/>
                <w:sz w:val="24"/>
              </w:rPr>
              <w:t xml:space="preserve">Article </w:t>
            </w:r>
            <w:r w:rsidRPr="00232C88">
              <w:rPr>
                <w:rFonts w:ascii="Times New Roman" w:hAnsi="Times New Roman" w:cs="Times New Roman"/>
                <w:sz w:val="24"/>
              </w:rPr>
              <w:t>131</w:t>
            </w:r>
            <w:r w:rsidR="1D034038" w:rsidRPr="00232C88">
              <w:rPr>
                <w:rFonts w:ascii="Times New Roman" w:hAnsi="Times New Roman" w:cs="Times New Roman"/>
                <w:sz w:val="24"/>
              </w:rPr>
              <w:t xml:space="preserve"> </w:t>
            </w:r>
            <w:del w:id="430" w:author="Author">
              <w:r w:rsidR="00F16314" w:rsidRPr="00232C88" w:rsidDel="564F8672">
                <w:rPr>
                  <w:rFonts w:ascii="Times New Roman" w:hAnsi="Times New Roman" w:cs="Times New Roman"/>
                  <w:sz w:val="24"/>
                </w:rPr>
                <w:delText>CRD</w:delText>
              </w:r>
            </w:del>
            <w:ins w:id="431" w:author="Author">
              <w:r w:rsidR="332AECF2" w:rsidRPr="00232C88">
                <w:rPr>
                  <w:rFonts w:ascii="Times New Roman" w:hAnsi="Times New Roman" w:cs="Times New Roman"/>
                  <w:sz w:val="24"/>
                </w:rPr>
                <w:t xml:space="preserve"> Directive 2013/36/EU</w:t>
              </w:r>
            </w:ins>
            <w:r w:rsidR="77E19EAF" w:rsidRPr="00232C88">
              <w:rPr>
                <w:rFonts w:ascii="Times New Roman" w:hAnsi="Times New Roman" w:cs="Times New Roman"/>
                <w:sz w:val="24"/>
              </w:rPr>
              <w:t xml:space="preserve">, </w:t>
            </w:r>
            <w:r w:rsidR="24B9E96D" w:rsidRPr="00232C88">
              <w:rPr>
                <w:rFonts w:ascii="Times New Roman" w:hAnsi="Times New Roman" w:cs="Times New Roman"/>
                <w:sz w:val="24"/>
              </w:rPr>
              <w:t>expressed as</w:t>
            </w:r>
            <w:r w:rsidR="0E4D6C73" w:rsidRPr="00232C88">
              <w:rPr>
                <w:rFonts w:ascii="Times New Roman" w:hAnsi="Times New Roman" w:cs="Times New Roman"/>
                <w:sz w:val="24"/>
              </w:rPr>
              <w:t xml:space="preserve"> a</w:t>
            </w:r>
            <w:r w:rsidR="24B9E96D" w:rsidRPr="00232C88">
              <w:rPr>
                <w:rFonts w:ascii="Times New Roman" w:hAnsi="Times New Roman" w:cs="Times New Roman"/>
                <w:sz w:val="24"/>
              </w:rPr>
              <w:t xml:space="preserve"> percentage</w:t>
            </w:r>
            <w:r w:rsidR="2F01D42E" w:rsidRPr="00232C88">
              <w:rPr>
                <w:rFonts w:ascii="Times New Roman" w:hAnsi="Times New Roman" w:cs="Times New Roman"/>
                <w:sz w:val="24"/>
              </w:rPr>
              <w:t xml:space="preserve"> of </w:t>
            </w:r>
            <w:r w:rsidR="77E19EAF" w:rsidRPr="00232C88">
              <w:rPr>
                <w:rFonts w:ascii="Times New Roman" w:hAnsi="Times New Roman" w:cs="Times New Roman"/>
                <w:sz w:val="24"/>
              </w:rPr>
              <w:t xml:space="preserve">total </w:t>
            </w:r>
            <w:r w:rsidR="009A4635" w:rsidRPr="00232C88">
              <w:rPr>
                <w:rFonts w:ascii="Times New Roman" w:hAnsi="Times New Roman" w:cs="Times New Roman"/>
                <w:sz w:val="24"/>
              </w:rPr>
              <w:t>RWEA</w:t>
            </w:r>
            <w:r w:rsidR="77E19EAF" w:rsidRPr="00232C88">
              <w:rPr>
                <w:rFonts w:ascii="Times New Roman" w:hAnsi="Times New Roman" w:cs="Times New Roman"/>
                <w:sz w:val="24"/>
              </w:rPr>
              <w:t>s.</w:t>
            </w:r>
          </w:p>
          <w:p w14:paraId="476D85A0" w14:textId="40C01166" w:rsidR="00F16314" w:rsidRPr="00232C88" w:rsidRDefault="00F16314" w:rsidP="002635C4">
            <w:pPr>
              <w:spacing w:before="60" w:after="120"/>
              <w:jc w:val="both"/>
              <w:rPr>
                <w:rFonts w:ascii="Times New Roman" w:hAnsi="Times New Roman" w:cs="Times New Roman"/>
                <w:sz w:val="24"/>
              </w:rPr>
            </w:pPr>
            <w:r w:rsidRPr="00232C88">
              <w:rPr>
                <w:rFonts w:ascii="Times New Roman" w:hAnsi="Times New Roman" w:cs="Times New Roman"/>
                <w:sz w:val="24"/>
              </w:rPr>
              <w:t>The</w:t>
            </w:r>
            <w:r w:rsidR="004B6869" w:rsidRPr="00232C88">
              <w:rPr>
                <w:rFonts w:ascii="Times New Roman" w:hAnsi="Times New Roman" w:cs="Times New Roman"/>
                <w:sz w:val="24"/>
              </w:rPr>
              <w:t xml:space="preserve"> percentage</w:t>
            </w:r>
            <w:r w:rsidRPr="00232C88">
              <w:rPr>
                <w:rFonts w:ascii="Times New Roman" w:hAnsi="Times New Roman" w:cs="Times New Roman"/>
                <w:sz w:val="24"/>
              </w:rPr>
              <w:t xml:space="preserve"> shall </w:t>
            </w:r>
            <w:r w:rsidR="000B3C05" w:rsidRPr="00232C88">
              <w:rPr>
                <w:rFonts w:ascii="Times New Roman" w:hAnsi="Times New Roman" w:cs="Times New Roman"/>
                <w:sz w:val="24"/>
              </w:rPr>
              <w:t>reflect</w:t>
            </w:r>
            <w:r w:rsidR="004B6869" w:rsidRPr="00232C88">
              <w:rPr>
                <w:rFonts w:ascii="Times New Roman" w:hAnsi="Times New Roman" w:cs="Times New Roman"/>
                <w:sz w:val="24"/>
              </w:rPr>
              <w:t xml:space="preserve"> </w:t>
            </w:r>
            <w:r w:rsidRPr="00232C88">
              <w:rPr>
                <w:rFonts w:ascii="Times New Roman" w:hAnsi="Times New Roman" w:cs="Times New Roman"/>
                <w:sz w:val="24"/>
              </w:rPr>
              <w:t xml:space="preserve">the amount of own funds needed to fulfil the respective capital buffer requirements at the </w:t>
            </w:r>
            <w:r w:rsidR="00187C4B" w:rsidRPr="00232C88">
              <w:rPr>
                <w:rFonts w:ascii="Times New Roman" w:hAnsi="Times New Roman" w:cs="Times New Roman"/>
                <w:sz w:val="24"/>
              </w:rPr>
              <w:t>disclosure</w:t>
            </w:r>
            <w:r w:rsidRPr="00232C88">
              <w:rPr>
                <w:rFonts w:ascii="Times New Roman" w:hAnsi="Times New Roman" w:cs="Times New Roman"/>
                <w:sz w:val="24"/>
              </w:rPr>
              <w:t xml:space="preserve"> date.</w:t>
            </w:r>
          </w:p>
        </w:tc>
      </w:tr>
      <w:tr w:rsidR="00232C88" w:rsidRPr="00232C88" w14:paraId="5C215ABD" w14:textId="77777777" w:rsidTr="65F04A31">
        <w:trPr>
          <w:trHeight w:val="557"/>
        </w:trPr>
        <w:tc>
          <w:tcPr>
            <w:tcW w:w="1384" w:type="dxa"/>
          </w:tcPr>
          <w:p w14:paraId="18697C8C" w14:textId="77777777" w:rsidR="00BB2F0A" w:rsidRPr="00232C88" w:rsidRDefault="00BB2F0A" w:rsidP="00BB2F0A">
            <w:pPr>
              <w:pStyle w:val="Applicationdirecte"/>
              <w:spacing w:before="60"/>
              <w:jc w:val="center"/>
            </w:pPr>
            <w:r w:rsidRPr="00232C88">
              <w:t>11</w:t>
            </w:r>
          </w:p>
        </w:tc>
        <w:tc>
          <w:tcPr>
            <w:tcW w:w="7655" w:type="dxa"/>
          </w:tcPr>
          <w:p w14:paraId="21DBB5FE" w14:textId="77777777" w:rsidR="00BB2F0A"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Combined buffer requirement (%)</w:t>
            </w:r>
          </w:p>
          <w:p w14:paraId="04E18E6B" w14:textId="65A19C70" w:rsidR="00F16314" w:rsidRPr="00232C88" w:rsidRDefault="009D10AD" w:rsidP="4D769726">
            <w:pPr>
              <w:spacing w:before="60" w:after="120"/>
              <w:jc w:val="both"/>
              <w:rPr>
                <w:rFonts w:ascii="Times New Roman" w:hAnsi="Times New Roman" w:cs="Times New Roman"/>
                <w:sz w:val="24"/>
              </w:rPr>
            </w:pPr>
            <w:r w:rsidRPr="00232C88">
              <w:rPr>
                <w:rFonts w:ascii="Times New Roman" w:hAnsi="Times New Roman" w:cs="Times New Roman"/>
                <w:sz w:val="24"/>
              </w:rPr>
              <w:t>In accordance with</w:t>
            </w:r>
            <w:r w:rsidR="564F8672" w:rsidRPr="00232C88">
              <w:rPr>
                <w:rFonts w:ascii="Times New Roman" w:hAnsi="Times New Roman" w:cs="Times New Roman"/>
                <w:sz w:val="24"/>
              </w:rPr>
              <w:t xml:space="preserve"> </w:t>
            </w:r>
            <w:del w:id="432" w:author="Author">
              <w:r w:rsidRPr="00232C88" w:rsidDel="314BD7BF">
                <w:rPr>
                  <w:rFonts w:ascii="Times New Roman" w:hAnsi="Times New Roman" w:cs="Times New Roman"/>
                  <w:sz w:val="24"/>
                </w:rPr>
                <w:delText xml:space="preserve">point (6) of </w:delText>
              </w:r>
            </w:del>
            <w:r w:rsidR="564F8672" w:rsidRPr="00232C88">
              <w:rPr>
                <w:rFonts w:ascii="Times New Roman" w:hAnsi="Times New Roman" w:cs="Times New Roman"/>
                <w:sz w:val="24"/>
              </w:rPr>
              <w:t>Article 128</w:t>
            </w:r>
            <w:ins w:id="433" w:author="Author">
              <w:r w:rsidR="087AD0A2" w:rsidRPr="00232C88">
                <w:rPr>
                  <w:rFonts w:ascii="Times New Roman" w:hAnsi="Times New Roman" w:cs="Times New Roman"/>
                  <w:sz w:val="24"/>
                </w:rPr>
                <w:t>,</w:t>
              </w:r>
            </w:ins>
            <w:r w:rsidR="2A589D0B" w:rsidRPr="00232C88">
              <w:rPr>
                <w:rFonts w:ascii="Times New Roman" w:hAnsi="Times New Roman" w:cs="Times New Roman"/>
                <w:sz w:val="24"/>
              </w:rPr>
              <w:t xml:space="preserve"> </w:t>
            </w:r>
            <w:ins w:id="434" w:author="Author">
              <w:r w:rsidR="087AD0A2" w:rsidRPr="00232C88">
                <w:rPr>
                  <w:rFonts w:ascii="Times New Roman" w:hAnsi="Times New Roman" w:cs="Times New Roman"/>
                  <w:sz w:val="24"/>
                </w:rPr>
                <w:t xml:space="preserve">point (6) of </w:t>
              </w:r>
            </w:ins>
            <w:del w:id="435" w:author="Author">
              <w:r w:rsidRPr="00232C88" w:rsidDel="564F8672">
                <w:rPr>
                  <w:rFonts w:ascii="Times New Roman" w:hAnsi="Times New Roman" w:cs="Times New Roman"/>
                  <w:sz w:val="24"/>
                </w:rPr>
                <w:delText>CRD</w:delText>
              </w:r>
            </w:del>
            <w:ins w:id="436" w:author="Author">
              <w:r w:rsidR="7F76E0FD" w:rsidRPr="00232C88">
                <w:rPr>
                  <w:rFonts w:ascii="Times New Roman" w:hAnsi="Times New Roman" w:cs="Times New Roman"/>
                  <w:sz w:val="24"/>
                </w:rPr>
                <w:t xml:space="preserve"> Directive 2013/36/EU</w:t>
              </w:r>
            </w:ins>
            <w:r w:rsidR="77E19EAF" w:rsidRPr="00232C88">
              <w:rPr>
                <w:rFonts w:ascii="Times New Roman" w:hAnsi="Times New Roman" w:cs="Times New Roman"/>
                <w:sz w:val="24"/>
              </w:rPr>
              <w:t xml:space="preserve">, </w:t>
            </w:r>
            <w:r w:rsidR="4E183227" w:rsidRPr="00232C88">
              <w:rPr>
                <w:rFonts w:ascii="Times New Roman" w:hAnsi="Times New Roman" w:cs="Times New Roman"/>
                <w:sz w:val="24"/>
              </w:rPr>
              <w:t xml:space="preserve">expressed as a percentage of </w:t>
            </w:r>
            <w:r w:rsidR="77E19EAF" w:rsidRPr="00232C88">
              <w:rPr>
                <w:rFonts w:ascii="Times New Roman" w:hAnsi="Times New Roman" w:cs="Times New Roman"/>
                <w:sz w:val="24"/>
              </w:rPr>
              <w:t xml:space="preserve">total </w:t>
            </w:r>
            <w:r w:rsidR="009A4635" w:rsidRPr="00232C88">
              <w:rPr>
                <w:rFonts w:ascii="Times New Roman" w:hAnsi="Times New Roman" w:cs="Times New Roman"/>
                <w:sz w:val="24"/>
              </w:rPr>
              <w:t>RWEA</w:t>
            </w:r>
            <w:r w:rsidR="77E19EAF" w:rsidRPr="00232C88">
              <w:rPr>
                <w:rFonts w:ascii="Times New Roman" w:hAnsi="Times New Roman" w:cs="Times New Roman"/>
                <w:sz w:val="24"/>
              </w:rPr>
              <w:t>s.</w:t>
            </w:r>
          </w:p>
        </w:tc>
      </w:tr>
      <w:tr w:rsidR="00232C88" w:rsidRPr="00232C88" w14:paraId="699D0388" w14:textId="77777777" w:rsidTr="65F04A31">
        <w:trPr>
          <w:trHeight w:val="557"/>
        </w:trPr>
        <w:tc>
          <w:tcPr>
            <w:tcW w:w="1384" w:type="dxa"/>
          </w:tcPr>
          <w:p w14:paraId="06A2E386" w14:textId="77777777" w:rsidR="00BB2F0A" w:rsidRPr="00232C88" w:rsidRDefault="002F1302" w:rsidP="00BB2F0A">
            <w:pPr>
              <w:pStyle w:val="Applicationdirecte"/>
              <w:spacing w:before="60"/>
              <w:jc w:val="center"/>
            </w:pPr>
            <w:r w:rsidRPr="00232C88">
              <w:t xml:space="preserve">EU </w:t>
            </w:r>
            <w:r w:rsidR="00BB2F0A" w:rsidRPr="00232C88">
              <w:t>11a</w:t>
            </w:r>
          </w:p>
        </w:tc>
        <w:tc>
          <w:tcPr>
            <w:tcW w:w="7655" w:type="dxa"/>
          </w:tcPr>
          <w:p w14:paraId="31FF3D82" w14:textId="77777777" w:rsidR="00BB2F0A"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Overall </w:t>
            </w:r>
            <w:r w:rsidR="003F72E2" w:rsidRPr="00232C88">
              <w:rPr>
                <w:rFonts w:ascii="Times New Roman" w:hAnsi="Times New Roman" w:cs="Times New Roman"/>
                <w:b/>
                <w:sz w:val="24"/>
              </w:rPr>
              <w:t>capital</w:t>
            </w:r>
            <w:r w:rsidRPr="00232C88">
              <w:rPr>
                <w:rFonts w:ascii="Times New Roman" w:hAnsi="Times New Roman" w:cs="Times New Roman"/>
                <w:b/>
                <w:sz w:val="24"/>
              </w:rPr>
              <w:t xml:space="preserve"> requirements </w:t>
            </w:r>
            <w:r w:rsidR="003F72E2" w:rsidRPr="00232C88">
              <w:rPr>
                <w:rFonts w:ascii="Times New Roman" w:hAnsi="Times New Roman" w:cs="Times New Roman"/>
                <w:b/>
                <w:sz w:val="24"/>
              </w:rPr>
              <w:t xml:space="preserve">(OCR) </w:t>
            </w:r>
            <w:r w:rsidRPr="00232C88">
              <w:rPr>
                <w:rFonts w:ascii="Times New Roman" w:hAnsi="Times New Roman" w:cs="Times New Roman"/>
                <w:b/>
                <w:sz w:val="24"/>
              </w:rPr>
              <w:t>(%)</w:t>
            </w:r>
          </w:p>
          <w:p w14:paraId="27E7760D" w14:textId="77777777" w:rsidR="003F72E2" w:rsidRPr="00232C88" w:rsidRDefault="003F72E2" w:rsidP="00232C88">
            <w:pPr>
              <w:pStyle w:val="InstructionsText"/>
            </w:pPr>
            <w:r w:rsidRPr="00232C88">
              <w:t>The sum of (i) and (ii) as follows:</w:t>
            </w:r>
          </w:p>
          <w:p w14:paraId="75A891AF" w14:textId="77777777" w:rsidR="003F72E2" w:rsidRPr="00232C88" w:rsidRDefault="003F72E2" w:rsidP="00232C88">
            <w:pPr>
              <w:pStyle w:val="InstructionsText"/>
              <w:numPr>
                <w:ilvl w:val="0"/>
                <w:numId w:val="13"/>
              </w:numPr>
            </w:pPr>
            <w:r w:rsidRPr="00232C88">
              <w:t xml:space="preserve">the TSCR ratio referred to in row </w:t>
            </w:r>
            <w:r w:rsidR="00EE7CB2" w:rsidRPr="00232C88">
              <w:t xml:space="preserve">EU </w:t>
            </w:r>
            <w:r w:rsidRPr="00232C88">
              <w:t>7d;</w:t>
            </w:r>
          </w:p>
          <w:p w14:paraId="5EE9D2EB" w14:textId="3541C140" w:rsidR="003F72E2" w:rsidRPr="00232C88" w:rsidRDefault="77E19EAF" w:rsidP="00232C88">
            <w:pPr>
              <w:pStyle w:val="InstructionsText"/>
              <w:numPr>
                <w:ilvl w:val="0"/>
                <w:numId w:val="13"/>
              </w:numPr>
            </w:pPr>
            <w:r w:rsidRPr="00232C88">
              <w:t>to the extent it is legally applicable, the combined buffer requirement ratio referred to in</w:t>
            </w:r>
            <w:r w:rsidR="46888761" w:rsidRPr="00232C88">
              <w:t xml:space="preserve"> </w:t>
            </w:r>
            <w:del w:id="437" w:author="Author">
              <w:r w:rsidR="003F72E2" w:rsidRPr="00232C88" w:rsidDel="46888761">
                <w:delText xml:space="preserve">point (6) of </w:delText>
              </w:r>
            </w:del>
            <w:r w:rsidRPr="00232C88">
              <w:t>Article 128</w:t>
            </w:r>
            <w:ins w:id="438" w:author="Author">
              <w:r w:rsidR="5268180A" w:rsidRPr="00232C88">
                <w:t>,</w:t>
              </w:r>
            </w:ins>
            <w:r w:rsidR="1D034038" w:rsidRPr="00232C88">
              <w:t xml:space="preserve"> </w:t>
            </w:r>
            <w:ins w:id="439" w:author="Author">
              <w:r w:rsidR="087AD0A2" w:rsidRPr="00232C88">
                <w:t xml:space="preserve">point (6) of </w:t>
              </w:r>
            </w:ins>
            <w:del w:id="440" w:author="Author">
              <w:r w:rsidR="003F72E2" w:rsidRPr="00232C88" w:rsidDel="77E19EAF">
                <w:delText>CRD</w:delText>
              </w:r>
            </w:del>
            <w:ins w:id="441" w:author="Author">
              <w:r w:rsidR="0C9409CA" w:rsidRPr="00232C88">
                <w:t xml:space="preserve"> Directive 2013/36/EU</w:t>
              </w:r>
            </w:ins>
            <w:r w:rsidRPr="00232C88">
              <w:t>.</w:t>
            </w:r>
          </w:p>
          <w:p w14:paraId="4B4D7463" w14:textId="52E60BF7" w:rsidR="003F72E2" w:rsidRPr="00232C88" w:rsidRDefault="003F72E2" w:rsidP="00232C88">
            <w:pPr>
              <w:pStyle w:val="InstructionsText"/>
            </w:pPr>
            <w:r w:rsidRPr="00232C88">
              <w:t xml:space="preserve">This item shall reflect the Overall </w:t>
            </w:r>
            <w:r w:rsidR="009C1931" w:rsidRPr="00232C88">
              <w:t>C</w:t>
            </w:r>
            <w:r w:rsidRPr="00232C88">
              <w:t xml:space="preserve">apital </w:t>
            </w:r>
            <w:r w:rsidR="009C1931" w:rsidRPr="00232C88">
              <w:t>R</w:t>
            </w:r>
            <w:r w:rsidRPr="00232C88">
              <w:t>equirement (OCR) ratio as defined in Section 1.2 EBA SREP GL.</w:t>
            </w:r>
          </w:p>
          <w:p w14:paraId="7576CCD5" w14:textId="5E65E58F" w:rsidR="003F72E2" w:rsidRPr="00232C88" w:rsidRDefault="00704085" w:rsidP="003F72E2">
            <w:pPr>
              <w:spacing w:before="60" w:after="120"/>
              <w:jc w:val="both"/>
              <w:rPr>
                <w:rFonts w:ascii="Times New Roman" w:hAnsi="Times New Roman" w:cs="Times New Roman"/>
                <w:sz w:val="24"/>
              </w:rPr>
            </w:pPr>
            <w:r w:rsidRPr="00232C88">
              <w:rPr>
                <w:rFonts w:ascii="Times New Roman" w:hAnsi="Times New Roman" w:cs="Times New Roman"/>
                <w:sz w:val="24"/>
              </w:rPr>
              <w:t>Where</w:t>
            </w:r>
            <w:r w:rsidR="003F72E2" w:rsidRPr="00232C88">
              <w:rPr>
                <w:rFonts w:ascii="Times New Roman" w:hAnsi="Times New Roman" w:cs="Times New Roman"/>
                <w:sz w:val="24"/>
              </w:rPr>
              <w:t xml:space="preserve"> no buffer requirement is applicable, only point (i) shall be </w:t>
            </w:r>
            <w:r w:rsidR="00187C4B" w:rsidRPr="00232C88">
              <w:rPr>
                <w:rFonts w:ascii="Times New Roman" w:hAnsi="Times New Roman" w:cs="Times New Roman"/>
                <w:sz w:val="24"/>
              </w:rPr>
              <w:t>disclosed</w:t>
            </w:r>
            <w:r w:rsidR="003F72E2" w:rsidRPr="00232C88">
              <w:rPr>
                <w:rFonts w:ascii="Times New Roman" w:hAnsi="Times New Roman" w:cs="Times New Roman"/>
                <w:sz w:val="24"/>
              </w:rPr>
              <w:t>.</w:t>
            </w:r>
          </w:p>
        </w:tc>
      </w:tr>
      <w:tr w:rsidR="00232C88" w:rsidRPr="00232C88" w14:paraId="0C274874" w14:textId="77777777" w:rsidTr="65F04A31">
        <w:trPr>
          <w:trHeight w:val="557"/>
        </w:trPr>
        <w:tc>
          <w:tcPr>
            <w:tcW w:w="1384" w:type="dxa"/>
          </w:tcPr>
          <w:p w14:paraId="479D77DC" w14:textId="77777777" w:rsidR="00BB2F0A" w:rsidRPr="00232C88" w:rsidRDefault="00BB2F0A" w:rsidP="00BB2F0A">
            <w:pPr>
              <w:pStyle w:val="Applicationdirecte"/>
              <w:spacing w:before="60"/>
              <w:jc w:val="center"/>
            </w:pPr>
            <w:r w:rsidRPr="00232C88">
              <w:t>12</w:t>
            </w:r>
          </w:p>
        </w:tc>
        <w:tc>
          <w:tcPr>
            <w:tcW w:w="7655" w:type="dxa"/>
          </w:tcPr>
          <w:p w14:paraId="7F0C0BA2" w14:textId="77777777" w:rsidR="009947D6"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CET1 available after meeting the total SREP own funds requirements (%)</w:t>
            </w:r>
          </w:p>
        </w:tc>
      </w:tr>
      <w:tr w:rsidR="00232C88" w:rsidRPr="00232C88" w14:paraId="49BB5E23" w14:textId="77777777" w:rsidTr="65F04A31">
        <w:trPr>
          <w:trHeight w:val="557"/>
        </w:trPr>
        <w:tc>
          <w:tcPr>
            <w:tcW w:w="1384" w:type="dxa"/>
          </w:tcPr>
          <w:p w14:paraId="5A1354B1" w14:textId="77777777" w:rsidR="00BB2F0A" w:rsidRPr="00232C88" w:rsidRDefault="00BB2F0A" w:rsidP="00BB2F0A">
            <w:pPr>
              <w:pStyle w:val="Applicationdirecte"/>
              <w:spacing w:before="60"/>
              <w:jc w:val="center"/>
            </w:pPr>
            <w:r w:rsidRPr="00232C88">
              <w:t>13</w:t>
            </w:r>
          </w:p>
        </w:tc>
        <w:tc>
          <w:tcPr>
            <w:tcW w:w="7655" w:type="dxa"/>
          </w:tcPr>
          <w:p w14:paraId="32A5003D" w14:textId="06248F32" w:rsidR="00BB2F0A" w:rsidRPr="00232C88" w:rsidRDefault="002E24A1"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T</w:t>
            </w:r>
            <w:r w:rsidR="00BB2F0A" w:rsidRPr="00232C88">
              <w:rPr>
                <w:rFonts w:ascii="Times New Roman" w:hAnsi="Times New Roman" w:cs="Times New Roman"/>
                <w:b/>
                <w:sz w:val="24"/>
              </w:rPr>
              <w:t>otal exposure measure</w:t>
            </w:r>
          </w:p>
          <w:p w14:paraId="7F06FA40" w14:textId="35DADBFE" w:rsidR="00BB2F0A" w:rsidRPr="00232C88" w:rsidRDefault="00A239F6" w:rsidP="00A239F6">
            <w:pPr>
              <w:spacing w:before="60" w:after="120"/>
              <w:jc w:val="both"/>
              <w:rPr>
                <w:rFonts w:ascii="Times New Roman" w:hAnsi="Times New Roman" w:cs="Times New Roman"/>
                <w:sz w:val="24"/>
              </w:rPr>
            </w:pPr>
            <w:r w:rsidRPr="00232C88">
              <w:rPr>
                <w:rFonts w:ascii="Times New Roman" w:hAnsi="Times New Roman" w:cs="Times New Roman"/>
                <w:sz w:val="24"/>
              </w:rPr>
              <w:lastRenderedPageBreak/>
              <w:t>T</w:t>
            </w:r>
            <w:r w:rsidR="00BB2F0A" w:rsidRPr="00232C88">
              <w:rPr>
                <w:rFonts w:ascii="Times New Roman" w:hAnsi="Times New Roman" w:cs="Times New Roman"/>
                <w:sz w:val="24"/>
              </w:rPr>
              <w:t>otal exposure measure in accordance with the amount disc</w:t>
            </w:r>
            <w:r w:rsidR="00EE7CB2" w:rsidRPr="00232C88">
              <w:rPr>
                <w:rFonts w:ascii="Times New Roman" w:hAnsi="Times New Roman" w:cs="Times New Roman"/>
                <w:sz w:val="24"/>
              </w:rPr>
              <w:t xml:space="preserve">losed by institutions </w:t>
            </w:r>
            <w:r w:rsidR="002635C4" w:rsidRPr="00232C88">
              <w:rPr>
                <w:rFonts w:ascii="Times New Roman" w:hAnsi="Times New Roman" w:cs="Times New Roman"/>
                <w:sz w:val="24"/>
              </w:rPr>
              <w:t xml:space="preserve">in </w:t>
            </w:r>
            <w:r w:rsidR="004077B1" w:rsidRPr="00232C88">
              <w:rPr>
                <w:rFonts w:ascii="Times New Roman" w:hAnsi="Times New Roman" w:cs="Times New Roman"/>
                <w:sz w:val="24"/>
              </w:rPr>
              <w:t>Annex XI</w:t>
            </w:r>
            <w:r w:rsidR="00BB2F0A" w:rsidRPr="00232C88">
              <w:rPr>
                <w:rFonts w:ascii="Times New Roman" w:hAnsi="Times New Roman" w:cs="Times New Roman"/>
                <w:sz w:val="24"/>
              </w:rPr>
              <w:t xml:space="preserve"> </w:t>
            </w:r>
            <w:r w:rsidR="00CF1A52" w:rsidRPr="00232C88">
              <w:rPr>
                <w:rFonts w:ascii="Times New Roman" w:hAnsi="Times New Roman" w:cs="Times New Roman"/>
                <w:sz w:val="24"/>
              </w:rPr>
              <w:t>to</w:t>
            </w:r>
            <w:r w:rsidR="00BB2F0A" w:rsidRPr="00232C88">
              <w:rPr>
                <w:rFonts w:ascii="Times New Roman" w:hAnsi="Times New Roman" w:cs="Times New Roman"/>
                <w:sz w:val="24"/>
              </w:rPr>
              <w:t xml:space="preserve"> this</w:t>
            </w:r>
            <w:r w:rsidR="00D35D87" w:rsidRPr="00232C88">
              <w:rPr>
                <w:rFonts w:ascii="Times New Roman" w:hAnsi="Times New Roman" w:cs="Times New Roman"/>
                <w:sz w:val="24"/>
              </w:rPr>
              <w:t xml:space="preserve"> Implementing Regulation</w:t>
            </w:r>
            <w:r w:rsidR="00BB2F0A" w:rsidRPr="00232C88">
              <w:rPr>
                <w:rFonts w:ascii="Times New Roman" w:hAnsi="Times New Roman" w:cs="Times New Roman"/>
                <w:sz w:val="24"/>
              </w:rPr>
              <w:t xml:space="preserve"> (row </w:t>
            </w:r>
            <w:r w:rsidR="00EE7CB2" w:rsidRPr="00232C88">
              <w:rPr>
                <w:rFonts w:ascii="Times New Roman" w:hAnsi="Times New Roman" w:cs="Times New Roman"/>
                <w:sz w:val="24"/>
              </w:rPr>
              <w:t>24</w:t>
            </w:r>
            <w:r w:rsidR="00BB2F0A" w:rsidRPr="00232C88">
              <w:rPr>
                <w:rFonts w:ascii="Times New Roman" w:hAnsi="Times New Roman" w:cs="Times New Roman"/>
                <w:sz w:val="24"/>
              </w:rPr>
              <w:t xml:space="preserve"> of </w:t>
            </w:r>
            <w:r w:rsidR="00EE7CB2" w:rsidRPr="00232C88">
              <w:rPr>
                <w:rFonts w:ascii="Times New Roman" w:hAnsi="Times New Roman" w:cs="Times New Roman"/>
                <w:sz w:val="24"/>
              </w:rPr>
              <w:t>template EU LR2 - LRCom</w:t>
            </w:r>
            <w:r w:rsidR="00BB2F0A" w:rsidRPr="00232C88">
              <w:rPr>
                <w:rFonts w:ascii="Times New Roman" w:hAnsi="Times New Roman" w:cs="Times New Roman"/>
                <w:sz w:val="24"/>
              </w:rPr>
              <w:t>: Leverage</w:t>
            </w:r>
            <w:r w:rsidR="00EE7CB2" w:rsidRPr="00232C88">
              <w:rPr>
                <w:rFonts w:ascii="Times New Roman" w:hAnsi="Times New Roman" w:cs="Times New Roman"/>
                <w:sz w:val="24"/>
              </w:rPr>
              <w:t xml:space="preserve"> ratio common disclosure</w:t>
            </w:r>
            <w:r w:rsidR="00BB2F0A" w:rsidRPr="00232C88">
              <w:rPr>
                <w:rFonts w:ascii="Times New Roman" w:hAnsi="Times New Roman" w:cs="Times New Roman"/>
                <w:sz w:val="24"/>
              </w:rPr>
              <w:t>)</w:t>
            </w:r>
            <w:r w:rsidR="00232C88">
              <w:rPr>
                <w:rFonts w:ascii="Times New Roman" w:hAnsi="Times New Roman" w:cs="Times New Roman"/>
                <w:sz w:val="24"/>
              </w:rPr>
              <w:t>.</w:t>
            </w:r>
          </w:p>
        </w:tc>
      </w:tr>
      <w:tr w:rsidR="00232C88" w:rsidRPr="00232C88" w14:paraId="196409C3" w14:textId="77777777" w:rsidTr="65F04A31">
        <w:trPr>
          <w:trHeight w:val="557"/>
        </w:trPr>
        <w:tc>
          <w:tcPr>
            <w:tcW w:w="1384" w:type="dxa"/>
          </w:tcPr>
          <w:p w14:paraId="34174C57" w14:textId="77777777" w:rsidR="00BB2F0A" w:rsidRPr="00232C88" w:rsidRDefault="00BB2F0A" w:rsidP="00BB2F0A">
            <w:pPr>
              <w:pStyle w:val="Applicationdirecte"/>
              <w:spacing w:before="60"/>
              <w:jc w:val="center"/>
            </w:pPr>
            <w:r w:rsidRPr="00232C88">
              <w:lastRenderedPageBreak/>
              <w:t>14</w:t>
            </w:r>
          </w:p>
        </w:tc>
        <w:tc>
          <w:tcPr>
            <w:tcW w:w="7655" w:type="dxa"/>
          </w:tcPr>
          <w:p w14:paraId="7CD88775" w14:textId="77777777" w:rsidR="00BB2F0A"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Leverage ratio</w:t>
            </w:r>
            <w:r w:rsidR="00BB3630" w:rsidRPr="00232C88">
              <w:rPr>
                <w:rFonts w:ascii="Times New Roman" w:hAnsi="Times New Roman" w:cs="Times New Roman"/>
                <w:b/>
                <w:sz w:val="24"/>
              </w:rPr>
              <w:t xml:space="preserve"> (%)</w:t>
            </w:r>
          </w:p>
          <w:p w14:paraId="19D19C40" w14:textId="5F03037F" w:rsidR="00BB2F0A" w:rsidRPr="00232C88" w:rsidRDefault="00BB2F0A" w:rsidP="00416DAD">
            <w:pPr>
              <w:spacing w:before="60" w:after="120"/>
              <w:jc w:val="both"/>
              <w:rPr>
                <w:rFonts w:ascii="Times New Roman" w:hAnsi="Times New Roman" w:cs="Times New Roman"/>
                <w:sz w:val="24"/>
              </w:rPr>
            </w:pPr>
            <w:r w:rsidRPr="00232C88">
              <w:rPr>
                <w:rFonts w:ascii="Times New Roman" w:hAnsi="Times New Roman" w:cs="Times New Roman"/>
                <w:sz w:val="24"/>
              </w:rPr>
              <w:t xml:space="preserve">Leverage ratio in accordance with the value disclosed by institutions </w:t>
            </w:r>
            <w:r w:rsidR="00416DAD" w:rsidRPr="00232C88">
              <w:rPr>
                <w:rFonts w:ascii="Times New Roman" w:hAnsi="Times New Roman" w:cs="Times New Roman"/>
                <w:sz w:val="24"/>
              </w:rPr>
              <w:t xml:space="preserve">in </w:t>
            </w:r>
            <w:r w:rsidR="004077B1" w:rsidRPr="00232C88">
              <w:rPr>
                <w:rFonts w:ascii="Times New Roman" w:hAnsi="Times New Roman" w:cs="Times New Roman"/>
                <w:sz w:val="24"/>
              </w:rPr>
              <w:t>Annex XI</w:t>
            </w:r>
            <w:r w:rsidR="00E2251B" w:rsidRPr="00232C88">
              <w:rPr>
                <w:rFonts w:ascii="Times New Roman" w:hAnsi="Times New Roman" w:cs="Times New Roman"/>
                <w:sz w:val="24"/>
              </w:rPr>
              <w:t xml:space="preserve"> to this Implementing Regulation </w:t>
            </w:r>
            <w:r w:rsidR="00EE7CB2" w:rsidRPr="00232C88">
              <w:rPr>
                <w:rFonts w:ascii="Times New Roman" w:hAnsi="Times New Roman" w:cs="Times New Roman"/>
                <w:sz w:val="24"/>
              </w:rPr>
              <w:t>(row 25</w:t>
            </w:r>
            <w:r w:rsidRPr="00232C88">
              <w:rPr>
                <w:rFonts w:ascii="Times New Roman" w:hAnsi="Times New Roman" w:cs="Times New Roman"/>
                <w:sz w:val="24"/>
              </w:rPr>
              <w:t xml:space="preserve"> of </w:t>
            </w:r>
            <w:r w:rsidR="00EE7CB2" w:rsidRPr="00232C88">
              <w:rPr>
                <w:rFonts w:ascii="Times New Roman" w:hAnsi="Times New Roman" w:cs="Times New Roman"/>
                <w:sz w:val="24"/>
              </w:rPr>
              <w:t xml:space="preserve">template EU LR2 - </w:t>
            </w:r>
            <w:r w:rsidRPr="00232C88">
              <w:rPr>
                <w:rFonts w:ascii="Times New Roman" w:hAnsi="Times New Roman" w:cs="Times New Roman"/>
                <w:sz w:val="24"/>
              </w:rPr>
              <w:t>LRCom: Leverage ratio commo</w:t>
            </w:r>
            <w:r w:rsidR="00EE7CB2" w:rsidRPr="00232C88">
              <w:rPr>
                <w:rFonts w:ascii="Times New Roman" w:hAnsi="Times New Roman" w:cs="Times New Roman"/>
                <w:sz w:val="24"/>
              </w:rPr>
              <w:t>n disclosure</w:t>
            </w:r>
            <w:r w:rsidRPr="00232C88">
              <w:rPr>
                <w:rFonts w:ascii="Times New Roman" w:hAnsi="Times New Roman" w:cs="Times New Roman"/>
                <w:sz w:val="24"/>
              </w:rPr>
              <w:t>)</w:t>
            </w:r>
            <w:r w:rsidR="00232C88">
              <w:rPr>
                <w:rFonts w:ascii="Times New Roman" w:hAnsi="Times New Roman" w:cs="Times New Roman"/>
                <w:sz w:val="24"/>
              </w:rPr>
              <w:t>.</w:t>
            </w:r>
          </w:p>
        </w:tc>
      </w:tr>
      <w:tr w:rsidR="00232C88" w:rsidRPr="00232C88" w14:paraId="4B0B4246" w14:textId="77777777" w:rsidTr="65F04A31">
        <w:trPr>
          <w:trHeight w:val="557"/>
        </w:trPr>
        <w:tc>
          <w:tcPr>
            <w:tcW w:w="1384" w:type="dxa"/>
          </w:tcPr>
          <w:p w14:paraId="2DD72E65" w14:textId="373D5569" w:rsidR="00505188" w:rsidRPr="00232C88" w:rsidRDefault="00505188" w:rsidP="00275B5E">
            <w:pPr>
              <w:pStyle w:val="Applicationdirecte"/>
              <w:spacing w:before="60"/>
              <w:jc w:val="center"/>
            </w:pPr>
            <w:r w:rsidRPr="00232C88">
              <w:t xml:space="preserve">EU </w:t>
            </w:r>
            <w:r w:rsidR="00275B5E" w:rsidRPr="00232C88">
              <w:t>14a</w:t>
            </w:r>
          </w:p>
        </w:tc>
        <w:tc>
          <w:tcPr>
            <w:tcW w:w="7655" w:type="dxa"/>
          </w:tcPr>
          <w:p w14:paraId="331BA724" w14:textId="344E5468" w:rsidR="00505188" w:rsidRPr="00232C88" w:rsidRDefault="00505188" w:rsidP="001C2D18">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Additional </w:t>
            </w:r>
            <w:r w:rsidR="00080665" w:rsidRPr="00232C88">
              <w:rPr>
                <w:rFonts w:ascii="Times New Roman" w:hAnsi="Times New Roman" w:cs="Times New Roman"/>
                <w:b/>
                <w:sz w:val="24"/>
              </w:rPr>
              <w:t>own funds requirements to address the risk of excessive leverage</w:t>
            </w:r>
            <w:r w:rsidR="0066145B" w:rsidRPr="00232C88">
              <w:rPr>
                <w:rFonts w:ascii="Times New Roman" w:hAnsi="Times New Roman" w:cs="Times New Roman"/>
                <w:b/>
                <w:sz w:val="24"/>
              </w:rPr>
              <w:t xml:space="preserve"> </w:t>
            </w:r>
            <w:r w:rsidR="00080665" w:rsidRPr="00232C88">
              <w:rPr>
                <w:rFonts w:ascii="Times New Roman" w:hAnsi="Times New Roman" w:cs="Times New Roman"/>
                <w:b/>
                <w:sz w:val="24"/>
              </w:rPr>
              <w:t>(%)</w:t>
            </w:r>
            <w:r w:rsidR="007C7C7B" w:rsidRPr="00232C88">
              <w:rPr>
                <w:rFonts w:ascii="Times New Roman" w:hAnsi="Times New Roman" w:cs="Times New Roman"/>
                <w:b/>
                <w:sz w:val="24"/>
              </w:rPr>
              <w:t xml:space="preserve"> </w:t>
            </w:r>
          </w:p>
          <w:p w14:paraId="4884A9B8" w14:textId="4C4A2FC9" w:rsidR="00597D20" w:rsidRPr="00232C88" w:rsidRDefault="49BBA50F" w:rsidP="4D769726">
            <w:pPr>
              <w:spacing w:before="60" w:after="120"/>
              <w:jc w:val="both"/>
              <w:rPr>
                <w:rFonts w:ascii="Times New Roman" w:eastAsia="Book Antiqua" w:hAnsi="Times New Roman" w:cs="Times New Roman"/>
                <w:sz w:val="24"/>
                <w:shd w:val="clear" w:color="auto" w:fill="FFFFFF"/>
              </w:rPr>
            </w:pPr>
            <w:r w:rsidRPr="00232C88">
              <w:rPr>
                <w:rFonts w:ascii="Times New Roman" w:eastAsia="Book Antiqua" w:hAnsi="Times New Roman" w:cs="Times New Roman"/>
                <w:sz w:val="24"/>
                <w:shd w:val="clear" w:color="auto" w:fill="FFFFFF"/>
              </w:rPr>
              <w:t>The</w:t>
            </w:r>
            <w:r w:rsidRPr="00232C88">
              <w:rPr>
                <w:rFonts w:ascii="Times New Roman" w:hAnsi="Times New Roman" w:cs="Times New Roman"/>
                <w:sz w:val="24"/>
              </w:rPr>
              <w:t xml:space="preserve"> additional </w:t>
            </w:r>
            <w:r w:rsidRPr="00232C88">
              <w:rPr>
                <w:rFonts w:ascii="Times New Roman" w:eastAsia="Book Antiqua" w:hAnsi="Times New Roman" w:cs="Times New Roman"/>
                <w:sz w:val="24"/>
                <w:shd w:val="clear" w:color="auto" w:fill="FFFFFF"/>
              </w:rPr>
              <w:t>own funds</w:t>
            </w:r>
            <w:r w:rsidRPr="00232C88">
              <w:rPr>
                <w:rFonts w:ascii="Times New Roman" w:hAnsi="Times New Roman" w:cs="Times New Roman"/>
                <w:sz w:val="24"/>
              </w:rPr>
              <w:t xml:space="preserve"> requirements </w:t>
            </w:r>
            <w:r w:rsidRPr="00232C88">
              <w:rPr>
                <w:rFonts w:ascii="Times New Roman" w:eastAsia="Book Antiqua" w:hAnsi="Times New Roman" w:cs="Times New Roman"/>
                <w:sz w:val="24"/>
                <w:shd w:val="clear" w:color="auto" w:fill="FFFFFF"/>
              </w:rPr>
              <w:t xml:space="preserve">to address the risk of excessive leverage </w:t>
            </w:r>
            <w:r w:rsidRPr="00232C88">
              <w:rPr>
                <w:rFonts w:ascii="Times New Roman" w:hAnsi="Times New Roman" w:cs="Times New Roman"/>
                <w:sz w:val="24"/>
              </w:rPr>
              <w:t xml:space="preserve">imposed by the competent authority under </w:t>
            </w:r>
            <w:del w:id="442" w:author="Author">
              <w:r w:rsidR="00597D20" w:rsidRPr="00232C88" w:rsidDel="49BBA50F">
                <w:rPr>
                  <w:rFonts w:ascii="Times New Roman" w:hAnsi="Times New Roman" w:cs="Times New Roman"/>
                  <w:sz w:val="24"/>
                </w:rPr>
                <w:delText xml:space="preserve">point (a) of </w:delText>
              </w:r>
            </w:del>
            <w:r w:rsidRPr="00232C88">
              <w:rPr>
                <w:rFonts w:ascii="Times New Roman" w:hAnsi="Times New Roman" w:cs="Times New Roman"/>
                <w:sz w:val="24"/>
              </w:rPr>
              <w:t>Article 104(1)</w:t>
            </w:r>
            <w:ins w:id="443" w:author="Author">
              <w:r w:rsidR="05DBA372" w:rsidRPr="00232C88">
                <w:rPr>
                  <w:rFonts w:ascii="Times New Roman" w:hAnsi="Times New Roman" w:cs="Times New Roman"/>
                  <w:sz w:val="24"/>
                </w:rPr>
                <w:t xml:space="preserve"> point (a) of</w:t>
              </w:r>
            </w:ins>
            <w:r w:rsidRPr="00232C88">
              <w:rPr>
                <w:rFonts w:ascii="Times New Roman" w:hAnsi="Times New Roman" w:cs="Times New Roman"/>
                <w:sz w:val="24"/>
              </w:rPr>
              <w:t xml:space="preserve"> </w:t>
            </w:r>
            <w:del w:id="444" w:author="Author">
              <w:r w:rsidR="00597D20" w:rsidRPr="00232C88" w:rsidDel="49BBA50F">
                <w:rPr>
                  <w:rFonts w:ascii="Times New Roman" w:hAnsi="Times New Roman" w:cs="Times New Roman"/>
                  <w:sz w:val="24"/>
                </w:rPr>
                <w:delText>CRD</w:delText>
              </w:r>
            </w:del>
            <w:ins w:id="445" w:author="Author">
              <w:r w:rsidR="3A2677CE" w:rsidRPr="00232C88">
                <w:rPr>
                  <w:rFonts w:ascii="Times New Roman" w:hAnsi="Times New Roman" w:cs="Times New Roman"/>
                  <w:sz w:val="24"/>
                </w:rPr>
                <w:t xml:space="preserve"> Directive 2013/36/EU</w:t>
              </w:r>
            </w:ins>
            <w:r w:rsidRPr="00232C88">
              <w:rPr>
                <w:rFonts w:ascii="Times New Roman" w:eastAsia="Book Antiqua" w:hAnsi="Times New Roman" w:cs="Times New Roman"/>
                <w:sz w:val="24"/>
                <w:shd w:val="clear" w:color="auto" w:fill="FFFFFF"/>
              </w:rPr>
              <w:t xml:space="preserve">, expressed as a percentage of the total exposure measure. </w:t>
            </w:r>
          </w:p>
          <w:p w14:paraId="46E7F0BC" w14:textId="5C42CBEC" w:rsidR="000C1BEC" w:rsidRPr="00232C88" w:rsidRDefault="00597D20" w:rsidP="00597D20">
            <w:pPr>
              <w:spacing w:before="60" w:after="120"/>
              <w:jc w:val="both"/>
              <w:rPr>
                <w:rFonts w:ascii="Times New Roman" w:hAnsi="Times New Roman" w:cs="Times New Roman"/>
                <w:sz w:val="24"/>
              </w:rPr>
            </w:pPr>
            <w:r w:rsidRPr="00232C88">
              <w:rPr>
                <w:rFonts w:ascii="Times New Roman" w:hAnsi="Times New Roman" w:cs="Times New Roman"/>
                <w:sz w:val="24"/>
              </w:rPr>
              <w:t>Additional own funds requirements in accordance with the value disclosed by institutions in Annex XI to this Implementing Regulation (row EU-26</w:t>
            </w:r>
            <w:r w:rsidR="001418CA" w:rsidRPr="00232C88">
              <w:rPr>
                <w:rFonts w:ascii="Times New Roman" w:hAnsi="Times New Roman" w:cs="Times New Roman"/>
                <w:sz w:val="24"/>
              </w:rPr>
              <w:t>a</w:t>
            </w:r>
            <w:r w:rsidRPr="00232C88">
              <w:rPr>
                <w:rFonts w:ascii="Times New Roman" w:hAnsi="Times New Roman" w:cs="Times New Roman"/>
                <w:sz w:val="24"/>
              </w:rPr>
              <w:t xml:space="preserve"> of template EU LR2 - LRCom: Leverage ratio common disclosure).</w:t>
            </w:r>
          </w:p>
        </w:tc>
      </w:tr>
      <w:tr w:rsidR="00232C88" w:rsidRPr="00232C88" w14:paraId="36EBE00D" w14:textId="77777777" w:rsidTr="65F04A31">
        <w:trPr>
          <w:trHeight w:val="557"/>
        </w:trPr>
        <w:tc>
          <w:tcPr>
            <w:tcW w:w="1384" w:type="dxa"/>
          </w:tcPr>
          <w:p w14:paraId="09FA5971" w14:textId="32273074" w:rsidR="00505188" w:rsidRPr="00232C88" w:rsidRDefault="00505188" w:rsidP="00597D20">
            <w:pPr>
              <w:pStyle w:val="Applicationdirecte"/>
              <w:spacing w:before="60"/>
              <w:jc w:val="center"/>
            </w:pPr>
            <w:r w:rsidRPr="00232C88">
              <w:t xml:space="preserve">EU </w:t>
            </w:r>
            <w:r w:rsidR="00597D20" w:rsidRPr="00232C88">
              <w:t>14b</w:t>
            </w:r>
          </w:p>
        </w:tc>
        <w:tc>
          <w:tcPr>
            <w:tcW w:w="7655" w:type="dxa"/>
          </w:tcPr>
          <w:p w14:paraId="2B7D35CB" w14:textId="5C222559" w:rsidR="00381E59" w:rsidRPr="00232C88" w:rsidRDefault="002B7ED3" w:rsidP="00597D20">
            <w:pPr>
              <w:spacing w:before="60" w:after="120"/>
              <w:jc w:val="both"/>
              <w:rPr>
                <w:rFonts w:ascii="Times New Roman" w:hAnsi="Times New Roman" w:cs="Times New Roman"/>
                <w:b/>
                <w:sz w:val="24"/>
              </w:rPr>
            </w:pPr>
            <w:r w:rsidRPr="00232C88">
              <w:rPr>
                <w:rFonts w:ascii="Times New Roman" w:hAnsi="Times New Roman" w:cs="Times New Roman"/>
                <w:sz w:val="24"/>
              </w:rPr>
              <w:t xml:space="preserve"> </w:t>
            </w:r>
            <w:r w:rsidR="00597D20" w:rsidRPr="00232C88">
              <w:rPr>
                <w:rFonts w:ascii="Times New Roman" w:hAnsi="Times New Roman" w:cs="Times New Roman"/>
                <w:sz w:val="24"/>
              </w:rPr>
              <w:t xml:space="preserve">   </w:t>
            </w:r>
            <w:r w:rsidR="00597D20" w:rsidRPr="00232C88">
              <w:rPr>
                <w:rFonts w:ascii="Times New Roman" w:hAnsi="Times New Roman" w:cs="Times New Roman"/>
                <w:b/>
                <w:sz w:val="24"/>
              </w:rPr>
              <w:t>of which: to be made up of CET1 capital (percentage points)</w:t>
            </w:r>
          </w:p>
          <w:p w14:paraId="4E1932EC" w14:textId="0D97DCE4" w:rsidR="00597D20" w:rsidRPr="00232C88" w:rsidRDefault="49BBA50F" w:rsidP="4D769726">
            <w:pPr>
              <w:spacing w:before="60" w:after="120"/>
              <w:jc w:val="both"/>
              <w:rPr>
                <w:rFonts w:ascii="Times New Roman" w:eastAsia="Book Antiqua" w:hAnsi="Times New Roman" w:cs="Times New Roman"/>
                <w:sz w:val="24"/>
                <w:shd w:val="clear" w:color="auto" w:fill="FFFFFF"/>
              </w:rPr>
            </w:pPr>
            <w:r w:rsidRPr="00232C88">
              <w:rPr>
                <w:rFonts w:ascii="Times New Roman" w:eastAsia="Book Antiqua" w:hAnsi="Times New Roman" w:cs="Times New Roman"/>
                <w:sz w:val="24"/>
                <w:shd w:val="clear" w:color="auto" w:fill="FFFFFF"/>
              </w:rPr>
              <w:t>The part of the additional</w:t>
            </w:r>
            <w:r w:rsidRPr="00232C88">
              <w:rPr>
                <w:rFonts w:ascii="Times New Roman" w:hAnsi="Times New Roman" w:cs="Times New Roman"/>
                <w:sz w:val="24"/>
              </w:rPr>
              <w:t xml:space="preserve"> own funds requirements </w:t>
            </w:r>
            <w:r w:rsidRPr="00232C88">
              <w:rPr>
                <w:rFonts w:ascii="Times New Roman" w:eastAsia="Book Antiqua" w:hAnsi="Times New Roman" w:cs="Times New Roman"/>
                <w:sz w:val="24"/>
                <w:shd w:val="clear" w:color="auto" w:fill="FFFFFF"/>
              </w:rPr>
              <w:t xml:space="preserve">to address the risk of excessive leverage </w:t>
            </w:r>
            <w:r w:rsidRPr="00232C88">
              <w:rPr>
                <w:rFonts w:ascii="Times New Roman" w:hAnsi="Times New Roman" w:cs="Times New Roman"/>
                <w:sz w:val="24"/>
              </w:rPr>
              <w:t xml:space="preserve">imposed by the competent authority under </w:t>
            </w:r>
            <w:del w:id="446" w:author="Author">
              <w:r w:rsidR="00597D20" w:rsidRPr="00232C88" w:rsidDel="49BBA50F">
                <w:rPr>
                  <w:rFonts w:ascii="Times New Roman" w:hAnsi="Times New Roman" w:cs="Times New Roman"/>
                  <w:sz w:val="24"/>
                </w:rPr>
                <w:delText xml:space="preserve">point (a) of </w:delText>
              </w:r>
            </w:del>
            <w:r w:rsidRPr="00232C88">
              <w:rPr>
                <w:rFonts w:ascii="Times New Roman" w:hAnsi="Times New Roman" w:cs="Times New Roman"/>
                <w:sz w:val="24"/>
              </w:rPr>
              <w:t xml:space="preserve">Article 104(1) </w:t>
            </w:r>
            <w:ins w:id="447" w:author="Author">
              <w:r w:rsidR="05DBA372" w:rsidRPr="00232C88">
                <w:rPr>
                  <w:rFonts w:ascii="Times New Roman" w:hAnsi="Times New Roman" w:cs="Times New Roman"/>
                  <w:sz w:val="24"/>
                </w:rPr>
                <w:t xml:space="preserve">point (a) of </w:t>
              </w:r>
            </w:ins>
            <w:del w:id="448" w:author="Author">
              <w:r w:rsidR="00597D20" w:rsidRPr="00232C88" w:rsidDel="49BBA50F">
                <w:rPr>
                  <w:rFonts w:ascii="Times New Roman" w:hAnsi="Times New Roman" w:cs="Times New Roman"/>
                  <w:sz w:val="24"/>
                </w:rPr>
                <w:delText>CRD</w:delText>
              </w:r>
            </w:del>
            <w:ins w:id="449" w:author="Author">
              <w:r w:rsidR="19BA6323" w:rsidRPr="00232C88">
                <w:rPr>
                  <w:rFonts w:ascii="Times New Roman" w:hAnsi="Times New Roman" w:cs="Times New Roman"/>
                  <w:sz w:val="24"/>
                </w:rPr>
                <w:t xml:space="preserve"> Directive 2013/36/EU</w:t>
              </w:r>
            </w:ins>
            <w:r w:rsidRPr="00232C88">
              <w:rPr>
                <w:rFonts w:ascii="Times New Roman" w:hAnsi="Times New Roman" w:cs="Times New Roman"/>
                <w:sz w:val="24"/>
              </w:rPr>
              <w:t xml:space="preserve">, </w:t>
            </w:r>
            <w:r w:rsidRPr="00232C88">
              <w:rPr>
                <w:rFonts w:ascii="Times New Roman" w:eastAsia="Book Antiqua" w:hAnsi="Times New Roman" w:cs="Times New Roman"/>
                <w:sz w:val="24"/>
                <w:shd w:val="clear" w:color="auto" w:fill="FFFFFF"/>
              </w:rPr>
              <w:t xml:space="preserve">which has to be met with CET1 capital in accordance with the third subparagraph of Article 104a(4). </w:t>
            </w:r>
          </w:p>
          <w:p w14:paraId="68D46321" w14:textId="21D2D56E" w:rsidR="000C1BEC" w:rsidRPr="00232C88" w:rsidRDefault="00597D20" w:rsidP="000C1BEC">
            <w:pPr>
              <w:spacing w:before="60" w:after="120"/>
              <w:jc w:val="both"/>
              <w:rPr>
                <w:rFonts w:ascii="Times New Roman" w:hAnsi="Times New Roman" w:cs="Times New Roman"/>
                <w:sz w:val="24"/>
              </w:rPr>
            </w:pPr>
            <w:r w:rsidRPr="00232C88">
              <w:rPr>
                <w:rFonts w:ascii="Times New Roman" w:hAnsi="Times New Roman" w:cs="Times New Roman"/>
                <w:sz w:val="24"/>
              </w:rPr>
              <w:t>Additional own funds requirements in accordance with the value disclosed by institutions in Annex XI to this Implementing Regulation (row EU-26</w:t>
            </w:r>
            <w:r w:rsidR="001418CA" w:rsidRPr="00232C88">
              <w:rPr>
                <w:rFonts w:ascii="Times New Roman" w:hAnsi="Times New Roman" w:cs="Times New Roman"/>
                <w:sz w:val="24"/>
              </w:rPr>
              <w:t>b</w:t>
            </w:r>
            <w:r w:rsidRPr="00232C88">
              <w:rPr>
                <w:rFonts w:ascii="Times New Roman" w:hAnsi="Times New Roman" w:cs="Times New Roman"/>
                <w:sz w:val="24"/>
              </w:rPr>
              <w:t xml:space="preserve"> of template EU LR2 - LRCom: Leverage ratio common disclosure).</w:t>
            </w:r>
          </w:p>
        </w:tc>
      </w:tr>
      <w:tr w:rsidR="00232C88" w:rsidRPr="00232C88" w14:paraId="2D7EE809" w14:textId="77777777" w:rsidTr="65F04A31">
        <w:trPr>
          <w:trHeight w:val="557"/>
        </w:trPr>
        <w:tc>
          <w:tcPr>
            <w:tcW w:w="1384" w:type="dxa"/>
          </w:tcPr>
          <w:p w14:paraId="649507C9" w14:textId="0BF1E1F1" w:rsidR="00505188" w:rsidRPr="00232C88" w:rsidRDefault="00505188" w:rsidP="00597D20">
            <w:pPr>
              <w:pStyle w:val="Applicationdirecte"/>
              <w:spacing w:before="60"/>
              <w:jc w:val="center"/>
            </w:pPr>
            <w:r w:rsidRPr="00232C88">
              <w:t xml:space="preserve">EU </w:t>
            </w:r>
            <w:r w:rsidR="00597D20" w:rsidRPr="00232C88">
              <w:t>14c</w:t>
            </w:r>
          </w:p>
        </w:tc>
        <w:tc>
          <w:tcPr>
            <w:tcW w:w="7655" w:type="dxa"/>
          </w:tcPr>
          <w:p w14:paraId="4458837C" w14:textId="180D2C07" w:rsidR="00505188" w:rsidRPr="00232C88" w:rsidRDefault="00505188" w:rsidP="001C2D18">
            <w:pPr>
              <w:spacing w:before="60" w:after="120"/>
              <w:jc w:val="both"/>
              <w:rPr>
                <w:rFonts w:ascii="Times New Roman" w:hAnsi="Times New Roman" w:cs="Times New Roman"/>
                <w:b/>
                <w:sz w:val="24"/>
              </w:rPr>
            </w:pPr>
            <w:r w:rsidRPr="00232C88">
              <w:rPr>
                <w:rFonts w:ascii="Times New Roman" w:hAnsi="Times New Roman" w:cs="Times New Roman"/>
                <w:b/>
                <w:sz w:val="24"/>
              </w:rPr>
              <w:t>Total SREP leverage ratio requirements (%)</w:t>
            </w:r>
          </w:p>
          <w:p w14:paraId="12B9013E" w14:textId="77777777" w:rsidR="00505188" w:rsidRPr="00232C88" w:rsidRDefault="00505188" w:rsidP="00232C88">
            <w:pPr>
              <w:pStyle w:val="InstructionsText"/>
              <w:rPr>
                <w:b w:val="0"/>
                <w:bCs w:val="0"/>
              </w:rPr>
            </w:pPr>
            <w:r w:rsidRPr="00232C88">
              <w:rPr>
                <w:b w:val="0"/>
                <w:bCs w:val="0"/>
              </w:rPr>
              <w:t>The sum of (i) and (ii) as follows:</w:t>
            </w:r>
          </w:p>
          <w:p w14:paraId="5E716F27" w14:textId="5F2BEFFC" w:rsidR="00505188" w:rsidRPr="00232C88" w:rsidRDefault="00D96782">
            <w:pPr>
              <w:pStyle w:val="InstructionsText"/>
              <w:rPr>
                <w:b w:val="0"/>
                <w:bCs w:val="0"/>
              </w:rPr>
              <w:pPrChange w:id="450" w:author="Author">
                <w:pPr>
                  <w:pStyle w:val="InstructionsText"/>
                  <w:numPr>
                    <w:numId w:val="15"/>
                  </w:numPr>
                  <w:ind w:left="753" w:hanging="720"/>
                </w:pPr>
              </w:pPrChange>
            </w:pPr>
            <w:ins w:id="451" w:author="Author">
              <w:r w:rsidRPr="00232C88">
                <w:rPr>
                  <w:b w:val="0"/>
                  <w:bCs w:val="0"/>
                </w:rPr>
                <w:t xml:space="preserve">(i) </w:t>
              </w:r>
            </w:ins>
            <w:r w:rsidR="00505188" w:rsidRPr="00232C88">
              <w:rPr>
                <w:b w:val="0"/>
                <w:bCs w:val="0"/>
              </w:rPr>
              <w:t xml:space="preserve">the minimum leverage ratio requirement as specified in </w:t>
            </w:r>
            <w:del w:id="452" w:author="Author">
              <w:r w:rsidRPr="00232C88" w:rsidDel="00D35D87">
                <w:rPr>
                  <w:b w:val="0"/>
                  <w:bCs w:val="0"/>
                </w:rPr>
                <w:delText xml:space="preserve">point (d) of </w:delText>
              </w:r>
            </w:del>
            <w:r w:rsidR="00505188" w:rsidRPr="00232C88">
              <w:rPr>
                <w:b w:val="0"/>
                <w:bCs w:val="0"/>
              </w:rPr>
              <w:t>Article 92(1)</w:t>
            </w:r>
            <w:ins w:id="453" w:author="Author">
              <w:r w:rsidR="009F2AE6" w:rsidRPr="00232C88">
                <w:rPr>
                  <w:b w:val="0"/>
                  <w:bCs w:val="0"/>
                </w:rPr>
                <w:t>,</w:t>
              </w:r>
            </w:ins>
            <w:r w:rsidR="00505188" w:rsidRPr="00232C88">
              <w:rPr>
                <w:b w:val="0"/>
                <w:bCs w:val="0"/>
              </w:rPr>
              <w:t xml:space="preserve"> </w:t>
            </w:r>
            <w:ins w:id="454" w:author="Author">
              <w:r w:rsidR="009F2AE6" w:rsidRPr="00232C88">
                <w:rPr>
                  <w:b w:val="0"/>
                  <w:bCs w:val="0"/>
                </w:rPr>
                <w:t>point (d) of Regulation (EU) No 575/2013</w:t>
              </w:r>
            </w:ins>
            <w:del w:id="455" w:author="Author">
              <w:r w:rsidRPr="00232C88" w:rsidDel="00505188">
                <w:rPr>
                  <w:b w:val="0"/>
                  <w:bCs w:val="0"/>
                </w:rPr>
                <w:delText>CRR</w:delText>
              </w:r>
              <w:r w:rsidRPr="00232C88" w:rsidDel="00825D7E">
                <w:rPr>
                  <w:b w:val="0"/>
                  <w:bCs w:val="0"/>
                </w:rPr>
                <w:delText xml:space="preserve"> </w:delText>
              </w:r>
            </w:del>
            <w:r w:rsidR="00825D7E" w:rsidRPr="00232C88">
              <w:rPr>
                <w:b w:val="0"/>
                <w:bCs w:val="0"/>
              </w:rPr>
              <w:t xml:space="preserve">or the adjusted leverage ratio requirement calculated in accordance with Article 429a(7) </w:t>
            </w:r>
            <w:del w:id="456" w:author="Author">
              <w:r w:rsidRPr="00232C88" w:rsidDel="0097538A">
                <w:rPr>
                  <w:b w:val="0"/>
                  <w:bCs w:val="0"/>
                </w:rPr>
                <w:delText>CRR</w:delText>
              </w:r>
            </w:del>
            <w:ins w:id="457" w:author="Author">
              <w:r w:rsidR="00B619B5" w:rsidRPr="00232C88">
                <w:rPr>
                  <w:b w:val="0"/>
                  <w:bCs w:val="0"/>
                </w:rPr>
                <w:t>of Regulation (EU) No 575/2013</w:t>
              </w:r>
            </w:ins>
            <w:r w:rsidR="00825D7E" w:rsidRPr="00232C88">
              <w:rPr>
                <w:b w:val="0"/>
                <w:bCs w:val="0"/>
              </w:rPr>
              <w:t>, as applicable</w:t>
            </w:r>
            <w:r w:rsidR="00505188" w:rsidRPr="00232C88">
              <w:rPr>
                <w:b w:val="0"/>
                <w:bCs w:val="0"/>
              </w:rPr>
              <w:t xml:space="preserve">; </w:t>
            </w:r>
          </w:p>
          <w:p w14:paraId="40C21DE2" w14:textId="16879371" w:rsidR="00505188" w:rsidRPr="00232C88" w:rsidRDefault="00D96782">
            <w:pPr>
              <w:pStyle w:val="InstructionsText"/>
              <w:rPr>
                <w:b w:val="0"/>
                <w:bCs w:val="0"/>
              </w:rPr>
              <w:pPrChange w:id="458" w:author="Author">
                <w:pPr>
                  <w:pStyle w:val="InstructionsText"/>
                  <w:numPr>
                    <w:numId w:val="15"/>
                  </w:numPr>
                  <w:ind w:left="753" w:hanging="720"/>
                </w:pPr>
              </w:pPrChange>
            </w:pPr>
            <w:ins w:id="459" w:author="Author">
              <w:r w:rsidRPr="00232C88">
                <w:rPr>
                  <w:b w:val="0"/>
                  <w:bCs w:val="0"/>
                </w:rPr>
                <w:t xml:space="preserve">(ii) </w:t>
              </w:r>
            </w:ins>
            <w:r w:rsidR="00505188" w:rsidRPr="00232C88">
              <w:rPr>
                <w:b w:val="0"/>
                <w:bCs w:val="0"/>
              </w:rPr>
              <w:t xml:space="preserve">the additional own funds requirements </w:t>
            </w:r>
            <w:r w:rsidR="00CD0596" w:rsidRPr="00232C88">
              <w:rPr>
                <w:b w:val="0"/>
                <w:bCs w:val="0"/>
              </w:rPr>
              <w:t xml:space="preserve">to address the risk of excessive leverage </w:t>
            </w:r>
            <w:r w:rsidR="00505188" w:rsidRPr="00232C88">
              <w:rPr>
                <w:b w:val="0"/>
                <w:bCs w:val="0"/>
              </w:rPr>
              <w:t xml:space="preserve">(Pillar 2 Requirements – P2R) </w:t>
            </w:r>
            <w:r w:rsidR="0008757E" w:rsidRPr="00232C88">
              <w:rPr>
                <w:b w:val="0"/>
                <w:bCs w:val="0"/>
              </w:rPr>
              <w:t xml:space="preserve">imposed by the competent authority under </w:t>
            </w:r>
            <w:del w:id="460" w:author="Author">
              <w:r w:rsidRPr="00232C88" w:rsidDel="00505188">
                <w:rPr>
                  <w:b w:val="0"/>
                  <w:bCs w:val="0"/>
                </w:rPr>
                <w:delText xml:space="preserve">point (a) of </w:delText>
              </w:r>
            </w:del>
            <w:r w:rsidR="00505188" w:rsidRPr="00232C88">
              <w:rPr>
                <w:b w:val="0"/>
                <w:bCs w:val="0"/>
              </w:rPr>
              <w:t xml:space="preserve">Article 104(1) </w:t>
            </w:r>
            <w:ins w:id="461" w:author="Author">
              <w:r w:rsidR="0098401F" w:rsidRPr="00232C88">
                <w:rPr>
                  <w:b w:val="0"/>
                  <w:bCs w:val="0"/>
                </w:rPr>
                <w:t xml:space="preserve">point (a) of </w:t>
              </w:r>
            </w:ins>
            <w:r w:rsidR="00D35D87" w:rsidRPr="00232C88">
              <w:rPr>
                <w:b w:val="0"/>
                <w:bCs w:val="0"/>
              </w:rPr>
              <w:t>CRD</w:t>
            </w:r>
            <w:r w:rsidR="00825D7E" w:rsidRPr="00232C88">
              <w:rPr>
                <w:b w:val="0"/>
                <w:bCs w:val="0"/>
              </w:rPr>
              <w:t>, expressed as a percentage of the total exposure measure</w:t>
            </w:r>
            <w:r w:rsidR="00505188" w:rsidRPr="00232C88">
              <w:rPr>
                <w:b w:val="0"/>
                <w:bCs w:val="0"/>
              </w:rPr>
              <w:t>.</w:t>
            </w:r>
          </w:p>
          <w:p w14:paraId="72014476" w14:textId="72428B13" w:rsidR="00505188" w:rsidRPr="00232C88" w:rsidRDefault="00505188" w:rsidP="00232C88">
            <w:pPr>
              <w:pStyle w:val="InstructionsText"/>
            </w:pPr>
            <w:r w:rsidRPr="00232C88">
              <w:rPr>
                <w:b w:val="0"/>
                <w:bCs w:val="0"/>
              </w:rPr>
              <w:t>This item shall reflect the total SREP leverage ratio requirement (TSLRR) as communicated to the institution by the competent authority.</w:t>
            </w:r>
          </w:p>
          <w:p w14:paraId="35AC4925" w14:textId="264DA7C5" w:rsidR="00505188" w:rsidRPr="00232C88" w:rsidRDefault="00505188" w:rsidP="00A44A20">
            <w:pPr>
              <w:spacing w:before="60" w:after="120"/>
              <w:jc w:val="both"/>
              <w:rPr>
                <w:rFonts w:ascii="Times New Roman" w:hAnsi="Times New Roman" w:cs="Times New Roman"/>
                <w:sz w:val="24"/>
              </w:rPr>
            </w:pPr>
            <w:r w:rsidRPr="00232C88">
              <w:rPr>
                <w:rFonts w:ascii="Times New Roman" w:hAnsi="Times New Roman" w:cs="Times New Roman"/>
                <w:sz w:val="24"/>
              </w:rPr>
              <w:t xml:space="preserve">If no additional own funds requirements </w:t>
            </w:r>
            <w:r w:rsidR="00CD0596" w:rsidRPr="00232C88">
              <w:rPr>
                <w:rFonts w:ascii="Times New Roman" w:hAnsi="Times New Roman" w:cs="Times New Roman"/>
                <w:sz w:val="24"/>
              </w:rPr>
              <w:t xml:space="preserve">to address the risk of excessive leverage </w:t>
            </w:r>
            <w:r w:rsidRPr="00232C88">
              <w:rPr>
                <w:rFonts w:ascii="Times New Roman" w:hAnsi="Times New Roman" w:cs="Times New Roman"/>
                <w:sz w:val="24"/>
              </w:rPr>
              <w:t xml:space="preserve">were </w:t>
            </w:r>
            <w:r w:rsidR="004A2B2B" w:rsidRPr="00232C88">
              <w:rPr>
                <w:rFonts w:ascii="Times New Roman" w:hAnsi="Times New Roman" w:cs="Times New Roman"/>
                <w:sz w:val="24"/>
              </w:rPr>
              <w:t xml:space="preserve">imposed </w:t>
            </w:r>
            <w:r w:rsidRPr="00232C88">
              <w:rPr>
                <w:rFonts w:ascii="Times New Roman" w:hAnsi="Times New Roman" w:cs="Times New Roman"/>
                <w:sz w:val="24"/>
              </w:rPr>
              <w:t xml:space="preserve">by the competent authority, only point (i) </w:t>
            </w:r>
            <w:r w:rsidR="00605635" w:rsidRPr="00232C88">
              <w:rPr>
                <w:rFonts w:ascii="Times New Roman" w:hAnsi="Times New Roman" w:cs="Times New Roman"/>
                <w:sz w:val="24"/>
              </w:rPr>
              <w:t xml:space="preserve">shall </w:t>
            </w:r>
            <w:r w:rsidRPr="00232C88">
              <w:rPr>
                <w:rFonts w:ascii="Times New Roman" w:hAnsi="Times New Roman" w:cs="Times New Roman"/>
                <w:sz w:val="24"/>
              </w:rPr>
              <w:t xml:space="preserve">be </w:t>
            </w:r>
            <w:r w:rsidR="00187C4B" w:rsidRPr="00232C88">
              <w:rPr>
                <w:rFonts w:ascii="Times New Roman" w:hAnsi="Times New Roman" w:cs="Times New Roman"/>
                <w:sz w:val="24"/>
              </w:rPr>
              <w:t>disclosed</w:t>
            </w:r>
            <w:r w:rsidRPr="00232C88">
              <w:rPr>
                <w:rFonts w:ascii="Times New Roman" w:hAnsi="Times New Roman" w:cs="Times New Roman"/>
                <w:sz w:val="24"/>
              </w:rPr>
              <w:t>.</w:t>
            </w:r>
          </w:p>
        </w:tc>
      </w:tr>
      <w:tr w:rsidR="00232C88" w:rsidRPr="00232C88" w14:paraId="3B5E2E48" w14:textId="77777777" w:rsidTr="65F04A31">
        <w:trPr>
          <w:trHeight w:val="557"/>
        </w:trPr>
        <w:tc>
          <w:tcPr>
            <w:tcW w:w="1384" w:type="dxa"/>
          </w:tcPr>
          <w:p w14:paraId="789861B4" w14:textId="0838E1F8" w:rsidR="00505188" w:rsidRPr="00232C88" w:rsidRDefault="00505188" w:rsidP="00597D20">
            <w:pPr>
              <w:pStyle w:val="Applicationdirecte"/>
              <w:spacing w:before="60"/>
              <w:jc w:val="center"/>
            </w:pPr>
            <w:r w:rsidRPr="00232C88">
              <w:lastRenderedPageBreak/>
              <w:t xml:space="preserve">EU </w:t>
            </w:r>
            <w:r w:rsidR="00597D20" w:rsidRPr="00232C88">
              <w:t>14d</w:t>
            </w:r>
          </w:p>
        </w:tc>
        <w:tc>
          <w:tcPr>
            <w:tcW w:w="7655" w:type="dxa"/>
          </w:tcPr>
          <w:p w14:paraId="08E93EB0" w14:textId="1CAE83B8" w:rsidR="00505188" w:rsidRPr="00232C88" w:rsidRDefault="00BB3630" w:rsidP="00232C88">
            <w:pPr>
              <w:pStyle w:val="InstructionsText"/>
            </w:pPr>
            <w:r w:rsidRPr="00232C88">
              <w:t>L</w:t>
            </w:r>
            <w:r w:rsidR="00505188" w:rsidRPr="00232C88">
              <w:t>everage</w:t>
            </w:r>
            <w:r w:rsidRPr="00232C88">
              <w:t xml:space="preserve"> ratio</w:t>
            </w:r>
            <w:r w:rsidR="00505188" w:rsidRPr="00232C88">
              <w:t xml:space="preserve"> buffer</w:t>
            </w:r>
            <w:r w:rsidRPr="00232C88">
              <w:t xml:space="preserve"> requirement (%)</w:t>
            </w:r>
          </w:p>
          <w:p w14:paraId="0A30AE70" w14:textId="573007C4" w:rsidR="00641F64" w:rsidRPr="00232C88" w:rsidRDefault="00641F64" w:rsidP="004A2B2B">
            <w:pPr>
              <w:spacing w:before="60" w:after="120"/>
              <w:jc w:val="both"/>
              <w:rPr>
                <w:rFonts w:ascii="Times New Roman" w:hAnsi="Times New Roman" w:cs="Times New Roman"/>
                <w:sz w:val="24"/>
              </w:rPr>
            </w:pPr>
            <w:r w:rsidRPr="00232C88">
              <w:rPr>
                <w:rFonts w:ascii="Times New Roman" w:hAnsi="Times New Roman" w:cs="Times New Roman"/>
                <w:sz w:val="24"/>
              </w:rPr>
              <w:t xml:space="preserve">Article 92(1a) </w:t>
            </w:r>
            <w:del w:id="462" w:author="Author">
              <w:r w:rsidRPr="00232C88" w:rsidDel="009F2AE6">
                <w:rPr>
                  <w:rFonts w:ascii="Times New Roman" w:hAnsi="Times New Roman" w:cs="Times New Roman"/>
                  <w:sz w:val="24"/>
                </w:rPr>
                <w:delText>CRR</w:delText>
              </w:r>
            </w:del>
            <w:ins w:id="463" w:author="Author">
              <w:r w:rsidR="009F2AE6" w:rsidRPr="00232C88">
                <w:rPr>
                  <w:rFonts w:ascii="Times New Roman" w:hAnsi="Times New Roman" w:cs="Times New Roman"/>
                  <w:sz w:val="24"/>
                </w:rPr>
                <w:t>of Regulation (EU) No 575/2013</w:t>
              </w:r>
              <w:r w:rsidR="00434289" w:rsidRPr="00232C88">
                <w:rPr>
                  <w:rFonts w:ascii="Times New Roman" w:hAnsi="Times New Roman" w:cs="Times New Roman"/>
                  <w:sz w:val="24"/>
                </w:rPr>
                <w:t>.</w:t>
              </w:r>
            </w:ins>
          </w:p>
          <w:p w14:paraId="7716A8FF" w14:textId="0FE25609" w:rsidR="00505188" w:rsidRPr="00232C88" w:rsidRDefault="00505188" w:rsidP="004A2B2B">
            <w:pPr>
              <w:spacing w:before="60" w:after="120"/>
              <w:jc w:val="both"/>
              <w:rPr>
                <w:rFonts w:ascii="Times New Roman" w:hAnsi="Times New Roman" w:cs="Times New Roman"/>
                <w:sz w:val="24"/>
              </w:rPr>
            </w:pPr>
            <w:r w:rsidRPr="00232C88">
              <w:rPr>
                <w:rFonts w:ascii="Times New Roman" w:hAnsi="Times New Roman" w:cs="Times New Roman"/>
                <w:sz w:val="24"/>
              </w:rPr>
              <w:t xml:space="preserve">Applicable leverage </w:t>
            </w:r>
            <w:r w:rsidR="00BB3630" w:rsidRPr="00232C88">
              <w:rPr>
                <w:rFonts w:ascii="Times New Roman" w:hAnsi="Times New Roman" w:cs="Times New Roman"/>
                <w:sz w:val="24"/>
              </w:rPr>
              <w:t xml:space="preserve">ratio </w:t>
            </w:r>
            <w:r w:rsidRPr="00232C88">
              <w:rPr>
                <w:rFonts w:ascii="Times New Roman" w:hAnsi="Times New Roman" w:cs="Times New Roman"/>
                <w:sz w:val="24"/>
              </w:rPr>
              <w:t xml:space="preserve">buffer in accordance with the value disclosed by institutions </w:t>
            </w:r>
            <w:r w:rsidR="004A2B2B" w:rsidRPr="00232C88">
              <w:rPr>
                <w:rFonts w:ascii="Times New Roman" w:hAnsi="Times New Roman" w:cs="Times New Roman"/>
                <w:sz w:val="24"/>
              </w:rPr>
              <w:t xml:space="preserve">in </w:t>
            </w:r>
            <w:r w:rsidR="004077B1" w:rsidRPr="00232C88">
              <w:rPr>
                <w:rFonts w:ascii="Times New Roman" w:hAnsi="Times New Roman" w:cs="Times New Roman"/>
                <w:sz w:val="24"/>
              </w:rPr>
              <w:t>Annex XI</w:t>
            </w:r>
            <w:r w:rsidR="00E2251B" w:rsidRPr="00232C88">
              <w:rPr>
                <w:rFonts w:ascii="Times New Roman" w:hAnsi="Times New Roman" w:cs="Times New Roman"/>
                <w:sz w:val="24"/>
              </w:rPr>
              <w:t xml:space="preserve"> to this Implementing Regulation</w:t>
            </w:r>
            <w:r w:rsidR="00E2251B" w:rsidRPr="00232C88" w:rsidDel="00E2251B">
              <w:rPr>
                <w:rFonts w:ascii="Times New Roman" w:hAnsi="Times New Roman" w:cs="Times New Roman"/>
                <w:sz w:val="24"/>
              </w:rPr>
              <w:t xml:space="preserve"> </w:t>
            </w:r>
            <w:r w:rsidRPr="00232C88">
              <w:rPr>
                <w:rFonts w:ascii="Times New Roman" w:hAnsi="Times New Roman" w:cs="Times New Roman"/>
                <w:sz w:val="24"/>
              </w:rPr>
              <w:t>(row 27 of template EU LR2 - LRCom: Leverage ratio common disclosure)</w:t>
            </w:r>
          </w:p>
        </w:tc>
      </w:tr>
      <w:tr w:rsidR="00232C88" w:rsidRPr="00232C88" w14:paraId="3FACD115" w14:textId="77777777" w:rsidTr="65F04A31">
        <w:trPr>
          <w:trHeight w:val="557"/>
        </w:trPr>
        <w:tc>
          <w:tcPr>
            <w:tcW w:w="1384" w:type="dxa"/>
          </w:tcPr>
          <w:p w14:paraId="27224C83" w14:textId="4B369FBD" w:rsidR="00505188" w:rsidRPr="00232C88" w:rsidRDefault="00505188" w:rsidP="00597D20">
            <w:pPr>
              <w:pStyle w:val="Applicationdirecte"/>
              <w:spacing w:before="60"/>
              <w:jc w:val="center"/>
            </w:pPr>
            <w:r w:rsidRPr="00232C88">
              <w:t xml:space="preserve">EU </w:t>
            </w:r>
            <w:r w:rsidR="00597D20" w:rsidRPr="00232C88">
              <w:t>14e</w:t>
            </w:r>
          </w:p>
        </w:tc>
        <w:tc>
          <w:tcPr>
            <w:tcW w:w="7655" w:type="dxa"/>
          </w:tcPr>
          <w:p w14:paraId="69DDF496" w14:textId="1D586C01" w:rsidR="00505188" w:rsidRPr="00232C88" w:rsidRDefault="00505188" w:rsidP="001C2D18">
            <w:pPr>
              <w:spacing w:before="60" w:after="120"/>
              <w:jc w:val="both"/>
              <w:rPr>
                <w:rFonts w:ascii="Times New Roman" w:hAnsi="Times New Roman" w:cs="Times New Roman"/>
                <w:b/>
                <w:sz w:val="24"/>
              </w:rPr>
            </w:pPr>
            <w:r w:rsidRPr="00232C88">
              <w:rPr>
                <w:rFonts w:ascii="Times New Roman" w:hAnsi="Times New Roman" w:cs="Times New Roman"/>
                <w:b/>
                <w:sz w:val="24"/>
              </w:rPr>
              <w:t>Overall leverage ratio requirement (%)</w:t>
            </w:r>
          </w:p>
          <w:p w14:paraId="02FD04C6" w14:textId="7E32495C" w:rsidR="00505188" w:rsidRPr="00232C88" w:rsidRDefault="00505188" w:rsidP="00597D20">
            <w:pPr>
              <w:spacing w:before="60" w:after="120"/>
              <w:jc w:val="both"/>
              <w:rPr>
                <w:rFonts w:ascii="Times New Roman" w:hAnsi="Times New Roman" w:cs="Times New Roman"/>
                <w:sz w:val="24"/>
              </w:rPr>
            </w:pPr>
            <w:r w:rsidRPr="00232C88">
              <w:rPr>
                <w:rFonts w:ascii="Times New Roman" w:hAnsi="Times New Roman" w:cs="Times New Roman"/>
                <w:sz w:val="24"/>
              </w:rPr>
              <w:t xml:space="preserve">Sum of rows EU </w:t>
            </w:r>
            <w:r w:rsidR="00597D20" w:rsidRPr="00232C88">
              <w:rPr>
                <w:rFonts w:ascii="Times New Roman" w:hAnsi="Times New Roman" w:cs="Times New Roman"/>
                <w:sz w:val="24"/>
              </w:rPr>
              <w:t xml:space="preserve">14c </w:t>
            </w:r>
            <w:r w:rsidRPr="00232C88">
              <w:rPr>
                <w:rFonts w:ascii="Times New Roman" w:hAnsi="Times New Roman" w:cs="Times New Roman"/>
                <w:sz w:val="24"/>
              </w:rPr>
              <w:t xml:space="preserve">and EU </w:t>
            </w:r>
            <w:r w:rsidR="00597D20" w:rsidRPr="00232C88">
              <w:rPr>
                <w:rFonts w:ascii="Times New Roman" w:hAnsi="Times New Roman" w:cs="Times New Roman"/>
                <w:sz w:val="24"/>
              </w:rPr>
              <w:t>14d</w:t>
            </w:r>
            <w:ins w:id="464" w:author="Author">
              <w:r w:rsidR="00434289" w:rsidRPr="00232C88">
                <w:rPr>
                  <w:rFonts w:ascii="Times New Roman" w:hAnsi="Times New Roman" w:cs="Times New Roman"/>
                  <w:sz w:val="24"/>
                </w:rPr>
                <w:t>.</w:t>
              </w:r>
            </w:ins>
          </w:p>
        </w:tc>
      </w:tr>
      <w:tr w:rsidR="00232C88" w:rsidRPr="00232C88" w14:paraId="7772A699" w14:textId="77777777" w:rsidTr="65F04A31">
        <w:trPr>
          <w:trHeight w:val="557"/>
        </w:trPr>
        <w:tc>
          <w:tcPr>
            <w:tcW w:w="1384" w:type="dxa"/>
          </w:tcPr>
          <w:p w14:paraId="63DDF276" w14:textId="77777777" w:rsidR="00BB2F0A" w:rsidRPr="00232C88" w:rsidRDefault="00BB2F0A" w:rsidP="00BB2F0A">
            <w:pPr>
              <w:pStyle w:val="Applicationdirecte"/>
              <w:spacing w:before="60"/>
              <w:jc w:val="center"/>
            </w:pPr>
            <w:r w:rsidRPr="00232C88">
              <w:t>15</w:t>
            </w:r>
          </w:p>
        </w:tc>
        <w:tc>
          <w:tcPr>
            <w:tcW w:w="7655" w:type="dxa"/>
          </w:tcPr>
          <w:p w14:paraId="54AB95EC" w14:textId="77777777" w:rsidR="00BB2F0A" w:rsidRPr="00232C88" w:rsidRDefault="00BB2F0A" w:rsidP="00BB2F0A">
            <w:pPr>
              <w:spacing w:before="60" w:after="120"/>
              <w:jc w:val="both"/>
              <w:rPr>
                <w:rFonts w:ascii="Times New Roman" w:hAnsi="Times New Roman" w:cs="Times New Roman"/>
                <w:b/>
                <w:sz w:val="24"/>
              </w:rPr>
            </w:pPr>
            <w:bookmarkStart w:id="465" w:name="OLE_LINK1"/>
            <w:r w:rsidRPr="00232C88">
              <w:rPr>
                <w:rFonts w:ascii="Times New Roman" w:hAnsi="Times New Roman" w:cs="Times New Roman"/>
                <w:b/>
                <w:sz w:val="24"/>
              </w:rPr>
              <w:t>Total high-quality liquid assets (HQLA) (Weighted value - average)</w:t>
            </w:r>
          </w:p>
          <w:bookmarkEnd w:id="465"/>
          <w:p w14:paraId="55A35EA4" w14:textId="793083C0" w:rsidR="00910181" w:rsidRPr="00232C88" w:rsidRDefault="00910181" w:rsidP="002635C4">
            <w:pPr>
              <w:spacing w:before="60" w:after="120"/>
              <w:jc w:val="both"/>
              <w:rPr>
                <w:rFonts w:ascii="Times New Roman" w:hAnsi="Times New Roman" w:cs="Times New Roman"/>
                <w:sz w:val="24"/>
              </w:rPr>
            </w:pPr>
            <w:r w:rsidRPr="00232C88">
              <w:rPr>
                <w:rFonts w:ascii="Times New Roman" w:hAnsi="Times New Roman" w:cs="Times New Roman"/>
                <w:sz w:val="24"/>
              </w:rPr>
              <w:t xml:space="preserve">Institutions shall disclose as the weighted value the </w:t>
            </w:r>
            <w:r w:rsidR="009947D6" w:rsidRPr="00232C88">
              <w:rPr>
                <w:rFonts w:ascii="Times New Roman" w:hAnsi="Times New Roman" w:cs="Times New Roman"/>
                <w:sz w:val="24"/>
              </w:rPr>
              <w:t>v</w:t>
            </w:r>
            <w:r w:rsidRPr="00232C88">
              <w:rPr>
                <w:rFonts w:ascii="Times New Roman" w:hAnsi="Times New Roman" w:cs="Times New Roman"/>
                <w:sz w:val="24"/>
              </w:rPr>
              <w:t xml:space="preserve">alue </w:t>
            </w:r>
            <w:r w:rsidR="000A3A4A" w:rsidRPr="00232C88">
              <w:rPr>
                <w:rFonts w:ascii="Times New Roman" w:hAnsi="Times New Roman" w:cs="Times New Roman"/>
                <w:sz w:val="24"/>
              </w:rPr>
              <w:t xml:space="preserve">of the liquid assets </w:t>
            </w:r>
            <w:r w:rsidR="009D10AD" w:rsidRPr="00232C88">
              <w:rPr>
                <w:rFonts w:ascii="Times New Roman" w:hAnsi="Times New Roman" w:cs="Times New Roman"/>
                <w:sz w:val="24"/>
              </w:rPr>
              <w:t>in accordance with</w:t>
            </w:r>
            <w:r w:rsidRPr="00232C88">
              <w:rPr>
                <w:rFonts w:ascii="Times New Roman" w:hAnsi="Times New Roman" w:cs="Times New Roman"/>
                <w:sz w:val="24"/>
              </w:rPr>
              <w:t xml:space="preserve"> Article 9 of Commission Delegated Regulation (EU) 2015/61</w:t>
            </w:r>
            <w:r w:rsidR="00704085" w:rsidRPr="00232C88">
              <w:rPr>
                <w:rStyle w:val="FootnoteReference"/>
                <w:rFonts w:ascii="Times New Roman" w:hAnsi="Times New Roman" w:cs="Times New Roman"/>
              </w:rPr>
              <w:footnoteReference w:id="4"/>
            </w:r>
            <w:r w:rsidRPr="00232C88">
              <w:rPr>
                <w:rFonts w:ascii="Times New Roman" w:hAnsi="Times New Roman" w:cs="Times New Roman"/>
                <w:sz w:val="24"/>
              </w:rPr>
              <w:t xml:space="preserve"> before applying the adjustment mechanism </w:t>
            </w:r>
            <w:r w:rsidR="002635C4" w:rsidRPr="00232C88">
              <w:rPr>
                <w:rFonts w:ascii="Times New Roman" w:hAnsi="Times New Roman" w:cs="Times New Roman"/>
                <w:sz w:val="24"/>
              </w:rPr>
              <w:t xml:space="preserve">set out </w:t>
            </w:r>
            <w:r w:rsidRPr="00232C88">
              <w:rPr>
                <w:rFonts w:ascii="Times New Roman" w:hAnsi="Times New Roman" w:cs="Times New Roman"/>
                <w:sz w:val="24"/>
              </w:rPr>
              <w:t>in</w:t>
            </w:r>
            <w:r w:rsidR="00F515D4" w:rsidRPr="00232C88">
              <w:rPr>
                <w:rFonts w:ascii="Times New Roman" w:hAnsi="Times New Roman" w:cs="Times New Roman"/>
                <w:sz w:val="24"/>
              </w:rPr>
              <w:t xml:space="preserve"> </w:t>
            </w:r>
            <w:r w:rsidRPr="00232C88">
              <w:rPr>
                <w:rFonts w:ascii="Times New Roman" w:hAnsi="Times New Roman" w:cs="Times New Roman"/>
                <w:sz w:val="24"/>
              </w:rPr>
              <w:t>Article 17</w:t>
            </w:r>
            <w:r w:rsidR="00F515D4" w:rsidRPr="00232C88">
              <w:rPr>
                <w:rFonts w:ascii="Times New Roman" w:hAnsi="Times New Roman" w:cs="Times New Roman"/>
                <w:sz w:val="24"/>
              </w:rPr>
              <w:t>(2)</w:t>
            </w:r>
            <w:r w:rsidRPr="00232C88">
              <w:rPr>
                <w:rFonts w:ascii="Times New Roman" w:hAnsi="Times New Roman" w:cs="Times New Roman"/>
                <w:sz w:val="24"/>
              </w:rPr>
              <w:t xml:space="preserve"> of</w:t>
            </w:r>
            <w:r w:rsidR="00F515D4" w:rsidRPr="00232C88">
              <w:rPr>
                <w:rFonts w:ascii="Times New Roman" w:hAnsi="Times New Roman" w:cs="Times New Roman"/>
                <w:sz w:val="24"/>
              </w:rPr>
              <w:t xml:space="preserve"> Delegated Regulation</w:t>
            </w:r>
            <w:r w:rsidR="00E2251B" w:rsidRPr="00232C88">
              <w:rPr>
                <w:rFonts w:ascii="Times New Roman" w:hAnsi="Times New Roman" w:cs="Times New Roman"/>
                <w:sz w:val="24"/>
              </w:rPr>
              <w:t xml:space="preserve"> (EU) 2015/61</w:t>
            </w:r>
            <w:r w:rsidRPr="00232C88">
              <w:rPr>
                <w:rFonts w:ascii="Times New Roman" w:hAnsi="Times New Roman" w:cs="Times New Roman"/>
                <w:sz w:val="24"/>
              </w:rPr>
              <w:t>.</w:t>
            </w:r>
          </w:p>
        </w:tc>
      </w:tr>
      <w:tr w:rsidR="00232C88" w:rsidRPr="00232C88" w14:paraId="6672E84C" w14:textId="77777777" w:rsidTr="65F04A31">
        <w:trPr>
          <w:trHeight w:val="557"/>
        </w:trPr>
        <w:tc>
          <w:tcPr>
            <w:tcW w:w="1384" w:type="dxa"/>
          </w:tcPr>
          <w:p w14:paraId="046E2071" w14:textId="77777777" w:rsidR="009008FD" w:rsidRPr="00232C88" w:rsidRDefault="009008FD" w:rsidP="009008FD">
            <w:pPr>
              <w:pStyle w:val="Applicationdirecte"/>
              <w:spacing w:before="60"/>
              <w:jc w:val="center"/>
            </w:pPr>
            <w:r w:rsidRPr="00232C88">
              <w:t>EU 16a</w:t>
            </w:r>
          </w:p>
        </w:tc>
        <w:tc>
          <w:tcPr>
            <w:tcW w:w="7655" w:type="dxa"/>
          </w:tcPr>
          <w:p w14:paraId="0FDF2F0C" w14:textId="77777777" w:rsidR="00F829DE" w:rsidRPr="00232C88" w:rsidRDefault="00F829DE" w:rsidP="009008FD">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Cash outflows - Total weighted value </w:t>
            </w:r>
          </w:p>
          <w:p w14:paraId="001CA858" w14:textId="412A239E" w:rsidR="009008FD" w:rsidRPr="00232C88" w:rsidRDefault="009008FD" w:rsidP="009008FD">
            <w:pPr>
              <w:spacing w:before="60" w:after="120"/>
              <w:jc w:val="both"/>
              <w:rPr>
                <w:rFonts w:ascii="Times New Roman" w:hAnsi="Times New Roman" w:cs="Times New Roman"/>
                <w:sz w:val="24"/>
              </w:rPr>
            </w:pPr>
            <w:r w:rsidRPr="00232C88">
              <w:rPr>
                <w:rFonts w:ascii="Times New Roman" w:hAnsi="Times New Roman" w:cs="Times New Roman"/>
                <w:sz w:val="24"/>
              </w:rPr>
              <w:t xml:space="preserve">Institutions shall disclose the sum of the weighted value of their cash outflows, as disclosed in </w:t>
            </w:r>
            <w:r w:rsidR="002635C4" w:rsidRPr="00232C88">
              <w:rPr>
                <w:rFonts w:ascii="Times New Roman" w:hAnsi="Times New Roman" w:cs="Times New Roman"/>
                <w:sz w:val="24"/>
              </w:rPr>
              <w:t>Annex XIII (</w:t>
            </w:r>
            <w:r w:rsidRPr="00232C88">
              <w:rPr>
                <w:rFonts w:ascii="Times New Roman" w:hAnsi="Times New Roman" w:cs="Times New Roman"/>
                <w:sz w:val="24"/>
              </w:rPr>
              <w:t>row 16 of Template EU LIQ1 - Quantitative information of LCR</w:t>
            </w:r>
            <w:r w:rsidR="002635C4" w:rsidRPr="00232C88">
              <w:rPr>
                <w:rFonts w:ascii="Times New Roman" w:hAnsi="Times New Roman" w:cs="Times New Roman"/>
                <w:sz w:val="24"/>
              </w:rPr>
              <w:t>)</w:t>
            </w:r>
            <w:r w:rsidRPr="00232C88">
              <w:rPr>
                <w:rFonts w:ascii="Times New Roman" w:hAnsi="Times New Roman" w:cs="Times New Roman"/>
                <w:sz w:val="24"/>
              </w:rPr>
              <w:t>.</w:t>
            </w:r>
          </w:p>
        </w:tc>
      </w:tr>
      <w:tr w:rsidR="00232C88" w:rsidRPr="00232C88" w14:paraId="768D7A46" w14:textId="77777777" w:rsidTr="65F04A31">
        <w:trPr>
          <w:trHeight w:val="557"/>
        </w:trPr>
        <w:tc>
          <w:tcPr>
            <w:tcW w:w="1384" w:type="dxa"/>
          </w:tcPr>
          <w:p w14:paraId="61468B84" w14:textId="77777777" w:rsidR="009008FD" w:rsidRPr="00232C88" w:rsidRDefault="009008FD" w:rsidP="009008FD">
            <w:pPr>
              <w:pStyle w:val="Applicationdirecte"/>
              <w:spacing w:before="60"/>
              <w:jc w:val="center"/>
            </w:pPr>
            <w:r w:rsidRPr="00232C88">
              <w:t>EU 16b</w:t>
            </w:r>
          </w:p>
        </w:tc>
        <w:tc>
          <w:tcPr>
            <w:tcW w:w="7655" w:type="dxa"/>
          </w:tcPr>
          <w:p w14:paraId="6A63425C" w14:textId="77777777" w:rsidR="00F829DE" w:rsidRPr="00232C88" w:rsidRDefault="00F829DE" w:rsidP="009008FD">
            <w:pPr>
              <w:spacing w:before="60" w:after="120"/>
              <w:jc w:val="both"/>
              <w:rPr>
                <w:rFonts w:ascii="Times New Roman" w:hAnsi="Times New Roman" w:cs="Times New Roman"/>
                <w:b/>
                <w:sz w:val="24"/>
              </w:rPr>
            </w:pPr>
            <w:r w:rsidRPr="00232C88">
              <w:rPr>
                <w:rFonts w:ascii="Times New Roman" w:hAnsi="Times New Roman" w:cs="Times New Roman"/>
                <w:b/>
                <w:sz w:val="24"/>
              </w:rPr>
              <w:t xml:space="preserve">Cash inflows - Total weighted value </w:t>
            </w:r>
          </w:p>
          <w:p w14:paraId="7CF5A37A" w14:textId="29FD5A91" w:rsidR="009008FD" w:rsidRPr="00232C88" w:rsidRDefault="009008FD" w:rsidP="009008FD">
            <w:pPr>
              <w:spacing w:before="60" w:after="120"/>
              <w:jc w:val="both"/>
              <w:rPr>
                <w:rFonts w:ascii="Times New Roman" w:hAnsi="Times New Roman" w:cs="Times New Roman"/>
                <w:sz w:val="24"/>
              </w:rPr>
            </w:pPr>
            <w:r w:rsidRPr="00232C88">
              <w:rPr>
                <w:rFonts w:ascii="Times New Roman" w:hAnsi="Times New Roman" w:cs="Times New Roman"/>
                <w:sz w:val="24"/>
              </w:rPr>
              <w:t xml:space="preserve">Institutions shall disclose the sum of the weighted value of their cash inflows, as disclosed in </w:t>
            </w:r>
            <w:r w:rsidR="002635C4" w:rsidRPr="00232C88">
              <w:rPr>
                <w:rFonts w:ascii="Times New Roman" w:hAnsi="Times New Roman" w:cs="Times New Roman"/>
                <w:sz w:val="24"/>
              </w:rPr>
              <w:t>Annex XIII (</w:t>
            </w:r>
            <w:r w:rsidRPr="00232C88">
              <w:rPr>
                <w:rFonts w:ascii="Times New Roman" w:hAnsi="Times New Roman" w:cs="Times New Roman"/>
                <w:sz w:val="24"/>
              </w:rPr>
              <w:t>row 20 of Template EU LIQ1 - Quantitative information of LCR.</w:t>
            </w:r>
          </w:p>
        </w:tc>
      </w:tr>
      <w:tr w:rsidR="00232C88" w:rsidRPr="00232C88" w14:paraId="3D802B5C" w14:textId="77777777" w:rsidTr="65F04A31">
        <w:trPr>
          <w:trHeight w:val="557"/>
        </w:trPr>
        <w:tc>
          <w:tcPr>
            <w:tcW w:w="1384" w:type="dxa"/>
          </w:tcPr>
          <w:p w14:paraId="2C98D27B" w14:textId="77777777" w:rsidR="00BB2F0A" w:rsidRPr="00232C88" w:rsidRDefault="00BB2F0A" w:rsidP="00BB2F0A">
            <w:pPr>
              <w:pStyle w:val="Applicationdirecte"/>
              <w:spacing w:before="60"/>
              <w:jc w:val="center"/>
            </w:pPr>
            <w:r w:rsidRPr="00232C88">
              <w:t>16</w:t>
            </w:r>
          </w:p>
        </w:tc>
        <w:tc>
          <w:tcPr>
            <w:tcW w:w="7655" w:type="dxa"/>
          </w:tcPr>
          <w:p w14:paraId="7DCF86AE" w14:textId="77777777" w:rsidR="00BB2F0A"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Total net cash outflows (</w:t>
            </w:r>
            <w:r w:rsidR="00910181" w:rsidRPr="00232C88">
              <w:rPr>
                <w:rFonts w:ascii="Times New Roman" w:hAnsi="Times New Roman" w:cs="Times New Roman"/>
                <w:b/>
                <w:sz w:val="24"/>
              </w:rPr>
              <w:t>Adjusted value</w:t>
            </w:r>
            <w:r w:rsidRPr="00232C88">
              <w:rPr>
                <w:rFonts w:ascii="Times New Roman" w:hAnsi="Times New Roman" w:cs="Times New Roman"/>
                <w:b/>
                <w:sz w:val="24"/>
              </w:rPr>
              <w:t>)</w:t>
            </w:r>
          </w:p>
          <w:p w14:paraId="1D6EC4CA"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sidRPr="00232C88">
              <w:rPr>
                <w:rFonts w:ascii="Times New Roman" w:hAnsi="Times New Roman" w:cs="Times New Roman"/>
                <w:sz w:val="24"/>
              </w:rPr>
              <w:t>Institutions shall disclose as the adjusted value the net liquidity outflow which equals total outflows less the reduction for fully exempt inflows less the reduction for inflows subject to the 90% cap less the reduction for i</w:t>
            </w:r>
            <w:r w:rsidR="00DA590B" w:rsidRPr="00232C88">
              <w:rPr>
                <w:rFonts w:ascii="Times New Roman" w:hAnsi="Times New Roman" w:cs="Times New Roman"/>
                <w:sz w:val="24"/>
              </w:rPr>
              <w:t xml:space="preserve">nflows subject to the 75% cap. </w:t>
            </w:r>
          </w:p>
        </w:tc>
      </w:tr>
      <w:tr w:rsidR="00232C88" w:rsidRPr="00232C88" w14:paraId="55C376D8" w14:textId="77777777" w:rsidTr="65F04A31">
        <w:trPr>
          <w:trHeight w:val="557"/>
        </w:trPr>
        <w:tc>
          <w:tcPr>
            <w:tcW w:w="1384" w:type="dxa"/>
          </w:tcPr>
          <w:p w14:paraId="790C482D" w14:textId="77777777" w:rsidR="00BB2F0A" w:rsidRPr="00232C88" w:rsidRDefault="00BB2F0A" w:rsidP="00BB2F0A">
            <w:pPr>
              <w:pStyle w:val="Applicationdirecte"/>
              <w:spacing w:before="60"/>
              <w:jc w:val="center"/>
            </w:pPr>
            <w:r w:rsidRPr="00232C88">
              <w:t>17</w:t>
            </w:r>
          </w:p>
        </w:tc>
        <w:tc>
          <w:tcPr>
            <w:tcW w:w="7655" w:type="dxa"/>
          </w:tcPr>
          <w:p w14:paraId="6739EBCB" w14:textId="77777777" w:rsidR="00BB2F0A" w:rsidRPr="00232C88" w:rsidRDefault="00BB2F0A"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Liquidity coverage ratio (%)</w:t>
            </w:r>
          </w:p>
          <w:p w14:paraId="3417B7EB" w14:textId="0D3A5BE3" w:rsidR="00910181" w:rsidRPr="00232C88" w:rsidRDefault="00910181" w:rsidP="00910181">
            <w:pPr>
              <w:autoSpaceDE w:val="0"/>
              <w:autoSpaceDN w:val="0"/>
              <w:adjustRightInd w:val="0"/>
              <w:jc w:val="both"/>
              <w:rPr>
                <w:rFonts w:ascii="Times New Roman" w:hAnsi="Times New Roman" w:cs="Times New Roman"/>
                <w:sz w:val="24"/>
              </w:rPr>
            </w:pPr>
            <w:r w:rsidRPr="00232C88">
              <w:rPr>
                <w:rFonts w:ascii="Times New Roman" w:hAnsi="Times New Roman" w:cs="Times New Roman"/>
                <w:sz w:val="24"/>
              </w:rPr>
              <w:t xml:space="preserve">Institutions shall disclose as the adjusted value the percentage of the item 'Liquidity coverage ratio (%)' as defined in Article 4(1) </w:t>
            </w:r>
            <w:r w:rsidR="00F515D4" w:rsidRPr="00232C88">
              <w:rPr>
                <w:rFonts w:ascii="Times New Roman" w:hAnsi="Times New Roman" w:cs="Times New Roman"/>
                <w:sz w:val="24"/>
              </w:rPr>
              <w:t xml:space="preserve">of </w:t>
            </w:r>
            <w:r w:rsidRPr="00232C88">
              <w:rPr>
                <w:rFonts w:ascii="Times New Roman" w:hAnsi="Times New Roman" w:cs="Times New Roman"/>
                <w:sz w:val="24"/>
              </w:rPr>
              <w:t>Delegated Regulation (EU) 2015/61</w:t>
            </w:r>
            <w:ins w:id="466" w:author="Author">
              <w:del w:id="467" w:author="Author">
                <w:r w:rsidR="00262FE8" w:rsidRPr="00232C88" w:rsidDel="009927CC">
                  <w:rPr>
                    <w:rFonts w:ascii="Times New Roman" w:hAnsi="Times New Roman" w:cs="Times New Roman"/>
                    <w:sz w:val="24"/>
                  </w:rPr>
                  <w:delText xml:space="preserve"> </w:delText>
                </w:r>
              </w:del>
            </w:ins>
            <w:r w:rsidRPr="00232C88">
              <w:rPr>
                <w:rFonts w:ascii="Times New Roman" w:hAnsi="Times New Roman" w:cs="Times New Roman"/>
                <w:sz w:val="24"/>
              </w:rPr>
              <w:t>.</w:t>
            </w:r>
          </w:p>
          <w:p w14:paraId="0CF77ECD" w14:textId="77777777" w:rsidR="00910181" w:rsidRPr="00232C88" w:rsidRDefault="00910181" w:rsidP="00910181">
            <w:pPr>
              <w:autoSpaceDE w:val="0"/>
              <w:autoSpaceDN w:val="0"/>
              <w:adjustRightInd w:val="0"/>
              <w:jc w:val="both"/>
              <w:rPr>
                <w:rFonts w:ascii="Times New Roman" w:hAnsi="Times New Roman" w:cs="Times New Roman"/>
                <w:sz w:val="24"/>
              </w:rPr>
            </w:pPr>
          </w:p>
          <w:p w14:paraId="0DC83C71" w14:textId="77777777" w:rsidR="00910181" w:rsidRPr="00232C88" w:rsidRDefault="00910181" w:rsidP="00DA590B">
            <w:pPr>
              <w:autoSpaceDE w:val="0"/>
              <w:autoSpaceDN w:val="0"/>
              <w:adjustRightInd w:val="0"/>
              <w:spacing w:after="120"/>
              <w:jc w:val="both"/>
              <w:rPr>
                <w:rFonts w:ascii="Times New Roman" w:hAnsi="Times New Roman" w:cs="Times New Roman"/>
                <w:sz w:val="24"/>
              </w:rPr>
            </w:pPr>
            <w:r w:rsidRPr="00232C88">
              <w:rPr>
                <w:rFonts w:ascii="Times New Roman" w:hAnsi="Times New Roman" w:cs="Times New Roman"/>
                <w:sz w:val="24"/>
              </w:rPr>
              <w:t>The liquidity coverage ratio shall be equal to the ratio of a credit institution's liquidity buffer to its net liquidity outflows over a 30 calendar day</w:t>
            </w:r>
            <w:r w:rsidR="000A3A4A" w:rsidRPr="00232C88">
              <w:rPr>
                <w:rFonts w:ascii="Times New Roman" w:hAnsi="Times New Roman" w:cs="Times New Roman"/>
                <w:sz w:val="24"/>
              </w:rPr>
              <w:t>s</w:t>
            </w:r>
            <w:r w:rsidRPr="00232C88">
              <w:rPr>
                <w:rFonts w:ascii="Times New Roman" w:hAnsi="Times New Roman" w:cs="Times New Roman"/>
                <w:sz w:val="24"/>
              </w:rPr>
              <w:t xml:space="preserve"> stress period and shall</w:t>
            </w:r>
            <w:r w:rsidR="00DA590B" w:rsidRPr="00232C88">
              <w:rPr>
                <w:rFonts w:ascii="Times New Roman" w:hAnsi="Times New Roman" w:cs="Times New Roman"/>
                <w:sz w:val="24"/>
              </w:rPr>
              <w:t xml:space="preserve"> be expressed as a percentage. </w:t>
            </w:r>
          </w:p>
        </w:tc>
      </w:tr>
      <w:tr w:rsidR="00232C88" w:rsidRPr="00232C88" w14:paraId="62773DDF" w14:textId="77777777" w:rsidTr="65F04A31">
        <w:trPr>
          <w:trHeight w:val="557"/>
        </w:trPr>
        <w:tc>
          <w:tcPr>
            <w:tcW w:w="1384" w:type="dxa"/>
          </w:tcPr>
          <w:p w14:paraId="46B3145C" w14:textId="77777777" w:rsidR="00BB2F0A" w:rsidRPr="00232C88" w:rsidRDefault="00BB2F0A" w:rsidP="00BB2F0A">
            <w:pPr>
              <w:pStyle w:val="Applicationdirecte"/>
              <w:spacing w:before="60"/>
              <w:jc w:val="center"/>
            </w:pPr>
            <w:r w:rsidRPr="00232C88">
              <w:t>18</w:t>
            </w:r>
          </w:p>
        </w:tc>
        <w:tc>
          <w:tcPr>
            <w:tcW w:w="7655" w:type="dxa"/>
          </w:tcPr>
          <w:p w14:paraId="5F20E9BB" w14:textId="77777777" w:rsidR="00BB2F0A" w:rsidRPr="00232C88" w:rsidRDefault="009501D6"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Total available stable funding</w:t>
            </w:r>
          </w:p>
          <w:p w14:paraId="0CB3A2BF" w14:textId="69B2AA4E" w:rsidR="009501D6" w:rsidRPr="00232C88" w:rsidRDefault="009501D6" w:rsidP="00AF5BC7">
            <w:pPr>
              <w:autoSpaceDE w:val="0"/>
              <w:autoSpaceDN w:val="0"/>
              <w:adjustRightInd w:val="0"/>
              <w:spacing w:after="120"/>
              <w:jc w:val="both"/>
              <w:rPr>
                <w:rFonts w:ascii="Times New Roman" w:hAnsi="Times New Roman" w:cs="Times New Roman"/>
                <w:sz w:val="24"/>
              </w:rPr>
            </w:pPr>
            <w:r w:rsidRPr="00232C88">
              <w:rPr>
                <w:rFonts w:ascii="Times New Roman" w:hAnsi="Times New Roman" w:cs="Times New Roman"/>
                <w:sz w:val="24"/>
              </w:rPr>
              <w:t xml:space="preserve">Institutions shall disclose the amount of available stable funding calculated in accordance with </w:t>
            </w:r>
            <w:r w:rsidR="00F515D4" w:rsidRPr="00232C88">
              <w:rPr>
                <w:rFonts w:ascii="Times New Roman" w:hAnsi="Times New Roman" w:cs="Times New Roman"/>
                <w:sz w:val="24"/>
              </w:rPr>
              <w:t xml:space="preserve">Chapter 3 of Title IV of </w:t>
            </w:r>
            <w:r w:rsidRPr="00232C88">
              <w:rPr>
                <w:rFonts w:ascii="Times New Roman" w:hAnsi="Times New Roman" w:cs="Times New Roman"/>
                <w:sz w:val="24"/>
              </w:rPr>
              <w:t>Part Six</w:t>
            </w:r>
            <w:r w:rsidR="00F515D4" w:rsidRPr="00232C88">
              <w:rPr>
                <w:rFonts w:ascii="Times New Roman" w:hAnsi="Times New Roman" w:cs="Times New Roman"/>
                <w:sz w:val="24"/>
              </w:rPr>
              <w:t xml:space="preserve"> </w:t>
            </w:r>
            <w:del w:id="468" w:author="Author">
              <w:r w:rsidR="0097538A" w:rsidRPr="00232C88">
                <w:rPr>
                  <w:rFonts w:ascii="Times New Roman" w:hAnsi="Times New Roman" w:cs="Times New Roman"/>
                  <w:sz w:val="24"/>
                </w:rPr>
                <w:delText>CRR</w:delText>
              </w:r>
            </w:del>
            <w:ins w:id="469" w:author="Author">
              <w:r w:rsidR="6E93BF14" w:rsidRPr="00232C88">
                <w:rPr>
                  <w:rFonts w:ascii="Times New Roman" w:hAnsi="Times New Roman" w:cs="Times New Roman"/>
                  <w:sz w:val="24"/>
                </w:rPr>
                <w:t xml:space="preserve"> Regulation (EU) </w:t>
              </w:r>
              <w:r w:rsidR="6E93BF14" w:rsidRPr="00232C88">
                <w:rPr>
                  <w:rFonts w:ascii="Times New Roman" w:hAnsi="Times New Roman" w:cs="Times New Roman"/>
                  <w:sz w:val="24"/>
                </w:rPr>
                <w:lastRenderedPageBreak/>
                <w:t>No 575/2013</w:t>
              </w:r>
            </w:ins>
            <w:r w:rsidR="00F829DE" w:rsidRPr="00232C88">
              <w:rPr>
                <w:rFonts w:ascii="Times New Roman" w:hAnsi="Times New Roman" w:cs="Times New Roman"/>
                <w:sz w:val="24"/>
              </w:rPr>
              <w:t xml:space="preserve">, as disclosed in </w:t>
            </w:r>
            <w:r w:rsidR="00416DAD" w:rsidRPr="00232C88">
              <w:rPr>
                <w:rFonts w:ascii="Times New Roman" w:hAnsi="Times New Roman" w:cs="Times New Roman"/>
                <w:sz w:val="24"/>
              </w:rPr>
              <w:t>Annex XIII (</w:t>
            </w:r>
            <w:r w:rsidR="00F829DE" w:rsidRPr="00232C88">
              <w:rPr>
                <w:rFonts w:ascii="Times New Roman" w:hAnsi="Times New Roman" w:cs="Times New Roman"/>
                <w:sz w:val="24"/>
              </w:rPr>
              <w:t>row 14 of Template EU LIQ2 – Net Stable Funding Ratio</w:t>
            </w:r>
            <w:r w:rsidR="00416DAD" w:rsidRPr="00232C88">
              <w:rPr>
                <w:rFonts w:ascii="Times New Roman" w:hAnsi="Times New Roman" w:cs="Times New Roman"/>
                <w:sz w:val="24"/>
              </w:rPr>
              <w:t>)</w:t>
            </w:r>
            <w:r w:rsidRPr="00232C88">
              <w:rPr>
                <w:rFonts w:ascii="Times New Roman" w:hAnsi="Times New Roman" w:cs="Times New Roman"/>
                <w:sz w:val="24"/>
              </w:rPr>
              <w:t>.</w:t>
            </w:r>
          </w:p>
        </w:tc>
      </w:tr>
      <w:tr w:rsidR="00232C88" w:rsidRPr="00232C88" w14:paraId="196BD2E3" w14:textId="77777777" w:rsidTr="65F04A31">
        <w:trPr>
          <w:trHeight w:val="557"/>
        </w:trPr>
        <w:tc>
          <w:tcPr>
            <w:tcW w:w="1384" w:type="dxa"/>
          </w:tcPr>
          <w:p w14:paraId="138D6E9A" w14:textId="77777777" w:rsidR="00BB2F0A" w:rsidRPr="00232C88" w:rsidRDefault="00BB2F0A" w:rsidP="00BB2F0A">
            <w:pPr>
              <w:pStyle w:val="Applicationdirecte"/>
              <w:spacing w:before="60"/>
              <w:jc w:val="center"/>
            </w:pPr>
            <w:r w:rsidRPr="00232C88">
              <w:lastRenderedPageBreak/>
              <w:t>19</w:t>
            </w:r>
          </w:p>
        </w:tc>
        <w:tc>
          <w:tcPr>
            <w:tcW w:w="7655" w:type="dxa"/>
          </w:tcPr>
          <w:p w14:paraId="33D8D493" w14:textId="77777777" w:rsidR="00EA38FE" w:rsidRPr="00232C88" w:rsidRDefault="009501D6" w:rsidP="00EA38FE">
            <w:pPr>
              <w:spacing w:before="60" w:after="120"/>
              <w:jc w:val="both"/>
              <w:rPr>
                <w:rFonts w:ascii="Times New Roman" w:hAnsi="Times New Roman" w:cs="Times New Roman"/>
                <w:b/>
                <w:sz w:val="24"/>
              </w:rPr>
            </w:pPr>
            <w:r w:rsidRPr="00232C88">
              <w:rPr>
                <w:rFonts w:ascii="Times New Roman" w:hAnsi="Times New Roman" w:cs="Times New Roman"/>
                <w:b/>
                <w:sz w:val="24"/>
              </w:rPr>
              <w:t>Total required stable funding</w:t>
            </w:r>
          </w:p>
          <w:p w14:paraId="205FE1F2" w14:textId="21BD5B44" w:rsidR="009501D6" w:rsidRPr="00232C88" w:rsidRDefault="1BE56CD4" w:rsidP="4D769726">
            <w:pPr>
              <w:spacing w:before="60" w:after="120"/>
              <w:jc w:val="both"/>
              <w:rPr>
                <w:rFonts w:ascii="Times New Roman" w:hAnsi="Times New Roman" w:cs="Times New Roman"/>
                <w:sz w:val="24"/>
              </w:rPr>
            </w:pPr>
            <w:r w:rsidRPr="00232C88">
              <w:rPr>
                <w:rFonts w:ascii="Times New Roman" w:hAnsi="Times New Roman" w:cs="Times New Roman"/>
                <w:sz w:val="24"/>
              </w:rPr>
              <w:t xml:space="preserve">Institutions shall disclose the amount of required stable funding calculated in accordance with </w:t>
            </w:r>
            <w:r w:rsidR="00F515D4" w:rsidRPr="00232C88">
              <w:rPr>
                <w:rFonts w:ascii="Times New Roman" w:hAnsi="Times New Roman" w:cs="Times New Roman"/>
                <w:sz w:val="24"/>
              </w:rPr>
              <w:t xml:space="preserve">Chapter 4 of Title IV of </w:t>
            </w:r>
            <w:r w:rsidRPr="00232C88">
              <w:rPr>
                <w:rFonts w:ascii="Times New Roman" w:hAnsi="Times New Roman" w:cs="Times New Roman"/>
                <w:sz w:val="24"/>
              </w:rPr>
              <w:t>Part Six</w:t>
            </w:r>
            <w:r w:rsidR="00F515D4" w:rsidRPr="00232C88">
              <w:rPr>
                <w:rFonts w:ascii="Times New Roman" w:hAnsi="Times New Roman" w:cs="Times New Roman"/>
                <w:sz w:val="24"/>
              </w:rPr>
              <w:t xml:space="preserve"> </w:t>
            </w:r>
            <w:del w:id="470" w:author="Author">
              <w:r w:rsidR="009501D6" w:rsidRPr="00232C88" w:rsidDel="0097538A">
                <w:rPr>
                  <w:rFonts w:ascii="Times New Roman" w:hAnsi="Times New Roman" w:cs="Times New Roman"/>
                  <w:sz w:val="24"/>
                </w:rPr>
                <w:delText>CRR</w:delText>
              </w:r>
            </w:del>
            <w:ins w:id="471" w:author="Author">
              <w:r w:rsidR="0B127E3B" w:rsidRPr="00232C88">
                <w:rPr>
                  <w:rFonts w:ascii="Times New Roman" w:hAnsi="Times New Roman" w:cs="Times New Roman"/>
                  <w:sz w:val="24"/>
                </w:rPr>
                <w:t xml:space="preserve"> Regulation (EU) No 575/2013</w:t>
              </w:r>
            </w:ins>
            <w:r w:rsidR="529EDDB8" w:rsidRPr="00232C88">
              <w:rPr>
                <w:rFonts w:ascii="Times New Roman" w:hAnsi="Times New Roman" w:cs="Times New Roman"/>
                <w:sz w:val="24"/>
              </w:rPr>
              <w:t xml:space="preserve">, as disclosed in </w:t>
            </w:r>
            <w:r w:rsidR="00416DAD" w:rsidRPr="00232C88">
              <w:rPr>
                <w:rFonts w:ascii="Times New Roman" w:hAnsi="Times New Roman" w:cs="Times New Roman"/>
                <w:sz w:val="24"/>
              </w:rPr>
              <w:t>Annex XIII (</w:t>
            </w:r>
            <w:r w:rsidR="529EDDB8" w:rsidRPr="00232C88">
              <w:rPr>
                <w:rFonts w:ascii="Times New Roman" w:hAnsi="Times New Roman" w:cs="Times New Roman"/>
                <w:sz w:val="24"/>
              </w:rPr>
              <w:t>row 33 of Template EU LIQ2 – Net Stable Funding Ratio</w:t>
            </w:r>
            <w:r w:rsidR="00416DAD" w:rsidRPr="00232C88">
              <w:rPr>
                <w:rFonts w:ascii="Times New Roman" w:hAnsi="Times New Roman" w:cs="Times New Roman"/>
                <w:sz w:val="24"/>
              </w:rPr>
              <w:t>)</w:t>
            </w:r>
            <w:r w:rsidR="529EDDB8" w:rsidRPr="00232C88">
              <w:rPr>
                <w:rFonts w:ascii="Times New Roman" w:hAnsi="Times New Roman" w:cs="Times New Roman"/>
                <w:sz w:val="24"/>
              </w:rPr>
              <w:t>.</w:t>
            </w:r>
          </w:p>
        </w:tc>
      </w:tr>
      <w:tr w:rsidR="00BB2F0A" w:rsidRPr="00232C88" w14:paraId="5F0D3785" w14:textId="77777777" w:rsidTr="65F04A31">
        <w:trPr>
          <w:trHeight w:val="557"/>
        </w:trPr>
        <w:tc>
          <w:tcPr>
            <w:tcW w:w="1384" w:type="dxa"/>
          </w:tcPr>
          <w:p w14:paraId="58861D5D" w14:textId="77777777" w:rsidR="00BB2F0A" w:rsidRPr="00232C88" w:rsidRDefault="00BB2F0A" w:rsidP="00BB2F0A">
            <w:pPr>
              <w:pStyle w:val="Applicationdirecte"/>
              <w:spacing w:before="60"/>
              <w:jc w:val="center"/>
            </w:pPr>
            <w:r w:rsidRPr="00232C88">
              <w:t>20</w:t>
            </w:r>
          </w:p>
        </w:tc>
        <w:tc>
          <w:tcPr>
            <w:tcW w:w="7655" w:type="dxa"/>
          </w:tcPr>
          <w:p w14:paraId="2C215CE4" w14:textId="77777777" w:rsidR="00BB2F0A" w:rsidRPr="00232C88" w:rsidRDefault="00EA38FE" w:rsidP="00BB2F0A">
            <w:pPr>
              <w:spacing w:before="60" w:after="120"/>
              <w:jc w:val="both"/>
              <w:rPr>
                <w:rFonts w:ascii="Times New Roman" w:hAnsi="Times New Roman" w:cs="Times New Roman"/>
                <w:b/>
                <w:sz w:val="24"/>
              </w:rPr>
            </w:pPr>
            <w:r w:rsidRPr="00232C88">
              <w:rPr>
                <w:rFonts w:ascii="Times New Roman" w:hAnsi="Times New Roman" w:cs="Times New Roman"/>
                <w:b/>
                <w:sz w:val="24"/>
              </w:rPr>
              <w:t>NSFR ratio (%)</w:t>
            </w:r>
          </w:p>
          <w:p w14:paraId="16F56415" w14:textId="2B4802CE" w:rsidR="00EA38FE" w:rsidRPr="00232C88" w:rsidRDefault="00EA38FE" w:rsidP="0097538A">
            <w:pPr>
              <w:spacing w:before="60" w:after="120"/>
              <w:jc w:val="both"/>
              <w:rPr>
                <w:rFonts w:ascii="Times New Roman" w:hAnsi="Times New Roman" w:cs="Times New Roman"/>
                <w:sz w:val="24"/>
              </w:rPr>
            </w:pPr>
            <w:r w:rsidRPr="00232C88">
              <w:rPr>
                <w:rFonts w:ascii="Times New Roman" w:hAnsi="Times New Roman" w:cs="Times New Roman"/>
                <w:sz w:val="24"/>
              </w:rPr>
              <w:t xml:space="preserve">NSFR ratio calculated </w:t>
            </w:r>
            <w:r w:rsidR="009D10AD" w:rsidRPr="00232C88">
              <w:rPr>
                <w:rFonts w:ascii="Times New Roman" w:hAnsi="Times New Roman" w:cs="Times New Roman"/>
                <w:sz w:val="24"/>
              </w:rPr>
              <w:t>in accordance with</w:t>
            </w:r>
            <w:r w:rsidRPr="00232C88">
              <w:rPr>
                <w:rFonts w:ascii="Times New Roman" w:hAnsi="Times New Roman" w:cs="Times New Roman"/>
                <w:sz w:val="24"/>
              </w:rPr>
              <w:t xml:space="preserve"> Article 428b </w:t>
            </w:r>
            <w:del w:id="472" w:author="Author">
              <w:r w:rsidR="0097538A" w:rsidRPr="00232C88" w:rsidDel="00C5413F">
                <w:rPr>
                  <w:rFonts w:ascii="Times New Roman" w:hAnsi="Times New Roman" w:cs="Times New Roman"/>
                  <w:sz w:val="24"/>
                </w:rPr>
                <w:delText>CRR</w:delText>
              </w:r>
            </w:del>
            <w:ins w:id="473" w:author="Author">
              <w:r w:rsidR="00C5413F" w:rsidRPr="00232C88">
                <w:rPr>
                  <w:rFonts w:ascii="Times New Roman" w:hAnsi="Times New Roman" w:cs="Times New Roman"/>
                  <w:sz w:val="24"/>
                </w:rPr>
                <w:t>of Regulation (EU) No 575/2013</w:t>
              </w:r>
            </w:ins>
            <w:r w:rsidRPr="00232C88">
              <w:rPr>
                <w:rFonts w:ascii="Times New Roman" w:hAnsi="Times New Roman" w:cs="Times New Roman"/>
                <w:sz w:val="24"/>
              </w:rPr>
              <w:t>.</w:t>
            </w:r>
          </w:p>
        </w:tc>
      </w:tr>
    </w:tbl>
    <w:p w14:paraId="6083358E" w14:textId="77777777" w:rsidR="00206A6B" w:rsidRPr="00232C88" w:rsidRDefault="00206A6B" w:rsidP="00D845D4">
      <w:pPr>
        <w:spacing w:after="120"/>
        <w:jc w:val="both"/>
        <w:rPr>
          <w:rFonts w:ascii="Times New Roman" w:hAnsi="Times New Roman" w:cs="Times New Roman"/>
          <w:b/>
          <w:sz w:val="24"/>
        </w:rPr>
      </w:pPr>
    </w:p>
    <w:p w14:paraId="29C2CA92" w14:textId="55EE1568" w:rsidR="00206A6B" w:rsidRPr="00232C88" w:rsidRDefault="00BD36EC" w:rsidP="00D845D4">
      <w:pPr>
        <w:spacing w:after="120"/>
        <w:jc w:val="both"/>
        <w:rPr>
          <w:rFonts w:ascii="Times New Roman" w:hAnsi="Times New Roman" w:cs="Times New Roman"/>
          <w:sz w:val="24"/>
          <w:lang w:val="fr-BE"/>
        </w:rPr>
      </w:pPr>
      <w:r w:rsidRPr="00232C88">
        <w:rPr>
          <w:rFonts w:ascii="Times New Roman" w:hAnsi="Times New Roman" w:cs="Times New Roman"/>
          <w:b/>
          <w:sz w:val="24"/>
          <w:lang w:val="fr-BE"/>
        </w:rPr>
        <w:t xml:space="preserve">Template </w:t>
      </w:r>
      <w:r w:rsidR="000F2F6E" w:rsidRPr="00232C88">
        <w:rPr>
          <w:rFonts w:ascii="Times New Roman" w:hAnsi="Times New Roman" w:cs="Times New Roman"/>
          <w:b/>
          <w:sz w:val="24"/>
          <w:lang w:val="fr-BE"/>
        </w:rPr>
        <w:t>EU INS1</w:t>
      </w:r>
      <w:r w:rsidRPr="00232C88">
        <w:rPr>
          <w:rFonts w:ascii="Times New Roman" w:hAnsi="Times New Roman" w:cs="Times New Roman"/>
          <w:b/>
          <w:sz w:val="24"/>
          <w:lang w:val="fr-BE"/>
        </w:rPr>
        <w:t xml:space="preserve"> </w:t>
      </w:r>
      <w:r w:rsidR="00BC3279" w:rsidRPr="00232C88">
        <w:rPr>
          <w:rFonts w:ascii="Times New Roman" w:hAnsi="Times New Roman" w:cs="Times New Roman"/>
          <w:b/>
          <w:sz w:val="24"/>
          <w:lang w:val="fr-BE"/>
        </w:rPr>
        <w:t>–</w:t>
      </w:r>
      <w:r w:rsidRPr="00232C88">
        <w:rPr>
          <w:rFonts w:ascii="Times New Roman" w:hAnsi="Times New Roman" w:cs="Times New Roman"/>
          <w:b/>
          <w:sz w:val="24"/>
          <w:lang w:val="fr-BE"/>
        </w:rPr>
        <w:t xml:space="preserve"> </w:t>
      </w:r>
      <w:r w:rsidR="000F2F6E" w:rsidRPr="00232C88">
        <w:rPr>
          <w:rFonts w:ascii="Times New Roman" w:hAnsi="Times New Roman" w:cs="Times New Roman"/>
          <w:b/>
          <w:sz w:val="24"/>
          <w:lang w:val="fr-BE"/>
        </w:rPr>
        <w:t>Insurance participations</w:t>
      </w:r>
      <w:r w:rsidR="004A7965" w:rsidRPr="00232C88">
        <w:rPr>
          <w:rFonts w:ascii="Times New Roman" w:hAnsi="Times New Roman" w:cs="Times New Roman"/>
          <w:b/>
          <w:sz w:val="24"/>
          <w:lang w:val="fr-BE"/>
        </w:rPr>
        <w:t xml:space="preserve">: </w:t>
      </w:r>
      <w:r w:rsidR="00553275" w:rsidRPr="00232C88">
        <w:rPr>
          <w:rFonts w:ascii="Times New Roman" w:hAnsi="Times New Roman" w:cs="Times New Roman"/>
          <w:sz w:val="24"/>
          <w:lang w:val="fr-BE"/>
        </w:rPr>
        <w:t>Fixed format</w:t>
      </w:r>
      <w:ins w:id="474" w:author="Author">
        <w:r w:rsidR="0090729F" w:rsidRPr="00232C88">
          <w:rPr>
            <w:rFonts w:ascii="Times New Roman" w:hAnsi="Times New Roman" w:cs="Times New Roman"/>
            <w:sz w:val="24"/>
            <w:lang w:val="fr-BE"/>
          </w:rPr>
          <w:t>.</w:t>
        </w:r>
      </w:ins>
    </w:p>
    <w:p w14:paraId="385CC150" w14:textId="1BF97F68" w:rsidR="00B10EE4" w:rsidRPr="00232C88" w:rsidRDefault="00BA25D7">
      <w:pPr>
        <w:pStyle w:val="Titlelevel2"/>
        <w:numPr>
          <w:ilvl w:val="0"/>
          <w:numId w:val="14"/>
        </w:numPr>
        <w:spacing w:before="120" w:after="120"/>
        <w:ind w:left="426"/>
        <w:jc w:val="both"/>
        <w:rPr>
          <w:rFonts w:ascii="Times New Roman" w:hAnsi="Times New Roman" w:cs="Times New Roman"/>
          <w:color w:val="auto"/>
          <w:sz w:val="24"/>
          <w:lang w:val="en-GB"/>
        </w:rPr>
        <w:pPrChange w:id="475" w:author="Author">
          <w:pPr>
            <w:pStyle w:val="Titlelevel2"/>
            <w:numPr>
              <w:numId w:val="14"/>
            </w:numPr>
            <w:spacing w:before="120" w:after="120"/>
            <w:ind w:left="426" w:hanging="360"/>
          </w:pPr>
        </w:pPrChange>
      </w:pPr>
      <w:r w:rsidRPr="00232C88">
        <w:rPr>
          <w:rFonts w:ascii="Times New Roman" w:eastAsiaTheme="minorEastAsia" w:hAnsi="Times New Roman" w:cs="Times New Roman"/>
          <w:color w:val="auto"/>
          <w:sz w:val="24"/>
          <w:lang w:val="en-GB"/>
        </w:rPr>
        <w:t>Institutions</w:t>
      </w:r>
      <w:r w:rsidRPr="00232C88">
        <w:rPr>
          <w:rFonts w:ascii="Times New Roman" w:hAnsi="Times New Roman" w:cs="Times New Roman"/>
          <w:color w:val="auto"/>
          <w:sz w:val="24"/>
          <w:lang w:val="en-GB"/>
        </w:rPr>
        <w:t xml:space="preserve"> shall </w:t>
      </w:r>
      <w:r w:rsidR="00186588" w:rsidRPr="00232C88">
        <w:rPr>
          <w:rFonts w:ascii="Times New Roman" w:eastAsiaTheme="minorEastAsia" w:hAnsi="Times New Roman" w:cs="Times New Roman"/>
          <w:color w:val="auto"/>
          <w:sz w:val="24"/>
          <w:lang w:val="en-GB"/>
        </w:rPr>
        <w:t>apply the instructions</w:t>
      </w:r>
      <w:r w:rsidR="00E74C1B" w:rsidRPr="00232C88">
        <w:rPr>
          <w:rFonts w:ascii="Times New Roman" w:eastAsiaTheme="minorEastAsia" w:hAnsi="Times New Roman" w:cs="Times New Roman"/>
          <w:color w:val="auto"/>
          <w:sz w:val="24"/>
          <w:lang w:val="en-GB"/>
        </w:rPr>
        <w:t xml:space="preserve"> provided</w:t>
      </w:r>
      <w:r w:rsidR="00186588" w:rsidRPr="00232C88">
        <w:rPr>
          <w:rFonts w:ascii="Times New Roman" w:eastAsiaTheme="minorEastAsia" w:hAnsi="Times New Roman" w:cs="Times New Roman"/>
          <w:color w:val="auto"/>
          <w:sz w:val="24"/>
          <w:lang w:val="en-GB"/>
        </w:rPr>
        <w:t xml:space="preserve"> below in this Annex </w:t>
      </w:r>
      <w:r w:rsidR="003414D7" w:rsidRPr="00232C88">
        <w:rPr>
          <w:rFonts w:ascii="Times New Roman" w:eastAsiaTheme="minorEastAsia" w:hAnsi="Times New Roman" w:cs="Times New Roman"/>
          <w:color w:val="auto"/>
          <w:sz w:val="24"/>
          <w:lang w:val="en-GB"/>
        </w:rPr>
        <w:t>to complete</w:t>
      </w:r>
      <w:r w:rsidR="00186588" w:rsidRPr="00232C88">
        <w:rPr>
          <w:rFonts w:ascii="Times New Roman" w:eastAsiaTheme="minorEastAsia" w:hAnsi="Times New Roman" w:cs="Times New Roman"/>
          <w:color w:val="auto"/>
          <w:sz w:val="24"/>
          <w:lang w:val="en-GB"/>
        </w:rPr>
        <w:t xml:space="preserve"> </w:t>
      </w:r>
      <w:r w:rsidR="00E74C1B" w:rsidRPr="00232C88">
        <w:rPr>
          <w:rFonts w:ascii="Times New Roman" w:eastAsiaTheme="minorEastAsia" w:hAnsi="Times New Roman" w:cs="Times New Roman"/>
          <w:color w:val="auto"/>
          <w:sz w:val="24"/>
          <w:lang w:val="en-GB"/>
        </w:rPr>
        <w:t xml:space="preserve">template EU INS1 </w:t>
      </w:r>
      <w:r w:rsidR="00186588" w:rsidRPr="00232C88">
        <w:rPr>
          <w:rFonts w:ascii="Times New Roman" w:eastAsiaTheme="minorEastAsia" w:hAnsi="Times New Roman" w:cs="Times New Roman"/>
          <w:color w:val="auto"/>
          <w:sz w:val="24"/>
          <w:lang w:val="en-GB"/>
        </w:rPr>
        <w:t xml:space="preserve">as presented in Annex </w:t>
      </w:r>
      <w:r w:rsidR="004077B1" w:rsidRPr="00232C88">
        <w:rPr>
          <w:rFonts w:ascii="Times New Roman" w:eastAsiaTheme="minorEastAsia" w:hAnsi="Times New Roman" w:cs="Times New Roman"/>
          <w:color w:val="auto"/>
          <w:sz w:val="24"/>
          <w:lang w:val="en-GB"/>
        </w:rPr>
        <w:t>I</w:t>
      </w:r>
      <w:r w:rsidR="00186588" w:rsidRPr="00232C88">
        <w:rPr>
          <w:rFonts w:ascii="Times New Roman" w:eastAsiaTheme="minorEastAsia" w:hAnsi="Times New Roman" w:cs="Times New Roman"/>
          <w:color w:val="auto"/>
          <w:sz w:val="24"/>
          <w:lang w:val="en-GB"/>
        </w:rPr>
        <w:t>,</w:t>
      </w:r>
      <w:r w:rsidR="00DA590B" w:rsidRPr="00232C88">
        <w:rPr>
          <w:rFonts w:ascii="Times New Roman" w:eastAsiaTheme="minorEastAsia" w:hAnsi="Times New Roman" w:cs="Times New Roman"/>
          <w:color w:val="auto"/>
          <w:sz w:val="24"/>
          <w:lang w:val="en-GB"/>
        </w:rPr>
        <w:t xml:space="preserve"> </w:t>
      </w:r>
      <w:r w:rsidRPr="00232C88">
        <w:rPr>
          <w:rFonts w:ascii="Times New Roman" w:hAnsi="Times New Roman" w:cs="Times New Roman"/>
          <w:color w:val="auto"/>
          <w:sz w:val="24"/>
          <w:lang w:val="en-GB"/>
        </w:rPr>
        <w:t xml:space="preserve">in application of </w:t>
      </w:r>
      <w:del w:id="476" w:author="Author">
        <w:r w:rsidRPr="00232C88" w:rsidDel="00BA25D7">
          <w:rPr>
            <w:rFonts w:ascii="Times New Roman" w:hAnsi="Times New Roman" w:cs="Times New Roman"/>
            <w:color w:val="auto"/>
            <w:sz w:val="24"/>
            <w:lang w:val="en-GB"/>
          </w:rPr>
          <w:delText xml:space="preserve">point (f) of </w:delText>
        </w:r>
      </w:del>
      <w:r w:rsidR="00B10EE4" w:rsidRPr="00232C88">
        <w:rPr>
          <w:rFonts w:ascii="Times New Roman" w:hAnsi="Times New Roman" w:cs="Times New Roman"/>
          <w:color w:val="auto"/>
          <w:sz w:val="24"/>
          <w:lang w:val="en-GB"/>
        </w:rPr>
        <w:t>Article 43</w:t>
      </w:r>
      <w:r w:rsidR="00151991" w:rsidRPr="00232C88">
        <w:rPr>
          <w:rFonts w:ascii="Times New Roman" w:hAnsi="Times New Roman" w:cs="Times New Roman"/>
          <w:color w:val="auto"/>
          <w:sz w:val="24"/>
          <w:lang w:val="en-GB"/>
        </w:rPr>
        <w:t>8</w:t>
      </w:r>
      <w:ins w:id="477" w:author="Author">
        <w:r w:rsidR="00C5413F" w:rsidRPr="00232C88">
          <w:rPr>
            <w:rFonts w:ascii="Times New Roman" w:hAnsi="Times New Roman" w:cs="Times New Roman"/>
            <w:color w:val="auto"/>
            <w:sz w:val="24"/>
            <w:lang w:val="en-GB"/>
          </w:rPr>
          <w:t>,</w:t>
        </w:r>
      </w:ins>
      <w:r w:rsidR="00B10EE4" w:rsidRPr="00232C88">
        <w:rPr>
          <w:rFonts w:ascii="Times New Roman" w:hAnsi="Times New Roman" w:cs="Times New Roman"/>
          <w:color w:val="auto"/>
          <w:sz w:val="24"/>
          <w:lang w:val="en-GB"/>
        </w:rPr>
        <w:t xml:space="preserve"> </w:t>
      </w:r>
      <w:ins w:id="478" w:author="Author">
        <w:r w:rsidR="00C5413F" w:rsidRPr="00232C88">
          <w:rPr>
            <w:rFonts w:ascii="Times New Roman" w:hAnsi="Times New Roman" w:cs="Times New Roman"/>
            <w:color w:val="auto"/>
            <w:sz w:val="24"/>
            <w:lang w:val="en-GB"/>
          </w:rPr>
          <w:t xml:space="preserve">point (f) of </w:t>
        </w:r>
        <w:r w:rsidR="00C5413F" w:rsidRPr="00232C88">
          <w:rPr>
            <w:rFonts w:ascii="Times New Roman" w:hAnsi="Times New Roman" w:cs="Times New Roman"/>
            <w:color w:val="auto"/>
            <w:sz w:val="24"/>
          </w:rPr>
          <w:t>Regulation (EU) No 575/2013</w:t>
        </w:r>
      </w:ins>
      <w:del w:id="479" w:author="Author">
        <w:r w:rsidRPr="00232C88" w:rsidDel="00BA25D7">
          <w:rPr>
            <w:rFonts w:ascii="Times New Roman" w:eastAsiaTheme="minorEastAsia" w:hAnsi="Times New Roman" w:cs="Times New Roman"/>
            <w:color w:val="auto"/>
            <w:sz w:val="24"/>
            <w:lang w:val="en-GB"/>
          </w:rPr>
          <w:delText>CRR</w:delText>
        </w:r>
      </w:del>
      <w:r w:rsidR="00716AB8" w:rsidRPr="00232C88">
        <w:rPr>
          <w:rFonts w:ascii="Times New Roman" w:hAnsi="Times New Roman" w:cs="Times New Roman"/>
          <w:color w:val="auto"/>
          <w:sz w:val="24"/>
          <w:lang w:val="en-GB"/>
        </w:rPr>
        <w:t>.</w:t>
      </w:r>
    </w:p>
    <w:p w14:paraId="5970EF08" w14:textId="77777777" w:rsidR="00295952" w:rsidRPr="00232C88" w:rsidRDefault="00295952" w:rsidP="00D845D4">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700DB559"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0"/>
          <w:bookmarkEnd w:id="1"/>
          <w:bookmarkEnd w:id="2"/>
          <w:bookmarkEnd w:id="3"/>
          <w:bookmarkEnd w:id="4"/>
          <w:bookmarkEnd w:id="5"/>
          <w:bookmarkEnd w:id="6"/>
          <w:bookmarkEnd w:id="7"/>
          <w:bookmarkEnd w:id="8"/>
          <w:bookmarkEnd w:id="9"/>
          <w:p w14:paraId="5C8EDEFF" w14:textId="77777777" w:rsidR="00295952" w:rsidRPr="00232C88" w:rsidRDefault="00295952" w:rsidP="00B2180A">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2A1948D0" w14:textId="77777777" w:rsidTr="00B2180A">
        <w:trPr>
          <w:trHeight w:val="238"/>
        </w:trPr>
        <w:tc>
          <w:tcPr>
            <w:tcW w:w="1384" w:type="dxa"/>
            <w:shd w:val="clear" w:color="auto" w:fill="D9D9D9" w:themeFill="background1" w:themeFillShade="D9"/>
          </w:tcPr>
          <w:p w14:paraId="58F319EE" w14:textId="77777777" w:rsidR="00295952" w:rsidRPr="00232C88" w:rsidRDefault="00295952" w:rsidP="00B2180A">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Column number</w:t>
            </w:r>
          </w:p>
        </w:tc>
        <w:tc>
          <w:tcPr>
            <w:tcW w:w="7655" w:type="dxa"/>
            <w:shd w:val="clear" w:color="auto" w:fill="D9D9D9" w:themeFill="background1" w:themeFillShade="D9"/>
          </w:tcPr>
          <w:p w14:paraId="0136B062" w14:textId="77777777" w:rsidR="00295952" w:rsidRPr="00232C88" w:rsidRDefault="00295952" w:rsidP="00B2180A">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0F136ACE" w14:textId="77777777" w:rsidTr="00B2180A">
        <w:trPr>
          <w:trHeight w:val="680"/>
        </w:trPr>
        <w:tc>
          <w:tcPr>
            <w:tcW w:w="1384" w:type="dxa"/>
          </w:tcPr>
          <w:p w14:paraId="270B29A8" w14:textId="77777777" w:rsidR="00295952" w:rsidRPr="00232C88" w:rsidRDefault="00295952" w:rsidP="00B2180A">
            <w:pPr>
              <w:pStyle w:val="Applicationdirecte"/>
              <w:spacing w:before="60"/>
              <w:jc w:val="center"/>
            </w:pPr>
            <w:r w:rsidRPr="00232C88">
              <w:t>a</w:t>
            </w:r>
          </w:p>
        </w:tc>
        <w:tc>
          <w:tcPr>
            <w:tcW w:w="7655" w:type="dxa"/>
            <w:vAlign w:val="center"/>
          </w:tcPr>
          <w:p w14:paraId="7249EC0E" w14:textId="77777777" w:rsidR="00295952" w:rsidRPr="00232C88" w:rsidRDefault="00295952" w:rsidP="00B2180A">
            <w:pPr>
              <w:spacing w:before="60" w:after="120"/>
              <w:jc w:val="both"/>
              <w:rPr>
                <w:rFonts w:ascii="Times New Roman" w:hAnsi="Times New Roman" w:cs="Times New Roman"/>
                <w:sz w:val="24"/>
              </w:rPr>
            </w:pPr>
            <w:r w:rsidRPr="00232C88">
              <w:rPr>
                <w:rFonts w:ascii="Times New Roman" w:hAnsi="Times New Roman" w:cs="Times New Roman"/>
                <w:sz w:val="24"/>
              </w:rPr>
              <w:t>Exposure value</w:t>
            </w:r>
          </w:p>
          <w:p w14:paraId="18F1CB5D" w14:textId="2B3C3105" w:rsidR="00295952" w:rsidRPr="00232C88" w:rsidRDefault="00295952" w:rsidP="0097538A">
            <w:pPr>
              <w:spacing w:before="60" w:after="120"/>
              <w:jc w:val="both"/>
              <w:rPr>
                <w:rFonts w:ascii="Times New Roman" w:hAnsi="Times New Roman" w:cs="Times New Roman"/>
                <w:sz w:val="24"/>
              </w:rPr>
            </w:pPr>
            <w:r w:rsidRPr="00232C88">
              <w:rPr>
                <w:rFonts w:ascii="Times New Roman" w:hAnsi="Times New Roman" w:cs="Times New Roman"/>
                <w:sz w:val="24"/>
              </w:rPr>
              <w:t>Exposure value of own fund instruments held in any insurance undertaking, re-insurance undertaking or insurance holding company that the institutions do not deduct from their own funds in accordance with Article 49</w:t>
            </w:r>
            <w:r w:rsidR="00F515D4" w:rsidRPr="00232C88">
              <w:rPr>
                <w:rFonts w:ascii="Times New Roman" w:hAnsi="Times New Roman" w:cs="Times New Roman"/>
                <w:sz w:val="24"/>
              </w:rPr>
              <w:t xml:space="preserve"> </w:t>
            </w:r>
            <w:del w:id="480" w:author="Author">
              <w:r w:rsidR="0097538A" w:rsidRPr="00232C88">
                <w:rPr>
                  <w:rFonts w:ascii="Times New Roman" w:hAnsi="Times New Roman" w:cs="Times New Roman"/>
                  <w:sz w:val="24"/>
                </w:rPr>
                <w:delText>CRR</w:delText>
              </w:r>
              <w:r w:rsidRPr="00232C88">
                <w:rPr>
                  <w:rFonts w:ascii="Times New Roman" w:hAnsi="Times New Roman" w:cs="Times New Roman"/>
                  <w:sz w:val="24"/>
                </w:rPr>
                <w:delText xml:space="preserve"> </w:delText>
              </w:r>
            </w:del>
            <w:ins w:id="481" w:author="Author">
              <w:r w:rsidR="24D4CF55" w:rsidRPr="00232C88">
                <w:rPr>
                  <w:rFonts w:ascii="Times New Roman" w:hAnsi="Times New Roman" w:cs="Times New Roman"/>
                  <w:sz w:val="24"/>
                </w:rPr>
                <w:t xml:space="preserve">Regulation (EU) No 575/2013 </w:t>
              </w:r>
            </w:ins>
            <w:r w:rsidRPr="00232C88">
              <w:rPr>
                <w:rFonts w:ascii="Times New Roman" w:hAnsi="Times New Roman" w:cs="Times New Roman"/>
                <w:sz w:val="24"/>
              </w:rPr>
              <w:t>when calculating their capital requirements on an individual, sub-consolidated and consolidated basis</w:t>
            </w:r>
            <w:r w:rsidR="00704085" w:rsidRPr="00232C88">
              <w:rPr>
                <w:rFonts w:ascii="Times New Roman" w:hAnsi="Times New Roman" w:cs="Times New Roman"/>
                <w:sz w:val="24"/>
              </w:rPr>
              <w:t>.</w:t>
            </w:r>
          </w:p>
        </w:tc>
      </w:tr>
      <w:tr w:rsidR="00295952" w:rsidRPr="00232C88" w14:paraId="61334455" w14:textId="77777777" w:rsidTr="00B2180A">
        <w:trPr>
          <w:trHeight w:val="680"/>
        </w:trPr>
        <w:tc>
          <w:tcPr>
            <w:tcW w:w="1384" w:type="dxa"/>
          </w:tcPr>
          <w:p w14:paraId="76F52744" w14:textId="77777777" w:rsidR="00295952" w:rsidRPr="00232C88" w:rsidRDefault="00295952" w:rsidP="00B2180A">
            <w:pPr>
              <w:pStyle w:val="Applicationdirecte"/>
              <w:spacing w:before="60"/>
              <w:jc w:val="center"/>
            </w:pPr>
            <w:r w:rsidRPr="00232C88">
              <w:t>b</w:t>
            </w:r>
          </w:p>
        </w:tc>
        <w:tc>
          <w:tcPr>
            <w:tcW w:w="7655" w:type="dxa"/>
            <w:vAlign w:val="center"/>
          </w:tcPr>
          <w:p w14:paraId="35F05204" w14:textId="21F04E81" w:rsidR="00295952" w:rsidRPr="00232C88" w:rsidRDefault="00295952" w:rsidP="00B2180A">
            <w:pPr>
              <w:spacing w:before="60" w:after="120"/>
              <w:jc w:val="both"/>
              <w:rPr>
                <w:rFonts w:ascii="Times New Roman" w:hAnsi="Times New Roman" w:cs="Times New Roman"/>
                <w:sz w:val="24"/>
              </w:rPr>
            </w:pPr>
            <w:r w:rsidRPr="00232C88">
              <w:rPr>
                <w:rFonts w:ascii="Times New Roman" w:hAnsi="Times New Roman" w:cs="Times New Roman"/>
                <w:sz w:val="24"/>
              </w:rPr>
              <w:t>Risk exposure amount</w:t>
            </w:r>
          </w:p>
          <w:p w14:paraId="5F873619" w14:textId="656C7722" w:rsidR="00295952" w:rsidRPr="00232C88" w:rsidRDefault="00295952" w:rsidP="00282104">
            <w:pPr>
              <w:spacing w:before="60" w:after="120"/>
              <w:jc w:val="both"/>
              <w:rPr>
                <w:rFonts w:ascii="Times New Roman" w:hAnsi="Times New Roman" w:cs="Times New Roman"/>
                <w:sz w:val="24"/>
              </w:rPr>
            </w:pPr>
            <w:r w:rsidRPr="00232C88">
              <w:rPr>
                <w:rFonts w:ascii="Times New Roman" w:hAnsi="Times New Roman" w:cs="Times New Roman"/>
                <w:sz w:val="24"/>
              </w:rPr>
              <w:t>Risk exposure amount of own fund instruments held in</w:t>
            </w:r>
            <w:r w:rsidR="00DA590B" w:rsidRPr="00232C88">
              <w:rPr>
                <w:rFonts w:ascii="Times New Roman" w:hAnsi="Times New Roman" w:cs="Times New Roman"/>
                <w:sz w:val="24"/>
              </w:rPr>
              <w:t xml:space="preserve"> any insurance undertaking, re-</w:t>
            </w:r>
            <w:r w:rsidRPr="00232C88">
              <w:rPr>
                <w:rFonts w:ascii="Times New Roman" w:hAnsi="Times New Roman" w:cs="Times New Roman"/>
                <w:sz w:val="24"/>
              </w:rPr>
              <w:t xml:space="preserve">insurance undertaking or insurance holding company that the institutions do not deduct from their own funds in accordance with Article 49 </w:t>
            </w:r>
            <w:ins w:id="482" w:author="Author">
              <w:r w:rsidR="00347B65" w:rsidRPr="00232C88">
                <w:rPr>
                  <w:rFonts w:ascii="Times New Roman" w:hAnsi="Times New Roman" w:cs="Times New Roman"/>
                  <w:sz w:val="24"/>
                </w:rPr>
                <w:t>of Regulation (EU) No 575/2013</w:t>
              </w:r>
            </w:ins>
            <w:del w:id="483" w:author="Author">
              <w:r w:rsidR="0097538A" w:rsidRPr="00232C88" w:rsidDel="00AF759F">
                <w:rPr>
                  <w:rFonts w:ascii="Times New Roman" w:hAnsi="Times New Roman" w:cs="Times New Roman"/>
                  <w:sz w:val="24"/>
                </w:rPr>
                <w:delText>CRR</w:delText>
              </w:r>
              <w:r w:rsidR="00F515D4" w:rsidRPr="00232C88" w:rsidDel="00AF759F">
                <w:rPr>
                  <w:rFonts w:ascii="Times New Roman" w:hAnsi="Times New Roman" w:cs="Times New Roman"/>
                  <w:sz w:val="24"/>
                </w:rPr>
                <w:delText xml:space="preserve"> </w:delText>
              </w:r>
            </w:del>
            <w:r w:rsidRPr="00232C88">
              <w:rPr>
                <w:rFonts w:ascii="Times New Roman" w:hAnsi="Times New Roman" w:cs="Times New Roman"/>
                <w:sz w:val="24"/>
              </w:rPr>
              <w:t>when calculating their capital requirements on an individual, sub-consolidated and consolidated basis</w:t>
            </w:r>
            <w:r w:rsidR="00704085" w:rsidRPr="00232C88">
              <w:rPr>
                <w:rFonts w:ascii="Times New Roman" w:hAnsi="Times New Roman" w:cs="Times New Roman"/>
                <w:sz w:val="24"/>
              </w:rPr>
              <w:t>.</w:t>
            </w:r>
          </w:p>
        </w:tc>
      </w:tr>
    </w:tbl>
    <w:p w14:paraId="06D15643" w14:textId="77777777" w:rsidR="00FE0C92" w:rsidRPr="00232C88" w:rsidRDefault="00FE0C92" w:rsidP="00E258D8">
      <w:pPr>
        <w:tabs>
          <w:tab w:val="left" w:pos="1430"/>
        </w:tabs>
        <w:rPr>
          <w:rFonts w:ascii="Times New Roman" w:hAnsi="Times New Roman" w:cs="Times New Roman"/>
          <w:sz w:val="24"/>
        </w:rPr>
      </w:pPr>
    </w:p>
    <w:p w14:paraId="27E6F29A" w14:textId="0470914C" w:rsidR="00295952" w:rsidRPr="00232C88" w:rsidRDefault="00295952" w:rsidP="00295952">
      <w:pPr>
        <w:spacing w:after="120"/>
        <w:jc w:val="both"/>
        <w:rPr>
          <w:rFonts w:ascii="Times New Roman" w:hAnsi="Times New Roman" w:cs="Times New Roman"/>
          <w:sz w:val="24"/>
        </w:rPr>
      </w:pPr>
      <w:r w:rsidRPr="00232C88">
        <w:rPr>
          <w:rFonts w:ascii="Times New Roman" w:hAnsi="Times New Roman" w:cs="Times New Roman"/>
          <w:b/>
          <w:sz w:val="24"/>
        </w:rPr>
        <w:t xml:space="preserve">Template EU INS2 – Financial conglomerates - Information on own funds and capital adequacy ratio. </w:t>
      </w:r>
      <w:r w:rsidRPr="00232C88">
        <w:rPr>
          <w:rFonts w:ascii="Times New Roman" w:hAnsi="Times New Roman" w:cs="Times New Roman"/>
          <w:sz w:val="24"/>
        </w:rPr>
        <w:t>Fixed format</w:t>
      </w:r>
      <w:ins w:id="484" w:author="Author">
        <w:r w:rsidR="0090729F" w:rsidRPr="00232C88">
          <w:rPr>
            <w:rFonts w:ascii="Times New Roman" w:hAnsi="Times New Roman" w:cs="Times New Roman"/>
            <w:sz w:val="24"/>
          </w:rPr>
          <w:t>.</w:t>
        </w:r>
      </w:ins>
    </w:p>
    <w:p w14:paraId="61F5C281" w14:textId="600CF643" w:rsidR="00295952" w:rsidRPr="00232C88" w:rsidRDefault="00295952">
      <w:pPr>
        <w:pStyle w:val="Titlelevel2"/>
        <w:numPr>
          <w:ilvl w:val="0"/>
          <w:numId w:val="14"/>
        </w:numPr>
        <w:spacing w:before="120" w:after="120"/>
        <w:ind w:left="426"/>
        <w:jc w:val="both"/>
        <w:rPr>
          <w:rFonts w:ascii="Times New Roman" w:hAnsi="Times New Roman" w:cs="Times New Roman"/>
          <w:color w:val="auto"/>
          <w:sz w:val="24"/>
          <w:lang w:val="en-GB"/>
        </w:rPr>
        <w:pPrChange w:id="485" w:author="Author">
          <w:pPr>
            <w:pStyle w:val="Titlelevel2"/>
            <w:numPr>
              <w:numId w:val="14"/>
            </w:numPr>
            <w:spacing w:before="120" w:after="120"/>
            <w:ind w:left="426" w:hanging="360"/>
          </w:pPr>
        </w:pPrChange>
      </w:pPr>
      <w:r w:rsidRPr="00232C88">
        <w:rPr>
          <w:rFonts w:ascii="Times New Roman" w:eastAsiaTheme="minorEastAsia" w:hAnsi="Times New Roman" w:cs="Times New Roman"/>
          <w:color w:val="auto"/>
          <w:sz w:val="24"/>
          <w:lang w:val="en-GB"/>
        </w:rPr>
        <w:t>Institutions</w:t>
      </w:r>
      <w:r w:rsidRPr="00232C88">
        <w:rPr>
          <w:rFonts w:ascii="Times New Roman" w:hAnsi="Times New Roman" w:cs="Times New Roman"/>
          <w:color w:val="auto"/>
          <w:sz w:val="24"/>
          <w:lang w:val="en-GB"/>
        </w:rPr>
        <w:t xml:space="preserve"> shall </w:t>
      </w:r>
      <w:r w:rsidR="00186588" w:rsidRPr="00232C88">
        <w:rPr>
          <w:rFonts w:ascii="Times New Roman" w:eastAsiaTheme="minorEastAsia" w:hAnsi="Times New Roman" w:cs="Times New Roman"/>
          <w:color w:val="auto"/>
          <w:sz w:val="24"/>
          <w:lang w:val="en-GB"/>
        </w:rPr>
        <w:t xml:space="preserve">apply the instructions </w:t>
      </w:r>
      <w:r w:rsidR="00E74C1B" w:rsidRPr="00232C88">
        <w:rPr>
          <w:rFonts w:ascii="Times New Roman" w:eastAsiaTheme="minorEastAsia" w:hAnsi="Times New Roman" w:cs="Times New Roman"/>
          <w:color w:val="auto"/>
          <w:sz w:val="24"/>
          <w:lang w:val="en-GB"/>
        </w:rPr>
        <w:t xml:space="preserve">provided </w:t>
      </w:r>
      <w:r w:rsidR="00186588" w:rsidRPr="00232C88">
        <w:rPr>
          <w:rFonts w:ascii="Times New Roman" w:eastAsiaTheme="minorEastAsia" w:hAnsi="Times New Roman" w:cs="Times New Roman"/>
          <w:color w:val="auto"/>
          <w:sz w:val="24"/>
          <w:lang w:val="en-GB"/>
        </w:rPr>
        <w:t xml:space="preserve">below in this Annex </w:t>
      </w:r>
      <w:r w:rsidR="003414D7" w:rsidRPr="00232C88">
        <w:rPr>
          <w:rFonts w:ascii="Times New Roman" w:eastAsiaTheme="minorEastAsia" w:hAnsi="Times New Roman" w:cs="Times New Roman"/>
          <w:color w:val="auto"/>
          <w:sz w:val="24"/>
          <w:lang w:val="en-GB"/>
        </w:rPr>
        <w:t>to complete</w:t>
      </w:r>
      <w:r w:rsidR="00E74C1B" w:rsidRPr="00232C88">
        <w:rPr>
          <w:rFonts w:ascii="Times New Roman" w:eastAsiaTheme="minorEastAsia" w:hAnsi="Times New Roman" w:cs="Times New Roman"/>
          <w:color w:val="auto"/>
          <w:sz w:val="24"/>
          <w:lang w:val="en-GB"/>
        </w:rPr>
        <w:t xml:space="preserve"> template EU INS2</w:t>
      </w:r>
      <w:r w:rsidR="00186588" w:rsidRPr="00232C88">
        <w:rPr>
          <w:rFonts w:ascii="Times New Roman" w:eastAsiaTheme="minorEastAsia" w:hAnsi="Times New Roman" w:cs="Times New Roman"/>
          <w:color w:val="auto"/>
          <w:sz w:val="24"/>
          <w:lang w:val="en-GB"/>
        </w:rPr>
        <w:t xml:space="preserve"> presented in Annex </w:t>
      </w:r>
      <w:r w:rsidR="004077B1" w:rsidRPr="00232C88">
        <w:rPr>
          <w:rFonts w:ascii="Times New Roman" w:eastAsiaTheme="minorEastAsia" w:hAnsi="Times New Roman" w:cs="Times New Roman"/>
          <w:color w:val="auto"/>
          <w:sz w:val="24"/>
          <w:lang w:val="en-GB"/>
        </w:rPr>
        <w:t>I</w:t>
      </w:r>
      <w:r w:rsidR="00F515D4" w:rsidRPr="00232C88">
        <w:rPr>
          <w:rFonts w:ascii="Times New Roman" w:eastAsiaTheme="minorEastAsia" w:hAnsi="Times New Roman" w:cs="Times New Roman"/>
          <w:color w:val="auto"/>
          <w:sz w:val="24"/>
          <w:lang w:val="en-GB"/>
        </w:rPr>
        <w:t xml:space="preserve"> </w:t>
      </w:r>
      <w:r w:rsidR="000B3C05" w:rsidRPr="00232C88">
        <w:rPr>
          <w:rFonts w:ascii="Times New Roman" w:eastAsiaTheme="minorEastAsia" w:hAnsi="Times New Roman" w:cs="Times New Roman"/>
          <w:color w:val="auto"/>
          <w:sz w:val="24"/>
          <w:lang w:val="en-GB"/>
        </w:rPr>
        <w:t xml:space="preserve">to </w:t>
      </w:r>
      <w:r w:rsidR="00F515D4" w:rsidRPr="00232C88">
        <w:rPr>
          <w:rFonts w:ascii="Times New Roman" w:eastAsiaTheme="minorEastAsia" w:hAnsi="Times New Roman" w:cs="Times New Roman"/>
          <w:color w:val="auto"/>
          <w:sz w:val="24"/>
          <w:lang w:val="en-GB"/>
        </w:rPr>
        <w:t xml:space="preserve">this </w:t>
      </w:r>
      <w:r w:rsidR="00704085" w:rsidRPr="00232C88">
        <w:rPr>
          <w:rFonts w:ascii="Times New Roman" w:eastAsiaTheme="minorEastAsia" w:hAnsi="Times New Roman" w:cs="Times New Roman"/>
          <w:color w:val="auto"/>
          <w:sz w:val="24"/>
          <w:lang w:val="en-GB"/>
        </w:rPr>
        <w:t>Implementing</w:t>
      </w:r>
      <w:r w:rsidR="00F515D4" w:rsidRPr="00232C88">
        <w:rPr>
          <w:rFonts w:ascii="Times New Roman" w:eastAsiaTheme="minorEastAsia" w:hAnsi="Times New Roman" w:cs="Times New Roman"/>
          <w:color w:val="auto"/>
          <w:sz w:val="24"/>
          <w:lang w:val="en-GB"/>
        </w:rPr>
        <w:t xml:space="preserve"> Regulation</w:t>
      </w:r>
      <w:r w:rsidR="00186588" w:rsidRPr="00232C88">
        <w:rPr>
          <w:rFonts w:ascii="Times New Roman" w:eastAsiaTheme="minorEastAsia" w:hAnsi="Times New Roman" w:cs="Times New Roman"/>
          <w:color w:val="auto"/>
          <w:sz w:val="24"/>
          <w:lang w:val="en-GB"/>
        </w:rPr>
        <w:t>,</w:t>
      </w:r>
      <w:r w:rsidR="00DA590B" w:rsidRPr="00232C88">
        <w:rPr>
          <w:rFonts w:ascii="Times New Roman" w:eastAsiaTheme="minorEastAsia" w:hAnsi="Times New Roman" w:cs="Times New Roman"/>
          <w:color w:val="auto"/>
          <w:sz w:val="24"/>
          <w:lang w:val="en-GB"/>
        </w:rPr>
        <w:t xml:space="preserve"> </w:t>
      </w:r>
      <w:r w:rsidR="00DA590B" w:rsidRPr="00232C88">
        <w:rPr>
          <w:rFonts w:ascii="Times New Roman" w:hAnsi="Times New Roman" w:cs="Times New Roman"/>
          <w:color w:val="auto"/>
          <w:sz w:val="24"/>
          <w:lang w:val="en-GB"/>
        </w:rPr>
        <w:t xml:space="preserve">in application of </w:t>
      </w:r>
      <w:del w:id="486" w:author="Author">
        <w:r w:rsidRPr="00232C88" w:rsidDel="00295952">
          <w:rPr>
            <w:rFonts w:ascii="Times New Roman" w:hAnsi="Times New Roman" w:cs="Times New Roman"/>
            <w:color w:val="auto"/>
            <w:sz w:val="24"/>
            <w:lang w:val="en-GB"/>
          </w:rPr>
          <w:delText xml:space="preserve">point (g) of </w:delText>
        </w:r>
      </w:del>
      <w:r w:rsidR="00DA590B" w:rsidRPr="00232C88">
        <w:rPr>
          <w:rFonts w:ascii="Times New Roman" w:hAnsi="Times New Roman" w:cs="Times New Roman"/>
          <w:color w:val="auto"/>
          <w:sz w:val="24"/>
          <w:lang w:val="en-GB"/>
        </w:rPr>
        <w:t>Article 438</w:t>
      </w:r>
      <w:ins w:id="487" w:author="Author">
        <w:r w:rsidR="00347B65" w:rsidRPr="00232C88">
          <w:rPr>
            <w:rFonts w:ascii="Times New Roman" w:hAnsi="Times New Roman" w:cs="Times New Roman"/>
            <w:color w:val="auto"/>
            <w:sz w:val="24"/>
            <w:lang w:val="en-GB"/>
          </w:rPr>
          <w:t>,</w:t>
        </w:r>
      </w:ins>
      <w:r w:rsidRPr="00232C88">
        <w:rPr>
          <w:rFonts w:ascii="Times New Roman" w:hAnsi="Times New Roman" w:cs="Times New Roman"/>
          <w:color w:val="auto"/>
          <w:sz w:val="24"/>
          <w:lang w:val="en-GB"/>
        </w:rPr>
        <w:t xml:space="preserve"> </w:t>
      </w:r>
      <w:ins w:id="488" w:author="Author">
        <w:r w:rsidR="00347B65" w:rsidRPr="00232C88">
          <w:rPr>
            <w:rFonts w:ascii="Times New Roman" w:hAnsi="Times New Roman" w:cs="Times New Roman"/>
            <w:color w:val="auto"/>
            <w:sz w:val="24"/>
            <w:lang w:val="en-GB"/>
          </w:rPr>
          <w:t xml:space="preserve">point (g) of </w:t>
        </w:r>
        <w:r w:rsidR="00347B65" w:rsidRPr="00232C88">
          <w:rPr>
            <w:rFonts w:ascii="Times New Roman" w:hAnsi="Times New Roman" w:cs="Times New Roman"/>
            <w:color w:val="auto"/>
            <w:sz w:val="24"/>
          </w:rPr>
          <w:t>Regulation (EU) No 575/2013</w:t>
        </w:r>
      </w:ins>
      <w:del w:id="489" w:author="Author">
        <w:r w:rsidRPr="00232C88" w:rsidDel="00295952">
          <w:rPr>
            <w:rFonts w:ascii="Times New Roman" w:eastAsiaTheme="minorEastAsia" w:hAnsi="Times New Roman" w:cs="Times New Roman"/>
            <w:color w:val="auto"/>
            <w:sz w:val="24"/>
            <w:lang w:val="en-GB"/>
          </w:rPr>
          <w:delText>CRR</w:delText>
        </w:r>
      </w:del>
      <w:r w:rsidR="00716AB8" w:rsidRPr="00232C88">
        <w:rPr>
          <w:rFonts w:ascii="Times New Roman" w:hAnsi="Times New Roman" w:cs="Times New Roman"/>
          <w:color w:val="auto"/>
          <w:sz w:val="24"/>
          <w:lang w:val="en-GB"/>
        </w:rPr>
        <w:t>.</w:t>
      </w:r>
    </w:p>
    <w:p w14:paraId="2C33B06C" w14:textId="77777777" w:rsidR="00295952" w:rsidRPr="00232C88" w:rsidRDefault="00295952" w:rsidP="00295952">
      <w:pPr>
        <w:pStyle w:val="Titlelevel2"/>
        <w:spacing w:before="120" w:after="120"/>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6E9180F0"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03E5BE" w14:textId="77777777" w:rsidR="00295952" w:rsidRPr="00232C88" w:rsidRDefault="00295952" w:rsidP="00B2180A">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38931EE1" w14:textId="77777777" w:rsidTr="00B2180A">
        <w:trPr>
          <w:trHeight w:val="238"/>
        </w:trPr>
        <w:tc>
          <w:tcPr>
            <w:tcW w:w="1384" w:type="dxa"/>
            <w:shd w:val="clear" w:color="auto" w:fill="D9D9D9" w:themeFill="background1" w:themeFillShade="D9"/>
          </w:tcPr>
          <w:p w14:paraId="5F0C6C00" w14:textId="77777777" w:rsidR="00295952" w:rsidRPr="00232C88" w:rsidRDefault="00295952" w:rsidP="00B2180A">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lastRenderedPageBreak/>
              <w:t>Row number</w:t>
            </w:r>
          </w:p>
        </w:tc>
        <w:tc>
          <w:tcPr>
            <w:tcW w:w="7655" w:type="dxa"/>
            <w:shd w:val="clear" w:color="auto" w:fill="D9D9D9" w:themeFill="background1" w:themeFillShade="D9"/>
          </w:tcPr>
          <w:p w14:paraId="7A981CBB" w14:textId="77777777" w:rsidR="00295952" w:rsidRPr="00232C88" w:rsidRDefault="00295952" w:rsidP="00B2180A">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06B27C97" w14:textId="77777777" w:rsidTr="00B2180A">
        <w:trPr>
          <w:trHeight w:val="680"/>
        </w:trPr>
        <w:tc>
          <w:tcPr>
            <w:tcW w:w="1384" w:type="dxa"/>
          </w:tcPr>
          <w:p w14:paraId="7F147BC5" w14:textId="77777777" w:rsidR="00295952" w:rsidRPr="00232C88" w:rsidRDefault="00295952" w:rsidP="00B2180A">
            <w:pPr>
              <w:pStyle w:val="Applicationdirecte"/>
              <w:spacing w:before="60"/>
              <w:jc w:val="center"/>
            </w:pPr>
            <w:r w:rsidRPr="00232C88">
              <w:t>1</w:t>
            </w:r>
          </w:p>
        </w:tc>
        <w:tc>
          <w:tcPr>
            <w:tcW w:w="7655" w:type="dxa"/>
            <w:vAlign w:val="center"/>
          </w:tcPr>
          <w:p w14:paraId="4FDD3332" w14:textId="34430A5B" w:rsidR="00295952" w:rsidRPr="00232C88" w:rsidRDefault="00295952" w:rsidP="00B2180A">
            <w:pPr>
              <w:spacing w:before="60" w:after="120"/>
              <w:jc w:val="both"/>
              <w:rPr>
                <w:rFonts w:ascii="Times New Roman" w:hAnsi="Times New Roman" w:cs="Times New Roman"/>
                <w:b/>
                <w:bCs/>
                <w:sz w:val="24"/>
              </w:rPr>
            </w:pPr>
            <w:r w:rsidRPr="00232C88">
              <w:rPr>
                <w:rFonts w:ascii="Times New Roman" w:hAnsi="Times New Roman" w:cs="Times New Roman"/>
                <w:b/>
                <w:bCs/>
                <w:sz w:val="24"/>
              </w:rPr>
              <w:t>Supplementary own fund requirement</w:t>
            </w:r>
            <w:r w:rsidR="009947D6" w:rsidRPr="00232C88">
              <w:rPr>
                <w:rFonts w:ascii="Times New Roman" w:hAnsi="Times New Roman" w:cs="Times New Roman"/>
                <w:b/>
                <w:bCs/>
                <w:sz w:val="24"/>
              </w:rPr>
              <w:t>s</w:t>
            </w:r>
            <w:r w:rsidRPr="00232C88">
              <w:rPr>
                <w:rFonts w:ascii="Times New Roman" w:hAnsi="Times New Roman" w:cs="Times New Roman"/>
                <w:b/>
                <w:bCs/>
                <w:sz w:val="24"/>
              </w:rPr>
              <w:t xml:space="preserve"> of the financial conglomerate</w:t>
            </w:r>
            <w:r w:rsidR="00DA590B" w:rsidRPr="00232C88">
              <w:rPr>
                <w:rFonts w:ascii="Times New Roman" w:hAnsi="Times New Roman" w:cs="Times New Roman"/>
                <w:b/>
                <w:bCs/>
                <w:sz w:val="24"/>
              </w:rPr>
              <w:t xml:space="preserve"> </w:t>
            </w:r>
            <w:r w:rsidRPr="00232C88">
              <w:rPr>
                <w:rFonts w:ascii="Times New Roman" w:hAnsi="Times New Roman" w:cs="Times New Roman"/>
                <w:b/>
                <w:bCs/>
                <w:sz w:val="24"/>
              </w:rPr>
              <w:t xml:space="preserve">(amount) </w:t>
            </w:r>
          </w:p>
          <w:p w14:paraId="7401DE1A" w14:textId="40167C3D" w:rsidR="00295952" w:rsidRPr="00232C88" w:rsidRDefault="000A3A4A" w:rsidP="00704085">
            <w:pPr>
              <w:spacing w:before="60" w:after="120"/>
              <w:jc w:val="both"/>
              <w:rPr>
                <w:rFonts w:ascii="Times New Roman" w:hAnsi="Times New Roman" w:cs="Times New Roman"/>
                <w:sz w:val="24"/>
              </w:rPr>
            </w:pPr>
            <w:r w:rsidRPr="00232C88">
              <w:rPr>
                <w:rFonts w:ascii="Times New Roman" w:hAnsi="Times New Roman" w:cs="Times New Roman"/>
                <w:sz w:val="24"/>
              </w:rPr>
              <w:t>T</w:t>
            </w:r>
            <w:r w:rsidR="00295952" w:rsidRPr="00232C88">
              <w:rPr>
                <w:rFonts w:ascii="Times New Roman" w:hAnsi="Times New Roman" w:cs="Times New Roman"/>
                <w:sz w:val="24"/>
              </w:rPr>
              <w:t>he amount of supplementary own fund requirements of the financial conglomerate calculated in accordance with Article 6 of Directive</w:t>
            </w:r>
            <w:r w:rsidR="00F515D4" w:rsidRPr="00232C88">
              <w:rPr>
                <w:rFonts w:ascii="Times New Roman" w:hAnsi="Times New Roman" w:cs="Times New Roman"/>
                <w:sz w:val="24"/>
              </w:rPr>
              <w:t xml:space="preserve"> (EC)</w:t>
            </w:r>
            <w:r w:rsidR="00295952" w:rsidRPr="00232C88">
              <w:rPr>
                <w:rFonts w:ascii="Times New Roman" w:hAnsi="Times New Roman" w:cs="Times New Roman"/>
                <w:sz w:val="24"/>
              </w:rPr>
              <w:t xml:space="preserve"> 2002/87</w:t>
            </w:r>
            <w:r w:rsidR="00704085" w:rsidRPr="00232C88">
              <w:rPr>
                <w:rFonts w:ascii="Times New Roman" w:hAnsi="Times New Roman" w:cs="Times New Roman"/>
                <w:sz w:val="24"/>
              </w:rPr>
              <w:t xml:space="preserve"> of European Parliament and of the Council</w:t>
            </w:r>
            <w:r w:rsidR="00F515D4" w:rsidRPr="00232C88">
              <w:rPr>
                <w:rStyle w:val="FootnoteReference"/>
                <w:rFonts w:ascii="Times New Roman" w:hAnsi="Times New Roman" w:cs="Times New Roman"/>
              </w:rPr>
              <w:footnoteReference w:id="5"/>
            </w:r>
            <w:r w:rsidR="00704085" w:rsidRPr="00232C88">
              <w:rPr>
                <w:rFonts w:ascii="Times New Roman" w:hAnsi="Times New Roman" w:cs="Times New Roman"/>
                <w:sz w:val="24"/>
              </w:rPr>
              <w:t xml:space="preserve"> </w:t>
            </w:r>
            <w:r w:rsidR="00295952" w:rsidRPr="00232C88">
              <w:rPr>
                <w:rFonts w:ascii="Times New Roman" w:hAnsi="Times New Roman" w:cs="Times New Roman"/>
                <w:sz w:val="24"/>
              </w:rPr>
              <w:t xml:space="preserve">and Annex I to </w:t>
            </w:r>
            <w:r w:rsidR="00704085" w:rsidRPr="00232C88">
              <w:rPr>
                <w:rFonts w:ascii="Times New Roman" w:hAnsi="Times New Roman" w:cs="Times New Roman"/>
                <w:sz w:val="24"/>
              </w:rPr>
              <w:t xml:space="preserve">that </w:t>
            </w:r>
            <w:r w:rsidR="00E2251B" w:rsidRPr="00232C88">
              <w:rPr>
                <w:rFonts w:ascii="Times New Roman" w:hAnsi="Times New Roman" w:cs="Times New Roman"/>
                <w:sz w:val="24"/>
              </w:rPr>
              <w:t>Directive</w:t>
            </w:r>
            <w:r w:rsidR="002B7ED3" w:rsidRPr="00232C88">
              <w:rPr>
                <w:rFonts w:ascii="Times New Roman" w:hAnsi="Times New Roman" w:cs="Times New Roman"/>
                <w:sz w:val="24"/>
              </w:rPr>
              <w:t xml:space="preserve"> </w:t>
            </w:r>
            <w:r w:rsidR="00295952" w:rsidRPr="00232C88">
              <w:rPr>
                <w:rFonts w:ascii="Times New Roman" w:hAnsi="Times New Roman" w:cs="Times New Roman"/>
                <w:sz w:val="24"/>
              </w:rPr>
              <w:t xml:space="preserve">where methods 1 or 2 set out in </w:t>
            </w:r>
            <w:r w:rsidR="00F93819" w:rsidRPr="00232C88">
              <w:rPr>
                <w:rFonts w:ascii="Times New Roman" w:hAnsi="Times New Roman" w:cs="Times New Roman"/>
                <w:sz w:val="24"/>
              </w:rPr>
              <w:t>Annex I</w:t>
            </w:r>
            <w:r w:rsidR="00295952" w:rsidRPr="00232C88">
              <w:rPr>
                <w:rFonts w:ascii="Times New Roman" w:hAnsi="Times New Roman" w:cs="Times New Roman"/>
                <w:sz w:val="24"/>
              </w:rPr>
              <w:t xml:space="preserve"> are applied.</w:t>
            </w:r>
          </w:p>
        </w:tc>
      </w:tr>
      <w:tr w:rsidR="00295952" w:rsidRPr="00232C88" w14:paraId="1857A276" w14:textId="77777777" w:rsidTr="00B2180A">
        <w:trPr>
          <w:trHeight w:val="680"/>
        </w:trPr>
        <w:tc>
          <w:tcPr>
            <w:tcW w:w="1384" w:type="dxa"/>
          </w:tcPr>
          <w:p w14:paraId="08626B20" w14:textId="77777777" w:rsidR="00295952" w:rsidRPr="00232C88" w:rsidRDefault="00295952" w:rsidP="00B2180A">
            <w:pPr>
              <w:pStyle w:val="Applicationdirecte"/>
              <w:spacing w:before="60"/>
              <w:jc w:val="center"/>
            </w:pPr>
            <w:r w:rsidRPr="00232C88">
              <w:t>2</w:t>
            </w:r>
          </w:p>
        </w:tc>
        <w:tc>
          <w:tcPr>
            <w:tcW w:w="7655" w:type="dxa"/>
            <w:vAlign w:val="center"/>
          </w:tcPr>
          <w:p w14:paraId="42B45BEE" w14:textId="77777777" w:rsidR="00295952" w:rsidRPr="00232C88" w:rsidRDefault="00295952" w:rsidP="00B2180A">
            <w:pPr>
              <w:spacing w:before="60" w:after="120"/>
              <w:jc w:val="both"/>
              <w:rPr>
                <w:rFonts w:ascii="Times New Roman" w:hAnsi="Times New Roman" w:cs="Times New Roman"/>
                <w:b/>
                <w:bCs/>
                <w:sz w:val="24"/>
              </w:rPr>
            </w:pPr>
            <w:r w:rsidRPr="00232C88">
              <w:rPr>
                <w:rFonts w:ascii="Times New Roman" w:hAnsi="Times New Roman" w:cs="Times New Roman"/>
                <w:b/>
                <w:bCs/>
                <w:sz w:val="24"/>
              </w:rPr>
              <w:t>Capital adequacy ratio of the financial conglomerate (%)</w:t>
            </w:r>
          </w:p>
          <w:p w14:paraId="1C3780DF" w14:textId="2B1ECEB3" w:rsidR="00295952" w:rsidRPr="00232C88" w:rsidRDefault="00295952" w:rsidP="00704085">
            <w:pPr>
              <w:spacing w:before="60" w:after="120"/>
              <w:jc w:val="both"/>
              <w:rPr>
                <w:rFonts w:ascii="Times New Roman" w:hAnsi="Times New Roman" w:cs="Times New Roman"/>
                <w:sz w:val="24"/>
              </w:rPr>
            </w:pPr>
            <w:r w:rsidRPr="00232C88">
              <w:rPr>
                <w:rFonts w:ascii="Times New Roman" w:hAnsi="Times New Roman" w:cs="Times New Roman"/>
                <w:sz w:val="24"/>
              </w:rPr>
              <w:t>The capital adequacy ratio of the financial conglomerate calculated in accordance with Article 6 of Directive</w:t>
            </w:r>
            <w:r w:rsidR="00CD6464" w:rsidRPr="00232C88">
              <w:rPr>
                <w:rFonts w:ascii="Times New Roman" w:hAnsi="Times New Roman" w:cs="Times New Roman"/>
                <w:sz w:val="24"/>
              </w:rPr>
              <w:t xml:space="preserve"> (EC)</w:t>
            </w:r>
            <w:r w:rsidRPr="00232C88">
              <w:rPr>
                <w:rFonts w:ascii="Times New Roman" w:hAnsi="Times New Roman" w:cs="Times New Roman"/>
                <w:sz w:val="24"/>
              </w:rPr>
              <w:t xml:space="preserve"> 2002/8</w:t>
            </w:r>
            <w:r w:rsidR="00CD6464" w:rsidRPr="00232C88">
              <w:rPr>
                <w:rFonts w:ascii="Times New Roman" w:hAnsi="Times New Roman" w:cs="Times New Roman"/>
                <w:sz w:val="24"/>
              </w:rPr>
              <w:t>7</w:t>
            </w:r>
            <w:r w:rsidRPr="00232C88">
              <w:rPr>
                <w:rFonts w:ascii="Times New Roman" w:hAnsi="Times New Roman" w:cs="Times New Roman"/>
                <w:sz w:val="24"/>
              </w:rPr>
              <w:t xml:space="preserve"> and Annex I to </w:t>
            </w:r>
            <w:r w:rsidR="00704085" w:rsidRPr="00232C88">
              <w:rPr>
                <w:rFonts w:ascii="Times New Roman" w:hAnsi="Times New Roman" w:cs="Times New Roman"/>
                <w:sz w:val="24"/>
              </w:rPr>
              <w:t xml:space="preserve">that </w:t>
            </w:r>
            <w:r w:rsidR="00F93819" w:rsidRPr="00232C88">
              <w:rPr>
                <w:rFonts w:ascii="Times New Roman" w:hAnsi="Times New Roman" w:cs="Times New Roman"/>
                <w:sz w:val="24"/>
              </w:rPr>
              <w:t>Directive</w:t>
            </w:r>
            <w:r w:rsidR="002B7ED3" w:rsidRPr="00232C88">
              <w:rPr>
                <w:rFonts w:ascii="Times New Roman" w:hAnsi="Times New Roman" w:cs="Times New Roman"/>
                <w:sz w:val="24"/>
              </w:rPr>
              <w:t xml:space="preserve"> </w:t>
            </w:r>
            <w:r w:rsidRPr="00232C88">
              <w:rPr>
                <w:rFonts w:ascii="Times New Roman" w:hAnsi="Times New Roman" w:cs="Times New Roman"/>
                <w:sz w:val="24"/>
              </w:rPr>
              <w:t>where methods 1 or 2 set out in Annex</w:t>
            </w:r>
            <w:r w:rsidR="00F93819" w:rsidRPr="00232C88">
              <w:rPr>
                <w:rFonts w:ascii="Times New Roman" w:hAnsi="Times New Roman" w:cs="Times New Roman"/>
                <w:sz w:val="24"/>
              </w:rPr>
              <w:t xml:space="preserve"> I</w:t>
            </w:r>
            <w:r w:rsidRPr="00232C88">
              <w:rPr>
                <w:rFonts w:ascii="Times New Roman" w:hAnsi="Times New Roman" w:cs="Times New Roman"/>
                <w:sz w:val="24"/>
              </w:rPr>
              <w:t xml:space="preserve"> are applied.</w:t>
            </w:r>
          </w:p>
        </w:tc>
      </w:tr>
    </w:tbl>
    <w:p w14:paraId="75004C3A" w14:textId="77777777" w:rsidR="00295952" w:rsidRPr="00232C88" w:rsidRDefault="00295952" w:rsidP="00E258D8">
      <w:pPr>
        <w:tabs>
          <w:tab w:val="left" w:pos="1430"/>
        </w:tabs>
        <w:rPr>
          <w:rFonts w:ascii="Times New Roman" w:hAnsi="Times New Roman" w:cs="Times New Roman"/>
          <w:b/>
          <w:sz w:val="24"/>
        </w:rPr>
      </w:pPr>
    </w:p>
    <w:p w14:paraId="2779323A" w14:textId="324B2CE0" w:rsidR="00D15B1C" w:rsidRPr="00232C88" w:rsidRDefault="00D15B1C" w:rsidP="00E258D8">
      <w:pPr>
        <w:tabs>
          <w:tab w:val="left" w:pos="1430"/>
        </w:tabs>
        <w:rPr>
          <w:rFonts w:ascii="Times New Roman" w:hAnsi="Times New Roman" w:cs="Times New Roman"/>
          <w:b/>
          <w:sz w:val="24"/>
        </w:rPr>
      </w:pPr>
      <w:r w:rsidRPr="00232C88">
        <w:rPr>
          <w:rFonts w:ascii="Times New Roman" w:hAnsi="Times New Roman" w:cs="Times New Roman"/>
          <w:b/>
          <w:sz w:val="24"/>
          <w:lang w:val="fr-BE"/>
        </w:rPr>
        <w:t>Table EU OVC - ICAAP information</w:t>
      </w:r>
      <w:r w:rsidR="00B05624" w:rsidRPr="00232C88">
        <w:rPr>
          <w:rFonts w:ascii="Times New Roman" w:hAnsi="Times New Roman" w:cs="Times New Roman"/>
          <w:b/>
          <w:sz w:val="24"/>
          <w:lang w:val="fr-BE"/>
        </w:rPr>
        <w:t xml:space="preserve">. </w:t>
      </w:r>
      <w:r w:rsidR="00B05624" w:rsidRPr="00232C88">
        <w:rPr>
          <w:rFonts w:ascii="Times New Roman" w:hAnsi="Times New Roman" w:cs="Times New Roman"/>
          <w:sz w:val="24"/>
        </w:rPr>
        <w:t>Flexible format</w:t>
      </w:r>
      <w:ins w:id="490" w:author="Author">
        <w:r w:rsidR="0090729F" w:rsidRPr="00232C88">
          <w:rPr>
            <w:rFonts w:ascii="Times New Roman" w:hAnsi="Times New Roman" w:cs="Times New Roman"/>
            <w:sz w:val="24"/>
          </w:rPr>
          <w:t>.</w:t>
        </w:r>
      </w:ins>
    </w:p>
    <w:p w14:paraId="6F8896EF" w14:textId="77777777" w:rsidR="00D15B1C" w:rsidRPr="00232C88" w:rsidRDefault="00D15B1C" w:rsidP="00E258D8">
      <w:pPr>
        <w:tabs>
          <w:tab w:val="left" w:pos="1430"/>
        </w:tabs>
        <w:rPr>
          <w:rFonts w:ascii="Times New Roman" w:hAnsi="Times New Roman" w:cs="Times New Roman"/>
          <w:b/>
          <w:sz w:val="24"/>
        </w:rPr>
      </w:pPr>
    </w:p>
    <w:p w14:paraId="6613540B" w14:textId="5E341FD5" w:rsidR="00D15B1C" w:rsidRPr="00232C88" w:rsidRDefault="00D15B1C">
      <w:pPr>
        <w:pStyle w:val="Titlelevel2"/>
        <w:numPr>
          <w:ilvl w:val="0"/>
          <w:numId w:val="14"/>
        </w:numPr>
        <w:spacing w:before="120" w:after="120"/>
        <w:ind w:left="426"/>
        <w:jc w:val="both"/>
        <w:rPr>
          <w:rFonts w:ascii="Times New Roman" w:hAnsi="Times New Roman" w:cs="Times New Roman"/>
          <w:color w:val="auto"/>
          <w:sz w:val="24"/>
          <w:lang w:val="en-GB"/>
        </w:rPr>
        <w:pPrChange w:id="491" w:author="Author">
          <w:pPr>
            <w:pStyle w:val="Titlelevel2"/>
            <w:numPr>
              <w:numId w:val="14"/>
            </w:numPr>
            <w:spacing w:before="120" w:after="120"/>
            <w:ind w:left="426" w:hanging="360"/>
          </w:pPr>
        </w:pPrChange>
      </w:pPr>
      <w:r w:rsidRPr="00232C88">
        <w:rPr>
          <w:rFonts w:ascii="Times New Roman" w:hAnsi="Times New Roman" w:cs="Times New Roman"/>
          <w:color w:val="auto"/>
          <w:sz w:val="24"/>
          <w:lang w:val="en-GB"/>
        </w:rPr>
        <w:t xml:space="preserve">Institutions shall </w:t>
      </w:r>
      <w:r w:rsidR="00186588" w:rsidRPr="00232C88">
        <w:rPr>
          <w:rFonts w:ascii="Times New Roman" w:eastAsiaTheme="minorEastAsia" w:hAnsi="Times New Roman" w:cs="Times New Roman"/>
          <w:color w:val="auto"/>
          <w:sz w:val="24"/>
          <w:lang w:val="en-GB"/>
        </w:rPr>
        <w:t xml:space="preserve">apply the instructions </w:t>
      </w:r>
      <w:r w:rsidR="00E74C1B" w:rsidRPr="00232C88">
        <w:rPr>
          <w:rFonts w:ascii="Times New Roman" w:eastAsiaTheme="minorEastAsia" w:hAnsi="Times New Roman" w:cs="Times New Roman"/>
          <w:color w:val="auto"/>
          <w:sz w:val="24"/>
          <w:lang w:val="en-GB"/>
        </w:rPr>
        <w:t xml:space="preserve">provided </w:t>
      </w:r>
      <w:r w:rsidR="00186588" w:rsidRPr="00232C88">
        <w:rPr>
          <w:rFonts w:ascii="Times New Roman" w:eastAsiaTheme="minorEastAsia" w:hAnsi="Times New Roman" w:cs="Times New Roman"/>
          <w:color w:val="auto"/>
          <w:sz w:val="24"/>
          <w:lang w:val="en-GB"/>
        </w:rPr>
        <w:t xml:space="preserve">below in this Annex </w:t>
      </w:r>
      <w:r w:rsidR="003414D7" w:rsidRPr="00232C88">
        <w:rPr>
          <w:rFonts w:ascii="Times New Roman" w:eastAsiaTheme="minorEastAsia" w:hAnsi="Times New Roman" w:cs="Times New Roman"/>
          <w:color w:val="auto"/>
          <w:sz w:val="24"/>
          <w:lang w:val="en-GB"/>
        </w:rPr>
        <w:t>to complete</w:t>
      </w:r>
      <w:r w:rsidR="00186588" w:rsidRPr="00232C88">
        <w:rPr>
          <w:rFonts w:ascii="Times New Roman" w:eastAsiaTheme="minorEastAsia" w:hAnsi="Times New Roman" w:cs="Times New Roman"/>
          <w:color w:val="auto"/>
          <w:sz w:val="24"/>
          <w:lang w:val="en-GB"/>
        </w:rPr>
        <w:t xml:space="preserve"> table</w:t>
      </w:r>
      <w:r w:rsidR="00E74C1B" w:rsidRPr="00232C88">
        <w:rPr>
          <w:rFonts w:ascii="Times New Roman" w:eastAsiaTheme="minorEastAsia" w:hAnsi="Times New Roman" w:cs="Times New Roman"/>
          <w:color w:val="auto"/>
          <w:sz w:val="24"/>
          <w:lang w:val="en-GB"/>
        </w:rPr>
        <w:t xml:space="preserve"> EU OVC</w:t>
      </w:r>
      <w:r w:rsidR="00186588" w:rsidRPr="00232C88">
        <w:rPr>
          <w:rFonts w:ascii="Times New Roman" w:eastAsiaTheme="minorEastAsia" w:hAnsi="Times New Roman" w:cs="Times New Roman"/>
          <w:color w:val="auto"/>
          <w:sz w:val="24"/>
          <w:lang w:val="en-GB"/>
        </w:rPr>
        <w:t xml:space="preserve"> as presented in Annex </w:t>
      </w:r>
      <w:r w:rsidR="004077B1" w:rsidRPr="00232C88">
        <w:rPr>
          <w:rFonts w:ascii="Times New Roman" w:eastAsiaTheme="minorEastAsia" w:hAnsi="Times New Roman" w:cs="Times New Roman"/>
          <w:color w:val="auto"/>
          <w:sz w:val="24"/>
          <w:lang w:val="en-GB"/>
        </w:rPr>
        <w:t>I</w:t>
      </w:r>
      <w:r w:rsidR="00186588" w:rsidRPr="00232C88">
        <w:rPr>
          <w:rFonts w:ascii="Times New Roman" w:eastAsiaTheme="minorEastAsia" w:hAnsi="Times New Roman" w:cs="Times New Roman"/>
          <w:color w:val="auto"/>
          <w:sz w:val="24"/>
          <w:lang w:val="en-GB"/>
        </w:rPr>
        <w:t>,</w:t>
      </w:r>
      <w:r w:rsidR="00DA590B" w:rsidRPr="00232C88">
        <w:rPr>
          <w:rFonts w:ascii="Times New Roman" w:eastAsiaTheme="minorEastAsia" w:hAnsi="Times New Roman" w:cs="Times New Roman"/>
          <w:color w:val="auto"/>
          <w:sz w:val="24"/>
          <w:lang w:val="en-GB"/>
        </w:rPr>
        <w:t xml:space="preserve"> </w:t>
      </w:r>
      <w:r w:rsidR="00DA590B" w:rsidRPr="00232C88">
        <w:rPr>
          <w:rFonts w:ascii="Times New Roman" w:hAnsi="Times New Roman" w:cs="Times New Roman"/>
          <w:color w:val="auto"/>
          <w:sz w:val="24"/>
          <w:lang w:val="en-GB"/>
        </w:rPr>
        <w:t xml:space="preserve">in application of </w:t>
      </w:r>
      <w:del w:id="492" w:author="Author">
        <w:r w:rsidRPr="00232C88" w:rsidDel="00D15B1C">
          <w:rPr>
            <w:rFonts w:ascii="Times New Roman" w:hAnsi="Times New Roman" w:cs="Times New Roman"/>
            <w:color w:val="auto"/>
            <w:sz w:val="24"/>
            <w:lang w:val="en-GB"/>
          </w:rPr>
          <w:delText xml:space="preserve">points (a) and (c) of </w:delText>
        </w:r>
      </w:del>
      <w:r w:rsidR="00DA590B" w:rsidRPr="00232C88">
        <w:rPr>
          <w:rFonts w:ascii="Times New Roman" w:hAnsi="Times New Roman" w:cs="Times New Roman"/>
          <w:color w:val="auto"/>
          <w:sz w:val="24"/>
          <w:lang w:val="en-GB"/>
        </w:rPr>
        <w:t>Article 438</w:t>
      </w:r>
      <w:ins w:id="493" w:author="Author">
        <w:r w:rsidR="00347B65" w:rsidRPr="00232C88">
          <w:rPr>
            <w:rFonts w:ascii="Times New Roman" w:hAnsi="Times New Roman" w:cs="Times New Roman"/>
            <w:color w:val="auto"/>
            <w:sz w:val="24"/>
            <w:lang w:val="en-GB"/>
          </w:rPr>
          <w:t>,</w:t>
        </w:r>
      </w:ins>
      <w:r w:rsidR="00704085" w:rsidRPr="00232C88">
        <w:rPr>
          <w:rFonts w:ascii="Times New Roman" w:hAnsi="Times New Roman" w:cs="Times New Roman"/>
          <w:color w:val="auto"/>
          <w:sz w:val="24"/>
          <w:lang w:val="en-GB"/>
        </w:rPr>
        <w:t xml:space="preserve"> </w:t>
      </w:r>
      <w:ins w:id="494" w:author="Author">
        <w:r w:rsidR="00347B65" w:rsidRPr="00232C88">
          <w:rPr>
            <w:rFonts w:ascii="Times New Roman" w:hAnsi="Times New Roman" w:cs="Times New Roman"/>
            <w:color w:val="auto"/>
            <w:sz w:val="24"/>
            <w:lang w:val="en-GB"/>
          </w:rPr>
          <w:t>points (a) and (c) of</w:t>
        </w:r>
        <w:r w:rsidR="00347B65" w:rsidRPr="00232C88">
          <w:rPr>
            <w:rFonts w:ascii="Times New Roman" w:eastAsiaTheme="minorEastAsia" w:hAnsi="Times New Roman" w:cs="Times New Roman"/>
            <w:color w:val="auto"/>
            <w:sz w:val="24"/>
            <w:lang w:val="en-GB"/>
          </w:rPr>
          <w:t xml:space="preserve"> </w:t>
        </w:r>
        <w:r w:rsidR="00347B65" w:rsidRPr="00232C88">
          <w:rPr>
            <w:rFonts w:ascii="Times New Roman" w:hAnsi="Times New Roman" w:cs="Times New Roman"/>
            <w:color w:val="auto"/>
            <w:sz w:val="24"/>
          </w:rPr>
          <w:t>Regulation (EU) No 575/2013</w:t>
        </w:r>
      </w:ins>
      <w:del w:id="495" w:author="Author">
        <w:r w:rsidRPr="00232C88" w:rsidDel="00D15B1C">
          <w:rPr>
            <w:rFonts w:ascii="Times New Roman" w:eastAsiaTheme="minorEastAsia" w:hAnsi="Times New Roman" w:cs="Times New Roman"/>
            <w:color w:val="auto"/>
            <w:sz w:val="24"/>
            <w:lang w:val="en-GB"/>
          </w:rPr>
          <w:delText>CRR</w:delText>
        </w:r>
      </w:del>
      <w:r w:rsidR="00716AB8" w:rsidRPr="00232C88">
        <w:rPr>
          <w:rFonts w:ascii="Times New Roman" w:hAnsi="Times New Roman" w:cs="Times New Roman"/>
          <w:color w:val="auto"/>
          <w:sz w:val="24"/>
          <w:lang w:val="en-GB"/>
        </w:rPr>
        <w:t>.</w:t>
      </w:r>
    </w:p>
    <w:p w14:paraId="32023AC9" w14:textId="77777777" w:rsidR="00D15B1C" w:rsidRPr="00232C88" w:rsidRDefault="00D15B1C" w:rsidP="00E258D8">
      <w:pPr>
        <w:tabs>
          <w:tab w:val="left" w:pos="1430"/>
        </w:tabs>
        <w:rPr>
          <w:rFonts w:ascii="Times New Roman" w:hAnsi="Times New Roman" w:cs="Times New Roman"/>
          <w:b/>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232C88" w:rsidRPr="00232C88" w14:paraId="09F4A28B" w14:textId="77777777" w:rsidTr="00B2180A">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6101B" w14:textId="77777777" w:rsidR="00D15B1C" w:rsidRPr="00232C88" w:rsidRDefault="00D15B1C" w:rsidP="00B2180A">
            <w:pPr>
              <w:rPr>
                <w:rFonts w:ascii="Times New Roman" w:hAnsi="Times New Roman" w:cs="Times New Roman"/>
                <w:b/>
                <w:sz w:val="24"/>
              </w:rPr>
            </w:pPr>
            <w:r w:rsidRPr="00232C88">
              <w:rPr>
                <w:rFonts w:ascii="Times New Roman" w:hAnsi="Times New Roman" w:cs="Times New Roman"/>
                <w:b/>
                <w:sz w:val="24"/>
              </w:rPr>
              <w:t>Legal references and instructions</w:t>
            </w:r>
          </w:p>
        </w:tc>
      </w:tr>
      <w:tr w:rsidR="00232C88" w:rsidRPr="00232C88" w14:paraId="6CAC9422" w14:textId="77777777" w:rsidTr="00B2180A">
        <w:trPr>
          <w:trHeight w:val="238"/>
        </w:trPr>
        <w:tc>
          <w:tcPr>
            <w:tcW w:w="1384" w:type="dxa"/>
            <w:shd w:val="clear" w:color="auto" w:fill="D9D9D9" w:themeFill="background1" w:themeFillShade="D9"/>
          </w:tcPr>
          <w:p w14:paraId="090C73F5" w14:textId="77777777" w:rsidR="00D15B1C" w:rsidRPr="00232C88" w:rsidRDefault="00D15B1C" w:rsidP="00B2180A">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Row number</w:t>
            </w:r>
          </w:p>
        </w:tc>
        <w:tc>
          <w:tcPr>
            <w:tcW w:w="7655" w:type="dxa"/>
            <w:shd w:val="clear" w:color="auto" w:fill="D9D9D9" w:themeFill="background1" w:themeFillShade="D9"/>
          </w:tcPr>
          <w:p w14:paraId="3DC94017" w14:textId="77777777" w:rsidR="00D15B1C" w:rsidRPr="00232C88" w:rsidRDefault="00D15B1C" w:rsidP="00B2180A">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53740EA1" w14:textId="77777777" w:rsidTr="00B2180A">
        <w:trPr>
          <w:trHeight w:val="680"/>
        </w:trPr>
        <w:tc>
          <w:tcPr>
            <w:tcW w:w="1384" w:type="dxa"/>
          </w:tcPr>
          <w:p w14:paraId="33BBDE21" w14:textId="2466B35E" w:rsidR="00D15B1C" w:rsidRPr="00232C88" w:rsidRDefault="00D85025" w:rsidP="00B2180A">
            <w:pPr>
              <w:pStyle w:val="Applicationdirecte"/>
              <w:spacing w:before="60"/>
              <w:jc w:val="center"/>
            </w:pPr>
            <w:r w:rsidRPr="00232C88">
              <w:t>(</w:t>
            </w:r>
            <w:r w:rsidR="009947D6" w:rsidRPr="00232C88">
              <w:t>a</w:t>
            </w:r>
            <w:r w:rsidRPr="00232C88">
              <w:t>)</w:t>
            </w:r>
          </w:p>
        </w:tc>
        <w:tc>
          <w:tcPr>
            <w:tcW w:w="7655" w:type="dxa"/>
            <w:vAlign w:val="center"/>
          </w:tcPr>
          <w:p w14:paraId="4945628B" w14:textId="41ECE8DA" w:rsidR="00B05624" w:rsidRPr="00232C88" w:rsidRDefault="00B05624" w:rsidP="00B2180A">
            <w:pPr>
              <w:spacing w:before="60" w:after="120"/>
              <w:jc w:val="both"/>
              <w:rPr>
                <w:rFonts w:ascii="Times New Roman" w:hAnsi="Times New Roman" w:cs="Times New Roman"/>
                <w:b/>
                <w:bCs/>
                <w:sz w:val="24"/>
              </w:rPr>
            </w:pPr>
            <w:r w:rsidRPr="00232C88">
              <w:rPr>
                <w:rFonts w:ascii="Times New Roman" w:hAnsi="Times New Roman" w:cs="Times New Roman"/>
                <w:b/>
                <w:bCs/>
                <w:sz w:val="24"/>
              </w:rPr>
              <w:t>Approach to assessing the adequacy of their internal capital</w:t>
            </w:r>
          </w:p>
          <w:p w14:paraId="05E23E13" w14:textId="77777777" w:rsidR="00D15B1C" w:rsidRPr="00232C88" w:rsidRDefault="00B05624" w:rsidP="00B05624">
            <w:pPr>
              <w:spacing w:before="60" w:after="120"/>
              <w:jc w:val="both"/>
              <w:rPr>
                <w:rFonts w:ascii="Times New Roman" w:hAnsi="Times New Roman" w:cs="Times New Roman"/>
                <w:sz w:val="24"/>
              </w:rPr>
            </w:pPr>
            <w:r w:rsidRPr="00232C88">
              <w:rPr>
                <w:rFonts w:ascii="Times New Roman" w:hAnsi="Times New Roman" w:cs="Times New Roman"/>
                <w:sz w:val="24"/>
              </w:rPr>
              <w:t>Institutions shall disc</w:t>
            </w:r>
            <w:r w:rsidR="009947D6" w:rsidRPr="00232C88">
              <w:rPr>
                <w:rFonts w:ascii="Times New Roman" w:hAnsi="Times New Roman" w:cs="Times New Roman"/>
                <w:sz w:val="24"/>
              </w:rPr>
              <w:t>l</w:t>
            </w:r>
            <w:r w:rsidRPr="00232C88">
              <w:rPr>
                <w:rFonts w:ascii="Times New Roman" w:hAnsi="Times New Roman" w:cs="Times New Roman"/>
                <w:sz w:val="24"/>
              </w:rPr>
              <w:t>ose a summary of their approach to assessing the adequacy of their internal capital to support current and future activities.</w:t>
            </w:r>
          </w:p>
        </w:tc>
      </w:tr>
      <w:tr w:rsidR="00D15B1C" w:rsidRPr="00232C88" w14:paraId="3EB24671" w14:textId="77777777" w:rsidTr="00B2180A">
        <w:trPr>
          <w:trHeight w:val="680"/>
        </w:trPr>
        <w:tc>
          <w:tcPr>
            <w:tcW w:w="1384" w:type="dxa"/>
          </w:tcPr>
          <w:p w14:paraId="26622B61" w14:textId="577E7939" w:rsidR="00D15B1C" w:rsidRPr="00232C88" w:rsidRDefault="00D85025" w:rsidP="00B2180A">
            <w:pPr>
              <w:pStyle w:val="Applicationdirecte"/>
              <w:spacing w:before="60"/>
              <w:jc w:val="center"/>
            </w:pPr>
            <w:r w:rsidRPr="00232C88">
              <w:t>(</w:t>
            </w:r>
            <w:r w:rsidR="009947D6" w:rsidRPr="00232C88">
              <w:t>b</w:t>
            </w:r>
            <w:r w:rsidRPr="00232C88">
              <w:t>)</w:t>
            </w:r>
          </w:p>
        </w:tc>
        <w:tc>
          <w:tcPr>
            <w:tcW w:w="7655" w:type="dxa"/>
            <w:vAlign w:val="center"/>
          </w:tcPr>
          <w:p w14:paraId="1F26E981" w14:textId="2FD580C4" w:rsidR="00B05624" w:rsidRPr="00232C88" w:rsidRDefault="00B05624" w:rsidP="00B2180A">
            <w:pPr>
              <w:spacing w:before="60" w:after="120"/>
              <w:jc w:val="both"/>
              <w:rPr>
                <w:rFonts w:ascii="Times New Roman" w:hAnsi="Times New Roman" w:cs="Times New Roman"/>
                <w:b/>
                <w:bCs/>
                <w:sz w:val="24"/>
              </w:rPr>
            </w:pPr>
            <w:r w:rsidRPr="00232C88">
              <w:rPr>
                <w:rFonts w:ascii="Times New Roman" w:hAnsi="Times New Roman" w:cs="Times New Roman"/>
                <w:b/>
                <w:bCs/>
                <w:sz w:val="24"/>
              </w:rPr>
              <w:t>Upon demand from the relevant competent authority, the result of the institution's internal capital adequacy assessment process</w:t>
            </w:r>
          </w:p>
          <w:p w14:paraId="32D8B55C" w14:textId="77777777" w:rsidR="00D15B1C" w:rsidRPr="00232C88" w:rsidRDefault="00B05624" w:rsidP="00B2180A">
            <w:pPr>
              <w:spacing w:before="60" w:after="120"/>
              <w:jc w:val="both"/>
              <w:rPr>
                <w:rFonts w:ascii="Times New Roman" w:hAnsi="Times New Roman" w:cs="Times New Roman"/>
                <w:sz w:val="24"/>
              </w:rPr>
            </w:pPr>
            <w:r w:rsidRPr="00232C88">
              <w:rPr>
                <w:rFonts w:ascii="Times New Roman" w:hAnsi="Times New Roman" w:cs="Times New Roman"/>
                <w:sz w:val="24"/>
              </w:rPr>
              <w:t>This information shall only be disclosed by institutions when required by the relevant competent authority</w:t>
            </w:r>
            <w:r w:rsidR="00D15B1C" w:rsidRPr="00232C88">
              <w:rPr>
                <w:rFonts w:ascii="Times New Roman" w:hAnsi="Times New Roman" w:cs="Times New Roman"/>
                <w:sz w:val="24"/>
              </w:rPr>
              <w:t>.</w:t>
            </w:r>
          </w:p>
        </w:tc>
      </w:tr>
    </w:tbl>
    <w:p w14:paraId="10DD1F8C" w14:textId="28F606EF" w:rsidR="00203C1C" w:rsidRPr="00232C88" w:rsidRDefault="00203C1C">
      <w:pPr>
        <w:rPr>
          <w:ins w:id="496" w:author="Author"/>
          <w:rFonts w:ascii="Times New Roman" w:hAnsi="Times New Roman" w:cs="Times New Roman"/>
          <w:b/>
          <w:sz w:val="24"/>
        </w:rPr>
      </w:pPr>
    </w:p>
    <w:p w14:paraId="5A44B512" w14:textId="6E4279E1" w:rsidR="00DC2C46" w:rsidRPr="00232C88" w:rsidRDefault="00DC2C46" w:rsidP="00DC2C46">
      <w:pPr>
        <w:spacing w:after="120"/>
        <w:jc w:val="both"/>
        <w:rPr>
          <w:ins w:id="497" w:author="Author"/>
          <w:rFonts w:ascii="Times New Roman" w:hAnsi="Times New Roman" w:cs="Times New Roman"/>
          <w:sz w:val="24"/>
        </w:rPr>
      </w:pPr>
      <w:ins w:id="498" w:author="Author">
        <w:r w:rsidRPr="00232C88">
          <w:rPr>
            <w:rFonts w:ascii="Times New Roman" w:hAnsi="Times New Roman" w:cs="Times New Roman"/>
            <w:b/>
            <w:sz w:val="24"/>
          </w:rPr>
          <w:t xml:space="preserve">Template EU CMS1 – Comparison of modelled and standardised risk </w:t>
        </w:r>
        <w:r w:rsidR="00267DE5" w:rsidRPr="00232C88">
          <w:rPr>
            <w:rFonts w:ascii="Times New Roman" w:hAnsi="Times New Roman" w:cs="Times New Roman"/>
            <w:b/>
            <w:sz w:val="24"/>
          </w:rPr>
          <w:t xml:space="preserve">weighted </w:t>
        </w:r>
        <w:r w:rsidRPr="00232C88">
          <w:rPr>
            <w:rFonts w:ascii="Times New Roman" w:hAnsi="Times New Roman" w:cs="Times New Roman"/>
            <w:b/>
            <w:sz w:val="24"/>
          </w:rPr>
          <w:t xml:space="preserve">exposure amount at risk level. </w:t>
        </w:r>
        <w:r w:rsidRPr="00232C88">
          <w:rPr>
            <w:rFonts w:ascii="Times New Roman" w:hAnsi="Times New Roman" w:cs="Times New Roman"/>
            <w:sz w:val="24"/>
          </w:rPr>
          <w:t>Fixed format</w:t>
        </w:r>
        <w:r w:rsidR="0090729F" w:rsidRPr="00232C88">
          <w:rPr>
            <w:rFonts w:ascii="Times New Roman" w:hAnsi="Times New Roman" w:cs="Times New Roman"/>
            <w:sz w:val="24"/>
          </w:rPr>
          <w:t>.</w:t>
        </w:r>
      </w:ins>
    </w:p>
    <w:p w14:paraId="36DAA287" w14:textId="15340575" w:rsidR="0084180E" w:rsidRPr="00232C88" w:rsidRDefault="00DC2C46" w:rsidP="4D769726">
      <w:pPr>
        <w:pStyle w:val="Titlelevel2"/>
        <w:numPr>
          <w:ilvl w:val="0"/>
          <w:numId w:val="14"/>
        </w:numPr>
        <w:spacing w:before="120" w:after="120"/>
        <w:ind w:left="426"/>
        <w:jc w:val="both"/>
        <w:rPr>
          <w:ins w:id="499" w:author="Author"/>
          <w:rFonts w:ascii="Times New Roman" w:hAnsi="Times New Roman" w:cs="Times New Roman"/>
          <w:color w:val="auto"/>
          <w:sz w:val="24"/>
          <w:lang w:val="en-GB"/>
        </w:rPr>
      </w:pPr>
      <w:ins w:id="500" w:author="Author">
        <w:r w:rsidRPr="00232C88">
          <w:rPr>
            <w:rFonts w:ascii="Times New Roman" w:hAnsi="Times New Roman" w:cs="Times New Roman"/>
            <w:color w:val="auto"/>
            <w:sz w:val="24"/>
            <w:lang w:val="en-GB"/>
          </w:rPr>
          <w:t xml:space="preserve">Institutions shall </w:t>
        </w:r>
        <w:r w:rsidRPr="00232C88">
          <w:rPr>
            <w:rFonts w:ascii="Times New Roman" w:eastAsiaTheme="minorEastAsia" w:hAnsi="Times New Roman" w:cs="Times New Roman"/>
            <w:color w:val="auto"/>
            <w:sz w:val="24"/>
            <w:lang w:val="en-GB"/>
          </w:rPr>
          <w:t xml:space="preserve">apply the instructions provided below in this Annex to complete </w:t>
        </w:r>
      </w:ins>
      <w:del w:id="501" w:author="Author">
        <w:r w:rsidRPr="00232C88" w:rsidDel="00DC2C46">
          <w:rPr>
            <w:rFonts w:ascii="Times New Roman" w:eastAsiaTheme="minorEastAsia" w:hAnsi="Times New Roman" w:cs="Times New Roman"/>
            <w:color w:val="auto"/>
            <w:sz w:val="24"/>
            <w:lang w:val="en-GB"/>
          </w:rPr>
          <w:delText>table</w:delText>
        </w:r>
      </w:del>
      <w:ins w:id="502" w:author="Author">
        <w:r w:rsidR="000D4898" w:rsidRPr="00232C88">
          <w:rPr>
            <w:rFonts w:ascii="Times New Roman" w:eastAsiaTheme="minorEastAsia" w:hAnsi="Times New Roman" w:cs="Times New Roman"/>
            <w:color w:val="auto"/>
            <w:sz w:val="24"/>
            <w:lang w:val="en-GB"/>
          </w:rPr>
          <w:t>template</w:t>
        </w:r>
        <w:r w:rsidRPr="00232C88">
          <w:rPr>
            <w:rFonts w:ascii="Times New Roman" w:eastAsiaTheme="minorEastAsia" w:hAnsi="Times New Roman" w:cs="Times New Roman"/>
            <w:color w:val="auto"/>
            <w:sz w:val="24"/>
            <w:lang w:val="en-GB"/>
          </w:rPr>
          <w:t xml:space="preserve"> EU CMS1 as presented in Annex I, </w:t>
        </w:r>
        <w:r w:rsidRPr="00232C88">
          <w:rPr>
            <w:rFonts w:ascii="Times New Roman" w:hAnsi="Times New Roman" w:cs="Times New Roman"/>
            <w:color w:val="auto"/>
            <w:sz w:val="24"/>
            <w:lang w:val="en-GB"/>
          </w:rPr>
          <w:t>in applica</w:t>
        </w:r>
        <w:r w:rsidR="0090729F" w:rsidRPr="00232C88">
          <w:rPr>
            <w:rFonts w:ascii="Times New Roman" w:hAnsi="Times New Roman" w:cs="Times New Roman"/>
            <w:color w:val="auto"/>
            <w:sz w:val="24"/>
            <w:lang w:val="en-GB"/>
          </w:rPr>
          <w:t xml:space="preserve">tion of </w:t>
        </w:r>
        <w:r w:rsidR="001227EB" w:rsidRPr="00232C88">
          <w:rPr>
            <w:rFonts w:ascii="Times New Roman" w:hAnsi="Times New Roman" w:cs="Times New Roman"/>
            <w:color w:val="auto"/>
            <w:sz w:val="24"/>
            <w:lang w:val="en-GB"/>
          </w:rPr>
          <w:t>point</w:t>
        </w:r>
      </w:ins>
      <w:r w:rsidRPr="00232C88">
        <w:rPr>
          <w:rFonts w:ascii="Times New Roman" w:hAnsi="Times New Roman" w:cs="Times New Roman"/>
          <w:color w:val="auto"/>
          <w:sz w:val="24"/>
          <w:lang w:val="en-GB"/>
        </w:rPr>
        <w:t>s</w:t>
      </w:r>
      <w:ins w:id="503" w:author="Author">
        <w:r w:rsidR="001227EB" w:rsidRPr="00232C88">
          <w:rPr>
            <w:rFonts w:ascii="Times New Roman" w:hAnsi="Times New Roman" w:cs="Times New Roman"/>
            <w:color w:val="auto"/>
            <w:sz w:val="24"/>
            <w:lang w:val="en-GB"/>
          </w:rPr>
          <w:t xml:space="preserve"> </w:t>
        </w:r>
      </w:ins>
      <w:r w:rsidRPr="00232C88">
        <w:rPr>
          <w:rFonts w:ascii="Times New Roman" w:hAnsi="Times New Roman" w:cs="Times New Roman"/>
          <w:color w:val="auto"/>
          <w:sz w:val="24"/>
          <w:lang w:val="en-GB"/>
        </w:rPr>
        <w:t>(d) and</w:t>
      </w:r>
      <w:ins w:id="504" w:author="Author">
        <w:r w:rsidR="001227EB" w:rsidRPr="00232C88">
          <w:rPr>
            <w:rFonts w:ascii="Times New Roman" w:hAnsi="Times New Roman" w:cs="Times New Roman"/>
            <w:color w:val="auto"/>
            <w:sz w:val="24"/>
            <w:lang w:val="en-GB"/>
          </w:rPr>
          <w:t xml:space="preserve"> (da</w:t>
        </w:r>
      </w:ins>
      <w:del w:id="505" w:author="Author">
        <w:r w:rsidRPr="00232C88" w:rsidDel="001227EB">
          <w:rPr>
            <w:rFonts w:ascii="Times New Roman" w:hAnsi="Times New Roman" w:cs="Times New Roman"/>
            <w:color w:val="auto"/>
            <w:sz w:val="24"/>
            <w:lang w:val="en-GB"/>
          </w:rPr>
          <w:delText xml:space="preserve"> </w:delText>
        </w:r>
      </w:del>
      <w:ins w:id="506" w:author="Author">
        <w:r w:rsidRPr="00232C88">
          <w:rPr>
            <w:rFonts w:ascii="Times New Roman" w:hAnsi="Times New Roman" w:cs="Times New Roman"/>
            <w:color w:val="auto"/>
            <w:sz w:val="24"/>
            <w:lang w:val="en-GB"/>
          </w:rPr>
          <w:t xml:space="preserve">) of Article 438 </w:t>
        </w:r>
        <w:r w:rsidR="157ED670" w:rsidRPr="00232C88">
          <w:rPr>
            <w:rFonts w:ascii="Times New Roman" w:hAnsi="Times New Roman" w:cs="Times New Roman"/>
            <w:color w:val="auto"/>
            <w:sz w:val="24"/>
            <w:lang w:val="en-GB"/>
          </w:rPr>
          <w:t xml:space="preserve">of </w:t>
        </w:r>
        <w:r w:rsidR="157ED670" w:rsidRPr="00232C88">
          <w:rPr>
            <w:rFonts w:ascii="Times New Roman" w:hAnsi="Times New Roman" w:cs="Times New Roman"/>
            <w:color w:val="auto"/>
            <w:sz w:val="24"/>
          </w:rPr>
          <w:t>Regulation (EU) No 575/2013</w:t>
        </w:r>
        <w:r w:rsidRPr="00232C88">
          <w:rPr>
            <w:rFonts w:ascii="Times New Roman" w:hAnsi="Times New Roman" w:cs="Times New Roman"/>
            <w:color w:val="auto"/>
            <w:sz w:val="24"/>
            <w:lang w:val="en-GB"/>
          </w:rPr>
          <w:t>.</w:t>
        </w:r>
      </w:ins>
    </w:p>
    <w:p w14:paraId="57705F0E" w14:textId="438A07A8" w:rsidR="00E86C14" w:rsidRPr="00232C88" w:rsidRDefault="00E86C14" w:rsidP="00F83255">
      <w:pPr>
        <w:pStyle w:val="Titlelevel2"/>
        <w:numPr>
          <w:ilvl w:val="0"/>
          <w:numId w:val="14"/>
        </w:numPr>
        <w:spacing w:before="120" w:after="120"/>
        <w:ind w:left="426"/>
        <w:jc w:val="both"/>
        <w:rPr>
          <w:ins w:id="507" w:author="Author"/>
          <w:rFonts w:ascii="Times New Roman" w:hAnsi="Times New Roman" w:cs="Times New Roman"/>
          <w:color w:val="auto"/>
          <w:sz w:val="24"/>
          <w:lang w:val="en-GB"/>
        </w:rPr>
      </w:pPr>
      <w:ins w:id="508" w:author="Author">
        <w:r w:rsidRPr="00232C88">
          <w:rPr>
            <w:rFonts w:ascii="Times New Roman" w:hAnsi="Times New Roman" w:cs="Times New Roman"/>
            <w:color w:val="auto"/>
            <w:sz w:val="24"/>
            <w:lang w:val="en-GB"/>
          </w:rPr>
          <w:t xml:space="preserve">This template </w:t>
        </w:r>
        <w:del w:id="509" w:author="Author">
          <w:r w:rsidRPr="00232C88" w:rsidDel="00A02839">
            <w:rPr>
              <w:rFonts w:ascii="Times New Roman" w:hAnsi="Times New Roman" w:cs="Times New Roman"/>
              <w:color w:val="auto"/>
              <w:sz w:val="24"/>
              <w:lang w:val="en-GB"/>
            </w:rPr>
            <w:delText>sh</w:delText>
          </w:r>
          <w:r w:rsidR="004E19D2" w:rsidRPr="00232C88" w:rsidDel="00A02839">
            <w:rPr>
              <w:rFonts w:ascii="Times New Roman" w:hAnsi="Times New Roman" w:cs="Times New Roman"/>
              <w:color w:val="auto"/>
              <w:sz w:val="24"/>
              <w:lang w:val="en-GB"/>
            </w:rPr>
            <w:delText>ould</w:delText>
          </w:r>
          <w:r w:rsidRPr="00232C88" w:rsidDel="00A02839">
            <w:rPr>
              <w:rFonts w:ascii="Times New Roman" w:hAnsi="Times New Roman" w:cs="Times New Roman"/>
              <w:color w:val="auto"/>
              <w:sz w:val="24"/>
              <w:lang w:val="en-GB"/>
            </w:rPr>
            <w:delText xml:space="preserve"> </w:delText>
          </w:r>
        </w:del>
        <w:r w:rsidR="00A02839" w:rsidRPr="00232C88">
          <w:rPr>
            <w:rFonts w:ascii="Times New Roman" w:hAnsi="Times New Roman" w:cs="Times New Roman"/>
            <w:color w:val="auto"/>
            <w:sz w:val="24"/>
            <w:lang w:val="en-GB"/>
          </w:rPr>
          <w:t xml:space="preserve">shall </w:t>
        </w:r>
        <w:r w:rsidRPr="00232C88">
          <w:rPr>
            <w:rFonts w:ascii="Times New Roman" w:hAnsi="Times New Roman" w:cs="Times New Roman"/>
            <w:color w:val="auto"/>
            <w:sz w:val="24"/>
            <w:lang w:val="en-GB"/>
          </w:rPr>
          <w:t xml:space="preserve">be </w:t>
        </w:r>
        <w:r w:rsidR="00F83255" w:rsidRPr="00232C88">
          <w:rPr>
            <w:rFonts w:ascii="Times New Roman" w:hAnsi="Times New Roman" w:cs="Times New Roman"/>
            <w:color w:val="auto"/>
            <w:sz w:val="24"/>
            <w:lang w:val="en-GB"/>
          </w:rPr>
          <w:t>disclosed</w:t>
        </w:r>
        <w:r w:rsidRPr="00232C88">
          <w:rPr>
            <w:rFonts w:ascii="Times New Roman" w:hAnsi="Times New Roman" w:cs="Times New Roman"/>
            <w:color w:val="auto"/>
            <w:sz w:val="24"/>
            <w:lang w:val="en-GB"/>
          </w:rPr>
          <w:t xml:space="preserve"> </w:t>
        </w:r>
        <w:r w:rsidR="00A02839" w:rsidRPr="00232C88">
          <w:rPr>
            <w:rFonts w:ascii="Times New Roman" w:hAnsi="Times New Roman" w:cs="Times New Roman"/>
            <w:color w:val="auto"/>
            <w:sz w:val="24"/>
            <w:lang w:val="en-GB"/>
          </w:rPr>
          <w:t xml:space="preserve">only </w:t>
        </w:r>
        <w:r w:rsidRPr="00232C88">
          <w:rPr>
            <w:rFonts w:ascii="Times New Roman" w:hAnsi="Times New Roman" w:cs="Times New Roman"/>
            <w:color w:val="auto"/>
            <w:sz w:val="24"/>
            <w:lang w:val="en-GB"/>
          </w:rPr>
          <w:t xml:space="preserve">by those institutions that use any internal model approved by the </w:t>
        </w:r>
        <w:r w:rsidR="00B35EC3" w:rsidRPr="00232C88">
          <w:rPr>
            <w:rFonts w:ascii="Times New Roman" w:hAnsi="Times New Roman" w:cs="Times New Roman"/>
            <w:color w:val="auto"/>
            <w:sz w:val="24"/>
            <w:lang w:val="en-GB"/>
          </w:rPr>
          <w:t>Competent Authority</w:t>
        </w:r>
        <w:r w:rsidRPr="00232C88">
          <w:rPr>
            <w:rFonts w:ascii="Times New Roman" w:hAnsi="Times New Roman" w:cs="Times New Roman"/>
            <w:color w:val="auto"/>
            <w:sz w:val="24"/>
            <w:lang w:val="en-GB"/>
          </w:rPr>
          <w:t xml:space="preserve"> for the calculation of </w:t>
        </w:r>
        <w:r w:rsidR="009C23C8" w:rsidRPr="00232C88">
          <w:rPr>
            <w:rFonts w:ascii="Times New Roman" w:hAnsi="Times New Roman" w:cs="Times New Roman"/>
            <w:color w:val="auto"/>
            <w:sz w:val="24"/>
            <w:lang w:val="en-GB"/>
          </w:rPr>
          <w:t xml:space="preserve">risk weighted </w:t>
        </w:r>
        <w:r w:rsidR="009C23C8" w:rsidRPr="00232C88">
          <w:rPr>
            <w:rFonts w:ascii="Times New Roman" w:hAnsi="Times New Roman" w:cs="Times New Roman"/>
            <w:color w:val="auto"/>
            <w:sz w:val="24"/>
            <w:lang w:val="en-GB"/>
          </w:rPr>
          <w:lastRenderedPageBreak/>
          <w:t>exposure amounts</w:t>
        </w:r>
        <w:r w:rsidR="006937AC" w:rsidRPr="00232C88">
          <w:rPr>
            <w:rFonts w:ascii="Times New Roman" w:hAnsi="Times New Roman" w:cs="Times New Roman"/>
            <w:color w:val="auto"/>
            <w:sz w:val="24"/>
            <w:lang w:val="en-GB"/>
          </w:rPr>
          <w:t xml:space="preserve"> and that are not subject to the exemption of Article 92(3), point (b) of Regulation (EU) No 575/2013</w:t>
        </w:r>
        <w:r w:rsidR="009C23C8" w:rsidRPr="00232C88">
          <w:rPr>
            <w:rFonts w:ascii="Times New Roman" w:hAnsi="Times New Roman" w:cs="Times New Roman"/>
            <w:color w:val="auto"/>
            <w:sz w:val="24"/>
            <w:lang w:val="en-GB"/>
          </w:rPr>
          <w:t>.</w:t>
        </w:r>
      </w:ins>
    </w:p>
    <w:p w14:paraId="022B4D4D" w14:textId="77777777" w:rsidR="009E1A3F" w:rsidRPr="00232C88" w:rsidRDefault="00644388" w:rsidP="009E1A3F">
      <w:pPr>
        <w:pStyle w:val="Titlelevel2"/>
        <w:numPr>
          <w:ilvl w:val="0"/>
          <w:numId w:val="14"/>
        </w:numPr>
        <w:spacing w:before="120" w:after="120"/>
        <w:ind w:left="426"/>
        <w:jc w:val="both"/>
        <w:rPr>
          <w:rFonts w:ascii="Times New Roman" w:hAnsi="Times New Roman" w:cs="Times New Roman"/>
          <w:color w:val="auto"/>
          <w:sz w:val="24"/>
          <w:lang w:val="en-GB"/>
        </w:rPr>
      </w:pPr>
      <w:ins w:id="510" w:author="Author">
        <w:r w:rsidRPr="00232C88">
          <w:rPr>
            <w:rFonts w:ascii="Times New Roman" w:eastAsiaTheme="minorEastAsia" w:hAnsi="Times New Roman" w:cs="Times New Roman"/>
            <w:color w:val="auto"/>
            <w:sz w:val="24"/>
            <w:lang w:val="en-GB"/>
          </w:rPr>
          <w:t>Institutions shall explain, where relevant, in the narrative accompanying the template, the effect that applying capital floors and not deducting items from own funds has on the calculation of own funds and risk</w:t>
        </w:r>
        <w:r w:rsidR="00D66977" w:rsidRPr="00232C88">
          <w:rPr>
            <w:rFonts w:ascii="Times New Roman" w:eastAsiaTheme="minorEastAsia" w:hAnsi="Times New Roman" w:cs="Times New Roman"/>
            <w:color w:val="auto"/>
            <w:sz w:val="24"/>
            <w:lang w:val="en-GB"/>
          </w:rPr>
          <w:t>-weighted</w:t>
        </w:r>
        <w:r w:rsidR="00E72421" w:rsidRPr="00232C88">
          <w:rPr>
            <w:rFonts w:ascii="Times New Roman" w:eastAsiaTheme="minorEastAsia" w:hAnsi="Times New Roman" w:cs="Times New Roman"/>
            <w:color w:val="auto"/>
            <w:sz w:val="24"/>
            <w:lang w:val="en-GB"/>
          </w:rPr>
          <w:t xml:space="preserve"> exposure amounts.</w:t>
        </w:r>
      </w:ins>
      <w:del w:id="511" w:author="Author">
        <w:r w:rsidRPr="00232C88" w:rsidDel="00644388">
          <w:rPr>
            <w:rFonts w:ascii="Times New Roman" w:eastAsiaTheme="minorEastAsia" w:hAnsi="Times New Roman" w:cs="Times New Roman"/>
            <w:color w:val="auto"/>
            <w:sz w:val="24"/>
            <w:lang w:val="en-GB"/>
          </w:rPr>
          <w:delText>.</w:delText>
        </w:r>
      </w:del>
    </w:p>
    <w:p w14:paraId="2DEA712B" w14:textId="11E2101B" w:rsidR="00644388" w:rsidRPr="00232C88" w:rsidRDefault="00D07048" w:rsidP="009E1A3F">
      <w:pPr>
        <w:pStyle w:val="Titlelevel2"/>
        <w:numPr>
          <w:ilvl w:val="0"/>
          <w:numId w:val="14"/>
        </w:numPr>
        <w:spacing w:before="120" w:after="120"/>
        <w:ind w:left="426"/>
        <w:jc w:val="both"/>
        <w:rPr>
          <w:ins w:id="512" w:author="Author"/>
          <w:rFonts w:ascii="Times New Roman" w:hAnsi="Times New Roman" w:cs="Times New Roman"/>
          <w:color w:val="auto"/>
          <w:sz w:val="24"/>
          <w:lang w:val="en-GB"/>
        </w:rPr>
      </w:pPr>
      <w:ins w:id="513" w:author="Author">
        <w:r w:rsidRPr="00232C88">
          <w:rPr>
            <w:rFonts w:ascii="Times New Roman" w:eastAsiaTheme="minorEastAsia" w:hAnsi="Times New Roman" w:cs="Times New Roman"/>
            <w:color w:val="auto"/>
            <w:sz w:val="24"/>
            <w:lang w:val="en-GB"/>
          </w:rPr>
          <w:t>In addition, where the IRB exposures have been</w:t>
        </w:r>
        <w:r w:rsidR="009D1C5F" w:rsidRPr="00232C88">
          <w:rPr>
            <w:rFonts w:ascii="Times New Roman" w:eastAsiaTheme="minorEastAsia" w:hAnsi="Times New Roman" w:cs="Times New Roman"/>
            <w:color w:val="auto"/>
            <w:sz w:val="24"/>
            <w:lang w:val="en-GB"/>
          </w:rPr>
          <w:t>, in accordance with the instructions below on the rows,</w:t>
        </w:r>
        <w:r w:rsidRPr="00232C88">
          <w:rPr>
            <w:rFonts w:ascii="Times New Roman" w:eastAsiaTheme="minorEastAsia" w:hAnsi="Times New Roman" w:cs="Times New Roman"/>
            <w:color w:val="auto"/>
            <w:sz w:val="24"/>
            <w:lang w:val="en-GB"/>
          </w:rPr>
          <w:t xml:space="preserve"> </w:t>
        </w:r>
        <w:r w:rsidR="00E81EF9" w:rsidRPr="00232C88">
          <w:rPr>
            <w:rFonts w:ascii="Times New Roman" w:eastAsiaTheme="minorEastAsia" w:hAnsi="Times New Roman" w:cs="Times New Roman"/>
            <w:color w:val="auto"/>
            <w:sz w:val="24"/>
            <w:lang w:val="en-GB"/>
          </w:rPr>
          <w:t xml:space="preserve">excluded from their IRB exposure classes and </w:t>
        </w:r>
        <w:r w:rsidR="00E966DD" w:rsidRPr="00232C88">
          <w:rPr>
            <w:rFonts w:ascii="Times New Roman" w:eastAsiaTheme="minorEastAsia" w:hAnsi="Times New Roman" w:cs="Times New Roman"/>
            <w:color w:val="auto"/>
            <w:sz w:val="24"/>
            <w:lang w:val="en-GB"/>
          </w:rPr>
          <w:t xml:space="preserve">disclosed </w:t>
        </w:r>
        <w:r w:rsidR="00632041" w:rsidRPr="00232C88">
          <w:rPr>
            <w:rFonts w:ascii="Times New Roman" w:eastAsiaTheme="minorEastAsia" w:hAnsi="Times New Roman" w:cs="Times New Roman"/>
            <w:color w:val="auto"/>
            <w:sz w:val="24"/>
            <w:lang w:val="en-GB"/>
          </w:rPr>
          <w:t>in one of the exposures cla</w:t>
        </w:r>
        <w:r w:rsidR="00B90FA7" w:rsidRPr="00232C88">
          <w:rPr>
            <w:rFonts w:ascii="Times New Roman" w:eastAsiaTheme="minorEastAsia" w:hAnsi="Times New Roman" w:cs="Times New Roman"/>
            <w:color w:val="auto"/>
            <w:sz w:val="24"/>
            <w:lang w:val="en-GB"/>
          </w:rPr>
          <w:t xml:space="preserve">sses of the Standardised approach </w:t>
        </w:r>
        <w:r w:rsidR="00F916A4" w:rsidRPr="00232C88">
          <w:rPr>
            <w:rFonts w:ascii="Times New Roman" w:eastAsiaTheme="minorEastAsia" w:hAnsi="Times New Roman" w:cs="Times New Roman"/>
            <w:color w:val="auto"/>
            <w:sz w:val="24"/>
            <w:lang w:val="en-GB"/>
          </w:rPr>
          <w:t>listed</w:t>
        </w:r>
        <w:r w:rsidR="00B90FA7" w:rsidRPr="00232C88">
          <w:rPr>
            <w:rFonts w:ascii="Times New Roman" w:eastAsiaTheme="minorEastAsia" w:hAnsi="Times New Roman" w:cs="Times New Roman"/>
            <w:color w:val="auto"/>
            <w:sz w:val="24"/>
            <w:lang w:val="en-GB"/>
          </w:rPr>
          <w:t xml:space="preserve"> in the template</w:t>
        </w:r>
        <w:del w:id="514" w:author="Author">
          <w:r w:rsidR="00B90FA7" w:rsidRPr="00232C88" w:rsidDel="00F916A4">
            <w:rPr>
              <w:rFonts w:ascii="Times New Roman" w:eastAsiaTheme="minorEastAsia" w:hAnsi="Times New Roman" w:cs="Times New Roman"/>
              <w:color w:val="auto"/>
              <w:sz w:val="24"/>
              <w:lang w:val="en-GB"/>
            </w:rPr>
            <w:delText xml:space="preserve"> </w:delText>
          </w:r>
        </w:del>
        <w:r w:rsidR="00E81EF9" w:rsidRPr="00232C88">
          <w:rPr>
            <w:rFonts w:ascii="Times New Roman" w:eastAsiaTheme="minorEastAsia" w:hAnsi="Times New Roman" w:cs="Times New Roman"/>
            <w:color w:val="auto"/>
            <w:sz w:val="24"/>
            <w:lang w:val="en-GB"/>
          </w:rPr>
          <w:t xml:space="preserve">, institutions shall </w:t>
        </w:r>
        <w:r w:rsidR="0001712C" w:rsidRPr="00232C88">
          <w:rPr>
            <w:rFonts w:ascii="Times New Roman" w:eastAsiaTheme="minorEastAsia" w:hAnsi="Times New Roman" w:cs="Times New Roman"/>
            <w:color w:val="auto"/>
            <w:sz w:val="24"/>
            <w:lang w:val="en-GB"/>
          </w:rPr>
          <w:t>specify, in the narrative accompanying</w:t>
        </w:r>
        <w:del w:id="515" w:author="Author">
          <w:r w:rsidR="0001712C" w:rsidRPr="00232C88" w:rsidDel="00F916A4">
            <w:rPr>
              <w:rFonts w:ascii="Times New Roman" w:eastAsiaTheme="minorEastAsia" w:hAnsi="Times New Roman" w:cs="Times New Roman"/>
              <w:color w:val="auto"/>
              <w:sz w:val="24"/>
              <w:lang w:val="en-GB"/>
            </w:rPr>
            <w:delText xml:space="preserve"> </w:delText>
          </w:r>
        </w:del>
        <w:r w:rsidR="0001712C" w:rsidRPr="00232C88">
          <w:rPr>
            <w:rFonts w:ascii="Times New Roman" w:eastAsiaTheme="minorEastAsia" w:hAnsi="Times New Roman" w:cs="Times New Roman"/>
            <w:color w:val="auto"/>
            <w:sz w:val="24"/>
            <w:lang w:val="en-GB"/>
          </w:rPr>
          <w:t>, the</w:t>
        </w:r>
        <w:r w:rsidR="009774B6" w:rsidRPr="00232C88">
          <w:rPr>
            <w:rFonts w:ascii="Times New Roman" w:eastAsiaTheme="minorEastAsia" w:hAnsi="Times New Roman" w:cs="Times New Roman"/>
            <w:color w:val="auto"/>
            <w:sz w:val="24"/>
            <w:lang w:val="en-GB"/>
          </w:rPr>
          <w:t>ir</w:t>
        </w:r>
        <w:r w:rsidR="0001712C" w:rsidRPr="00232C88">
          <w:rPr>
            <w:rFonts w:ascii="Times New Roman" w:eastAsiaTheme="minorEastAsia" w:hAnsi="Times New Roman" w:cs="Times New Roman"/>
            <w:color w:val="auto"/>
            <w:sz w:val="24"/>
            <w:lang w:val="en-GB"/>
          </w:rPr>
          <w:t xml:space="preserve"> </w:t>
        </w:r>
        <w:r w:rsidR="009774B6" w:rsidRPr="00232C88">
          <w:rPr>
            <w:rFonts w:ascii="Times New Roman" w:eastAsiaTheme="minorEastAsia" w:hAnsi="Times New Roman" w:cs="Times New Roman"/>
            <w:color w:val="auto"/>
            <w:sz w:val="24"/>
            <w:lang w:val="en-GB"/>
          </w:rPr>
          <w:t xml:space="preserve">original IRB exposure classes. </w:t>
        </w:r>
      </w:ins>
    </w:p>
    <w:p w14:paraId="7F5020E2" w14:textId="77777777" w:rsidR="004E19D2" w:rsidRPr="00232C88" w:rsidRDefault="004E19D2" w:rsidP="004E19D2">
      <w:pPr>
        <w:pStyle w:val="Titlelevel2"/>
        <w:spacing w:before="120" w:after="120"/>
        <w:ind w:left="66"/>
        <w:jc w:val="both"/>
        <w:rP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0E2D180A" w14:textId="77777777" w:rsidTr="4D769726">
        <w:trPr>
          <w:trHeight w:val="90"/>
          <w:ins w:id="516"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CE7A5" w14:textId="77777777" w:rsidR="0090729F" w:rsidRPr="00232C88" w:rsidRDefault="0090729F" w:rsidP="00AF3FBC">
            <w:pPr>
              <w:rPr>
                <w:ins w:id="517" w:author="Author"/>
                <w:rFonts w:ascii="Times New Roman" w:hAnsi="Times New Roman" w:cs="Times New Roman"/>
                <w:b/>
                <w:sz w:val="24"/>
              </w:rPr>
            </w:pPr>
            <w:ins w:id="518" w:author="Author">
              <w:r w:rsidRPr="00232C88">
                <w:rPr>
                  <w:rFonts w:ascii="Times New Roman" w:hAnsi="Times New Roman" w:cs="Times New Roman"/>
                  <w:b/>
                  <w:sz w:val="24"/>
                </w:rPr>
                <w:t>Legal references and instructions</w:t>
              </w:r>
            </w:ins>
          </w:p>
        </w:tc>
      </w:tr>
      <w:tr w:rsidR="00232C88" w:rsidRPr="00232C88" w14:paraId="4FE9F154" w14:textId="77777777" w:rsidTr="4D769726">
        <w:trPr>
          <w:trHeight w:val="238"/>
          <w:ins w:id="519" w:author="Author"/>
        </w:trPr>
        <w:tc>
          <w:tcPr>
            <w:tcW w:w="1384" w:type="dxa"/>
            <w:shd w:val="clear" w:color="auto" w:fill="D9D9D9" w:themeFill="background1" w:themeFillShade="D9"/>
          </w:tcPr>
          <w:p w14:paraId="38DC7ECC" w14:textId="741704A1" w:rsidR="0090729F" w:rsidRPr="00232C88" w:rsidRDefault="0090729F" w:rsidP="00AF3FBC">
            <w:pPr>
              <w:autoSpaceDE w:val="0"/>
              <w:autoSpaceDN w:val="0"/>
              <w:adjustRightInd w:val="0"/>
              <w:rPr>
                <w:ins w:id="520" w:author="Author"/>
                <w:rFonts w:ascii="Times New Roman" w:hAnsi="Times New Roman" w:cs="Times New Roman"/>
                <w:b/>
                <w:sz w:val="24"/>
              </w:rPr>
            </w:pPr>
            <w:ins w:id="521" w:author="Author">
              <w:r w:rsidRPr="00232C88">
                <w:rPr>
                  <w:rFonts w:ascii="Times New Roman" w:hAnsi="Times New Roman" w:cs="Times New Roman"/>
                  <w:b/>
                  <w:sz w:val="24"/>
                </w:rPr>
                <w:t xml:space="preserve">Column </w:t>
              </w:r>
              <w:r w:rsidR="00895131" w:rsidRPr="00232C88">
                <w:rPr>
                  <w:rFonts w:ascii="Times New Roman" w:hAnsi="Times New Roman" w:cs="Times New Roman"/>
                  <w:b/>
                  <w:sz w:val="24"/>
                </w:rPr>
                <w:t>number</w:t>
              </w:r>
            </w:ins>
          </w:p>
        </w:tc>
        <w:tc>
          <w:tcPr>
            <w:tcW w:w="7655" w:type="dxa"/>
            <w:shd w:val="clear" w:color="auto" w:fill="D9D9D9" w:themeFill="background1" w:themeFillShade="D9"/>
          </w:tcPr>
          <w:p w14:paraId="7DF92C07" w14:textId="77777777" w:rsidR="0090729F" w:rsidRPr="00232C88" w:rsidRDefault="0090729F" w:rsidP="00AF3FBC">
            <w:pPr>
              <w:autoSpaceDE w:val="0"/>
              <w:autoSpaceDN w:val="0"/>
              <w:adjustRightInd w:val="0"/>
              <w:rPr>
                <w:ins w:id="522" w:author="Author"/>
                <w:rFonts w:ascii="Times New Roman" w:hAnsi="Times New Roman" w:cs="Times New Roman"/>
                <w:sz w:val="24"/>
              </w:rPr>
            </w:pPr>
            <w:ins w:id="523" w:author="Author">
              <w:r w:rsidRPr="00232C88">
                <w:rPr>
                  <w:rFonts w:ascii="Times New Roman" w:hAnsi="Times New Roman" w:cs="Times New Roman"/>
                  <w:b/>
                  <w:sz w:val="24"/>
                </w:rPr>
                <w:t>Explanation</w:t>
              </w:r>
            </w:ins>
          </w:p>
        </w:tc>
      </w:tr>
      <w:tr w:rsidR="00232C88" w:rsidRPr="00232C88" w14:paraId="74E16454" w14:textId="77777777" w:rsidTr="4D769726">
        <w:trPr>
          <w:trHeight w:val="680"/>
          <w:ins w:id="524" w:author="Author"/>
        </w:trPr>
        <w:tc>
          <w:tcPr>
            <w:tcW w:w="1384" w:type="dxa"/>
          </w:tcPr>
          <w:p w14:paraId="33EF7E61" w14:textId="790317FD" w:rsidR="00351A65" w:rsidRPr="00232C88" w:rsidRDefault="00351A65" w:rsidP="0028295F">
            <w:pPr>
              <w:pStyle w:val="Applicationdirecte"/>
              <w:spacing w:before="60"/>
              <w:jc w:val="center"/>
              <w:rPr>
                <w:ins w:id="525" w:author="Author"/>
              </w:rPr>
            </w:pPr>
            <w:ins w:id="526" w:author="Author">
              <w:r w:rsidRPr="00232C88">
                <w:t>a</w:t>
              </w:r>
            </w:ins>
          </w:p>
        </w:tc>
        <w:tc>
          <w:tcPr>
            <w:tcW w:w="7655" w:type="dxa"/>
            <w:vAlign w:val="center"/>
          </w:tcPr>
          <w:p w14:paraId="0166BCE4" w14:textId="3E30296F" w:rsidR="00351A65" w:rsidRPr="00232C88" w:rsidRDefault="00351A65" w:rsidP="00351A65">
            <w:pPr>
              <w:spacing w:before="60" w:after="120"/>
              <w:jc w:val="both"/>
              <w:rPr>
                <w:ins w:id="527" w:author="Author"/>
                <w:rFonts w:ascii="Times New Roman" w:hAnsi="Times New Roman" w:cs="Times New Roman"/>
                <w:b/>
                <w:sz w:val="24"/>
              </w:rPr>
            </w:pPr>
            <w:ins w:id="528" w:author="Author">
              <w:r w:rsidRPr="00232C88">
                <w:rPr>
                  <w:rFonts w:ascii="Times New Roman" w:hAnsi="Times New Roman" w:cs="Times New Roman"/>
                  <w:b/>
                  <w:sz w:val="24"/>
                </w:rPr>
                <w:t xml:space="preserve">RWEAs for modelled approaches that </w:t>
              </w:r>
              <w:r w:rsidR="001D6D89" w:rsidRPr="00232C88">
                <w:rPr>
                  <w:rFonts w:ascii="Times New Roman" w:hAnsi="Times New Roman" w:cs="Times New Roman"/>
                  <w:b/>
                  <w:sz w:val="24"/>
                </w:rPr>
                <w:t>institutions</w:t>
              </w:r>
              <w:r w:rsidRPr="00232C88">
                <w:rPr>
                  <w:rFonts w:ascii="Times New Roman" w:hAnsi="Times New Roman" w:cs="Times New Roman"/>
                  <w:b/>
                  <w:sz w:val="24"/>
                </w:rPr>
                <w:t xml:space="preserve"> have supervisory approval to use </w:t>
              </w:r>
            </w:ins>
          </w:p>
          <w:p w14:paraId="1E62CED4" w14:textId="7081BEE8" w:rsidR="00351A65" w:rsidRPr="00232C88" w:rsidRDefault="00950346" w:rsidP="00950346">
            <w:pPr>
              <w:spacing w:before="60" w:after="120"/>
              <w:jc w:val="both"/>
              <w:rPr>
                <w:ins w:id="529" w:author="Author"/>
                <w:rFonts w:ascii="Times New Roman" w:hAnsi="Times New Roman" w:cs="Times New Roman"/>
                <w:sz w:val="24"/>
              </w:rPr>
            </w:pPr>
            <w:ins w:id="530" w:author="Author">
              <w:r w:rsidRPr="00232C88">
                <w:rPr>
                  <w:rFonts w:ascii="Times New Roman" w:hAnsi="Times New Roman" w:cs="Times New Roman"/>
                  <w:sz w:val="24"/>
                </w:rPr>
                <w:t xml:space="preserve">Portion of RWEAs calculated with internal models approved by the </w:t>
              </w:r>
              <w:r w:rsidR="00E931ED" w:rsidRPr="00232C88">
                <w:rPr>
                  <w:rFonts w:ascii="Times New Roman" w:hAnsi="Times New Roman" w:cs="Times New Roman"/>
                  <w:sz w:val="24"/>
                </w:rPr>
                <w:t>Competent Authority</w:t>
              </w:r>
              <w:r w:rsidRPr="00232C88">
                <w:rPr>
                  <w:rFonts w:ascii="Times New Roman" w:hAnsi="Times New Roman" w:cs="Times New Roman"/>
                  <w:sz w:val="24"/>
                </w:rPr>
                <w:t>.</w:t>
              </w:r>
            </w:ins>
          </w:p>
        </w:tc>
      </w:tr>
      <w:tr w:rsidR="00232C88" w:rsidRPr="00232C88" w14:paraId="1A199F0E" w14:textId="77777777" w:rsidTr="4D769726">
        <w:trPr>
          <w:trHeight w:val="680"/>
          <w:ins w:id="531" w:author="Author"/>
        </w:trPr>
        <w:tc>
          <w:tcPr>
            <w:tcW w:w="1384" w:type="dxa"/>
          </w:tcPr>
          <w:p w14:paraId="385C4F72" w14:textId="40314A24" w:rsidR="00351A65" w:rsidRPr="00232C88" w:rsidRDefault="00351A65" w:rsidP="00351A65">
            <w:pPr>
              <w:pStyle w:val="Applicationdirecte"/>
              <w:spacing w:before="60"/>
              <w:jc w:val="center"/>
              <w:rPr>
                <w:ins w:id="532" w:author="Author"/>
              </w:rPr>
            </w:pPr>
            <w:ins w:id="533" w:author="Author">
              <w:r w:rsidRPr="00232C88">
                <w:t>b</w:t>
              </w:r>
            </w:ins>
          </w:p>
          <w:p w14:paraId="78AEC7BE" w14:textId="100929C8" w:rsidR="00351A65" w:rsidRPr="00232C88" w:rsidRDefault="00351A65" w:rsidP="00351A65">
            <w:pPr>
              <w:pStyle w:val="Applicationdirecte"/>
              <w:spacing w:before="60"/>
              <w:jc w:val="center"/>
              <w:rPr>
                <w:ins w:id="534" w:author="Author"/>
              </w:rPr>
            </w:pPr>
          </w:p>
        </w:tc>
        <w:tc>
          <w:tcPr>
            <w:tcW w:w="7655" w:type="dxa"/>
          </w:tcPr>
          <w:p w14:paraId="486091D8" w14:textId="77777777" w:rsidR="00351A65" w:rsidRPr="00232C88" w:rsidRDefault="00351A65" w:rsidP="00351A65">
            <w:pPr>
              <w:spacing w:before="60" w:after="120"/>
              <w:jc w:val="both"/>
              <w:rPr>
                <w:ins w:id="535" w:author="Author"/>
                <w:rFonts w:ascii="Times New Roman" w:hAnsi="Times New Roman" w:cs="Times New Roman"/>
                <w:b/>
                <w:sz w:val="24"/>
              </w:rPr>
            </w:pPr>
            <w:ins w:id="536" w:author="Author">
              <w:r w:rsidRPr="00232C88">
                <w:rPr>
                  <w:rFonts w:ascii="Times New Roman" w:hAnsi="Times New Roman" w:cs="Times New Roman"/>
                  <w:b/>
                  <w:sz w:val="24"/>
                </w:rPr>
                <w:t>RWEAs for portfolios where standardised approaches are used</w:t>
              </w:r>
            </w:ins>
          </w:p>
          <w:p w14:paraId="6431BFCE" w14:textId="53947197" w:rsidR="00351A65" w:rsidRPr="00232C88" w:rsidRDefault="00950346" w:rsidP="00950346">
            <w:pPr>
              <w:spacing w:before="60" w:after="120"/>
              <w:jc w:val="both"/>
              <w:rPr>
                <w:ins w:id="537" w:author="Author"/>
                <w:rFonts w:ascii="Times New Roman" w:hAnsi="Times New Roman" w:cs="Times New Roman"/>
                <w:b/>
                <w:sz w:val="24"/>
              </w:rPr>
            </w:pPr>
            <w:ins w:id="538" w:author="Author">
              <w:r w:rsidRPr="00232C88">
                <w:rPr>
                  <w:rFonts w:ascii="Times New Roman" w:hAnsi="Times New Roman" w:cs="Times New Roman"/>
                  <w:sz w:val="24"/>
                </w:rPr>
                <w:t xml:space="preserve">Portion of RWEAs calculated </w:t>
              </w:r>
              <w:r w:rsidR="005032A7" w:rsidRPr="00232C88">
                <w:rPr>
                  <w:rFonts w:ascii="Times New Roman" w:hAnsi="Times New Roman" w:cs="Times New Roman"/>
                  <w:sz w:val="24"/>
                </w:rPr>
                <w:t>under</w:t>
              </w:r>
              <w:r w:rsidRPr="00232C88">
                <w:rPr>
                  <w:rFonts w:ascii="Times New Roman" w:hAnsi="Times New Roman" w:cs="Times New Roman"/>
                  <w:sz w:val="24"/>
                </w:rPr>
                <w:t xml:space="preserve"> standardised approaches.</w:t>
              </w:r>
            </w:ins>
          </w:p>
        </w:tc>
      </w:tr>
      <w:tr w:rsidR="00232C88" w:rsidRPr="00232C88" w14:paraId="692C5268" w14:textId="77777777" w:rsidTr="4D769726">
        <w:trPr>
          <w:trHeight w:val="680"/>
          <w:ins w:id="539" w:author="Author"/>
        </w:trPr>
        <w:tc>
          <w:tcPr>
            <w:tcW w:w="1384" w:type="dxa"/>
          </w:tcPr>
          <w:p w14:paraId="47D9BD13" w14:textId="6C0E8653" w:rsidR="00351A65" w:rsidRPr="00232C88" w:rsidRDefault="00351A65" w:rsidP="00351A65">
            <w:pPr>
              <w:pStyle w:val="Applicationdirecte"/>
              <w:spacing w:before="60"/>
              <w:jc w:val="center"/>
              <w:rPr>
                <w:ins w:id="540" w:author="Author"/>
              </w:rPr>
            </w:pPr>
            <w:ins w:id="541" w:author="Author">
              <w:r w:rsidRPr="00232C88">
                <w:t>c</w:t>
              </w:r>
            </w:ins>
          </w:p>
        </w:tc>
        <w:tc>
          <w:tcPr>
            <w:tcW w:w="7655" w:type="dxa"/>
          </w:tcPr>
          <w:p w14:paraId="6D88AF07" w14:textId="76468D2A" w:rsidR="00351A65" w:rsidRPr="00232C88" w:rsidRDefault="004E19D2" w:rsidP="00351A65">
            <w:pPr>
              <w:spacing w:before="60" w:after="120"/>
              <w:jc w:val="both"/>
              <w:rPr>
                <w:ins w:id="542" w:author="Author"/>
                <w:rFonts w:ascii="Times New Roman" w:hAnsi="Times New Roman" w:cs="Times New Roman"/>
                <w:b/>
                <w:sz w:val="24"/>
              </w:rPr>
            </w:pPr>
            <w:ins w:id="543" w:author="Author">
              <w:r w:rsidRPr="00232C88">
                <w:rPr>
                  <w:rFonts w:ascii="Times New Roman" w:hAnsi="Times New Roman" w:cs="Times New Roman"/>
                  <w:b/>
                  <w:sz w:val="24"/>
                </w:rPr>
                <w:t>Total a</w:t>
              </w:r>
              <w:r w:rsidR="00351A65" w:rsidRPr="00232C88">
                <w:rPr>
                  <w:rFonts w:ascii="Times New Roman" w:hAnsi="Times New Roman" w:cs="Times New Roman"/>
                  <w:b/>
                  <w:sz w:val="24"/>
                </w:rPr>
                <w:t xml:space="preserve">ctual RWEAs </w:t>
              </w:r>
            </w:ins>
          </w:p>
          <w:p w14:paraId="07374A49" w14:textId="6449988D" w:rsidR="00351A65" w:rsidRPr="00232C88" w:rsidRDefault="00E86C14" w:rsidP="00E86C14">
            <w:pPr>
              <w:spacing w:before="60" w:after="120"/>
              <w:jc w:val="both"/>
              <w:rPr>
                <w:ins w:id="544" w:author="Author"/>
                <w:rFonts w:ascii="Times New Roman" w:hAnsi="Times New Roman" w:cs="Times New Roman"/>
                <w:sz w:val="24"/>
              </w:rPr>
            </w:pPr>
            <w:ins w:id="545" w:author="Author">
              <w:r w:rsidRPr="00232C88">
                <w:rPr>
                  <w:rFonts w:ascii="Times New Roman" w:hAnsi="Times New Roman" w:cs="Times New Roman"/>
                  <w:sz w:val="24"/>
                </w:rPr>
                <w:t>Sum of columns a and b; i.e. RWEA</w:t>
              </w:r>
              <w:r w:rsidR="004E19D2" w:rsidRPr="00232C88">
                <w:rPr>
                  <w:rFonts w:ascii="Times New Roman" w:hAnsi="Times New Roman" w:cs="Times New Roman"/>
                  <w:sz w:val="24"/>
                </w:rPr>
                <w:t>s</w:t>
              </w:r>
              <w:r w:rsidRPr="00232C88">
                <w:rPr>
                  <w:rFonts w:ascii="Times New Roman" w:hAnsi="Times New Roman" w:cs="Times New Roman"/>
                  <w:sz w:val="24"/>
                </w:rPr>
                <w:t xml:space="preserve"> which </w:t>
              </w:r>
              <w:r w:rsidR="005032A7" w:rsidRPr="00232C88">
                <w:rPr>
                  <w:rFonts w:ascii="Times New Roman" w:hAnsi="Times New Roman" w:cs="Times New Roman"/>
                  <w:sz w:val="24"/>
                </w:rPr>
                <w:t>institutions</w:t>
              </w:r>
              <w:r w:rsidRPr="00232C88">
                <w:rPr>
                  <w:rFonts w:ascii="Times New Roman" w:hAnsi="Times New Roman" w:cs="Times New Roman"/>
                  <w:sz w:val="24"/>
                </w:rPr>
                <w:t xml:space="preserve"> report </w:t>
              </w:r>
              <w:r w:rsidR="00F17EBA" w:rsidRPr="00232C88">
                <w:rPr>
                  <w:rFonts w:ascii="Times New Roman" w:hAnsi="Times New Roman" w:cs="Times New Roman"/>
                  <w:sz w:val="24"/>
                </w:rPr>
                <w:t xml:space="preserve">under the </w:t>
              </w:r>
              <w:r w:rsidR="00527130" w:rsidRPr="00232C88">
                <w:rPr>
                  <w:rFonts w:ascii="Times New Roman" w:hAnsi="Times New Roman" w:cs="Times New Roman"/>
                  <w:sz w:val="24"/>
                </w:rPr>
                <w:t>applicable approaches</w:t>
              </w:r>
              <w:r w:rsidRPr="00232C88">
                <w:rPr>
                  <w:rFonts w:ascii="Times New Roman" w:hAnsi="Times New Roman" w:cs="Times New Roman"/>
                  <w:sz w:val="24"/>
                </w:rPr>
                <w:t>.</w:t>
              </w:r>
              <w:r w:rsidR="00F35EA5" w:rsidRPr="00232C88">
                <w:rPr>
                  <w:rFonts w:ascii="Times New Roman" w:hAnsi="Times New Roman" w:cs="Times New Roman"/>
                  <w:sz w:val="24"/>
                </w:rPr>
                <w:t xml:space="preserve"> The total actual RWEAs disclosed in row 8 represents the amount before the output floor adjustment. </w:t>
              </w:r>
            </w:ins>
          </w:p>
        </w:tc>
      </w:tr>
      <w:tr w:rsidR="00232C88" w:rsidRPr="00232C88" w14:paraId="4F847923" w14:textId="77777777" w:rsidTr="4D769726">
        <w:trPr>
          <w:trHeight w:val="680"/>
          <w:ins w:id="546" w:author="Author"/>
        </w:trPr>
        <w:tc>
          <w:tcPr>
            <w:tcW w:w="1384" w:type="dxa"/>
            <w:vAlign w:val="center"/>
          </w:tcPr>
          <w:p w14:paraId="5A78FA97" w14:textId="03520D20" w:rsidR="00351A65" w:rsidRPr="00232C88" w:rsidRDefault="00351A65" w:rsidP="00351A65">
            <w:pPr>
              <w:pStyle w:val="Applicationdirecte"/>
              <w:spacing w:before="60"/>
              <w:jc w:val="center"/>
              <w:rPr>
                <w:ins w:id="547" w:author="Author"/>
              </w:rPr>
            </w:pPr>
            <w:ins w:id="548" w:author="Author">
              <w:r w:rsidRPr="00232C88">
                <w:t>d</w:t>
              </w:r>
            </w:ins>
          </w:p>
        </w:tc>
        <w:tc>
          <w:tcPr>
            <w:tcW w:w="7655" w:type="dxa"/>
          </w:tcPr>
          <w:p w14:paraId="7278E918" w14:textId="77777777" w:rsidR="00351A65" w:rsidRPr="00232C88" w:rsidRDefault="00351A65" w:rsidP="00351A65">
            <w:pPr>
              <w:spacing w:before="60" w:after="120"/>
              <w:jc w:val="both"/>
              <w:rPr>
                <w:ins w:id="549" w:author="Author"/>
                <w:rFonts w:ascii="Times New Roman" w:hAnsi="Times New Roman" w:cs="Times New Roman"/>
                <w:b/>
                <w:sz w:val="24"/>
              </w:rPr>
            </w:pPr>
            <w:ins w:id="550" w:author="Author">
              <w:r w:rsidRPr="00232C88">
                <w:rPr>
                  <w:rFonts w:ascii="Times New Roman" w:hAnsi="Times New Roman" w:cs="Times New Roman"/>
                  <w:b/>
                  <w:sz w:val="24"/>
                </w:rPr>
                <w:t>RWEAs calculated using full standardised approach</w:t>
              </w:r>
            </w:ins>
          </w:p>
          <w:p w14:paraId="6908EE47" w14:textId="664B9449" w:rsidR="00AC7521" w:rsidRPr="00232C88" w:rsidRDefault="6016A13E" w:rsidP="4D769726">
            <w:pPr>
              <w:spacing w:before="60" w:after="120"/>
              <w:jc w:val="both"/>
              <w:rPr>
                <w:ins w:id="551" w:author="Author"/>
                <w:rFonts w:ascii="Times New Roman" w:hAnsi="Times New Roman" w:cs="Times New Roman"/>
                <w:sz w:val="24"/>
                <w:lang w:val="en-US"/>
              </w:rPr>
            </w:pPr>
            <w:ins w:id="552" w:author="Author">
              <w:r w:rsidRPr="00232C88">
                <w:rPr>
                  <w:rFonts w:ascii="Times New Roman" w:hAnsi="Times New Roman" w:cs="Times New Roman"/>
                  <w:sz w:val="24"/>
                </w:rPr>
                <w:t xml:space="preserve">RWEAs for </w:t>
              </w:r>
              <w:r w:rsidR="007727DF" w:rsidRPr="00232C88">
                <w:rPr>
                  <w:rFonts w:ascii="Times New Roman" w:hAnsi="Times New Roman" w:cs="Times New Roman"/>
                  <w:sz w:val="24"/>
                </w:rPr>
                <w:t>the purpose of comparing the full standardised risk-weighted assets (S-</w:t>
              </w:r>
              <w:r w:rsidR="006A6226" w:rsidRPr="00232C88">
                <w:rPr>
                  <w:rFonts w:ascii="Times New Roman" w:hAnsi="Times New Roman" w:cs="Times New Roman"/>
                  <w:sz w:val="24"/>
                </w:rPr>
                <w:t>TREA</w:t>
              </w:r>
              <w:r w:rsidR="007727DF" w:rsidRPr="00232C88">
                <w:rPr>
                  <w:rFonts w:ascii="Times New Roman" w:hAnsi="Times New Roman" w:cs="Times New Roman"/>
                  <w:sz w:val="24"/>
                </w:rPr>
                <w:t>) against modelled RWEA that banks have supervisory approval to use in accordance with the Basel framework</w:t>
              </w:r>
              <w:r w:rsidR="00D7026F" w:rsidRPr="00232C88">
                <w:rPr>
                  <w:rFonts w:ascii="Times New Roman" w:hAnsi="Times New Roman" w:cs="Times New Roman"/>
                  <w:sz w:val="24"/>
                </w:rPr>
                <w:t xml:space="preserve"> and as required by Article 438 (da) of Regulation (EU) No 575/2013</w:t>
              </w:r>
              <w:r w:rsidR="007727DF" w:rsidRPr="00232C88">
                <w:rPr>
                  <w:rFonts w:ascii="Times New Roman" w:hAnsi="Times New Roman" w:cs="Times New Roman"/>
                  <w:sz w:val="24"/>
                </w:rPr>
                <w:t>.</w:t>
              </w:r>
              <w:del w:id="553" w:author="Author">
                <w:r w:rsidRPr="00232C88" w:rsidDel="007727DF">
                  <w:rPr>
                    <w:rFonts w:ascii="Times New Roman" w:hAnsi="Times New Roman" w:cs="Times New Roman"/>
                    <w:sz w:val="24"/>
                  </w:rPr>
                  <w:delText xml:space="preserve"> </w:delText>
                </w:r>
                <w:r w:rsidR="00EC6FE0" w:rsidRPr="00232C88" w:rsidDel="007727DF">
                  <w:rPr>
                    <w:rFonts w:ascii="Times New Roman" w:hAnsi="Times New Roman" w:cs="Times New Roman"/>
                    <w:sz w:val="24"/>
                  </w:rPr>
                  <w:delText>,</w:delText>
                </w:r>
              </w:del>
              <w:r w:rsidRPr="00232C88">
                <w:rPr>
                  <w:rFonts w:ascii="Times New Roman" w:hAnsi="Times New Roman" w:cs="Times New Roman"/>
                  <w:sz w:val="24"/>
                </w:rPr>
                <w:t xml:space="preserve"> </w:t>
              </w:r>
              <w:r w:rsidR="007727DF" w:rsidRPr="00232C88">
                <w:rPr>
                  <w:rFonts w:ascii="Times New Roman" w:hAnsi="Times New Roman" w:cs="Times New Roman"/>
                  <w:sz w:val="24"/>
                </w:rPr>
                <w:t xml:space="preserve">Institutions shall disclose the RWEA, </w:t>
              </w:r>
              <w:r w:rsidRPr="00232C88">
                <w:rPr>
                  <w:rFonts w:ascii="Times New Roman" w:hAnsi="Times New Roman" w:cs="Times New Roman"/>
                  <w:sz w:val="24"/>
                </w:rPr>
                <w:t xml:space="preserve">calculated in accordance with Article 92 (5) and (6) </w:t>
              </w:r>
              <w:r w:rsidR="2BF274D2" w:rsidRPr="00232C88">
                <w:rPr>
                  <w:rFonts w:ascii="Times New Roman" w:hAnsi="Times New Roman" w:cs="Times New Roman"/>
                  <w:sz w:val="24"/>
                </w:rPr>
                <w:t>of Regulation (EU) No 575/2013</w:t>
              </w:r>
              <w:r w:rsidRPr="00232C88">
                <w:rPr>
                  <w:rFonts w:ascii="Times New Roman" w:hAnsi="Times New Roman" w:cs="Times New Roman"/>
                  <w:sz w:val="24"/>
                  <w:lang w:val="en-US"/>
                </w:rPr>
                <w:t xml:space="preserve">, without applying </w:t>
              </w:r>
              <w:r w:rsidR="55B4BA10" w:rsidRPr="00232C88">
                <w:rPr>
                  <w:rFonts w:ascii="Times New Roman" w:hAnsi="Times New Roman" w:cs="Times New Roman"/>
                  <w:sz w:val="24"/>
                  <w:lang w:val="en-US"/>
                </w:rPr>
                <w:t xml:space="preserve">the </w:t>
              </w:r>
              <w:r w:rsidRPr="00232C88">
                <w:rPr>
                  <w:rFonts w:ascii="Times New Roman" w:hAnsi="Times New Roman" w:cs="Times New Roman"/>
                  <w:sz w:val="24"/>
                  <w:lang w:val="en-US"/>
                </w:rPr>
                <w:t>transitional provisions of Article 465</w:t>
              </w:r>
              <w:r w:rsidR="6FD90119" w:rsidRPr="00232C88">
                <w:rPr>
                  <w:rFonts w:ascii="Times New Roman" w:hAnsi="Times New Roman" w:cs="Times New Roman"/>
                  <w:sz w:val="24"/>
                  <w:lang w:val="en-US"/>
                </w:rPr>
                <w:t xml:space="preserve"> </w:t>
              </w:r>
              <w:r w:rsidR="4C6C4DE4" w:rsidRPr="00232C88">
                <w:rPr>
                  <w:rFonts w:ascii="Times New Roman" w:hAnsi="Times New Roman" w:cs="Times New Roman"/>
                  <w:sz w:val="24"/>
                  <w:lang w:val="en-US"/>
                </w:rPr>
                <w:t xml:space="preserve">of </w:t>
              </w:r>
              <w:r w:rsidR="4C6C4DE4" w:rsidRPr="00232C88">
                <w:rPr>
                  <w:rFonts w:ascii="Times New Roman" w:hAnsi="Times New Roman" w:cs="Times New Roman"/>
                  <w:sz w:val="24"/>
                </w:rPr>
                <w:t>Regulation (EU) No 575/2013</w:t>
              </w:r>
              <w:r w:rsidRPr="00232C88">
                <w:rPr>
                  <w:rFonts w:ascii="Times New Roman" w:hAnsi="Times New Roman" w:cs="Times New Roman"/>
                  <w:sz w:val="24"/>
                  <w:lang w:val="en-US"/>
                </w:rPr>
                <w:t>.</w:t>
              </w:r>
              <w:r w:rsidR="00EC6FE0" w:rsidRPr="00232C88">
                <w:rPr>
                  <w:rFonts w:ascii="Times New Roman" w:hAnsi="Times New Roman" w:cs="Times New Roman"/>
                  <w:sz w:val="24"/>
                  <w:lang w:val="en-US"/>
                </w:rPr>
                <w:t xml:space="preserve"> </w:t>
              </w:r>
            </w:ins>
          </w:p>
          <w:p w14:paraId="2EB5B6F5" w14:textId="6F0B8F59" w:rsidR="00AB10CF" w:rsidRPr="00232C88" w:rsidRDefault="00AB10CF" w:rsidP="4D769726">
            <w:pPr>
              <w:spacing w:before="60" w:after="120"/>
              <w:jc w:val="both"/>
              <w:rPr>
                <w:ins w:id="554" w:author="Author"/>
                <w:rFonts w:ascii="Times New Roman" w:hAnsi="Times New Roman" w:cs="Times New Roman"/>
                <w:sz w:val="24"/>
                <w:lang w:val="en-US"/>
              </w:rPr>
            </w:pPr>
            <w:ins w:id="555" w:author="Author">
              <w:r w:rsidRPr="00232C88">
                <w:rPr>
                  <w:rFonts w:ascii="Times New Roman" w:hAnsi="Times New Roman" w:cs="Times New Roman"/>
                  <w:sz w:val="24"/>
                  <w:lang w:val="en-US"/>
                </w:rPr>
                <w:t xml:space="preserve">The total amount disclosed in row 8 will be the base for the computation of the output floor at the end of the </w:t>
              </w:r>
              <w:r w:rsidR="00EE6446" w:rsidRPr="00232C88">
                <w:rPr>
                  <w:rFonts w:ascii="Times New Roman" w:hAnsi="Times New Roman" w:cs="Times New Roman"/>
                  <w:sz w:val="24"/>
                  <w:lang w:val="en-US"/>
                </w:rPr>
                <w:t>output floor</w:t>
              </w:r>
              <w:r w:rsidRPr="00232C88">
                <w:rPr>
                  <w:rFonts w:ascii="Times New Roman" w:hAnsi="Times New Roman" w:cs="Times New Roman"/>
                  <w:sz w:val="24"/>
                  <w:lang w:val="en-US"/>
                </w:rPr>
                <w:t xml:space="preserve"> transitional period.</w:t>
              </w:r>
            </w:ins>
          </w:p>
          <w:p w14:paraId="6E324A98" w14:textId="40FC14A1" w:rsidR="00AF5BD3" w:rsidRPr="00232C88" w:rsidRDefault="00F35EA5" w:rsidP="673610D2">
            <w:pPr>
              <w:spacing w:before="60" w:after="120"/>
              <w:jc w:val="both"/>
              <w:rPr>
                <w:ins w:id="556" w:author="Author"/>
                <w:rFonts w:ascii="Times New Roman" w:hAnsi="Times New Roman" w:cs="Times New Roman"/>
                <w:b/>
                <w:bCs/>
                <w:sz w:val="24"/>
              </w:rPr>
            </w:pPr>
            <w:ins w:id="557" w:author="Author">
              <w:del w:id="558" w:author="Author">
                <w:r w:rsidRPr="00232C88" w:rsidDel="00AB10CF">
                  <w:rPr>
                    <w:rFonts w:ascii="Times New Roman" w:hAnsi="Times New Roman" w:cs="Times New Roman"/>
                    <w:sz w:val="24"/>
                    <w:lang w:val="en-US"/>
                  </w:rPr>
                  <w:delText xml:space="preserve"> </w:delText>
                </w:r>
              </w:del>
            </w:ins>
          </w:p>
        </w:tc>
      </w:tr>
      <w:tr w:rsidR="00232C88" w:rsidRPr="00232C88" w14:paraId="668E4F82" w14:textId="77777777" w:rsidTr="4D769726">
        <w:trPr>
          <w:trHeight w:val="680"/>
          <w:ins w:id="559" w:author="Author"/>
        </w:trPr>
        <w:tc>
          <w:tcPr>
            <w:tcW w:w="1384" w:type="dxa"/>
            <w:vAlign w:val="center"/>
          </w:tcPr>
          <w:p w14:paraId="5C689C2C" w14:textId="3FE2D0D9" w:rsidR="00351A65" w:rsidRPr="00232C88" w:rsidRDefault="00351A65" w:rsidP="00351A65">
            <w:pPr>
              <w:pStyle w:val="Applicationdirecte"/>
              <w:spacing w:before="60"/>
              <w:jc w:val="center"/>
              <w:rPr>
                <w:ins w:id="560" w:author="Author"/>
              </w:rPr>
            </w:pPr>
            <w:ins w:id="561" w:author="Author">
              <w:r w:rsidRPr="00232C88">
                <w:t>EU d</w:t>
              </w:r>
            </w:ins>
          </w:p>
        </w:tc>
        <w:tc>
          <w:tcPr>
            <w:tcW w:w="7655" w:type="dxa"/>
          </w:tcPr>
          <w:p w14:paraId="70A478AA" w14:textId="2F80B1F8" w:rsidR="00351A65" w:rsidRPr="00232C88" w:rsidRDefault="00351A65" w:rsidP="75135BB5">
            <w:pPr>
              <w:spacing w:before="60" w:after="120"/>
              <w:jc w:val="both"/>
              <w:rPr>
                <w:rFonts w:ascii="Times New Roman" w:hAnsi="Times New Roman" w:cs="Times New Roman"/>
                <w:b/>
                <w:bCs/>
                <w:sz w:val="24"/>
              </w:rPr>
            </w:pPr>
            <w:ins w:id="562" w:author="Author">
              <w:r w:rsidRPr="00232C88">
                <w:rPr>
                  <w:rFonts w:ascii="Times New Roman" w:hAnsi="Times New Roman" w:cs="Times New Roman"/>
                  <w:b/>
                  <w:bCs/>
                  <w:sz w:val="24"/>
                </w:rPr>
                <w:t xml:space="preserve">RWEAs </w:t>
              </w:r>
              <w:r w:rsidR="00AB10CF" w:rsidRPr="00232C88">
                <w:rPr>
                  <w:rFonts w:ascii="Times New Roman" w:hAnsi="Times New Roman" w:cs="Times New Roman"/>
                  <w:b/>
                  <w:bCs/>
                  <w:sz w:val="24"/>
                </w:rPr>
                <w:t>that is</w:t>
              </w:r>
              <w:r w:rsidR="006A6226" w:rsidRPr="00232C88">
                <w:rPr>
                  <w:rFonts w:ascii="Times New Roman" w:hAnsi="Times New Roman" w:cs="Times New Roman"/>
                  <w:b/>
                  <w:bCs/>
                  <w:sz w:val="24"/>
                </w:rPr>
                <w:t xml:space="preserve"> the base of the output floor </w:t>
              </w:r>
            </w:ins>
          </w:p>
          <w:p w14:paraId="4BA6D902" w14:textId="43F99074" w:rsidR="00F35EA5" w:rsidRPr="00232C88" w:rsidRDefault="6FD90119" w:rsidP="4D769726">
            <w:pPr>
              <w:spacing w:before="60" w:after="120"/>
              <w:jc w:val="both"/>
              <w:rPr>
                <w:ins w:id="563" w:author="Author"/>
                <w:rFonts w:ascii="Times New Roman" w:hAnsi="Times New Roman" w:cs="Times New Roman"/>
                <w:sz w:val="24"/>
                <w:lang w:val="en-US"/>
              </w:rPr>
            </w:pPr>
            <w:ins w:id="564" w:author="Author">
              <w:r w:rsidRPr="00232C88">
                <w:rPr>
                  <w:rFonts w:ascii="Times New Roman" w:hAnsi="Times New Roman" w:cs="Times New Roman"/>
                  <w:sz w:val="24"/>
                </w:rPr>
                <w:t>RWEAs for the purpose of</w:t>
              </w:r>
              <w:r w:rsidR="007727DF" w:rsidRPr="00232C88">
                <w:rPr>
                  <w:rFonts w:ascii="Times New Roman" w:hAnsi="Times New Roman" w:cs="Times New Roman"/>
                  <w:sz w:val="24"/>
                </w:rPr>
                <w:t xml:space="preserve"> providing the base for the calculation of the output floor</w:t>
              </w:r>
              <w:r w:rsidR="001227EB" w:rsidRPr="00232C88">
                <w:rPr>
                  <w:rFonts w:ascii="Times New Roman" w:hAnsi="Times New Roman" w:cs="Times New Roman"/>
                  <w:sz w:val="24"/>
                </w:rPr>
                <w:t xml:space="preserve"> as required by Article 438 (d) of Regulation (EU) No 575/2013</w:t>
              </w:r>
              <w:r w:rsidR="007727DF" w:rsidRPr="00232C88">
                <w:rPr>
                  <w:rFonts w:ascii="Times New Roman" w:hAnsi="Times New Roman" w:cs="Times New Roman"/>
                  <w:sz w:val="24"/>
                </w:rPr>
                <w:t>. Institutions shall disclose the RWEA</w:t>
              </w:r>
              <w:r w:rsidRPr="00232C88">
                <w:rPr>
                  <w:rFonts w:ascii="Times New Roman" w:hAnsi="Times New Roman" w:cs="Times New Roman"/>
                  <w:sz w:val="24"/>
                </w:rPr>
                <w:t xml:space="preserve"> calculated in accordance with Article 92 (5) and (6) </w:t>
              </w:r>
              <w:r w:rsidR="50F78CFC" w:rsidRPr="00232C88">
                <w:rPr>
                  <w:rFonts w:ascii="Times New Roman" w:hAnsi="Times New Roman" w:cs="Times New Roman"/>
                  <w:sz w:val="24"/>
                </w:rPr>
                <w:t>of Regulation (EU) No 575/2013</w:t>
              </w:r>
              <w:r w:rsidRPr="00232C88">
                <w:rPr>
                  <w:rFonts w:ascii="Times New Roman" w:hAnsi="Times New Roman" w:cs="Times New Roman"/>
                  <w:sz w:val="24"/>
                  <w:lang w:val="en-US"/>
                </w:rPr>
                <w:t xml:space="preserve">, </w:t>
              </w:r>
              <w:r w:rsidR="30772495" w:rsidRPr="00232C88">
                <w:rPr>
                  <w:rFonts w:ascii="Times New Roman" w:hAnsi="Times New Roman" w:cs="Times New Roman"/>
                  <w:sz w:val="24"/>
                  <w:lang w:val="en-US"/>
                </w:rPr>
                <w:t xml:space="preserve">after </w:t>
              </w:r>
              <w:r w:rsidRPr="00232C88">
                <w:rPr>
                  <w:rFonts w:ascii="Times New Roman" w:hAnsi="Times New Roman" w:cs="Times New Roman"/>
                  <w:sz w:val="24"/>
                  <w:lang w:val="en-US"/>
                </w:rPr>
                <w:t xml:space="preserve">applying </w:t>
              </w:r>
              <w:r w:rsidR="30772495" w:rsidRPr="00232C88">
                <w:rPr>
                  <w:rFonts w:ascii="Times New Roman" w:hAnsi="Times New Roman" w:cs="Times New Roman"/>
                  <w:sz w:val="24"/>
                  <w:lang w:val="en-US"/>
                </w:rPr>
                <w:t xml:space="preserve">the </w:t>
              </w:r>
              <w:r w:rsidRPr="00232C88">
                <w:rPr>
                  <w:rFonts w:ascii="Times New Roman" w:hAnsi="Times New Roman" w:cs="Times New Roman"/>
                  <w:sz w:val="24"/>
                  <w:lang w:val="en-US"/>
                </w:rPr>
                <w:t xml:space="preserve">transitional provisions of Article 465 </w:t>
              </w:r>
              <w:r w:rsidR="4C11E031" w:rsidRPr="00232C88">
                <w:rPr>
                  <w:rFonts w:ascii="Times New Roman" w:hAnsi="Times New Roman" w:cs="Times New Roman"/>
                  <w:sz w:val="24"/>
                  <w:lang w:val="en-US"/>
                </w:rPr>
                <w:t xml:space="preserve">of </w:t>
              </w:r>
              <w:r w:rsidR="4C11E031" w:rsidRPr="00232C88">
                <w:rPr>
                  <w:rFonts w:ascii="Times New Roman" w:hAnsi="Times New Roman" w:cs="Times New Roman"/>
                  <w:sz w:val="24"/>
                </w:rPr>
                <w:t>Regulation (EU) No 575/2013</w:t>
              </w:r>
              <w:r w:rsidRPr="00232C88">
                <w:rPr>
                  <w:rFonts w:ascii="Times New Roman" w:hAnsi="Times New Roman" w:cs="Times New Roman"/>
                  <w:sz w:val="24"/>
                  <w:lang w:val="en-US"/>
                </w:rPr>
                <w:t>.</w:t>
              </w:r>
              <w:r w:rsidR="02948503" w:rsidRPr="00232C88">
                <w:rPr>
                  <w:rFonts w:ascii="Times New Roman" w:hAnsi="Times New Roman" w:cs="Times New Roman"/>
                  <w:sz w:val="24"/>
                  <w:lang w:val="en-US"/>
                </w:rPr>
                <w:t xml:space="preserve"> </w:t>
              </w:r>
            </w:ins>
          </w:p>
          <w:p w14:paraId="6AB6AEED" w14:textId="04251BF0" w:rsidR="00351A65" w:rsidRPr="00232C88" w:rsidRDefault="00C83C5F" w:rsidP="673610D2">
            <w:pPr>
              <w:spacing w:before="60" w:after="120"/>
              <w:jc w:val="both"/>
              <w:rPr>
                <w:ins w:id="565" w:author="Author"/>
                <w:rFonts w:ascii="Times New Roman" w:hAnsi="Times New Roman" w:cs="Times New Roman"/>
                <w:sz w:val="24"/>
                <w:lang w:val="en-US"/>
              </w:rPr>
            </w:pPr>
            <w:ins w:id="566" w:author="Author">
              <w:r w:rsidRPr="00232C88">
                <w:rPr>
                  <w:rFonts w:ascii="Times New Roman" w:hAnsi="Times New Roman" w:cs="Times New Roman"/>
                  <w:sz w:val="24"/>
                  <w:lang w:val="en-US"/>
                </w:rPr>
                <w:lastRenderedPageBreak/>
                <w:t>Th</w:t>
              </w:r>
              <w:r w:rsidR="00F35EA5" w:rsidRPr="00232C88">
                <w:rPr>
                  <w:rFonts w:ascii="Times New Roman" w:hAnsi="Times New Roman" w:cs="Times New Roman"/>
                  <w:sz w:val="24"/>
                  <w:lang w:val="en-US"/>
                </w:rPr>
                <w:t>e</w:t>
              </w:r>
              <w:del w:id="567" w:author="Author">
                <w:r w:rsidR="1924F6C0" w:rsidRPr="00232C88" w:rsidDel="00F35EA5">
                  <w:rPr>
                    <w:rFonts w:ascii="Times New Roman" w:hAnsi="Times New Roman" w:cs="Times New Roman"/>
                    <w:sz w:val="24"/>
                    <w:lang w:val="en-US"/>
                  </w:rPr>
                  <w:delText>is</w:delText>
                </w:r>
              </w:del>
              <w:r w:rsidR="1924F6C0" w:rsidRPr="00232C88">
                <w:rPr>
                  <w:rFonts w:ascii="Times New Roman" w:hAnsi="Times New Roman" w:cs="Times New Roman"/>
                  <w:sz w:val="24"/>
                  <w:lang w:val="en-US"/>
                </w:rPr>
                <w:t xml:space="preserve"> </w:t>
              </w:r>
              <w:r w:rsidR="00F35EA5" w:rsidRPr="00232C88">
                <w:rPr>
                  <w:rFonts w:ascii="Times New Roman" w:hAnsi="Times New Roman" w:cs="Times New Roman"/>
                  <w:sz w:val="24"/>
                  <w:lang w:val="en-US"/>
                </w:rPr>
                <w:t xml:space="preserve">total </w:t>
              </w:r>
              <w:r w:rsidR="1924F6C0" w:rsidRPr="00232C88">
                <w:rPr>
                  <w:rFonts w:ascii="Times New Roman" w:hAnsi="Times New Roman" w:cs="Times New Roman"/>
                  <w:sz w:val="24"/>
                  <w:lang w:val="en-US"/>
                </w:rPr>
                <w:t>amount of</w:t>
              </w:r>
              <w:r w:rsidRPr="00232C88">
                <w:rPr>
                  <w:rFonts w:ascii="Times New Roman" w:hAnsi="Times New Roman" w:cs="Times New Roman"/>
                  <w:sz w:val="24"/>
                  <w:lang w:val="en-US"/>
                </w:rPr>
                <w:t xml:space="preserve"> RWEA</w:t>
              </w:r>
              <w:r w:rsidR="01EA3F61" w:rsidRPr="00232C88">
                <w:rPr>
                  <w:rFonts w:ascii="Times New Roman" w:hAnsi="Times New Roman" w:cs="Times New Roman"/>
                  <w:sz w:val="24"/>
                  <w:lang w:val="en-US"/>
                </w:rPr>
                <w:t>s</w:t>
              </w:r>
              <w:r w:rsidR="00F35EA5" w:rsidRPr="00232C88">
                <w:rPr>
                  <w:rFonts w:ascii="Times New Roman" w:hAnsi="Times New Roman" w:cs="Times New Roman"/>
                  <w:sz w:val="24"/>
                  <w:lang w:val="en-US"/>
                </w:rPr>
                <w:t xml:space="preserve"> disclosed in row 8</w:t>
              </w:r>
              <w:r w:rsidR="1E6506E0" w:rsidRPr="00232C88">
                <w:rPr>
                  <w:rFonts w:ascii="Times New Roman" w:hAnsi="Times New Roman" w:cs="Times New Roman"/>
                  <w:sz w:val="24"/>
                  <w:lang w:val="en-US"/>
                </w:rPr>
                <w:t xml:space="preserve"> is</w:t>
              </w:r>
              <w:r w:rsidRPr="00232C88">
                <w:rPr>
                  <w:rFonts w:ascii="Times New Roman" w:hAnsi="Times New Roman" w:cs="Times New Roman"/>
                  <w:sz w:val="24"/>
                  <w:lang w:val="en-US"/>
                </w:rPr>
                <w:t xml:space="preserve"> the base </w:t>
              </w:r>
              <w:r w:rsidR="01EA3F61" w:rsidRPr="00232C88">
                <w:rPr>
                  <w:rFonts w:ascii="Times New Roman" w:hAnsi="Times New Roman" w:cs="Times New Roman"/>
                  <w:sz w:val="24"/>
                  <w:lang w:val="en-US"/>
                </w:rPr>
                <w:t>for</w:t>
              </w:r>
              <w:r w:rsidRPr="00232C88">
                <w:rPr>
                  <w:rFonts w:ascii="Times New Roman" w:hAnsi="Times New Roman" w:cs="Times New Roman"/>
                  <w:sz w:val="24"/>
                  <w:lang w:val="en-US"/>
                </w:rPr>
                <w:t xml:space="preserve"> the</w:t>
              </w:r>
              <w:r w:rsidR="01EA3F61" w:rsidRPr="00232C88">
                <w:rPr>
                  <w:rFonts w:ascii="Times New Roman" w:hAnsi="Times New Roman" w:cs="Times New Roman"/>
                  <w:sz w:val="24"/>
                  <w:lang w:val="en-US"/>
                </w:rPr>
                <w:t xml:space="preserve"> computation of the</w:t>
              </w:r>
              <w:r w:rsidRPr="00232C88">
                <w:rPr>
                  <w:rFonts w:ascii="Times New Roman" w:hAnsi="Times New Roman" w:cs="Times New Roman"/>
                  <w:sz w:val="24"/>
                  <w:lang w:val="en-US"/>
                </w:rPr>
                <w:t xml:space="preserve"> output floor</w:t>
              </w:r>
              <w:r w:rsidR="2115996A" w:rsidRPr="00232C88">
                <w:rPr>
                  <w:rFonts w:ascii="Times New Roman" w:hAnsi="Times New Roman" w:cs="Times New Roman"/>
                  <w:sz w:val="24"/>
                  <w:lang w:val="en-US"/>
                </w:rPr>
                <w:t xml:space="preserve">. </w:t>
              </w:r>
            </w:ins>
            <w:del w:id="568" w:author="Author">
              <w:r w:rsidR="2115996A" w:rsidRPr="00232C88" w:rsidDel="007727DF">
                <w:rPr>
                  <w:rFonts w:ascii="Times New Roman" w:hAnsi="Times New Roman" w:cs="Times New Roman"/>
                  <w:sz w:val="24"/>
                  <w:lang w:val="en-US"/>
                </w:rPr>
                <w:delText xml:space="preserve"> </w:delText>
              </w:r>
              <w:r w:rsidRPr="00232C88" w:rsidDel="00C83C5F">
                <w:rPr>
                  <w:rFonts w:ascii="Times New Roman" w:hAnsi="Times New Roman" w:cs="Times New Roman"/>
                  <w:sz w:val="24"/>
                  <w:lang w:val="en-US"/>
                </w:rPr>
                <w:delText>.</w:delText>
              </w:r>
            </w:del>
          </w:p>
          <w:p w14:paraId="343C355A" w14:textId="1C3BCD00" w:rsidR="00C83C5F" w:rsidRPr="00232C88" w:rsidRDefault="00C83C5F" w:rsidP="00A26EB4">
            <w:pPr>
              <w:spacing w:before="60" w:after="120"/>
              <w:jc w:val="both"/>
              <w:rPr>
                <w:ins w:id="569" w:author="Author"/>
                <w:rFonts w:ascii="Times New Roman" w:hAnsi="Times New Roman" w:cs="Times New Roman"/>
                <w:b/>
                <w:sz w:val="24"/>
                <w:lang w:val="en-US"/>
              </w:rPr>
            </w:pPr>
          </w:p>
        </w:tc>
      </w:tr>
      <w:tr w:rsidR="00232C88" w:rsidRPr="00232C88" w14:paraId="6B93F83F" w14:textId="77777777" w:rsidTr="4D76972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B0B7A" w14:textId="77777777" w:rsidR="00351A65" w:rsidRPr="00232C88" w:rsidRDefault="00351A65" w:rsidP="00351A65">
            <w:pPr>
              <w:rPr>
                <w:rFonts w:ascii="Times New Roman" w:hAnsi="Times New Roman" w:cs="Times New Roman"/>
                <w:b/>
                <w:sz w:val="24"/>
              </w:rPr>
            </w:pPr>
            <w:r w:rsidRPr="00232C88">
              <w:rPr>
                <w:rFonts w:ascii="Times New Roman" w:hAnsi="Times New Roman" w:cs="Times New Roman"/>
                <w:b/>
                <w:sz w:val="24"/>
              </w:rPr>
              <w:lastRenderedPageBreak/>
              <w:t>Legal references and instructions</w:t>
            </w:r>
          </w:p>
        </w:tc>
      </w:tr>
      <w:tr w:rsidR="00232C88" w:rsidRPr="00232C88" w14:paraId="6201DAB0" w14:textId="77777777" w:rsidTr="4D769726">
        <w:trPr>
          <w:trHeight w:val="238"/>
        </w:trPr>
        <w:tc>
          <w:tcPr>
            <w:tcW w:w="1384" w:type="dxa"/>
            <w:shd w:val="clear" w:color="auto" w:fill="D9D9D9" w:themeFill="background1" w:themeFillShade="D9"/>
          </w:tcPr>
          <w:p w14:paraId="26A77A2E" w14:textId="77777777" w:rsidR="00351A65" w:rsidRPr="00232C88" w:rsidRDefault="00351A65" w:rsidP="00351A65">
            <w:pPr>
              <w:autoSpaceDE w:val="0"/>
              <w:autoSpaceDN w:val="0"/>
              <w:adjustRightInd w:val="0"/>
              <w:rPr>
                <w:rFonts w:ascii="Times New Roman" w:hAnsi="Times New Roman" w:cs="Times New Roman"/>
                <w:b/>
                <w:sz w:val="24"/>
              </w:rPr>
            </w:pPr>
            <w:r w:rsidRPr="00232C88">
              <w:rPr>
                <w:rFonts w:ascii="Times New Roman" w:hAnsi="Times New Roman" w:cs="Times New Roman"/>
                <w:b/>
                <w:sz w:val="24"/>
              </w:rPr>
              <w:t>Row number</w:t>
            </w:r>
          </w:p>
        </w:tc>
        <w:tc>
          <w:tcPr>
            <w:tcW w:w="7655" w:type="dxa"/>
            <w:shd w:val="clear" w:color="auto" w:fill="D9D9D9" w:themeFill="background1" w:themeFillShade="D9"/>
          </w:tcPr>
          <w:p w14:paraId="020702C4" w14:textId="77777777" w:rsidR="00351A65" w:rsidRPr="00232C88" w:rsidRDefault="00351A65" w:rsidP="00351A65">
            <w:pPr>
              <w:autoSpaceDE w:val="0"/>
              <w:autoSpaceDN w:val="0"/>
              <w:adjustRightInd w:val="0"/>
              <w:rPr>
                <w:rFonts w:ascii="Times New Roman" w:hAnsi="Times New Roman" w:cs="Times New Roman"/>
                <w:sz w:val="24"/>
              </w:rPr>
            </w:pPr>
            <w:r w:rsidRPr="00232C88">
              <w:rPr>
                <w:rFonts w:ascii="Times New Roman" w:hAnsi="Times New Roman" w:cs="Times New Roman"/>
                <w:b/>
                <w:sz w:val="24"/>
              </w:rPr>
              <w:t>Explanation</w:t>
            </w:r>
          </w:p>
        </w:tc>
      </w:tr>
      <w:tr w:rsidR="00232C88" w:rsidRPr="00232C88" w14:paraId="2FD7990F" w14:textId="77777777" w:rsidTr="4D769726">
        <w:trPr>
          <w:trHeight w:val="680"/>
        </w:trPr>
        <w:tc>
          <w:tcPr>
            <w:tcW w:w="1384" w:type="dxa"/>
          </w:tcPr>
          <w:p w14:paraId="7C2F88B3" w14:textId="62EE5DCF" w:rsidR="00351A65" w:rsidRPr="00232C88" w:rsidRDefault="00351A65" w:rsidP="00351A65">
            <w:pPr>
              <w:pStyle w:val="Applicationdirecte"/>
              <w:spacing w:before="60"/>
              <w:jc w:val="center"/>
            </w:pPr>
            <w:ins w:id="570" w:author="Author">
              <w:r w:rsidRPr="00232C88">
                <w:t>1</w:t>
              </w:r>
            </w:ins>
          </w:p>
        </w:tc>
        <w:tc>
          <w:tcPr>
            <w:tcW w:w="7655" w:type="dxa"/>
            <w:vAlign w:val="center"/>
          </w:tcPr>
          <w:p w14:paraId="6BE15844" w14:textId="77777777" w:rsidR="00351A65" w:rsidRPr="00232C88" w:rsidRDefault="00351A65" w:rsidP="00351A65">
            <w:pPr>
              <w:spacing w:before="60" w:after="120"/>
              <w:jc w:val="both"/>
              <w:rPr>
                <w:ins w:id="571" w:author="Author"/>
                <w:rFonts w:ascii="Times New Roman" w:hAnsi="Times New Roman" w:cs="Times New Roman"/>
                <w:b/>
                <w:sz w:val="24"/>
              </w:rPr>
            </w:pPr>
            <w:ins w:id="572" w:author="Author">
              <w:r w:rsidRPr="00232C88">
                <w:rPr>
                  <w:rFonts w:ascii="Times New Roman" w:hAnsi="Times New Roman" w:cs="Times New Roman"/>
                  <w:b/>
                  <w:sz w:val="24"/>
                </w:rPr>
                <w:t>Credit risk (excluding counterparty credit risk)</w:t>
              </w:r>
            </w:ins>
          </w:p>
          <w:p w14:paraId="6FB93949" w14:textId="4AA3D61D" w:rsidR="00351A65" w:rsidRPr="00232C88" w:rsidRDefault="71B55015" w:rsidP="4D769726">
            <w:pPr>
              <w:spacing w:before="60" w:after="120"/>
              <w:jc w:val="both"/>
              <w:rPr>
                <w:rFonts w:ascii="Times New Roman" w:hAnsi="Times New Roman" w:cs="Times New Roman"/>
                <w:sz w:val="24"/>
              </w:rPr>
            </w:pPr>
            <w:ins w:id="573" w:author="Author">
              <w:r w:rsidRPr="00232C88">
                <w:rPr>
                  <w:rFonts w:ascii="Times New Roman" w:hAnsi="Times New Roman" w:cs="Times New Roman"/>
                  <w:sz w:val="24"/>
                </w:rPr>
                <w:t xml:space="preserve">RWEAs calculated in accordance with Chapters 1 to 4 of Title II of Part Three </w:t>
              </w:r>
              <w:r w:rsidR="229F503C" w:rsidRPr="00232C88">
                <w:rPr>
                  <w:rFonts w:ascii="Times New Roman" w:hAnsi="Times New Roman" w:cs="Times New Roman"/>
                  <w:sz w:val="24"/>
                </w:rPr>
                <w:t>of Regulation (EU) No 575/2013</w:t>
              </w:r>
              <w:r w:rsidRPr="00232C88">
                <w:rPr>
                  <w:rFonts w:ascii="Times New Roman" w:hAnsi="Times New Roman" w:cs="Times New Roman"/>
                  <w:sz w:val="24"/>
                </w:rPr>
                <w:t>.</w:t>
              </w:r>
            </w:ins>
          </w:p>
        </w:tc>
      </w:tr>
      <w:tr w:rsidR="00232C88" w:rsidRPr="00232C88" w14:paraId="05203C86" w14:textId="77777777" w:rsidTr="4D769726">
        <w:trPr>
          <w:trHeight w:val="680"/>
        </w:trPr>
        <w:tc>
          <w:tcPr>
            <w:tcW w:w="1384" w:type="dxa"/>
          </w:tcPr>
          <w:p w14:paraId="2BC425C5" w14:textId="385D97AB" w:rsidR="00351A65" w:rsidRPr="00232C88" w:rsidDel="00351A65" w:rsidRDefault="00351A65" w:rsidP="0084180E">
            <w:pPr>
              <w:pStyle w:val="Applicationdirecte"/>
              <w:spacing w:before="60"/>
              <w:jc w:val="center"/>
              <w:rPr>
                <w:del w:id="574" w:author="Author"/>
              </w:rPr>
            </w:pPr>
            <w:ins w:id="575" w:author="Author">
              <w:r w:rsidRPr="00232C88">
                <w:t>2</w:t>
              </w:r>
            </w:ins>
          </w:p>
          <w:p w14:paraId="7D17B1E2" w14:textId="43DDB70C" w:rsidR="00351A65" w:rsidRPr="00232C88" w:rsidRDefault="00351A65" w:rsidP="00254EDB">
            <w:pPr>
              <w:pStyle w:val="Fait"/>
              <w:jc w:val="center"/>
            </w:pPr>
          </w:p>
        </w:tc>
        <w:tc>
          <w:tcPr>
            <w:tcW w:w="7655" w:type="dxa"/>
          </w:tcPr>
          <w:p w14:paraId="193663C9" w14:textId="77777777" w:rsidR="00351A65" w:rsidRPr="00232C88" w:rsidRDefault="00351A65" w:rsidP="00351A65">
            <w:pPr>
              <w:spacing w:before="60" w:after="120"/>
              <w:jc w:val="both"/>
              <w:rPr>
                <w:ins w:id="576" w:author="Author"/>
                <w:rFonts w:ascii="Times New Roman" w:hAnsi="Times New Roman" w:cs="Times New Roman"/>
                <w:b/>
                <w:sz w:val="24"/>
              </w:rPr>
            </w:pPr>
            <w:ins w:id="577" w:author="Author">
              <w:r w:rsidRPr="00232C88">
                <w:rPr>
                  <w:rFonts w:ascii="Times New Roman" w:hAnsi="Times New Roman" w:cs="Times New Roman"/>
                  <w:b/>
                  <w:sz w:val="24"/>
                </w:rPr>
                <w:t>Counterparty credit risk</w:t>
              </w:r>
            </w:ins>
          </w:p>
          <w:p w14:paraId="3182E1E1" w14:textId="33BA5B0B" w:rsidR="00351A65" w:rsidRPr="00232C88" w:rsidRDefault="71B55015" w:rsidP="4D769726">
            <w:pPr>
              <w:spacing w:before="60" w:after="120"/>
              <w:jc w:val="both"/>
              <w:rPr>
                <w:rFonts w:ascii="Times New Roman" w:eastAsia="Times New Roman" w:hAnsi="Times New Roman" w:cs="Times New Roman"/>
                <w:sz w:val="24"/>
                <w:lang w:eastAsia="sv-SE"/>
              </w:rPr>
            </w:pPr>
            <w:ins w:id="578" w:author="Author">
              <w:r w:rsidRPr="00232C88">
                <w:rPr>
                  <w:rFonts w:ascii="Times New Roman" w:hAnsi="Times New Roman" w:cs="Times New Roman"/>
                  <w:sz w:val="24"/>
                </w:rPr>
                <w:t xml:space="preserve">RWEAs calculated in accordance with Chapter 6 of Title II of Part Three </w:t>
              </w:r>
              <w:r w:rsidR="49406210" w:rsidRPr="00232C88">
                <w:rPr>
                  <w:rFonts w:ascii="Times New Roman" w:hAnsi="Times New Roman" w:cs="Times New Roman"/>
                  <w:sz w:val="24"/>
                </w:rPr>
                <w:t>of Regulation (EU) No 575/2013</w:t>
              </w:r>
              <w:r w:rsidRPr="00232C88">
                <w:rPr>
                  <w:rFonts w:ascii="Times New Roman" w:hAnsi="Times New Roman" w:cs="Times New Roman"/>
                  <w:sz w:val="24"/>
                </w:rPr>
                <w:t>.</w:t>
              </w:r>
            </w:ins>
          </w:p>
        </w:tc>
      </w:tr>
      <w:tr w:rsidR="00232C88" w:rsidRPr="00232C88" w14:paraId="0E67419A" w14:textId="77777777" w:rsidTr="4D769726">
        <w:trPr>
          <w:trHeight w:val="436"/>
        </w:trPr>
        <w:tc>
          <w:tcPr>
            <w:tcW w:w="1384" w:type="dxa"/>
          </w:tcPr>
          <w:p w14:paraId="40BE949B" w14:textId="7E78931F" w:rsidR="00351A65" w:rsidRPr="00232C88" w:rsidRDefault="00351A65" w:rsidP="00351A65">
            <w:pPr>
              <w:pStyle w:val="Applicationdirecte"/>
              <w:spacing w:before="60"/>
              <w:jc w:val="center"/>
            </w:pPr>
            <w:ins w:id="579" w:author="Author">
              <w:r w:rsidRPr="00232C88">
                <w:t>3</w:t>
              </w:r>
            </w:ins>
          </w:p>
        </w:tc>
        <w:tc>
          <w:tcPr>
            <w:tcW w:w="7655" w:type="dxa"/>
          </w:tcPr>
          <w:p w14:paraId="6CFEBE25" w14:textId="77777777" w:rsidR="00351A65" w:rsidRPr="00232C88" w:rsidRDefault="00351A65" w:rsidP="00351A65">
            <w:pPr>
              <w:spacing w:before="60" w:after="120"/>
              <w:jc w:val="both"/>
              <w:rPr>
                <w:ins w:id="580" w:author="Author"/>
                <w:rFonts w:ascii="Times New Roman" w:hAnsi="Times New Roman" w:cs="Times New Roman"/>
                <w:b/>
                <w:sz w:val="24"/>
              </w:rPr>
            </w:pPr>
            <w:ins w:id="581" w:author="Author">
              <w:r w:rsidRPr="00232C88">
                <w:rPr>
                  <w:rFonts w:ascii="Times New Roman" w:hAnsi="Times New Roman" w:cs="Times New Roman"/>
                  <w:b/>
                  <w:sz w:val="24"/>
                </w:rPr>
                <w:t>Credit valuation adjustment</w:t>
              </w:r>
            </w:ins>
          </w:p>
          <w:p w14:paraId="4656E3A0" w14:textId="3193E711" w:rsidR="005B7CFD" w:rsidRPr="00232C88" w:rsidRDefault="71B55015" w:rsidP="4D769726">
            <w:pPr>
              <w:spacing w:before="60" w:after="120"/>
              <w:jc w:val="both"/>
              <w:rPr>
                <w:rFonts w:ascii="Times New Roman" w:eastAsia="Times New Roman" w:hAnsi="Times New Roman" w:cs="Times New Roman"/>
                <w:sz w:val="24"/>
                <w:lang w:eastAsia="sv-SE"/>
              </w:rPr>
            </w:pPr>
            <w:ins w:id="582" w:author="Author">
              <w:r w:rsidRPr="00232C88">
                <w:rPr>
                  <w:rFonts w:ascii="Times New Roman" w:hAnsi="Times New Roman" w:cs="Times New Roman"/>
                  <w:sz w:val="24"/>
                </w:rPr>
                <w:t xml:space="preserve">RWEAs calculated in accordance with Title VI of Part Three </w:t>
              </w:r>
              <w:r w:rsidR="56D9F13E" w:rsidRPr="00232C88">
                <w:rPr>
                  <w:rFonts w:ascii="Times New Roman" w:hAnsi="Times New Roman" w:cs="Times New Roman"/>
                  <w:sz w:val="24"/>
                </w:rPr>
                <w:t>of Regulation (EU) No 575/2013</w:t>
              </w:r>
              <w:r w:rsidRPr="00232C88">
                <w:rPr>
                  <w:rFonts w:ascii="Times New Roman" w:hAnsi="Times New Roman" w:cs="Times New Roman"/>
                  <w:sz w:val="24"/>
                </w:rPr>
                <w:t>.</w:t>
              </w:r>
            </w:ins>
          </w:p>
        </w:tc>
      </w:tr>
      <w:tr w:rsidR="00232C88" w:rsidRPr="00232C88" w14:paraId="37A8BA3A" w14:textId="77777777" w:rsidTr="4D769726">
        <w:trPr>
          <w:trHeight w:val="557"/>
        </w:trPr>
        <w:tc>
          <w:tcPr>
            <w:tcW w:w="1384" w:type="dxa"/>
          </w:tcPr>
          <w:p w14:paraId="2A4C6792" w14:textId="1C7FA820" w:rsidR="00351A65" w:rsidRPr="00232C88" w:rsidRDefault="00351A65" w:rsidP="00351A65">
            <w:pPr>
              <w:pStyle w:val="Applicationdirecte"/>
              <w:spacing w:before="60"/>
              <w:jc w:val="center"/>
            </w:pPr>
            <w:ins w:id="583" w:author="Author">
              <w:r w:rsidRPr="00232C88">
                <w:t>4</w:t>
              </w:r>
            </w:ins>
          </w:p>
        </w:tc>
        <w:tc>
          <w:tcPr>
            <w:tcW w:w="7655" w:type="dxa"/>
          </w:tcPr>
          <w:p w14:paraId="25F6392F" w14:textId="77777777" w:rsidR="00351A65" w:rsidRPr="00232C88" w:rsidRDefault="00351A65" w:rsidP="00351A65">
            <w:pPr>
              <w:spacing w:before="60" w:after="120"/>
              <w:jc w:val="both"/>
              <w:rPr>
                <w:ins w:id="584" w:author="Author"/>
                <w:rFonts w:ascii="Times New Roman" w:hAnsi="Times New Roman" w:cs="Times New Roman"/>
                <w:b/>
                <w:sz w:val="24"/>
              </w:rPr>
            </w:pPr>
            <w:ins w:id="585" w:author="Author">
              <w:r w:rsidRPr="00232C88">
                <w:rPr>
                  <w:rFonts w:ascii="Times New Roman" w:hAnsi="Times New Roman" w:cs="Times New Roman"/>
                  <w:b/>
                  <w:sz w:val="24"/>
                </w:rPr>
                <w:t>Securitisation exposures in the banking book</w:t>
              </w:r>
            </w:ins>
          </w:p>
          <w:p w14:paraId="12148115" w14:textId="25CD441A" w:rsidR="005B7CFD" w:rsidRPr="00232C88" w:rsidRDefault="71B55015" w:rsidP="4D769726">
            <w:pPr>
              <w:spacing w:before="60" w:after="120"/>
              <w:jc w:val="both"/>
              <w:rPr>
                <w:rFonts w:ascii="Times New Roman" w:hAnsi="Times New Roman" w:cs="Times New Roman"/>
                <w:sz w:val="24"/>
                <w:lang w:eastAsia="en-GB"/>
              </w:rPr>
            </w:pPr>
            <w:ins w:id="586" w:author="Author">
              <w:r w:rsidRPr="00232C88">
                <w:rPr>
                  <w:rFonts w:ascii="Times New Roman" w:hAnsi="Times New Roman" w:cs="Times New Roman"/>
                  <w:sz w:val="24"/>
                  <w:lang w:eastAsia="en-GB"/>
                </w:rPr>
                <w:t xml:space="preserve">RWEAs calculated in accordance with Chapter 5 of Title II of Part Three </w:t>
              </w:r>
              <w:r w:rsidR="5B10DF4F" w:rsidRPr="00232C88">
                <w:rPr>
                  <w:rFonts w:ascii="Times New Roman" w:hAnsi="Times New Roman" w:cs="Times New Roman"/>
                  <w:sz w:val="24"/>
                  <w:lang w:eastAsia="en-GB"/>
                </w:rPr>
                <w:t xml:space="preserve">of </w:t>
              </w:r>
              <w:r w:rsidR="5B10DF4F" w:rsidRPr="00232C88">
                <w:rPr>
                  <w:rFonts w:ascii="Times New Roman" w:hAnsi="Times New Roman" w:cs="Times New Roman"/>
                  <w:sz w:val="24"/>
                </w:rPr>
                <w:t>Regulation (EU) No 575/2013</w:t>
              </w:r>
              <w:r w:rsidRPr="00232C88">
                <w:rPr>
                  <w:rFonts w:ascii="Times New Roman" w:hAnsi="Times New Roman" w:cs="Times New Roman"/>
                  <w:sz w:val="24"/>
                  <w:lang w:eastAsia="en-GB"/>
                </w:rPr>
                <w:t>.</w:t>
              </w:r>
            </w:ins>
          </w:p>
        </w:tc>
      </w:tr>
      <w:tr w:rsidR="00232C88" w:rsidRPr="00232C88" w14:paraId="37C41D09" w14:textId="77777777" w:rsidTr="4D769726">
        <w:trPr>
          <w:trHeight w:val="557"/>
        </w:trPr>
        <w:tc>
          <w:tcPr>
            <w:tcW w:w="1384" w:type="dxa"/>
          </w:tcPr>
          <w:p w14:paraId="5EFD145E" w14:textId="230E71D0" w:rsidR="00351A65" w:rsidRPr="00232C88" w:rsidRDefault="00351A65" w:rsidP="00351A65">
            <w:pPr>
              <w:pStyle w:val="Applicationdirecte"/>
              <w:spacing w:before="60"/>
              <w:jc w:val="center"/>
            </w:pPr>
            <w:ins w:id="587" w:author="Author">
              <w:r w:rsidRPr="00232C88">
                <w:t>5</w:t>
              </w:r>
            </w:ins>
          </w:p>
        </w:tc>
        <w:tc>
          <w:tcPr>
            <w:tcW w:w="7655" w:type="dxa"/>
          </w:tcPr>
          <w:p w14:paraId="23CF498B" w14:textId="77777777" w:rsidR="00351A65" w:rsidRPr="00232C88" w:rsidRDefault="00351A65" w:rsidP="00351A65">
            <w:pPr>
              <w:spacing w:before="60" w:after="120"/>
              <w:jc w:val="both"/>
              <w:rPr>
                <w:ins w:id="588" w:author="Author"/>
                <w:rFonts w:ascii="Times New Roman" w:hAnsi="Times New Roman" w:cs="Times New Roman"/>
                <w:b/>
                <w:sz w:val="24"/>
              </w:rPr>
            </w:pPr>
            <w:ins w:id="589" w:author="Author">
              <w:r w:rsidRPr="00232C88">
                <w:rPr>
                  <w:rFonts w:ascii="Times New Roman" w:hAnsi="Times New Roman" w:cs="Times New Roman"/>
                  <w:b/>
                  <w:sz w:val="24"/>
                </w:rPr>
                <w:t>Market risk</w:t>
              </w:r>
            </w:ins>
          </w:p>
          <w:p w14:paraId="4C641D47" w14:textId="0B6B1BE2" w:rsidR="005B7CFD" w:rsidRPr="00232C88" w:rsidRDefault="7456809E" w:rsidP="4D769726">
            <w:pPr>
              <w:spacing w:before="60" w:after="120"/>
              <w:jc w:val="both"/>
              <w:rPr>
                <w:rFonts w:ascii="Times New Roman" w:eastAsia="Times New Roman" w:hAnsi="Times New Roman" w:cs="Times New Roman"/>
                <w:sz w:val="24"/>
                <w:lang w:eastAsia="sv-SE"/>
              </w:rPr>
            </w:pPr>
            <w:ins w:id="590" w:author="Author">
              <w:r w:rsidRPr="00232C88">
                <w:rPr>
                  <w:rFonts w:ascii="Times New Roman" w:hAnsi="Times New Roman" w:cs="Times New Roman"/>
                  <w:sz w:val="24"/>
                </w:rPr>
                <w:t xml:space="preserve">RWEAs calculated in accordance with Title IV of Part Three </w:t>
              </w:r>
              <w:r w:rsidR="67BB1379" w:rsidRPr="00232C88">
                <w:rPr>
                  <w:rFonts w:ascii="Times New Roman" w:hAnsi="Times New Roman" w:cs="Times New Roman"/>
                  <w:sz w:val="24"/>
                </w:rPr>
                <w:t>of Regulation (EU) No 575/2013</w:t>
              </w:r>
              <w:r w:rsidRPr="00232C88">
                <w:rPr>
                  <w:rFonts w:ascii="Times New Roman" w:hAnsi="Times New Roman" w:cs="Times New Roman"/>
                  <w:sz w:val="24"/>
                </w:rPr>
                <w:t>.</w:t>
              </w:r>
            </w:ins>
          </w:p>
        </w:tc>
      </w:tr>
      <w:tr w:rsidR="00232C88" w:rsidRPr="00232C88" w14:paraId="4C2AD882" w14:textId="77777777" w:rsidTr="4D769726">
        <w:trPr>
          <w:trHeight w:val="557"/>
          <w:ins w:id="591" w:author="Author"/>
        </w:trPr>
        <w:tc>
          <w:tcPr>
            <w:tcW w:w="1384" w:type="dxa"/>
          </w:tcPr>
          <w:p w14:paraId="07947594" w14:textId="3C28DF68" w:rsidR="00351A65" w:rsidRPr="00232C88" w:rsidRDefault="00351A65" w:rsidP="00351A65">
            <w:pPr>
              <w:pStyle w:val="Applicationdirecte"/>
              <w:spacing w:before="60"/>
              <w:jc w:val="center"/>
              <w:rPr>
                <w:ins w:id="592" w:author="Author"/>
              </w:rPr>
            </w:pPr>
            <w:ins w:id="593" w:author="Author">
              <w:r w:rsidRPr="00232C88">
                <w:t>6</w:t>
              </w:r>
            </w:ins>
          </w:p>
        </w:tc>
        <w:tc>
          <w:tcPr>
            <w:tcW w:w="7655" w:type="dxa"/>
          </w:tcPr>
          <w:p w14:paraId="009D9DD6" w14:textId="77777777" w:rsidR="00950346" w:rsidRPr="00232C88" w:rsidRDefault="00351A65" w:rsidP="00351A65">
            <w:pPr>
              <w:spacing w:before="60" w:after="120"/>
              <w:jc w:val="both"/>
              <w:rPr>
                <w:ins w:id="594" w:author="Author"/>
                <w:rFonts w:ascii="Times New Roman" w:hAnsi="Times New Roman" w:cs="Times New Roman"/>
                <w:b/>
                <w:sz w:val="24"/>
              </w:rPr>
            </w:pPr>
            <w:ins w:id="595" w:author="Author">
              <w:r w:rsidRPr="00232C88">
                <w:rPr>
                  <w:rFonts w:ascii="Times New Roman" w:hAnsi="Times New Roman" w:cs="Times New Roman"/>
                  <w:b/>
                  <w:sz w:val="24"/>
                </w:rPr>
                <w:t>Operational risk</w:t>
              </w:r>
            </w:ins>
          </w:p>
          <w:p w14:paraId="656F593F" w14:textId="7FEAA360" w:rsidR="00351A65" w:rsidRPr="00232C88" w:rsidRDefault="7456809E" w:rsidP="4D769726">
            <w:pPr>
              <w:spacing w:before="60" w:after="120"/>
              <w:jc w:val="both"/>
              <w:rPr>
                <w:ins w:id="596" w:author="Author"/>
                <w:rFonts w:ascii="Times New Roman" w:hAnsi="Times New Roman" w:cs="Times New Roman"/>
                <w:b/>
                <w:bCs/>
                <w:sz w:val="24"/>
              </w:rPr>
            </w:pPr>
            <w:ins w:id="597" w:author="Author">
              <w:r w:rsidRPr="00232C88">
                <w:rPr>
                  <w:rFonts w:ascii="Times New Roman" w:hAnsi="Times New Roman" w:cs="Times New Roman"/>
                  <w:sz w:val="24"/>
                </w:rPr>
                <w:t>RWEAs calculated in accordance with Title I</w:t>
              </w:r>
              <w:r w:rsidR="064EA782" w:rsidRPr="00232C88">
                <w:rPr>
                  <w:rFonts w:ascii="Times New Roman" w:hAnsi="Times New Roman" w:cs="Times New Roman"/>
                  <w:sz w:val="24"/>
                </w:rPr>
                <w:t>II</w:t>
              </w:r>
              <w:r w:rsidRPr="00232C88">
                <w:rPr>
                  <w:rFonts w:ascii="Times New Roman" w:hAnsi="Times New Roman" w:cs="Times New Roman"/>
                  <w:sz w:val="24"/>
                </w:rPr>
                <w:t xml:space="preserve"> of Part Three </w:t>
              </w:r>
              <w:r w:rsidR="07D6FA60" w:rsidRPr="00232C88">
                <w:rPr>
                  <w:rFonts w:ascii="Times New Roman" w:hAnsi="Times New Roman" w:cs="Times New Roman"/>
                  <w:sz w:val="24"/>
                </w:rPr>
                <w:t>of Regulation (EU) No 575/2013</w:t>
              </w:r>
              <w:r w:rsidRPr="00232C88">
                <w:rPr>
                  <w:rFonts w:ascii="Times New Roman" w:hAnsi="Times New Roman" w:cs="Times New Roman"/>
                  <w:sz w:val="24"/>
                </w:rPr>
                <w:t>.</w:t>
              </w:r>
            </w:ins>
          </w:p>
        </w:tc>
      </w:tr>
      <w:tr w:rsidR="00232C88" w:rsidRPr="00232C88" w14:paraId="4B14E2DE" w14:textId="77777777" w:rsidTr="4D769726">
        <w:trPr>
          <w:trHeight w:val="557"/>
          <w:ins w:id="598" w:author="Author"/>
        </w:trPr>
        <w:tc>
          <w:tcPr>
            <w:tcW w:w="1384" w:type="dxa"/>
          </w:tcPr>
          <w:p w14:paraId="63FE2337" w14:textId="4B7984F2" w:rsidR="00351A65" w:rsidRPr="00232C88" w:rsidRDefault="00351A65" w:rsidP="00351A65">
            <w:pPr>
              <w:pStyle w:val="Applicationdirecte"/>
              <w:spacing w:before="60"/>
              <w:jc w:val="center"/>
              <w:rPr>
                <w:ins w:id="599" w:author="Author"/>
              </w:rPr>
            </w:pPr>
            <w:ins w:id="600" w:author="Author">
              <w:r w:rsidRPr="00232C88">
                <w:t>7</w:t>
              </w:r>
            </w:ins>
          </w:p>
        </w:tc>
        <w:tc>
          <w:tcPr>
            <w:tcW w:w="7655" w:type="dxa"/>
          </w:tcPr>
          <w:p w14:paraId="5DDC7723" w14:textId="77777777" w:rsidR="00950346" w:rsidRPr="00232C88" w:rsidRDefault="00351A65" w:rsidP="00351A65">
            <w:pPr>
              <w:spacing w:before="60" w:after="120"/>
              <w:jc w:val="both"/>
              <w:rPr>
                <w:ins w:id="601" w:author="Author"/>
                <w:rFonts w:ascii="Times New Roman" w:hAnsi="Times New Roman" w:cs="Times New Roman"/>
                <w:b/>
                <w:sz w:val="24"/>
              </w:rPr>
            </w:pPr>
            <w:ins w:id="602" w:author="Author">
              <w:r w:rsidRPr="00232C88">
                <w:rPr>
                  <w:rFonts w:ascii="Times New Roman" w:hAnsi="Times New Roman" w:cs="Times New Roman"/>
                  <w:b/>
                  <w:sz w:val="24"/>
                </w:rPr>
                <w:t>Other risk exposure amounts</w:t>
              </w:r>
            </w:ins>
          </w:p>
          <w:p w14:paraId="2799E41A" w14:textId="71E72D22" w:rsidR="00351A65" w:rsidRPr="00232C88" w:rsidRDefault="00950346" w:rsidP="00AF5BD3">
            <w:pPr>
              <w:spacing w:before="60" w:after="120"/>
              <w:jc w:val="both"/>
              <w:rPr>
                <w:ins w:id="603" w:author="Author"/>
                <w:rFonts w:ascii="Times New Roman" w:hAnsi="Times New Roman" w:cs="Times New Roman"/>
                <w:sz w:val="24"/>
              </w:rPr>
            </w:pPr>
            <w:ins w:id="604" w:author="Author">
              <w:r w:rsidRPr="00232C88">
                <w:rPr>
                  <w:rFonts w:ascii="Times New Roman" w:hAnsi="Times New Roman" w:cs="Times New Roman"/>
                  <w:sz w:val="24"/>
                </w:rPr>
                <w:t>RWEAs not</w:t>
              </w:r>
              <w:r w:rsidR="009761BB" w:rsidRPr="00232C88">
                <w:rPr>
                  <w:rFonts w:ascii="Times New Roman" w:hAnsi="Times New Roman" w:cs="Times New Roman"/>
                  <w:sz w:val="24"/>
                </w:rPr>
                <w:t xml:space="preserve"> captur</w:t>
              </w:r>
              <w:r w:rsidR="00AF5BD3" w:rsidRPr="00232C88">
                <w:rPr>
                  <w:rFonts w:ascii="Times New Roman" w:hAnsi="Times New Roman" w:cs="Times New Roman"/>
                  <w:sz w:val="24"/>
                </w:rPr>
                <w:t>ed within</w:t>
              </w:r>
              <w:r w:rsidRPr="00232C88">
                <w:rPr>
                  <w:rFonts w:ascii="Times New Roman" w:hAnsi="Times New Roman" w:cs="Times New Roman"/>
                  <w:sz w:val="24"/>
                </w:rPr>
                <w:t xml:space="preserve"> rows 1 to </w:t>
              </w:r>
              <w:r w:rsidR="009761BB" w:rsidRPr="00232C88">
                <w:rPr>
                  <w:rFonts w:ascii="Times New Roman" w:hAnsi="Times New Roman" w:cs="Times New Roman"/>
                  <w:sz w:val="24"/>
                </w:rPr>
                <w:t>6 (</w:t>
              </w:r>
              <w:del w:id="605" w:author="Author">
                <w:r w:rsidR="009761BB" w:rsidRPr="00232C88" w:rsidDel="00C2567C">
                  <w:rPr>
                    <w:rFonts w:ascii="Times New Roman" w:hAnsi="Times New Roman" w:cs="Times New Roman"/>
                    <w:sz w:val="24"/>
                  </w:rPr>
                  <w:delText>i.e</w:delText>
                </w:r>
              </w:del>
              <w:r w:rsidR="00C2567C">
                <w:rPr>
                  <w:rFonts w:ascii="Times New Roman" w:hAnsi="Times New Roman" w:cs="Times New Roman"/>
                  <w:sz w:val="24"/>
                </w:rPr>
                <w:t>e.g</w:t>
              </w:r>
              <w:r w:rsidR="009761BB" w:rsidRPr="00232C88">
                <w:rPr>
                  <w:rFonts w:ascii="Times New Roman" w:hAnsi="Times New Roman" w:cs="Times New Roman"/>
                  <w:sz w:val="24"/>
                </w:rPr>
                <w:t>. the RWEAs arising</w:t>
              </w:r>
              <w:r w:rsidR="00712D06" w:rsidRPr="00232C88">
                <w:rPr>
                  <w:rFonts w:ascii="Times New Roman" w:hAnsi="Times New Roman" w:cs="Times New Roman"/>
                  <w:sz w:val="24"/>
                </w:rPr>
                <w:t xml:space="preserve"> from</w:t>
              </w:r>
              <w:r w:rsidR="009761BB" w:rsidRPr="00232C88">
                <w:rPr>
                  <w:rFonts w:ascii="Times New Roman" w:hAnsi="Times New Roman" w:cs="Times New Roman"/>
                  <w:sz w:val="24"/>
                </w:rPr>
                <w:t xml:space="preserve"> settlement risk (row 15 in Template OV1) and amounts below the thresholds for deduction (row 25 in Template OV1)).</w:t>
              </w:r>
            </w:ins>
          </w:p>
        </w:tc>
      </w:tr>
      <w:tr w:rsidR="00351A65" w:rsidRPr="00232C88" w14:paraId="191D5E2D" w14:textId="77777777" w:rsidTr="4D769726">
        <w:trPr>
          <w:trHeight w:val="557"/>
          <w:ins w:id="606" w:author="Author"/>
        </w:trPr>
        <w:tc>
          <w:tcPr>
            <w:tcW w:w="1384" w:type="dxa"/>
          </w:tcPr>
          <w:p w14:paraId="473E7834" w14:textId="05FD1FBE" w:rsidR="00351A65" w:rsidRPr="00232C88" w:rsidRDefault="00351A65" w:rsidP="00351A65">
            <w:pPr>
              <w:pStyle w:val="Applicationdirecte"/>
              <w:spacing w:before="60"/>
              <w:jc w:val="center"/>
              <w:rPr>
                <w:ins w:id="607" w:author="Author"/>
              </w:rPr>
            </w:pPr>
            <w:ins w:id="608" w:author="Author">
              <w:r w:rsidRPr="00232C88">
                <w:t>8</w:t>
              </w:r>
            </w:ins>
          </w:p>
        </w:tc>
        <w:tc>
          <w:tcPr>
            <w:tcW w:w="7655" w:type="dxa"/>
          </w:tcPr>
          <w:p w14:paraId="096C8EC9" w14:textId="77777777" w:rsidR="00351A65" w:rsidRPr="00232C88" w:rsidRDefault="00351A65" w:rsidP="00351A65">
            <w:pPr>
              <w:spacing w:before="60" w:after="120"/>
              <w:jc w:val="both"/>
              <w:rPr>
                <w:ins w:id="609" w:author="Author"/>
                <w:rFonts w:ascii="Times New Roman" w:hAnsi="Times New Roman" w:cs="Times New Roman"/>
                <w:b/>
                <w:sz w:val="24"/>
              </w:rPr>
            </w:pPr>
            <w:ins w:id="610" w:author="Author">
              <w:r w:rsidRPr="00232C88">
                <w:rPr>
                  <w:rFonts w:ascii="Times New Roman" w:hAnsi="Times New Roman" w:cs="Times New Roman"/>
                  <w:b/>
                  <w:sz w:val="24"/>
                </w:rPr>
                <w:t>Total</w:t>
              </w:r>
            </w:ins>
          </w:p>
          <w:p w14:paraId="42963FE0" w14:textId="17D5D0F7" w:rsidR="00AF5BD3" w:rsidRPr="00232C88" w:rsidRDefault="00AF5BD3" w:rsidP="00351A65">
            <w:pPr>
              <w:spacing w:before="60" w:after="120"/>
              <w:jc w:val="both"/>
              <w:rPr>
                <w:ins w:id="611" w:author="Author"/>
                <w:rFonts w:ascii="Times New Roman" w:hAnsi="Times New Roman" w:cs="Times New Roman"/>
                <w:bCs/>
                <w:sz w:val="24"/>
              </w:rPr>
            </w:pPr>
            <w:ins w:id="612" w:author="Author">
              <w:r w:rsidRPr="00232C88">
                <w:rPr>
                  <w:rFonts w:ascii="Times New Roman" w:hAnsi="Times New Roman" w:cs="Times New Roman"/>
                  <w:bCs/>
                  <w:sz w:val="24"/>
                </w:rPr>
                <w:t>Sum of rows 1 to 7.</w:t>
              </w:r>
            </w:ins>
          </w:p>
        </w:tc>
      </w:tr>
    </w:tbl>
    <w:p w14:paraId="367571C1" w14:textId="5871F274" w:rsidR="0090729F" w:rsidRPr="00232C88" w:rsidRDefault="0090729F" w:rsidP="00254EDB">
      <w:pPr>
        <w:pStyle w:val="Titlelevel2"/>
        <w:spacing w:before="120" w:after="120"/>
        <w:ind w:left="66"/>
        <w:rPr>
          <w:ins w:id="613" w:author="Author"/>
          <w:rFonts w:ascii="Times New Roman" w:hAnsi="Times New Roman" w:cs="Times New Roman"/>
          <w:color w:val="auto"/>
          <w:sz w:val="24"/>
          <w:lang w:val="en-GB"/>
        </w:rPr>
      </w:pPr>
    </w:p>
    <w:p w14:paraId="1926531C" w14:textId="0BB8D20D" w:rsidR="0090729F" w:rsidRPr="00232C88" w:rsidRDefault="0090729F" w:rsidP="0090729F">
      <w:pPr>
        <w:spacing w:after="120"/>
        <w:jc w:val="both"/>
        <w:rPr>
          <w:ins w:id="614" w:author="Author"/>
          <w:rFonts w:ascii="Times New Roman" w:hAnsi="Times New Roman" w:cs="Times New Roman"/>
          <w:sz w:val="24"/>
        </w:rPr>
      </w:pPr>
      <w:ins w:id="615" w:author="Author">
        <w:r w:rsidRPr="00232C88">
          <w:rPr>
            <w:rFonts w:ascii="Times New Roman" w:hAnsi="Times New Roman" w:cs="Times New Roman"/>
            <w:b/>
            <w:sz w:val="24"/>
          </w:rPr>
          <w:t xml:space="preserve">Template EU CMS2 – Comparison of modelled and standardised risk </w:t>
        </w:r>
        <w:r w:rsidR="00267DE5" w:rsidRPr="00232C88">
          <w:rPr>
            <w:rFonts w:ascii="Times New Roman" w:hAnsi="Times New Roman" w:cs="Times New Roman"/>
            <w:b/>
            <w:sz w:val="24"/>
          </w:rPr>
          <w:t xml:space="preserve">weighted </w:t>
        </w:r>
        <w:r w:rsidRPr="00232C88">
          <w:rPr>
            <w:rFonts w:ascii="Times New Roman" w:hAnsi="Times New Roman" w:cs="Times New Roman"/>
            <w:b/>
            <w:sz w:val="24"/>
          </w:rPr>
          <w:t xml:space="preserve">exposure amount for credit risk at asset class level. </w:t>
        </w:r>
        <w:r w:rsidRPr="00232C88">
          <w:rPr>
            <w:rFonts w:ascii="Times New Roman" w:hAnsi="Times New Roman" w:cs="Times New Roman"/>
            <w:sz w:val="24"/>
          </w:rPr>
          <w:t>Fixed format.</w:t>
        </w:r>
      </w:ins>
    </w:p>
    <w:p w14:paraId="42F388E9" w14:textId="221FF3E0" w:rsidR="00F118ED" w:rsidRPr="00232C88" w:rsidRDefault="0090729F" w:rsidP="4D769726">
      <w:pPr>
        <w:pStyle w:val="Titlelevel2"/>
        <w:numPr>
          <w:ilvl w:val="0"/>
          <w:numId w:val="14"/>
        </w:numPr>
        <w:spacing w:before="120" w:after="120"/>
        <w:ind w:left="426"/>
        <w:jc w:val="both"/>
        <w:rPr>
          <w:rFonts w:ascii="Times New Roman" w:hAnsi="Times New Roman" w:cs="Times New Roman"/>
          <w:color w:val="auto"/>
          <w:sz w:val="24"/>
          <w:lang w:val="en-GB"/>
        </w:rPr>
      </w:pPr>
      <w:ins w:id="616" w:author="Author">
        <w:r w:rsidRPr="00232C88">
          <w:rPr>
            <w:rFonts w:ascii="Times New Roman" w:hAnsi="Times New Roman" w:cs="Times New Roman"/>
            <w:color w:val="auto"/>
            <w:sz w:val="24"/>
            <w:lang w:val="en-GB"/>
          </w:rPr>
          <w:t xml:space="preserve">Institutions shall </w:t>
        </w:r>
        <w:r w:rsidRPr="00232C88">
          <w:rPr>
            <w:rFonts w:ascii="Times New Roman" w:eastAsiaTheme="minorEastAsia" w:hAnsi="Times New Roman" w:cs="Times New Roman"/>
            <w:color w:val="auto"/>
            <w:sz w:val="24"/>
            <w:lang w:val="en-GB"/>
          </w:rPr>
          <w:t xml:space="preserve">apply the instructions provided below in this Annex to complete </w:t>
        </w:r>
        <w:r w:rsidR="00671AEF" w:rsidRPr="00232C88">
          <w:rPr>
            <w:rFonts w:ascii="Times New Roman" w:eastAsiaTheme="minorEastAsia" w:hAnsi="Times New Roman" w:cs="Times New Roman"/>
            <w:color w:val="auto"/>
            <w:sz w:val="24"/>
            <w:lang w:val="en-GB"/>
          </w:rPr>
          <w:t>template</w:t>
        </w:r>
        <w:r w:rsidRPr="00232C88">
          <w:rPr>
            <w:rFonts w:ascii="Times New Roman" w:eastAsiaTheme="minorEastAsia" w:hAnsi="Times New Roman" w:cs="Times New Roman"/>
            <w:color w:val="auto"/>
            <w:sz w:val="24"/>
            <w:lang w:val="en-GB"/>
          </w:rPr>
          <w:t xml:space="preserve"> EU CMS2 as presented in Annex I, </w:t>
        </w:r>
        <w:r w:rsidRPr="00232C88">
          <w:rPr>
            <w:rFonts w:ascii="Times New Roman" w:hAnsi="Times New Roman" w:cs="Times New Roman"/>
            <w:color w:val="auto"/>
            <w:sz w:val="24"/>
            <w:lang w:val="en-GB"/>
          </w:rPr>
          <w:t>in application of point</w:t>
        </w:r>
      </w:ins>
      <w:r w:rsidRPr="00232C88">
        <w:rPr>
          <w:rFonts w:ascii="Times New Roman" w:hAnsi="Times New Roman" w:cs="Times New Roman"/>
          <w:color w:val="auto"/>
          <w:sz w:val="24"/>
          <w:lang w:val="en-GB"/>
        </w:rPr>
        <w:t>s (d) and</w:t>
      </w:r>
      <w:ins w:id="617" w:author="Author">
        <w:r w:rsidRPr="00232C88">
          <w:rPr>
            <w:rFonts w:ascii="Times New Roman" w:hAnsi="Times New Roman" w:cs="Times New Roman"/>
            <w:color w:val="auto"/>
            <w:sz w:val="24"/>
            <w:lang w:val="en-GB"/>
          </w:rPr>
          <w:t xml:space="preserve"> (da) of Article 438 </w:t>
        </w:r>
        <w:r w:rsidR="633E1149" w:rsidRPr="00232C88">
          <w:rPr>
            <w:rFonts w:ascii="Times New Roman" w:hAnsi="Times New Roman" w:cs="Times New Roman"/>
            <w:color w:val="auto"/>
            <w:sz w:val="24"/>
            <w:lang w:val="en-GB"/>
          </w:rPr>
          <w:t xml:space="preserve">of </w:t>
        </w:r>
        <w:r w:rsidR="633E1149" w:rsidRPr="00232C88">
          <w:rPr>
            <w:rFonts w:ascii="Times New Roman" w:hAnsi="Times New Roman" w:cs="Times New Roman"/>
            <w:color w:val="auto"/>
            <w:sz w:val="24"/>
          </w:rPr>
          <w:t>Regulation (EU) No 575/2013</w:t>
        </w:r>
        <w:r w:rsidRPr="00232C88">
          <w:rPr>
            <w:rFonts w:ascii="Times New Roman" w:hAnsi="Times New Roman" w:cs="Times New Roman"/>
            <w:color w:val="auto"/>
            <w:sz w:val="24"/>
            <w:lang w:val="en-GB"/>
          </w:rPr>
          <w:t>.</w:t>
        </w:r>
      </w:ins>
    </w:p>
    <w:p w14:paraId="6024D251" w14:textId="3FFA6F14" w:rsidR="004E19D2" w:rsidRPr="00232C88" w:rsidRDefault="004E19D2" w:rsidP="4D769726">
      <w:pPr>
        <w:pStyle w:val="Titlelevel2"/>
        <w:numPr>
          <w:ilvl w:val="0"/>
          <w:numId w:val="14"/>
        </w:numPr>
        <w:spacing w:before="120" w:after="120"/>
        <w:ind w:left="426"/>
        <w:jc w:val="both"/>
        <w:rPr>
          <w:ins w:id="618" w:author="Author"/>
          <w:rFonts w:ascii="Times New Roman" w:hAnsi="Times New Roman" w:cs="Times New Roman"/>
          <w:color w:val="auto"/>
          <w:sz w:val="24"/>
          <w:lang w:val="en-GB"/>
        </w:rPr>
      </w:pPr>
      <w:ins w:id="619" w:author="Author">
        <w:r w:rsidRPr="00232C88">
          <w:rPr>
            <w:rFonts w:ascii="Times New Roman" w:hAnsi="Times New Roman" w:cs="Times New Roman"/>
            <w:color w:val="auto"/>
            <w:sz w:val="24"/>
            <w:lang w:val="en-GB"/>
          </w:rPr>
          <w:lastRenderedPageBreak/>
          <w:t xml:space="preserve">This template </w:t>
        </w:r>
        <w:del w:id="620" w:author="Author">
          <w:r w:rsidRPr="00232C88" w:rsidDel="00A02839">
            <w:rPr>
              <w:rFonts w:ascii="Times New Roman" w:hAnsi="Times New Roman" w:cs="Times New Roman"/>
              <w:color w:val="auto"/>
              <w:sz w:val="24"/>
              <w:lang w:val="en-GB"/>
            </w:rPr>
            <w:delText xml:space="preserve">should </w:delText>
          </w:r>
        </w:del>
        <w:r w:rsidR="00A02839" w:rsidRPr="00232C88">
          <w:rPr>
            <w:rFonts w:ascii="Times New Roman" w:hAnsi="Times New Roman" w:cs="Times New Roman"/>
            <w:color w:val="auto"/>
            <w:sz w:val="24"/>
            <w:lang w:val="en-GB"/>
          </w:rPr>
          <w:t xml:space="preserve">shall </w:t>
        </w:r>
        <w:r w:rsidRPr="00232C88">
          <w:rPr>
            <w:rFonts w:ascii="Times New Roman" w:hAnsi="Times New Roman" w:cs="Times New Roman"/>
            <w:color w:val="auto"/>
            <w:sz w:val="24"/>
            <w:lang w:val="en-GB"/>
          </w:rPr>
          <w:t xml:space="preserve">be </w:t>
        </w:r>
        <w:r w:rsidR="00F118ED" w:rsidRPr="00232C88">
          <w:rPr>
            <w:rFonts w:ascii="Times New Roman" w:hAnsi="Times New Roman" w:cs="Times New Roman"/>
            <w:color w:val="auto"/>
            <w:sz w:val="24"/>
            <w:lang w:val="en-GB"/>
          </w:rPr>
          <w:t>disclosed</w:t>
        </w:r>
        <w:r w:rsidRPr="00232C88">
          <w:rPr>
            <w:rFonts w:ascii="Times New Roman" w:hAnsi="Times New Roman" w:cs="Times New Roman"/>
            <w:color w:val="auto"/>
            <w:sz w:val="24"/>
            <w:lang w:val="en-GB"/>
          </w:rPr>
          <w:t xml:space="preserve"> </w:t>
        </w:r>
        <w:r w:rsidR="00A02839" w:rsidRPr="00232C88">
          <w:rPr>
            <w:rFonts w:ascii="Times New Roman" w:hAnsi="Times New Roman" w:cs="Times New Roman"/>
            <w:color w:val="auto"/>
            <w:sz w:val="24"/>
            <w:lang w:val="en-GB"/>
          </w:rPr>
          <w:t xml:space="preserve">only </w:t>
        </w:r>
        <w:r w:rsidRPr="00232C88">
          <w:rPr>
            <w:rFonts w:ascii="Times New Roman" w:hAnsi="Times New Roman" w:cs="Times New Roman"/>
            <w:color w:val="auto"/>
            <w:sz w:val="24"/>
            <w:lang w:val="en-GB"/>
          </w:rPr>
          <w:t xml:space="preserve">by those institutions that </w:t>
        </w:r>
        <w:r w:rsidR="00C76093" w:rsidRPr="00232C88">
          <w:rPr>
            <w:rFonts w:ascii="Times New Roman" w:hAnsi="Times New Roman" w:cs="Times New Roman"/>
            <w:color w:val="auto"/>
            <w:sz w:val="24"/>
            <w:lang w:val="en-GB"/>
          </w:rPr>
          <w:t xml:space="preserve">calculate credit risk RWEAs using </w:t>
        </w:r>
        <w:r w:rsidR="008E13F9" w:rsidRPr="00232C88">
          <w:rPr>
            <w:rFonts w:ascii="Times New Roman" w:hAnsi="Times New Roman" w:cs="Times New Roman"/>
            <w:color w:val="auto"/>
            <w:sz w:val="24"/>
            <w:lang w:val="en-GB"/>
          </w:rPr>
          <w:t>I</w:t>
        </w:r>
      </w:ins>
      <w:del w:id="621" w:author="Author">
        <w:r w:rsidRPr="00232C88" w:rsidDel="00C76093">
          <w:rPr>
            <w:rFonts w:ascii="Times New Roman" w:hAnsi="Times New Roman" w:cs="Times New Roman"/>
            <w:color w:val="auto"/>
            <w:sz w:val="24"/>
            <w:lang w:val="en-GB"/>
          </w:rPr>
          <w:delText>i</w:delText>
        </w:r>
      </w:del>
      <w:ins w:id="622" w:author="Author">
        <w:r w:rsidR="00C76093" w:rsidRPr="00232C88">
          <w:rPr>
            <w:rFonts w:ascii="Times New Roman" w:hAnsi="Times New Roman" w:cs="Times New Roman"/>
            <w:color w:val="auto"/>
            <w:sz w:val="24"/>
            <w:lang w:val="en-GB"/>
          </w:rPr>
          <w:t xml:space="preserve">nternal </w:t>
        </w:r>
        <w:r w:rsidR="008E13F9" w:rsidRPr="00232C88">
          <w:rPr>
            <w:rFonts w:ascii="Times New Roman" w:hAnsi="Times New Roman" w:cs="Times New Roman"/>
            <w:color w:val="auto"/>
            <w:sz w:val="24"/>
            <w:lang w:val="en-GB"/>
          </w:rPr>
          <w:t>R</w:t>
        </w:r>
        <w:r w:rsidR="00EC6FE0" w:rsidRPr="00232C88">
          <w:rPr>
            <w:rFonts w:ascii="Times New Roman" w:hAnsi="Times New Roman" w:cs="Times New Roman"/>
            <w:color w:val="auto"/>
            <w:sz w:val="24"/>
            <w:lang w:val="en-GB"/>
          </w:rPr>
          <w:t>ating</w:t>
        </w:r>
        <w:r w:rsidR="008E13F9" w:rsidRPr="00232C88">
          <w:rPr>
            <w:rFonts w:ascii="Times New Roman" w:hAnsi="Times New Roman" w:cs="Times New Roman"/>
            <w:color w:val="auto"/>
            <w:sz w:val="24"/>
            <w:lang w:val="en-GB"/>
          </w:rPr>
          <w:t>s</w:t>
        </w:r>
        <w:r w:rsidR="00EC6FE0" w:rsidRPr="00232C88">
          <w:rPr>
            <w:rFonts w:ascii="Times New Roman" w:hAnsi="Times New Roman" w:cs="Times New Roman"/>
            <w:color w:val="auto"/>
            <w:sz w:val="24"/>
            <w:lang w:val="en-GB"/>
          </w:rPr>
          <w:t xml:space="preserve"> based</w:t>
        </w:r>
        <w:r w:rsidR="004B0974" w:rsidRPr="00232C88">
          <w:rPr>
            <w:rFonts w:ascii="Times New Roman" w:hAnsi="Times New Roman" w:cs="Times New Roman"/>
            <w:color w:val="auto"/>
            <w:sz w:val="24"/>
            <w:lang w:val="en-GB"/>
          </w:rPr>
          <w:t xml:space="preserve"> (IRB)</w:t>
        </w:r>
        <w:r w:rsidR="00EC6FE0" w:rsidRPr="00232C88">
          <w:rPr>
            <w:rFonts w:ascii="Times New Roman" w:hAnsi="Times New Roman" w:cs="Times New Roman"/>
            <w:color w:val="auto"/>
            <w:sz w:val="24"/>
            <w:lang w:val="en-GB"/>
          </w:rPr>
          <w:t xml:space="preserve"> approach</w:t>
        </w:r>
        <w:r w:rsidR="008E13F9" w:rsidRPr="00232C88">
          <w:rPr>
            <w:rFonts w:ascii="Times New Roman" w:hAnsi="Times New Roman" w:cs="Times New Roman"/>
            <w:color w:val="auto"/>
            <w:sz w:val="24"/>
            <w:lang w:val="en-GB"/>
          </w:rPr>
          <w:t>es</w:t>
        </w:r>
        <w:r w:rsidR="00EC6FE0" w:rsidRPr="00232C88">
          <w:rPr>
            <w:rFonts w:ascii="Times New Roman" w:hAnsi="Times New Roman" w:cs="Times New Roman"/>
            <w:color w:val="auto"/>
            <w:sz w:val="24"/>
            <w:lang w:val="en-GB"/>
          </w:rPr>
          <w:t xml:space="preserve"> </w:t>
        </w:r>
        <w:r w:rsidR="00C76093" w:rsidRPr="00232C88">
          <w:rPr>
            <w:rFonts w:ascii="Times New Roman" w:hAnsi="Times New Roman" w:cs="Times New Roman"/>
            <w:color w:val="auto"/>
            <w:sz w:val="24"/>
            <w:lang w:val="en-GB"/>
          </w:rPr>
          <w:t xml:space="preserve">in accordance with Chapter 3 of Title </w:t>
        </w:r>
        <w:r w:rsidR="00C76093" w:rsidRPr="00232C88">
          <w:rPr>
            <w:rFonts w:ascii="Times New Roman" w:hAnsi="Times New Roman" w:cs="Times New Roman"/>
            <w:color w:val="auto"/>
            <w:sz w:val="24"/>
            <w:lang w:eastAsia="en-GB"/>
          </w:rPr>
          <w:t xml:space="preserve">II of Part Three </w:t>
        </w:r>
        <w:r w:rsidR="1BF9D9BC" w:rsidRPr="00232C88">
          <w:rPr>
            <w:rFonts w:ascii="Times New Roman" w:hAnsi="Times New Roman" w:cs="Times New Roman"/>
            <w:color w:val="auto"/>
            <w:sz w:val="24"/>
            <w:lang w:eastAsia="en-GB"/>
          </w:rPr>
          <w:t xml:space="preserve">of </w:t>
        </w:r>
        <w:r w:rsidR="1BF9D9BC" w:rsidRPr="00232C88">
          <w:rPr>
            <w:rFonts w:ascii="Times New Roman" w:hAnsi="Times New Roman" w:cs="Times New Roman"/>
            <w:color w:val="auto"/>
            <w:sz w:val="24"/>
          </w:rPr>
          <w:t>Regulation (EU) No 575/2013</w:t>
        </w:r>
        <w:r w:rsidR="000F1F90" w:rsidRPr="00232C88">
          <w:rPr>
            <w:rFonts w:ascii="Times New Roman" w:hAnsi="Times New Roman" w:cs="Times New Roman"/>
            <w:color w:val="auto"/>
            <w:sz w:val="24"/>
          </w:rPr>
          <w:t xml:space="preserve"> and that are not subject to the exemption of Article 92(3), point (b) of Regulation (EU) No 575/2013</w:t>
        </w:r>
        <w:r w:rsidR="00C76093" w:rsidRPr="00232C88">
          <w:rPr>
            <w:rFonts w:ascii="Times New Roman" w:hAnsi="Times New Roman" w:cs="Times New Roman"/>
            <w:color w:val="auto"/>
            <w:sz w:val="24"/>
            <w:lang w:eastAsia="en-GB"/>
          </w:rPr>
          <w:t>.</w:t>
        </w:r>
      </w:ins>
    </w:p>
    <w:p w14:paraId="0BBC334C" w14:textId="77777777" w:rsidR="00054B2E" w:rsidRPr="00232C88" w:rsidRDefault="00054B2E" w:rsidP="00054B2E">
      <w:pPr>
        <w:pStyle w:val="Titlelevel2"/>
        <w:numPr>
          <w:ilvl w:val="0"/>
          <w:numId w:val="14"/>
        </w:numPr>
        <w:spacing w:before="120" w:after="120"/>
        <w:ind w:left="426"/>
        <w:jc w:val="both"/>
        <w:rPr>
          <w:ins w:id="623" w:author="Author"/>
          <w:rFonts w:ascii="Times New Roman" w:hAnsi="Times New Roman" w:cs="Times New Roman"/>
          <w:color w:val="auto"/>
          <w:sz w:val="24"/>
          <w:lang w:val="en-GB"/>
        </w:rPr>
      </w:pPr>
      <w:ins w:id="624" w:author="Author">
        <w:r w:rsidRPr="00232C88">
          <w:rPr>
            <w:rFonts w:ascii="Times New Roman" w:eastAsiaTheme="minorEastAsia" w:hAnsi="Times New Roman" w:cs="Times New Roman"/>
            <w:color w:val="auto"/>
            <w:sz w:val="24"/>
            <w:lang w:val="en-GB"/>
          </w:rPr>
          <w:t>Institutions shall explain, where relevant, in the narrative accompanying the template, the effect that applying capital floors and not deducting items from own funds has on the calculation of own funds and risk-weighted exposure amounts.</w:t>
        </w:r>
      </w:ins>
    </w:p>
    <w:p w14:paraId="21FDE9C5" w14:textId="77777777" w:rsidR="00054B2E" w:rsidRPr="00232C88" w:rsidRDefault="00054B2E" w:rsidP="00AD7048">
      <w:pPr>
        <w:pStyle w:val="Titlelevel2"/>
        <w:spacing w:before="120" w:after="120"/>
        <w:ind w:left="426"/>
        <w:jc w:val="both"/>
        <w:rPr>
          <w:ins w:id="625" w:author="Author"/>
          <w:rFonts w:ascii="Times New Roman" w:hAnsi="Times New Roman" w:cs="Times New Roman"/>
          <w:color w:val="auto"/>
          <w:sz w:val="24"/>
          <w:lang w:val="en-GB"/>
        </w:rPr>
      </w:pPr>
    </w:p>
    <w:p w14:paraId="0FD192F2" w14:textId="77777777" w:rsidR="004E19D2" w:rsidRPr="00232C88" w:rsidRDefault="004E19D2" w:rsidP="004E19D2">
      <w:pPr>
        <w:pStyle w:val="Titlelevel2"/>
        <w:spacing w:before="120" w:after="120"/>
        <w:ind w:left="66"/>
        <w:jc w:val="both"/>
        <w:rPr>
          <w:ins w:id="626" w:author="Author"/>
          <w:rFonts w:ascii="Times New Roman" w:hAnsi="Times New Roman" w:cs="Times New Roman"/>
          <w:color w:val="auto"/>
          <w:sz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384"/>
        <w:gridCol w:w="7655"/>
      </w:tblGrid>
      <w:tr w:rsidR="00232C88" w:rsidRPr="00232C88" w14:paraId="5B2B39C6" w14:textId="77777777" w:rsidTr="4D769726">
        <w:trPr>
          <w:trHeight w:val="90"/>
          <w:ins w:id="627"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6A8C9" w14:textId="77777777" w:rsidR="00AF3FBC" w:rsidRPr="00232C88" w:rsidRDefault="00AF3FBC" w:rsidP="00AF3FBC">
            <w:pPr>
              <w:rPr>
                <w:ins w:id="628" w:author="Author"/>
                <w:rFonts w:ascii="Times New Roman" w:hAnsi="Times New Roman" w:cs="Times New Roman"/>
                <w:b/>
                <w:sz w:val="24"/>
              </w:rPr>
            </w:pPr>
            <w:ins w:id="629" w:author="Author">
              <w:r w:rsidRPr="00232C88">
                <w:rPr>
                  <w:rFonts w:ascii="Times New Roman" w:hAnsi="Times New Roman" w:cs="Times New Roman"/>
                  <w:b/>
                  <w:sz w:val="24"/>
                </w:rPr>
                <w:t>Legal references and instructions</w:t>
              </w:r>
            </w:ins>
          </w:p>
        </w:tc>
      </w:tr>
      <w:tr w:rsidR="00232C88" w:rsidRPr="00232C88" w14:paraId="71E65357" w14:textId="77777777" w:rsidTr="4D769726">
        <w:trPr>
          <w:trHeight w:val="238"/>
          <w:ins w:id="630" w:author="Author"/>
        </w:trPr>
        <w:tc>
          <w:tcPr>
            <w:tcW w:w="1384" w:type="dxa"/>
            <w:shd w:val="clear" w:color="auto" w:fill="D9D9D9" w:themeFill="background1" w:themeFillShade="D9"/>
          </w:tcPr>
          <w:p w14:paraId="2708EFE0" w14:textId="08DBC3A8" w:rsidR="00AF3FBC" w:rsidRPr="00232C88" w:rsidRDefault="0084180E" w:rsidP="00AF3FBC">
            <w:pPr>
              <w:autoSpaceDE w:val="0"/>
              <w:autoSpaceDN w:val="0"/>
              <w:adjustRightInd w:val="0"/>
              <w:rPr>
                <w:ins w:id="631" w:author="Author"/>
                <w:rFonts w:ascii="Times New Roman" w:hAnsi="Times New Roman" w:cs="Times New Roman"/>
                <w:b/>
                <w:sz w:val="24"/>
              </w:rPr>
            </w:pPr>
            <w:ins w:id="632" w:author="Author">
              <w:r w:rsidRPr="00232C88">
                <w:rPr>
                  <w:rFonts w:ascii="Times New Roman" w:hAnsi="Times New Roman" w:cs="Times New Roman"/>
                  <w:b/>
                  <w:sz w:val="24"/>
                </w:rPr>
                <w:t xml:space="preserve">Column </w:t>
              </w:r>
              <w:r w:rsidR="00A14E14" w:rsidRPr="00232C88">
                <w:rPr>
                  <w:rFonts w:ascii="Times New Roman" w:hAnsi="Times New Roman" w:cs="Times New Roman"/>
                  <w:b/>
                  <w:sz w:val="24"/>
                </w:rPr>
                <w:t>number</w:t>
              </w:r>
            </w:ins>
          </w:p>
        </w:tc>
        <w:tc>
          <w:tcPr>
            <w:tcW w:w="7655" w:type="dxa"/>
            <w:shd w:val="clear" w:color="auto" w:fill="D9D9D9" w:themeFill="background1" w:themeFillShade="D9"/>
          </w:tcPr>
          <w:p w14:paraId="1CE735F9" w14:textId="77777777" w:rsidR="00AF3FBC" w:rsidRPr="00232C88" w:rsidRDefault="00AF3FBC" w:rsidP="00AF3FBC">
            <w:pPr>
              <w:autoSpaceDE w:val="0"/>
              <w:autoSpaceDN w:val="0"/>
              <w:adjustRightInd w:val="0"/>
              <w:rPr>
                <w:ins w:id="633" w:author="Author"/>
                <w:rFonts w:ascii="Times New Roman" w:hAnsi="Times New Roman" w:cs="Times New Roman"/>
                <w:sz w:val="24"/>
              </w:rPr>
            </w:pPr>
            <w:ins w:id="634" w:author="Author">
              <w:r w:rsidRPr="00232C88">
                <w:rPr>
                  <w:rFonts w:ascii="Times New Roman" w:hAnsi="Times New Roman" w:cs="Times New Roman"/>
                  <w:b/>
                  <w:sz w:val="24"/>
                </w:rPr>
                <w:t>Explanation</w:t>
              </w:r>
            </w:ins>
          </w:p>
        </w:tc>
      </w:tr>
      <w:tr w:rsidR="00232C88" w:rsidRPr="00232C88" w14:paraId="58CC5B00" w14:textId="77777777" w:rsidTr="4D769726">
        <w:trPr>
          <w:trHeight w:val="1070"/>
          <w:ins w:id="635" w:author="Author"/>
        </w:trPr>
        <w:tc>
          <w:tcPr>
            <w:tcW w:w="1384" w:type="dxa"/>
          </w:tcPr>
          <w:p w14:paraId="5C1A8115" w14:textId="2981EF66" w:rsidR="00994B4F" w:rsidRPr="00232C88" w:rsidRDefault="00994B4F" w:rsidP="00994B4F">
            <w:pPr>
              <w:pStyle w:val="Applicationdirecte"/>
              <w:spacing w:before="60"/>
              <w:jc w:val="center"/>
              <w:rPr>
                <w:ins w:id="636" w:author="Author"/>
              </w:rPr>
            </w:pPr>
            <w:ins w:id="637" w:author="Author">
              <w:r w:rsidRPr="00232C88">
                <w:t>a</w:t>
              </w:r>
            </w:ins>
          </w:p>
        </w:tc>
        <w:tc>
          <w:tcPr>
            <w:tcW w:w="7655" w:type="dxa"/>
            <w:vAlign w:val="center"/>
          </w:tcPr>
          <w:p w14:paraId="35692F32" w14:textId="14D95B2D" w:rsidR="00994B4F" w:rsidRPr="00232C88" w:rsidRDefault="00994B4F" w:rsidP="00994B4F">
            <w:pPr>
              <w:spacing w:before="60" w:after="120"/>
              <w:jc w:val="both"/>
              <w:rPr>
                <w:ins w:id="638" w:author="Author"/>
                <w:rFonts w:ascii="Times New Roman" w:hAnsi="Times New Roman" w:cs="Times New Roman"/>
                <w:b/>
                <w:sz w:val="24"/>
              </w:rPr>
            </w:pPr>
            <w:ins w:id="639" w:author="Author">
              <w:r w:rsidRPr="00232C88">
                <w:rPr>
                  <w:rFonts w:ascii="Times New Roman" w:hAnsi="Times New Roman" w:cs="Times New Roman"/>
                  <w:b/>
                  <w:sz w:val="24"/>
                </w:rPr>
                <w:t xml:space="preserve">RWEAs for modelled approaches that </w:t>
              </w:r>
              <w:del w:id="640" w:author="Author">
                <w:r w:rsidRPr="00232C88" w:rsidDel="00FB535B">
                  <w:rPr>
                    <w:rFonts w:ascii="Times New Roman" w:hAnsi="Times New Roman" w:cs="Times New Roman"/>
                    <w:b/>
                    <w:sz w:val="24"/>
                  </w:rPr>
                  <w:delText>banks</w:delText>
                </w:r>
              </w:del>
              <w:r w:rsidR="00FB535B" w:rsidRPr="00232C88">
                <w:rPr>
                  <w:rFonts w:ascii="Times New Roman" w:hAnsi="Times New Roman" w:cs="Times New Roman"/>
                  <w:b/>
                  <w:sz w:val="24"/>
                </w:rPr>
                <w:t>institutions</w:t>
              </w:r>
              <w:r w:rsidRPr="00232C88">
                <w:rPr>
                  <w:rFonts w:ascii="Times New Roman" w:hAnsi="Times New Roman" w:cs="Times New Roman"/>
                  <w:b/>
                  <w:sz w:val="24"/>
                </w:rPr>
                <w:t xml:space="preserve"> have supervisory approval to use </w:t>
              </w:r>
            </w:ins>
          </w:p>
          <w:p w14:paraId="746C8FE1" w14:textId="71AD5C03" w:rsidR="00994B4F" w:rsidRPr="00232C88" w:rsidRDefault="00994B4F" w:rsidP="00994B4F">
            <w:pPr>
              <w:spacing w:before="60" w:after="120"/>
              <w:jc w:val="both"/>
              <w:rPr>
                <w:ins w:id="641" w:author="Author"/>
                <w:rFonts w:ascii="Times New Roman" w:hAnsi="Times New Roman" w:cs="Times New Roman"/>
                <w:sz w:val="24"/>
              </w:rPr>
            </w:pPr>
            <w:ins w:id="642" w:author="Author">
              <w:r w:rsidRPr="00232C88">
                <w:rPr>
                  <w:rFonts w:ascii="Times New Roman" w:hAnsi="Times New Roman" w:cs="Times New Roman"/>
                  <w:sz w:val="24"/>
                </w:rPr>
                <w:t xml:space="preserve">Portion of RWEAs calculated with </w:t>
              </w:r>
              <w:r w:rsidR="00FE019A" w:rsidRPr="00232C88">
                <w:rPr>
                  <w:rFonts w:ascii="Times New Roman" w:hAnsi="Times New Roman" w:cs="Times New Roman"/>
                  <w:sz w:val="24"/>
                </w:rPr>
                <w:t>Internal Rat</w:t>
              </w:r>
              <w:r w:rsidR="007A0354" w:rsidRPr="00232C88">
                <w:rPr>
                  <w:rFonts w:ascii="Times New Roman" w:hAnsi="Times New Roman" w:cs="Times New Roman"/>
                  <w:sz w:val="24"/>
                </w:rPr>
                <w:t xml:space="preserve">ings </w:t>
              </w:r>
              <w:r w:rsidR="002C1D84" w:rsidRPr="00232C88">
                <w:rPr>
                  <w:rFonts w:ascii="Times New Roman" w:hAnsi="Times New Roman" w:cs="Times New Roman"/>
                  <w:sz w:val="24"/>
                </w:rPr>
                <w:t>B</w:t>
              </w:r>
              <w:r w:rsidR="00A1014D" w:rsidRPr="00232C88">
                <w:rPr>
                  <w:rFonts w:ascii="Times New Roman" w:hAnsi="Times New Roman" w:cs="Times New Roman"/>
                  <w:sz w:val="24"/>
                </w:rPr>
                <w:t xml:space="preserve">ased </w:t>
              </w:r>
              <w:r w:rsidR="00D74C07" w:rsidRPr="00232C88">
                <w:rPr>
                  <w:rFonts w:ascii="Times New Roman" w:hAnsi="Times New Roman" w:cs="Times New Roman"/>
                  <w:sz w:val="24"/>
                </w:rPr>
                <w:t>(IRB)</w:t>
              </w:r>
              <w:r w:rsidR="00A1014D" w:rsidRPr="00232C88">
                <w:rPr>
                  <w:rFonts w:ascii="Times New Roman" w:hAnsi="Times New Roman" w:cs="Times New Roman"/>
                  <w:sz w:val="24"/>
                </w:rPr>
                <w:t xml:space="preserve"> </w:t>
              </w:r>
              <w:r w:rsidR="006D2179" w:rsidRPr="00232C88">
                <w:rPr>
                  <w:rFonts w:ascii="Times New Roman" w:hAnsi="Times New Roman" w:cs="Times New Roman"/>
                  <w:sz w:val="24"/>
                </w:rPr>
                <w:t>approach</w:t>
              </w:r>
              <w:r w:rsidR="00CE3697" w:rsidRPr="00232C88">
                <w:rPr>
                  <w:rFonts w:ascii="Times New Roman" w:hAnsi="Times New Roman" w:cs="Times New Roman"/>
                  <w:sz w:val="24"/>
                </w:rPr>
                <w:t>es</w:t>
              </w:r>
              <w:r w:rsidR="00765051" w:rsidRPr="00232C88">
                <w:rPr>
                  <w:rFonts w:ascii="Times New Roman" w:hAnsi="Times New Roman" w:cs="Times New Roman"/>
                  <w:sz w:val="24"/>
                </w:rPr>
                <w:t xml:space="preserve"> </w:t>
              </w:r>
              <w:r w:rsidRPr="00232C88">
                <w:rPr>
                  <w:rFonts w:ascii="Times New Roman" w:hAnsi="Times New Roman" w:cs="Times New Roman"/>
                  <w:sz w:val="24"/>
                </w:rPr>
                <w:t xml:space="preserve">approved by the </w:t>
              </w:r>
              <w:r w:rsidR="00867519" w:rsidRPr="00232C88">
                <w:rPr>
                  <w:rFonts w:ascii="Times New Roman" w:hAnsi="Times New Roman" w:cs="Times New Roman"/>
                  <w:sz w:val="24"/>
                </w:rPr>
                <w:t>Competent Authority</w:t>
              </w:r>
              <w:r w:rsidRPr="00232C88">
                <w:rPr>
                  <w:rFonts w:ascii="Times New Roman" w:hAnsi="Times New Roman" w:cs="Times New Roman"/>
                  <w:sz w:val="24"/>
                </w:rPr>
                <w:t>.</w:t>
              </w:r>
            </w:ins>
          </w:p>
        </w:tc>
      </w:tr>
      <w:tr w:rsidR="00232C88" w:rsidRPr="00232C88" w14:paraId="7C21C2D4" w14:textId="77777777" w:rsidTr="4D769726">
        <w:trPr>
          <w:trHeight w:val="680"/>
          <w:ins w:id="643" w:author="Author"/>
        </w:trPr>
        <w:tc>
          <w:tcPr>
            <w:tcW w:w="1384" w:type="dxa"/>
          </w:tcPr>
          <w:p w14:paraId="1B01229F" w14:textId="77777777" w:rsidR="00994B4F" w:rsidRPr="00232C88" w:rsidRDefault="00994B4F" w:rsidP="00994B4F">
            <w:pPr>
              <w:pStyle w:val="Applicationdirecte"/>
              <w:spacing w:before="60"/>
              <w:jc w:val="center"/>
              <w:rPr>
                <w:ins w:id="644" w:author="Author"/>
              </w:rPr>
            </w:pPr>
            <w:ins w:id="645" w:author="Author">
              <w:r w:rsidRPr="00232C88">
                <w:t>b</w:t>
              </w:r>
            </w:ins>
          </w:p>
          <w:p w14:paraId="1C5FD6DF" w14:textId="77777777" w:rsidR="00994B4F" w:rsidRPr="00232C88" w:rsidRDefault="00994B4F" w:rsidP="00994B4F">
            <w:pPr>
              <w:pStyle w:val="Applicationdirecte"/>
              <w:spacing w:before="60"/>
              <w:jc w:val="center"/>
              <w:rPr>
                <w:ins w:id="646" w:author="Author"/>
              </w:rPr>
            </w:pPr>
          </w:p>
        </w:tc>
        <w:tc>
          <w:tcPr>
            <w:tcW w:w="7655" w:type="dxa"/>
          </w:tcPr>
          <w:p w14:paraId="3B57AD76" w14:textId="6473A643" w:rsidR="00994B4F" w:rsidRPr="00232C88" w:rsidRDefault="00994B4F" w:rsidP="00994B4F">
            <w:pPr>
              <w:spacing w:before="60" w:after="120"/>
              <w:jc w:val="both"/>
              <w:rPr>
                <w:ins w:id="647" w:author="Author"/>
                <w:rFonts w:ascii="Times New Roman" w:hAnsi="Times New Roman" w:cs="Times New Roman"/>
                <w:b/>
                <w:sz w:val="24"/>
              </w:rPr>
            </w:pPr>
            <w:ins w:id="648" w:author="Author">
              <w:r w:rsidRPr="00232C88">
                <w:rPr>
                  <w:rFonts w:ascii="Times New Roman" w:hAnsi="Times New Roman" w:cs="Times New Roman"/>
                  <w:b/>
                  <w:sz w:val="24"/>
                </w:rPr>
                <w:t>RWEAs for</w:t>
              </w:r>
              <w:r w:rsidR="004E19D2" w:rsidRPr="00232C88">
                <w:rPr>
                  <w:rFonts w:ascii="Times New Roman" w:hAnsi="Times New Roman" w:cs="Times New Roman"/>
                  <w:b/>
                  <w:sz w:val="24"/>
                </w:rPr>
                <w:t xml:space="preserve"> column (a) if re-computed using the standardised approach</w:t>
              </w:r>
            </w:ins>
          </w:p>
          <w:p w14:paraId="23C2E1CF" w14:textId="081428BE" w:rsidR="00994B4F" w:rsidRPr="00232C88" w:rsidRDefault="00994B4F" w:rsidP="004E19D2">
            <w:pPr>
              <w:spacing w:before="60" w:after="120"/>
              <w:jc w:val="both"/>
              <w:rPr>
                <w:ins w:id="649" w:author="Author"/>
                <w:rFonts w:ascii="Times New Roman" w:hAnsi="Times New Roman" w:cs="Times New Roman"/>
                <w:b/>
                <w:sz w:val="24"/>
              </w:rPr>
            </w:pPr>
            <w:ins w:id="650" w:author="Author">
              <w:r w:rsidRPr="00232C88">
                <w:rPr>
                  <w:rFonts w:ascii="Times New Roman" w:hAnsi="Times New Roman" w:cs="Times New Roman"/>
                  <w:sz w:val="24"/>
                </w:rPr>
                <w:t xml:space="preserve">RWEAs calculated </w:t>
              </w:r>
              <w:r w:rsidR="004E19D2" w:rsidRPr="00232C88">
                <w:rPr>
                  <w:rFonts w:ascii="Times New Roman" w:hAnsi="Times New Roman" w:cs="Times New Roman"/>
                  <w:sz w:val="24"/>
                </w:rPr>
                <w:t xml:space="preserve">with </w:t>
              </w:r>
              <w:r w:rsidR="00D74C07" w:rsidRPr="00232C88">
                <w:rPr>
                  <w:rFonts w:ascii="Times New Roman" w:hAnsi="Times New Roman" w:cs="Times New Roman"/>
                  <w:sz w:val="24"/>
                </w:rPr>
                <w:t>IRB approaches</w:t>
              </w:r>
              <w:r w:rsidR="004E19D2" w:rsidRPr="00232C88">
                <w:rPr>
                  <w:rFonts w:ascii="Times New Roman" w:hAnsi="Times New Roman" w:cs="Times New Roman"/>
                  <w:sz w:val="24"/>
                </w:rPr>
                <w:t xml:space="preserve"> approved by the </w:t>
              </w:r>
              <w:r w:rsidR="00172621" w:rsidRPr="00232C88">
                <w:rPr>
                  <w:rFonts w:ascii="Times New Roman" w:hAnsi="Times New Roman" w:cs="Times New Roman"/>
                  <w:sz w:val="24"/>
                </w:rPr>
                <w:t>Competent Authority</w:t>
              </w:r>
              <w:r w:rsidR="004E19D2" w:rsidRPr="00232C88">
                <w:rPr>
                  <w:rFonts w:ascii="Times New Roman" w:hAnsi="Times New Roman" w:cs="Times New Roman"/>
                  <w:sz w:val="24"/>
                </w:rPr>
                <w:t xml:space="preserve"> of column (a) re</w:t>
              </w:r>
              <w:r w:rsidR="00AC7521" w:rsidRPr="00232C88">
                <w:rPr>
                  <w:rFonts w:ascii="Times New Roman" w:hAnsi="Times New Roman" w:cs="Times New Roman"/>
                  <w:sz w:val="24"/>
                </w:rPr>
                <w:t>-</w:t>
              </w:r>
              <w:r w:rsidR="004E19D2" w:rsidRPr="00232C88">
                <w:rPr>
                  <w:rFonts w:ascii="Times New Roman" w:hAnsi="Times New Roman" w:cs="Times New Roman"/>
                  <w:sz w:val="24"/>
                </w:rPr>
                <w:t>calculated using</w:t>
              </w:r>
              <w:r w:rsidR="00172621" w:rsidRPr="00232C88">
                <w:rPr>
                  <w:rFonts w:ascii="Times New Roman" w:hAnsi="Times New Roman" w:cs="Times New Roman"/>
                  <w:sz w:val="24"/>
                </w:rPr>
                <w:t xml:space="preserve"> the</w:t>
              </w:r>
            </w:ins>
            <w:r w:rsidRPr="00232C88">
              <w:rPr>
                <w:rFonts w:ascii="Times New Roman" w:hAnsi="Times New Roman" w:cs="Times New Roman"/>
                <w:sz w:val="24"/>
              </w:rPr>
              <w:t xml:space="preserve"> </w:t>
            </w:r>
            <w:ins w:id="651" w:author="Author">
              <w:r w:rsidRPr="00232C88">
                <w:rPr>
                  <w:rFonts w:ascii="Times New Roman" w:hAnsi="Times New Roman" w:cs="Times New Roman"/>
                  <w:sz w:val="24"/>
                </w:rPr>
                <w:t>standardised approach.</w:t>
              </w:r>
              <w:r w:rsidR="00B50FAA" w:rsidRPr="00232C88">
                <w:rPr>
                  <w:rFonts w:ascii="Times New Roman" w:hAnsi="Times New Roman" w:cs="Times New Roman"/>
                  <w:sz w:val="24"/>
                </w:rPr>
                <w:t xml:space="preserve"> </w:t>
              </w:r>
              <w:r w:rsidR="0035289D" w:rsidRPr="00232C88">
                <w:rPr>
                  <w:rFonts w:ascii="Times New Roman" w:hAnsi="Times New Roman" w:cs="Times New Roman"/>
                  <w:sz w:val="24"/>
                </w:rPr>
                <w:t>In other terms, c</w:t>
              </w:r>
              <w:r w:rsidR="00B50FAA" w:rsidRPr="00232C88">
                <w:rPr>
                  <w:rFonts w:ascii="Times New Roman" w:hAnsi="Times New Roman" w:cs="Times New Roman"/>
                  <w:sz w:val="24"/>
                </w:rPr>
                <w:t xml:space="preserve">orresponding standardised </w:t>
              </w:r>
              <w:r w:rsidR="00CC3440" w:rsidRPr="00232C88">
                <w:rPr>
                  <w:rFonts w:ascii="Times New Roman" w:hAnsi="Times New Roman" w:cs="Times New Roman"/>
                  <w:sz w:val="24"/>
                </w:rPr>
                <w:t xml:space="preserve">approach RWEA for column (a). </w:t>
              </w:r>
              <w:r w:rsidR="001B30FD" w:rsidRPr="00232C88">
                <w:rPr>
                  <w:rFonts w:ascii="Times New Roman" w:hAnsi="Times New Roman" w:cs="Times New Roman"/>
                  <w:sz w:val="24"/>
                </w:rPr>
                <w:t xml:space="preserve"> </w:t>
              </w:r>
            </w:ins>
          </w:p>
        </w:tc>
      </w:tr>
      <w:tr w:rsidR="00232C88" w:rsidRPr="00232C88" w14:paraId="1F176A6F" w14:textId="77777777" w:rsidTr="4D769726">
        <w:trPr>
          <w:trHeight w:val="680"/>
          <w:ins w:id="652" w:author="Author"/>
        </w:trPr>
        <w:tc>
          <w:tcPr>
            <w:tcW w:w="1384" w:type="dxa"/>
          </w:tcPr>
          <w:p w14:paraId="36AC8644" w14:textId="00AFD014" w:rsidR="00994B4F" w:rsidRPr="00232C88" w:rsidRDefault="00994B4F" w:rsidP="00994B4F">
            <w:pPr>
              <w:pStyle w:val="Applicationdirecte"/>
              <w:spacing w:before="60"/>
              <w:jc w:val="center"/>
              <w:rPr>
                <w:ins w:id="653" w:author="Author"/>
              </w:rPr>
            </w:pPr>
            <w:ins w:id="654" w:author="Author">
              <w:r w:rsidRPr="00232C88">
                <w:t>c</w:t>
              </w:r>
            </w:ins>
          </w:p>
        </w:tc>
        <w:tc>
          <w:tcPr>
            <w:tcW w:w="7655" w:type="dxa"/>
          </w:tcPr>
          <w:p w14:paraId="780C998F" w14:textId="70BDCFF8" w:rsidR="00994B4F" w:rsidRPr="00232C88" w:rsidRDefault="004E19D2" w:rsidP="00994B4F">
            <w:pPr>
              <w:spacing w:before="60" w:after="120"/>
              <w:jc w:val="both"/>
              <w:rPr>
                <w:ins w:id="655" w:author="Author"/>
                <w:rFonts w:ascii="Times New Roman" w:hAnsi="Times New Roman" w:cs="Times New Roman"/>
                <w:b/>
                <w:sz w:val="24"/>
              </w:rPr>
            </w:pPr>
            <w:ins w:id="656" w:author="Author">
              <w:r w:rsidRPr="00232C88">
                <w:rPr>
                  <w:rFonts w:ascii="Times New Roman" w:hAnsi="Times New Roman" w:cs="Times New Roman"/>
                  <w:b/>
                  <w:sz w:val="24"/>
                </w:rPr>
                <w:t>Total a</w:t>
              </w:r>
              <w:r w:rsidR="00994B4F" w:rsidRPr="00232C88">
                <w:rPr>
                  <w:rFonts w:ascii="Times New Roman" w:hAnsi="Times New Roman" w:cs="Times New Roman"/>
                  <w:b/>
                  <w:sz w:val="24"/>
                </w:rPr>
                <w:t xml:space="preserve">ctual RWEAs </w:t>
              </w:r>
            </w:ins>
          </w:p>
          <w:p w14:paraId="13A79EFF" w14:textId="377057AF" w:rsidR="00994B4F" w:rsidRPr="00232C88" w:rsidRDefault="00E86C14" w:rsidP="001B30FD">
            <w:pPr>
              <w:spacing w:before="60" w:after="120"/>
              <w:jc w:val="both"/>
              <w:rPr>
                <w:ins w:id="657" w:author="Author"/>
                <w:rFonts w:ascii="Times New Roman" w:hAnsi="Times New Roman" w:cs="Times New Roman"/>
                <w:b/>
                <w:sz w:val="24"/>
              </w:rPr>
            </w:pPr>
            <w:ins w:id="658" w:author="Author">
              <w:r w:rsidRPr="00232C88">
                <w:rPr>
                  <w:rFonts w:ascii="Times New Roman" w:hAnsi="Times New Roman" w:cs="Times New Roman"/>
                  <w:sz w:val="24"/>
                </w:rPr>
                <w:t>RWEA</w:t>
              </w:r>
              <w:r w:rsidR="004E19D2" w:rsidRPr="00232C88">
                <w:rPr>
                  <w:rFonts w:ascii="Times New Roman" w:hAnsi="Times New Roman" w:cs="Times New Roman"/>
                  <w:sz w:val="24"/>
                </w:rPr>
                <w:t>s</w:t>
              </w:r>
              <w:r w:rsidRPr="00232C88">
                <w:rPr>
                  <w:rFonts w:ascii="Times New Roman" w:hAnsi="Times New Roman" w:cs="Times New Roman"/>
                  <w:sz w:val="24"/>
                </w:rPr>
                <w:t xml:space="preserve"> which </w:t>
              </w:r>
              <w:r w:rsidR="00B61E87" w:rsidRPr="00232C88">
                <w:rPr>
                  <w:rFonts w:ascii="Times New Roman" w:hAnsi="Times New Roman" w:cs="Times New Roman"/>
                  <w:sz w:val="24"/>
                </w:rPr>
                <w:t>ins</w:t>
              </w:r>
              <w:r w:rsidR="001C2B69" w:rsidRPr="00232C88">
                <w:rPr>
                  <w:rFonts w:ascii="Times New Roman" w:hAnsi="Times New Roman" w:cs="Times New Roman"/>
                  <w:sz w:val="24"/>
                </w:rPr>
                <w:t>titution</w:t>
              </w:r>
              <w:r w:rsidRPr="00232C88">
                <w:rPr>
                  <w:rFonts w:ascii="Times New Roman" w:hAnsi="Times New Roman" w:cs="Times New Roman"/>
                  <w:sz w:val="24"/>
                </w:rPr>
                <w:t xml:space="preserve">s report as </w:t>
              </w:r>
              <w:r w:rsidR="009E5BB2" w:rsidRPr="00232C88">
                <w:rPr>
                  <w:rFonts w:ascii="Times New Roman" w:hAnsi="Times New Roman" w:cs="Times New Roman"/>
                  <w:sz w:val="24"/>
                </w:rPr>
                <w:t>actual</w:t>
              </w:r>
              <w:r w:rsidRPr="00232C88">
                <w:rPr>
                  <w:rFonts w:ascii="Times New Roman" w:hAnsi="Times New Roman" w:cs="Times New Roman"/>
                  <w:sz w:val="24"/>
                </w:rPr>
                <w:t xml:space="preserve"> requirements.</w:t>
              </w:r>
              <w:r w:rsidR="001B30FD" w:rsidRPr="00232C88">
                <w:rPr>
                  <w:rFonts w:ascii="Times New Roman" w:hAnsi="Times New Roman" w:cs="Times New Roman"/>
                  <w:sz w:val="24"/>
                </w:rPr>
                <w:t xml:space="preserve"> The sum of the RWEA for </w:t>
              </w:r>
              <w:r w:rsidR="00686DA5" w:rsidRPr="00232C88">
                <w:rPr>
                  <w:rFonts w:ascii="Times New Roman" w:hAnsi="Times New Roman" w:cs="Times New Roman"/>
                  <w:sz w:val="24"/>
                </w:rPr>
                <w:t>IRB</w:t>
              </w:r>
              <w:r w:rsidR="001B30FD" w:rsidRPr="00232C88">
                <w:rPr>
                  <w:rFonts w:ascii="Times New Roman" w:hAnsi="Times New Roman" w:cs="Times New Roman"/>
                  <w:sz w:val="24"/>
                </w:rPr>
                <w:t xml:space="preserve"> approaches that institutions have supervisory approval to use and the RWEA under standardised approaches.</w:t>
              </w:r>
            </w:ins>
          </w:p>
        </w:tc>
      </w:tr>
      <w:tr w:rsidR="00232C88" w:rsidRPr="00232C88" w14:paraId="10BA21EE" w14:textId="77777777" w:rsidTr="4D769726">
        <w:trPr>
          <w:trHeight w:val="680"/>
          <w:ins w:id="659" w:author="Author"/>
        </w:trPr>
        <w:tc>
          <w:tcPr>
            <w:tcW w:w="1384" w:type="dxa"/>
            <w:vAlign w:val="center"/>
          </w:tcPr>
          <w:p w14:paraId="79B964DE" w14:textId="38CF8E84" w:rsidR="00994B4F" w:rsidRPr="00232C88" w:rsidRDefault="00994B4F" w:rsidP="00994B4F">
            <w:pPr>
              <w:pStyle w:val="Applicationdirecte"/>
              <w:spacing w:before="60"/>
              <w:jc w:val="center"/>
              <w:rPr>
                <w:ins w:id="660" w:author="Author"/>
              </w:rPr>
            </w:pPr>
            <w:ins w:id="661" w:author="Author">
              <w:r w:rsidRPr="00232C88">
                <w:t>d</w:t>
              </w:r>
            </w:ins>
          </w:p>
        </w:tc>
        <w:tc>
          <w:tcPr>
            <w:tcW w:w="7655" w:type="dxa"/>
          </w:tcPr>
          <w:p w14:paraId="12F263E0" w14:textId="77777777" w:rsidR="00994B4F" w:rsidRPr="00232C88" w:rsidRDefault="00994B4F" w:rsidP="00994B4F">
            <w:pPr>
              <w:spacing w:before="60" w:after="120"/>
              <w:jc w:val="both"/>
              <w:rPr>
                <w:ins w:id="662" w:author="Author"/>
                <w:rFonts w:ascii="Times New Roman" w:hAnsi="Times New Roman" w:cs="Times New Roman"/>
                <w:b/>
                <w:sz w:val="24"/>
              </w:rPr>
            </w:pPr>
            <w:ins w:id="663" w:author="Author">
              <w:r w:rsidRPr="00232C88">
                <w:rPr>
                  <w:rFonts w:ascii="Times New Roman" w:hAnsi="Times New Roman" w:cs="Times New Roman"/>
                  <w:b/>
                  <w:sz w:val="24"/>
                </w:rPr>
                <w:t>RWEAs calculated using full standardised approach</w:t>
              </w:r>
            </w:ins>
          </w:p>
          <w:p w14:paraId="63C23AE2" w14:textId="62502B76" w:rsidR="00AC7521" w:rsidRPr="00232C88" w:rsidRDefault="6FD90119" w:rsidP="4D769726">
            <w:pPr>
              <w:spacing w:before="60" w:after="120"/>
              <w:jc w:val="both"/>
              <w:rPr>
                <w:ins w:id="664" w:author="Author"/>
                <w:rFonts w:ascii="Times New Roman" w:hAnsi="Times New Roman" w:cs="Times New Roman"/>
                <w:sz w:val="24"/>
                <w:lang w:val="en-US"/>
              </w:rPr>
            </w:pPr>
            <w:ins w:id="665" w:author="Author">
              <w:r w:rsidRPr="00232C88">
                <w:rPr>
                  <w:rFonts w:ascii="Times New Roman" w:hAnsi="Times New Roman" w:cs="Times New Roman"/>
                  <w:sz w:val="24"/>
                </w:rPr>
                <w:t xml:space="preserve">RWEAs </w:t>
              </w:r>
              <w:r w:rsidR="007727DF" w:rsidRPr="00232C88">
                <w:rPr>
                  <w:rFonts w:ascii="Times New Roman" w:hAnsi="Times New Roman" w:cs="Times New Roman"/>
                  <w:sz w:val="24"/>
                </w:rPr>
                <w:t>for the purpose of comparing the full standardised risk-weighted assets</w:t>
              </w:r>
              <w:r w:rsidR="00563BE7" w:rsidRPr="00232C88">
                <w:rPr>
                  <w:rFonts w:ascii="Times New Roman" w:hAnsi="Times New Roman" w:cs="Times New Roman"/>
                  <w:sz w:val="24"/>
                </w:rPr>
                <w:t xml:space="preserve"> for credit risk</w:t>
              </w:r>
              <w:r w:rsidR="007727DF" w:rsidRPr="00232C88">
                <w:rPr>
                  <w:rFonts w:ascii="Times New Roman" w:hAnsi="Times New Roman" w:cs="Times New Roman"/>
                  <w:sz w:val="24"/>
                </w:rPr>
                <w:t xml:space="preserve"> (S-RWEA)</w:t>
              </w:r>
              <w:r w:rsidR="00563BE7" w:rsidRPr="00232C88">
                <w:rPr>
                  <w:rFonts w:ascii="Times New Roman" w:hAnsi="Times New Roman" w:cs="Times New Roman"/>
                  <w:sz w:val="24"/>
                </w:rPr>
                <w:t xml:space="preserve"> at the asset class level</w:t>
              </w:r>
              <w:r w:rsidR="007727DF" w:rsidRPr="00232C88">
                <w:rPr>
                  <w:rFonts w:ascii="Times New Roman" w:hAnsi="Times New Roman" w:cs="Times New Roman"/>
                  <w:sz w:val="24"/>
                </w:rPr>
                <w:t xml:space="preserve"> against </w:t>
              </w:r>
              <w:r w:rsidR="00563BE7" w:rsidRPr="00232C88">
                <w:rPr>
                  <w:rFonts w:ascii="Times New Roman" w:hAnsi="Times New Roman" w:cs="Times New Roman"/>
                  <w:sz w:val="24"/>
                </w:rPr>
                <w:t xml:space="preserve">the corresponding </w:t>
              </w:r>
              <w:r w:rsidR="007727DF" w:rsidRPr="00232C88">
                <w:rPr>
                  <w:rFonts w:ascii="Times New Roman" w:hAnsi="Times New Roman" w:cs="Times New Roman"/>
                  <w:sz w:val="24"/>
                </w:rPr>
                <w:t>modelled RWEA that banks have supervisory approval to use for credit risk, in accordance with the Basel framework</w:t>
              </w:r>
              <w:r w:rsidR="00D7026F" w:rsidRPr="00232C88">
                <w:rPr>
                  <w:rFonts w:ascii="Times New Roman" w:hAnsi="Times New Roman" w:cs="Times New Roman"/>
                  <w:sz w:val="24"/>
                </w:rPr>
                <w:t xml:space="preserve"> and as required by Article 438 (da) of Regulation (EU) No 575/2013</w:t>
              </w:r>
              <w:r w:rsidR="007727DF" w:rsidRPr="00232C88">
                <w:rPr>
                  <w:rFonts w:ascii="Times New Roman" w:hAnsi="Times New Roman" w:cs="Times New Roman"/>
                  <w:sz w:val="24"/>
                </w:rPr>
                <w:t xml:space="preserve">. Institutions shall disclose the RWEA </w:t>
              </w:r>
              <w:r w:rsidRPr="00232C88">
                <w:rPr>
                  <w:rFonts w:ascii="Times New Roman" w:hAnsi="Times New Roman" w:cs="Times New Roman"/>
                  <w:sz w:val="24"/>
                </w:rPr>
                <w:t xml:space="preserve">calculated in accordance with Article 92 (5) and (6) </w:t>
              </w:r>
              <w:r w:rsidR="77877EA5" w:rsidRPr="00232C88">
                <w:rPr>
                  <w:rFonts w:ascii="Times New Roman" w:hAnsi="Times New Roman" w:cs="Times New Roman"/>
                  <w:sz w:val="24"/>
                </w:rPr>
                <w:t>of Regulation (EU) No 575/2013</w:t>
              </w:r>
              <w:r w:rsidRPr="00232C88">
                <w:rPr>
                  <w:rFonts w:ascii="Times New Roman" w:hAnsi="Times New Roman" w:cs="Times New Roman"/>
                  <w:sz w:val="24"/>
                  <w:lang w:val="en-US"/>
                </w:rPr>
                <w:t xml:space="preserve">, without applying transitional provisions of Article 465 </w:t>
              </w:r>
              <w:r w:rsidR="188DFE58" w:rsidRPr="00232C88">
                <w:rPr>
                  <w:rFonts w:ascii="Times New Roman" w:hAnsi="Times New Roman" w:cs="Times New Roman"/>
                  <w:sz w:val="24"/>
                  <w:lang w:val="en-US"/>
                </w:rPr>
                <w:t xml:space="preserve">of </w:t>
              </w:r>
              <w:r w:rsidR="188DFE58" w:rsidRPr="00232C88">
                <w:rPr>
                  <w:rFonts w:ascii="Times New Roman" w:hAnsi="Times New Roman" w:cs="Times New Roman"/>
                  <w:sz w:val="24"/>
                </w:rPr>
                <w:t>Regulation (EU) No 575/2013</w:t>
              </w:r>
              <w:r w:rsidRPr="00232C88">
                <w:rPr>
                  <w:rFonts w:ascii="Times New Roman" w:hAnsi="Times New Roman" w:cs="Times New Roman"/>
                  <w:sz w:val="24"/>
                  <w:lang w:val="en-US"/>
                </w:rPr>
                <w:t>.</w:t>
              </w:r>
              <w:r w:rsidR="18888685" w:rsidRPr="00232C88">
                <w:rPr>
                  <w:rFonts w:ascii="Times New Roman" w:hAnsi="Times New Roman" w:cs="Times New Roman"/>
                  <w:sz w:val="24"/>
                  <w:lang w:val="en-US"/>
                </w:rPr>
                <w:t xml:space="preserve"> </w:t>
              </w:r>
            </w:ins>
          </w:p>
          <w:p w14:paraId="585F96E7" w14:textId="5936CF82" w:rsidR="00AF5BD3" w:rsidRPr="00232C88" w:rsidRDefault="00AF5BD3" w:rsidP="673610D2">
            <w:pPr>
              <w:spacing w:before="60" w:after="120"/>
              <w:jc w:val="both"/>
              <w:rPr>
                <w:ins w:id="666" w:author="Author"/>
                <w:rFonts w:ascii="Times New Roman" w:hAnsi="Times New Roman" w:cs="Times New Roman"/>
                <w:sz w:val="24"/>
                <w:lang w:val="en-US"/>
              </w:rPr>
            </w:pPr>
          </w:p>
        </w:tc>
      </w:tr>
      <w:tr w:rsidR="00232C88" w:rsidRPr="00232C88" w14:paraId="55FA4A88" w14:textId="77777777" w:rsidTr="4D769726">
        <w:trPr>
          <w:trHeight w:val="680"/>
          <w:ins w:id="667" w:author="Author"/>
        </w:trPr>
        <w:tc>
          <w:tcPr>
            <w:tcW w:w="1384" w:type="dxa"/>
            <w:vAlign w:val="center"/>
          </w:tcPr>
          <w:p w14:paraId="6EDA1687" w14:textId="63C9DF5F" w:rsidR="00994B4F" w:rsidRPr="00232C88" w:rsidRDefault="00994B4F" w:rsidP="00994B4F">
            <w:pPr>
              <w:pStyle w:val="Applicationdirecte"/>
              <w:spacing w:before="60"/>
              <w:jc w:val="center"/>
              <w:rPr>
                <w:ins w:id="668" w:author="Author"/>
              </w:rPr>
            </w:pPr>
            <w:ins w:id="669" w:author="Author">
              <w:r w:rsidRPr="00232C88">
                <w:t>EU d</w:t>
              </w:r>
            </w:ins>
          </w:p>
        </w:tc>
        <w:tc>
          <w:tcPr>
            <w:tcW w:w="7655" w:type="dxa"/>
          </w:tcPr>
          <w:p w14:paraId="0C2EFF82" w14:textId="62FBB506" w:rsidR="00994B4F" w:rsidRPr="00232C88" w:rsidRDefault="00994B4F" w:rsidP="00994B4F">
            <w:pPr>
              <w:spacing w:before="60" w:after="120"/>
              <w:jc w:val="both"/>
              <w:rPr>
                <w:rFonts w:ascii="Times New Roman" w:hAnsi="Times New Roman" w:cs="Times New Roman"/>
                <w:b/>
                <w:sz w:val="24"/>
              </w:rPr>
            </w:pPr>
            <w:ins w:id="670" w:author="Author">
              <w:r w:rsidRPr="00232C88">
                <w:rPr>
                  <w:rFonts w:ascii="Times New Roman" w:hAnsi="Times New Roman" w:cs="Times New Roman"/>
                  <w:b/>
                  <w:bCs/>
                  <w:sz w:val="24"/>
                </w:rPr>
                <w:t xml:space="preserve">RWEAs </w:t>
              </w:r>
              <w:r w:rsidR="00AB10CF" w:rsidRPr="00232C88">
                <w:rPr>
                  <w:rFonts w:ascii="Times New Roman" w:hAnsi="Times New Roman" w:cs="Times New Roman"/>
                  <w:b/>
                  <w:bCs/>
                  <w:sz w:val="24"/>
                </w:rPr>
                <w:t>that is</w:t>
              </w:r>
              <w:r w:rsidR="00C23460" w:rsidRPr="00232C88">
                <w:rPr>
                  <w:rFonts w:ascii="Times New Roman" w:hAnsi="Times New Roman" w:cs="Times New Roman"/>
                  <w:b/>
                  <w:bCs/>
                  <w:sz w:val="24"/>
                </w:rPr>
                <w:t xml:space="preserve"> the base of the output floor </w:t>
              </w:r>
            </w:ins>
          </w:p>
          <w:p w14:paraId="6EB91D3B" w14:textId="7D4487D6" w:rsidR="00AC7521" w:rsidRPr="00232C88" w:rsidRDefault="6FD90119" w:rsidP="4D769726">
            <w:pPr>
              <w:spacing w:before="60" w:after="120"/>
              <w:jc w:val="both"/>
              <w:rPr>
                <w:ins w:id="671" w:author="Author"/>
                <w:rFonts w:ascii="Times New Roman" w:hAnsi="Times New Roman" w:cs="Times New Roman"/>
                <w:sz w:val="24"/>
                <w:lang w:val="en-US"/>
              </w:rPr>
            </w:pPr>
            <w:ins w:id="672" w:author="Author">
              <w:r w:rsidRPr="00232C88">
                <w:rPr>
                  <w:rFonts w:ascii="Times New Roman" w:hAnsi="Times New Roman" w:cs="Times New Roman"/>
                  <w:sz w:val="24"/>
                </w:rPr>
                <w:t xml:space="preserve">RWEAs </w:t>
              </w:r>
              <w:r w:rsidR="00D975F5" w:rsidRPr="00232C88">
                <w:rPr>
                  <w:rFonts w:ascii="Times New Roman" w:hAnsi="Times New Roman" w:cs="Times New Roman"/>
                  <w:sz w:val="24"/>
                </w:rPr>
                <w:t>for the purpose of providing the base for the calculation of the output floor</w:t>
              </w:r>
              <w:r w:rsidR="00D7026F" w:rsidRPr="00232C88">
                <w:rPr>
                  <w:rFonts w:ascii="Times New Roman" w:hAnsi="Times New Roman" w:cs="Times New Roman"/>
                  <w:sz w:val="24"/>
                </w:rPr>
                <w:t xml:space="preserve"> as required by Article 438 (d) of Regulation (EU) No 575/2013</w:t>
              </w:r>
              <w:r w:rsidR="00D975F5" w:rsidRPr="00232C88">
                <w:rPr>
                  <w:rFonts w:ascii="Times New Roman" w:hAnsi="Times New Roman" w:cs="Times New Roman"/>
                  <w:sz w:val="24"/>
                </w:rPr>
                <w:t xml:space="preserve">. Institutions shall disclose the RWEA </w:t>
              </w:r>
              <w:r w:rsidRPr="00232C88">
                <w:rPr>
                  <w:rFonts w:ascii="Times New Roman" w:hAnsi="Times New Roman" w:cs="Times New Roman"/>
                  <w:sz w:val="24"/>
                </w:rPr>
                <w:t xml:space="preserve">calculated in accordance with Article 92 (5) and (6) </w:t>
              </w:r>
              <w:r w:rsidR="30BE402E" w:rsidRPr="00232C88">
                <w:rPr>
                  <w:rFonts w:ascii="Times New Roman" w:hAnsi="Times New Roman" w:cs="Times New Roman"/>
                  <w:sz w:val="24"/>
                </w:rPr>
                <w:t>of Regulation (EU) No 575/2013</w:t>
              </w:r>
              <w:r w:rsidRPr="00232C88">
                <w:rPr>
                  <w:rFonts w:ascii="Times New Roman" w:hAnsi="Times New Roman" w:cs="Times New Roman"/>
                  <w:sz w:val="24"/>
                  <w:lang w:val="en-US"/>
                </w:rPr>
                <w:t xml:space="preserve">, applying transitional provisions of Article 465 </w:t>
              </w:r>
              <w:r w:rsidR="11897AB6" w:rsidRPr="00232C88">
                <w:rPr>
                  <w:rFonts w:ascii="Times New Roman" w:hAnsi="Times New Roman" w:cs="Times New Roman"/>
                  <w:sz w:val="24"/>
                  <w:lang w:val="en-US"/>
                </w:rPr>
                <w:t xml:space="preserve">of </w:t>
              </w:r>
              <w:r w:rsidR="11897AB6" w:rsidRPr="00232C88">
                <w:rPr>
                  <w:rFonts w:ascii="Times New Roman" w:hAnsi="Times New Roman" w:cs="Times New Roman"/>
                  <w:sz w:val="24"/>
                </w:rPr>
                <w:t>Regulation (EU) No 575/2013</w:t>
              </w:r>
              <w:r w:rsidRPr="00232C88">
                <w:rPr>
                  <w:rFonts w:ascii="Times New Roman" w:hAnsi="Times New Roman" w:cs="Times New Roman"/>
                  <w:sz w:val="24"/>
                  <w:lang w:val="en-US"/>
                </w:rPr>
                <w:t>.</w:t>
              </w:r>
              <w:r w:rsidR="02948503" w:rsidRPr="00232C88">
                <w:rPr>
                  <w:rFonts w:ascii="Times New Roman" w:hAnsi="Times New Roman" w:cs="Times New Roman"/>
                  <w:sz w:val="24"/>
                  <w:lang w:val="en-US"/>
                </w:rPr>
                <w:t xml:space="preserve"> </w:t>
              </w:r>
            </w:ins>
          </w:p>
          <w:p w14:paraId="3F9F1BCC" w14:textId="0069FEBF" w:rsidR="00AF5BD3" w:rsidRPr="00232C88" w:rsidRDefault="00AF5BD3" w:rsidP="00563BE7">
            <w:pPr>
              <w:spacing w:before="60" w:after="120"/>
              <w:jc w:val="both"/>
              <w:rPr>
                <w:ins w:id="673" w:author="Author"/>
                <w:rFonts w:ascii="Times New Roman" w:hAnsi="Times New Roman" w:cs="Times New Roman"/>
                <w:b/>
                <w:sz w:val="24"/>
              </w:rPr>
            </w:pPr>
          </w:p>
        </w:tc>
      </w:tr>
      <w:tr w:rsidR="00232C88" w:rsidRPr="00232C88" w14:paraId="0D3BA471" w14:textId="77777777" w:rsidTr="4D769726">
        <w:trPr>
          <w:trHeight w:val="90"/>
          <w:ins w:id="674"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4117D1" w14:textId="77777777" w:rsidR="00351A65" w:rsidRPr="00232C88" w:rsidRDefault="00351A65" w:rsidP="00351A65">
            <w:pPr>
              <w:rPr>
                <w:ins w:id="675" w:author="Author"/>
                <w:rFonts w:ascii="Times New Roman" w:hAnsi="Times New Roman" w:cs="Times New Roman"/>
                <w:b/>
                <w:sz w:val="24"/>
              </w:rPr>
            </w:pPr>
            <w:ins w:id="676" w:author="Author">
              <w:r w:rsidRPr="00232C88">
                <w:rPr>
                  <w:rFonts w:ascii="Times New Roman" w:hAnsi="Times New Roman" w:cs="Times New Roman"/>
                  <w:b/>
                  <w:sz w:val="24"/>
                </w:rPr>
                <w:lastRenderedPageBreak/>
                <w:t>Legal references and instructions</w:t>
              </w:r>
            </w:ins>
          </w:p>
        </w:tc>
      </w:tr>
      <w:tr w:rsidR="00232C88" w:rsidRPr="00232C88" w14:paraId="35A90A29" w14:textId="77777777" w:rsidTr="4D769726">
        <w:trPr>
          <w:trHeight w:val="238"/>
          <w:ins w:id="677" w:author="Author"/>
        </w:trPr>
        <w:tc>
          <w:tcPr>
            <w:tcW w:w="1384" w:type="dxa"/>
            <w:shd w:val="clear" w:color="auto" w:fill="D9D9D9" w:themeFill="background1" w:themeFillShade="D9"/>
          </w:tcPr>
          <w:p w14:paraId="442042AA" w14:textId="4045A22D" w:rsidR="00351A65" w:rsidRPr="00232C88" w:rsidRDefault="00351A65" w:rsidP="75135BB5">
            <w:pPr>
              <w:autoSpaceDE w:val="0"/>
              <w:autoSpaceDN w:val="0"/>
              <w:adjustRightInd w:val="0"/>
              <w:rPr>
                <w:ins w:id="678" w:author="Author"/>
                <w:rFonts w:ascii="Times New Roman" w:hAnsi="Times New Roman" w:cs="Times New Roman"/>
                <w:b/>
                <w:bCs/>
                <w:sz w:val="24"/>
              </w:rPr>
            </w:pPr>
            <w:ins w:id="679" w:author="Author">
              <w:r w:rsidRPr="00232C88">
                <w:rPr>
                  <w:rFonts w:ascii="Times New Roman" w:hAnsi="Times New Roman" w:cs="Times New Roman"/>
                  <w:b/>
                  <w:bCs/>
                  <w:sz w:val="24"/>
                </w:rPr>
                <w:t>Row number</w:t>
              </w:r>
            </w:ins>
          </w:p>
        </w:tc>
        <w:tc>
          <w:tcPr>
            <w:tcW w:w="7655" w:type="dxa"/>
            <w:shd w:val="clear" w:color="auto" w:fill="D9D9D9" w:themeFill="background1" w:themeFillShade="D9"/>
          </w:tcPr>
          <w:p w14:paraId="24AA55C4" w14:textId="77777777" w:rsidR="00351A65" w:rsidRPr="00232C88" w:rsidRDefault="00351A65" w:rsidP="00351A65">
            <w:pPr>
              <w:autoSpaceDE w:val="0"/>
              <w:autoSpaceDN w:val="0"/>
              <w:adjustRightInd w:val="0"/>
              <w:rPr>
                <w:ins w:id="680" w:author="Author"/>
                <w:rFonts w:ascii="Times New Roman" w:hAnsi="Times New Roman" w:cs="Times New Roman"/>
                <w:sz w:val="24"/>
              </w:rPr>
            </w:pPr>
            <w:ins w:id="681" w:author="Author">
              <w:r w:rsidRPr="00232C88">
                <w:rPr>
                  <w:rFonts w:ascii="Times New Roman" w:hAnsi="Times New Roman" w:cs="Times New Roman"/>
                  <w:b/>
                  <w:sz w:val="24"/>
                </w:rPr>
                <w:t>Explanation</w:t>
              </w:r>
            </w:ins>
          </w:p>
        </w:tc>
      </w:tr>
      <w:tr w:rsidR="00232C88" w:rsidRPr="00232C88" w14:paraId="4A8AA473" w14:textId="77777777" w:rsidTr="4D769726">
        <w:trPr>
          <w:trHeight w:val="680"/>
          <w:ins w:id="682" w:author="Author"/>
        </w:trPr>
        <w:tc>
          <w:tcPr>
            <w:tcW w:w="1384" w:type="dxa"/>
          </w:tcPr>
          <w:p w14:paraId="30F78516" w14:textId="786DEFFC" w:rsidR="00351A65" w:rsidRPr="00232C88" w:rsidRDefault="00351A65" w:rsidP="00351A65">
            <w:pPr>
              <w:pStyle w:val="Applicationdirecte"/>
              <w:spacing w:before="60"/>
              <w:jc w:val="center"/>
              <w:rPr>
                <w:ins w:id="683" w:author="Author"/>
                <w:lang w:val="fr-FR"/>
              </w:rPr>
            </w:pPr>
            <w:ins w:id="684" w:author="Author">
              <w:r w:rsidRPr="00232C88">
                <w:rPr>
                  <w:lang w:val="fr-FR"/>
                </w:rPr>
                <w:t>1</w:t>
              </w:r>
              <w:r w:rsidR="6B474D68" w:rsidRPr="00232C88">
                <w:rPr>
                  <w:lang w:val="fr-FR"/>
                </w:rPr>
                <w:t xml:space="preserve">, EU1a, EU1b, EU1c, EU1d, 2, 3,5, 5.1, 5.2, </w:t>
              </w:r>
              <w:r w:rsidR="00FA3F25" w:rsidRPr="00232C88">
                <w:rPr>
                  <w:lang w:val="fr-FR"/>
                </w:rPr>
                <w:t xml:space="preserve">EU 5a, EU 5b, EU 5c, </w:t>
              </w:r>
              <w:r w:rsidR="6B474D68" w:rsidRPr="00232C88">
                <w:rPr>
                  <w:lang w:val="fr-FR"/>
                </w:rPr>
                <w:t>6, 6.1</w:t>
              </w:r>
              <w:del w:id="685" w:author="Author">
                <w:r w:rsidR="3E8EFD63" w:rsidRPr="00232C88" w:rsidDel="00FA3F25">
                  <w:rPr>
                    <w:lang w:val="fr-FR"/>
                  </w:rPr>
                  <w:delText>a</w:delText>
                </w:r>
              </w:del>
              <w:r w:rsidR="3E8EFD63" w:rsidRPr="00232C88">
                <w:rPr>
                  <w:lang w:val="fr-FR"/>
                </w:rPr>
                <w:t>, EU6.1</w:t>
              </w:r>
              <w:r w:rsidR="00FA3F25" w:rsidRPr="00232C88">
                <w:rPr>
                  <w:lang w:val="fr-FR"/>
                </w:rPr>
                <w:t>a</w:t>
              </w:r>
              <w:del w:id="686" w:author="Author">
                <w:r w:rsidR="3E8EFD63" w:rsidRPr="00232C88" w:rsidDel="00FA3F25">
                  <w:rPr>
                    <w:lang w:val="fr-FR"/>
                  </w:rPr>
                  <w:delText>b</w:delText>
                </w:r>
              </w:del>
              <w:r w:rsidR="3E8EFD63" w:rsidRPr="00232C88">
                <w:rPr>
                  <w:lang w:val="fr-FR"/>
                </w:rPr>
                <w:t>,</w:t>
              </w:r>
              <w:r w:rsidR="00FA3F25" w:rsidRPr="00232C88">
                <w:rPr>
                  <w:lang w:val="fr-FR"/>
                </w:rPr>
                <w:t xml:space="preserve"> EU6.1b,</w:t>
              </w:r>
              <w:del w:id="687" w:author="Author">
                <w:r w:rsidR="3E8EFD63" w:rsidRPr="00232C88" w:rsidDel="00FA3F25">
                  <w:rPr>
                    <w:lang w:val="fr-FR"/>
                  </w:rPr>
                  <w:delText xml:space="preserve"> </w:delText>
                </w:r>
              </w:del>
              <w:r w:rsidR="3E8EFD63" w:rsidRPr="00232C88">
                <w:rPr>
                  <w:lang w:val="fr-FR"/>
                </w:rPr>
                <w:t xml:space="preserve">6.2, </w:t>
              </w:r>
              <w:r w:rsidR="00997B3E" w:rsidRPr="00232C88">
                <w:rPr>
                  <w:lang w:val="fr-FR"/>
                </w:rPr>
                <w:t xml:space="preserve">EU 6.2a, </w:t>
              </w:r>
              <w:r w:rsidR="3E8EFD63" w:rsidRPr="00232C88">
                <w:rPr>
                  <w:lang w:val="fr-FR"/>
                </w:rPr>
                <w:t xml:space="preserve">EU </w:t>
              </w:r>
              <w:r w:rsidR="00FA3F25" w:rsidRPr="00232C88">
                <w:rPr>
                  <w:lang w:val="fr-FR"/>
                </w:rPr>
                <w:t>7</w:t>
              </w:r>
              <w:del w:id="688" w:author="Author">
                <w:r w:rsidR="3E8EFD63" w:rsidRPr="00232C88" w:rsidDel="00FA3F25">
                  <w:rPr>
                    <w:lang w:val="fr-FR"/>
                  </w:rPr>
                  <w:delText>6</w:delText>
                </w:r>
              </w:del>
              <w:r w:rsidR="3E8EFD63" w:rsidRPr="00232C88">
                <w:rPr>
                  <w:lang w:val="fr-FR"/>
                </w:rPr>
                <w:t xml:space="preserve">a, EU </w:t>
              </w:r>
              <w:r w:rsidR="00FA3F25" w:rsidRPr="00232C88">
                <w:rPr>
                  <w:lang w:val="fr-FR"/>
                </w:rPr>
                <w:t>7</w:t>
              </w:r>
              <w:del w:id="689" w:author="Author">
                <w:r w:rsidR="3E8EFD63" w:rsidRPr="00232C88" w:rsidDel="00FA3F25">
                  <w:rPr>
                    <w:lang w:val="fr-FR"/>
                  </w:rPr>
                  <w:delText>6</w:delText>
                </w:r>
              </w:del>
              <w:r w:rsidR="3E8EFD63" w:rsidRPr="00232C88">
                <w:rPr>
                  <w:lang w:val="fr-FR"/>
                </w:rPr>
                <w:t xml:space="preserve">b, EU </w:t>
              </w:r>
              <w:r w:rsidR="00FA3F25" w:rsidRPr="00232C88">
                <w:rPr>
                  <w:lang w:val="fr-FR"/>
                </w:rPr>
                <w:t>7</w:t>
              </w:r>
              <w:del w:id="690" w:author="Author">
                <w:r w:rsidR="3E8EFD63" w:rsidRPr="00232C88" w:rsidDel="00FA3F25">
                  <w:rPr>
                    <w:lang w:val="fr-FR"/>
                  </w:rPr>
                  <w:delText>6</w:delText>
                </w:r>
              </w:del>
              <w:r w:rsidR="3E8EFD63" w:rsidRPr="00232C88">
                <w:rPr>
                  <w:lang w:val="fr-FR"/>
                </w:rPr>
                <w:t xml:space="preserve">c, EU </w:t>
              </w:r>
              <w:r w:rsidR="00FA3F25" w:rsidRPr="00232C88">
                <w:rPr>
                  <w:lang w:val="fr-FR"/>
                </w:rPr>
                <w:t>7</w:t>
              </w:r>
              <w:del w:id="691" w:author="Author">
                <w:r w:rsidR="3E8EFD63" w:rsidRPr="00232C88" w:rsidDel="00FA3F25">
                  <w:rPr>
                    <w:lang w:val="fr-FR"/>
                  </w:rPr>
                  <w:delText>6</w:delText>
                </w:r>
              </w:del>
              <w:r w:rsidR="3E8EFD63" w:rsidRPr="00232C88">
                <w:rPr>
                  <w:lang w:val="fr-FR"/>
                </w:rPr>
                <w:t xml:space="preserve">d, EU </w:t>
              </w:r>
              <w:r w:rsidR="00FA3F25" w:rsidRPr="00232C88">
                <w:rPr>
                  <w:lang w:val="fr-FR"/>
                </w:rPr>
                <w:t>7</w:t>
              </w:r>
              <w:del w:id="692" w:author="Author">
                <w:r w:rsidR="3E8EFD63" w:rsidRPr="00232C88" w:rsidDel="00FA3F25">
                  <w:rPr>
                    <w:lang w:val="fr-FR"/>
                  </w:rPr>
                  <w:delText>6</w:delText>
                </w:r>
              </w:del>
              <w:r w:rsidR="3E8EFD63" w:rsidRPr="00232C88">
                <w:rPr>
                  <w:lang w:val="fr-FR"/>
                </w:rPr>
                <w:t xml:space="preserve">e, EU </w:t>
              </w:r>
              <w:r w:rsidR="00FA3F25" w:rsidRPr="00232C88">
                <w:rPr>
                  <w:lang w:val="fr-FR"/>
                </w:rPr>
                <w:t>7</w:t>
              </w:r>
              <w:del w:id="693" w:author="Author">
                <w:r w:rsidR="3E8EFD63" w:rsidRPr="00232C88" w:rsidDel="00FA3F25">
                  <w:rPr>
                    <w:lang w:val="fr-FR"/>
                  </w:rPr>
                  <w:delText>6</w:delText>
                </w:r>
              </w:del>
              <w:r w:rsidR="3E8EFD63" w:rsidRPr="00232C88">
                <w:rPr>
                  <w:lang w:val="fr-FR"/>
                </w:rPr>
                <w:t>f,</w:t>
              </w:r>
              <w:r w:rsidR="5D1C092A" w:rsidRPr="00232C88">
                <w:rPr>
                  <w:lang w:val="fr-FR"/>
                </w:rPr>
                <w:t xml:space="preserve"> 8</w:t>
              </w:r>
            </w:ins>
            <w:del w:id="694" w:author="Author">
              <w:r w:rsidRPr="00232C88" w:rsidDel="004E1BFA">
                <w:rPr>
                  <w:lang w:val="fr-FR"/>
                </w:rPr>
                <w:delText>-</w:delText>
              </w:r>
            </w:del>
          </w:p>
        </w:tc>
        <w:tc>
          <w:tcPr>
            <w:tcW w:w="7655" w:type="dxa"/>
          </w:tcPr>
          <w:p w14:paraId="6D77E411" w14:textId="2BDF5F16" w:rsidR="008C231E" w:rsidRPr="00232C88" w:rsidRDefault="0046019D" w:rsidP="00A02839">
            <w:pPr>
              <w:spacing w:before="60" w:after="120"/>
              <w:jc w:val="both"/>
              <w:rPr>
                <w:ins w:id="695" w:author="Author"/>
                <w:rFonts w:ascii="Times New Roman" w:hAnsi="Times New Roman" w:cs="Times New Roman"/>
                <w:sz w:val="24"/>
              </w:rPr>
            </w:pPr>
            <w:ins w:id="696" w:author="Author">
              <w:r w:rsidRPr="00232C88">
                <w:rPr>
                  <w:rFonts w:ascii="Times New Roman" w:hAnsi="Times New Roman" w:cs="Times New Roman"/>
                  <w:sz w:val="24"/>
                </w:rPr>
                <w:t>Institutions</w:t>
              </w:r>
              <w:r w:rsidR="00B65627" w:rsidRPr="00232C88">
                <w:rPr>
                  <w:rFonts w:ascii="Times New Roman" w:hAnsi="Times New Roman" w:cs="Times New Roman"/>
                  <w:sz w:val="24"/>
                </w:rPr>
                <w:t xml:space="preserve"> </w:t>
              </w:r>
            </w:ins>
            <w:del w:id="697" w:author="Author">
              <w:r w:rsidRPr="00232C88" w:rsidDel="0046019D">
                <w:rPr>
                  <w:rFonts w:ascii="Times New Roman" w:hAnsi="Times New Roman" w:cs="Times New Roman"/>
                  <w:sz w:val="24"/>
                </w:rPr>
                <w:delText xml:space="preserve"> </w:delText>
              </w:r>
            </w:del>
            <w:ins w:id="698" w:author="Author">
              <w:r w:rsidR="00B65627" w:rsidRPr="00232C88">
                <w:rPr>
                  <w:rFonts w:ascii="Times New Roman" w:hAnsi="Times New Roman" w:cs="Times New Roman"/>
                  <w:sz w:val="24"/>
                </w:rPr>
                <w:t>shall include the breakdown of risk weighted exposure amount</w:t>
              </w:r>
              <w:r w:rsidR="00CB165B" w:rsidRPr="00232C88">
                <w:rPr>
                  <w:rFonts w:ascii="Times New Roman" w:hAnsi="Times New Roman" w:cs="Times New Roman"/>
                  <w:sz w:val="24"/>
                </w:rPr>
                <w:t>s</w:t>
              </w:r>
              <w:r w:rsidR="00B65627" w:rsidRPr="00232C88">
                <w:rPr>
                  <w:rFonts w:ascii="Times New Roman" w:hAnsi="Times New Roman" w:cs="Times New Roman"/>
                  <w:sz w:val="24"/>
                </w:rPr>
                <w:t xml:space="preserve"> by exposure class </w:t>
              </w:r>
              <w:r w:rsidR="00E40751" w:rsidRPr="00232C88">
                <w:rPr>
                  <w:rFonts w:ascii="Times New Roman" w:hAnsi="Times New Roman" w:cs="Times New Roman"/>
                  <w:sz w:val="24"/>
                </w:rPr>
                <w:t>and sub-exposure class</w:t>
              </w:r>
              <w:r w:rsidR="00B65627" w:rsidRPr="00232C88">
                <w:rPr>
                  <w:rFonts w:ascii="Times New Roman" w:hAnsi="Times New Roman" w:cs="Times New Roman"/>
                  <w:sz w:val="24"/>
                </w:rPr>
                <w:t xml:space="preserve"> as defined in accordance with Article 147 of the </w:t>
              </w:r>
              <w:r w:rsidR="42317B8B" w:rsidRPr="00232C88">
                <w:rPr>
                  <w:rFonts w:ascii="Times New Roman" w:hAnsi="Times New Roman" w:cs="Times New Roman"/>
                  <w:sz w:val="24"/>
                </w:rPr>
                <w:t>Regulation (EU) No 575/2013</w:t>
              </w:r>
              <w:r w:rsidR="00A02839" w:rsidRPr="00232C88">
                <w:rPr>
                  <w:rFonts w:ascii="Times New Roman" w:hAnsi="Times New Roman" w:cs="Times New Roman"/>
                  <w:sz w:val="24"/>
                </w:rPr>
                <w:t>,</w:t>
              </w:r>
              <w:del w:id="699" w:author="Author">
                <w:r w:rsidR="00A02839" w:rsidRPr="00232C88" w:rsidDel="00AD339F">
                  <w:rPr>
                    <w:rFonts w:ascii="Times New Roman" w:hAnsi="Times New Roman" w:cs="Times New Roman"/>
                    <w:sz w:val="24"/>
                  </w:rPr>
                  <w:delText xml:space="preserve"> regardless of whether </w:delText>
                </w:r>
              </w:del>
              <w:r w:rsidR="64F41C31" w:rsidRPr="00232C88">
                <w:rPr>
                  <w:rFonts w:ascii="Times New Roman" w:hAnsi="Times New Roman" w:cs="Times New Roman"/>
                  <w:sz w:val="24"/>
                </w:rPr>
                <w:t>.</w:t>
              </w:r>
              <w:r w:rsidR="00CB165B" w:rsidRPr="00232C88">
                <w:rPr>
                  <w:rFonts w:ascii="Times New Roman" w:hAnsi="Times New Roman" w:cs="Times New Roman"/>
                  <w:sz w:val="24"/>
                </w:rPr>
                <w:t xml:space="preserve"> </w:t>
              </w:r>
              <w:r w:rsidR="00091AA5" w:rsidRPr="00232C88">
                <w:rPr>
                  <w:rFonts w:ascii="Times New Roman" w:hAnsi="Times New Roman" w:cs="Times New Roman"/>
                  <w:sz w:val="24"/>
                </w:rPr>
                <w:t xml:space="preserve">Where </w:t>
              </w:r>
              <w:r w:rsidR="002C4B90" w:rsidRPr="00232C88">
                <w:rPr>
                  <w:rFonts w:ascii="Times New Roman" w:hAnsi="Times New Roman" w:cs="Times New Roman"/>
                  <w:sz w:val="24"/>
                </w:rPr>
                <w:t xml:space="preserve">the IRB exposures </w:t>
              </w:r>
              <w:r w:rsidR="00F300F3" w:rsidRPr="00232C88">
                <w:rPr>
                  <w:rFonts w:ascii="Times New Roman" w:hAnsi="Times New Roman" w:cs="Times New Roman"/>
                  <w:sz w:val="24"/>
                </w:rPr>
                <w:t xml:space="preserve">would have been </w:t>
              </w:r>
              <w:r w:rsidR="00DD32A8" w:rsidRPr="00232C88">
                <w:rPr>
                  <w:rFonts w:ascii="Times New Roman" w:hAnsi="Times New Roman" w:cs="Times New Roman"/>
                  <w:sz w:val="24"/>
                </w:rPr>
                <w:t>allocated</w:t>
              </w:r>
              <w:r w:rsidR="00F300F3" w:rsidRPr="00232C88">
                <w:rPr>
                  <w:rFonts w:ascii="Times New Roman" w:hAnsi="Times New Roman" w:cs="Times New Roman"/>
                  <w:sz w:val="24"/>
                </w:rPr>
                <w:t xml:space="preserve"> </w:t>
              </w:r>
              <w:r w:rsidR="00920072" w:rsidRPr="00232C88">
                <w:rPr>
                  <w:rFonts w:ascii="Times New Roman" w:hAnsi="Times New Roman" w:cs="Times New Roman"/>
                  <w:sz w:val="24"/>
                </w:rPr>
                <w:t xml:space="preserve">in a different </w:t>
              </w:r>
              <w:r w:rsidR="0090605F" w:rsidRPr="00232C88">
                <w:rPr>
                  <w:rFonts w:ascii="Times New Roman" w:hAnsi="Times New Roman" w:cs="Times New Roman"/>
                  <w:sz w:val="24"/>
                </w:rPr>
                <w:t xml:space="preserve">exposure class </w:t>
              </w:r>
              <w:r w:rsidR="0051708C" w:rsidRPr="00232C88">
                <w:rPr>
                  <w:rFonts w:ascii="Times New Roman" w:hAnsi="Times New Roman" w:cs="Times New Roman"/>
                  <w:sz w:val="24"/>
                </w:rPr>
                <w:t>in the standardised approach</w:t>
              </w:r>
              <w:r w:rsidR="00B96040" w:rsidRPr="00232C88">
                <w:rPr>
                  <w:rFonts w:ascii="Times New Roman" w:hAnsi="Times New Roman" w:cs="Times New Roman"/>
                  <w:sz w:val="24"/>
                </w:rPr>
                <w:t xml:space="preserve"> (SA)</w:t>
              </w:r>
              <w:r w:rsidR="0051708C" w:rsidRPr="00232C88">
                <w:rPr>
                  <w:rFonts w:ascii="Times New Roman" w:hAnsi="Times New Roman" w:cs="Times New Roman"/>
                  <w:sz w:val="24"/>
                </w:rPr>
                <w:t xml:space="preserve">, the </w:t>
              </w:r>
              <w:r w:rsidR="00925BA6" w:rsidRPr="00232C88">
                <w:rPr>
                  <w:rFonts w:ascii="Times New Roman" w:hAnsi="Times New Roman" w:cs="Times New Roman"/>
                  <w:sz w:val="24"/>
                </w:rPr>
                <w:t xml:space="preserve">IRB exposures shall be </w:t>
              </w:r>
              <w:r w:rsidR="004F33FD" w:rsidRPr="00232C88">
                <w:rPr>
                  <w:rFonts w:ascii="Times New Roman" w:hAnsi="Times New Roman" w:cs="Times New Roman"/>
                  <w:sz w:val="24"/>
                </w:rPr>
                <w:t>excluded from the</w:t>
              </w:r>
              <w:r w:rsidR="00194BCC" w:rsidRPr="00232C88">
                <w:rPr>
                  <w:rFonts w:ascii="Times New Roman" w:hAnsi="Times New Roman" w:cs="Times New Roman"/>
                  <w:sz w:val="24"/>
                </w:rPr>
                <w:t xml:space="preserve">ir </w:t>
              </w:r>
              <w:r w:rsidR="00086123" w:rsidRPr="00232C88">
                <w:rPr>
                  <w:rFonts w:ascii="Times New Roman" w:hAnsi="Times New Roman" w:cs="Times New Roman"/>
                  <w:sz w:val="24"/>
                </w:rPr>
                <w:t>IRB exposure classes and they shall be disclosed</w:t>
              </w:r>
              <w:r w:rsidR="090724F1" w:rsidRPr="00232C88">
                <w:rPr>
                  <w:rFonts w:ascii="Times New Roman" w:hAnsi="Times New Roman" w:cs="Times New Roman"/>
                  <w:sz w:val="24"/>
                </w:rPr>
                <w:t xml:space="preserve"> </w:t>
              </w:r>
            </w:ins>
            <w:r w:rsidRPr="00232C88">
              <w:rPr>
                <w:rFonts w:ascii="Times New Roman" w:hAnsi="Times New Roman" w:cs="Times New Roman"/>
                <w:sz w:val="24"/>
              </w:rPr>
              <w:t xml:space="preserve"> </w:t>
            </w:r>
            <w:ins w:id="700" w:author="Author">
              <w:r w:rsidR="00925BA6" w:rsidRPr="00232C88">
                <w:rPr>
                  <w:rFonts w:ascii="Times New Roman" w:hAnsi="Times New Roman" w:cs="Times New Roman"/>
                  <w:sz w:val="24"/>
                </w:rPr>
                <w:t xml:space="preserve"> in </w:t>
              </w:r>
              <w:r w:rsidR="7B80AFEE" w:rsidRPr="00232C88">
                <w:rPr>
                  <w:rFonts w:ascii="Times New Roman" w:hAnsi="Times New Roman" w:cs="Times New Roman"/>
                  <w:sz w:val="24"/>
                </w:rPr>
                <w:t xml:space="preserve">one of </w:t>
              </w:r>
              <w:r w:rsidR="00925BA6" w:rsidRPr="00232C88">
                <w:rPr>
                  <w:rFonts w:ascii="Times New Roman" w:hAnsi="Times New Roman" w:cs="Times New Roman"/>
                  <w:sz w:val="24"/>
                </w:rPr>
                <w:t xml:space="preserve">the </w:t>
              </w:r>
              <w:r w:rsidR="008C231E" w:rsidRPr="00232C88">
                <w:rPr>
                  <w:rFonts w:ascii="Times New Roman" w:hAnsi="Times New Roman" w:cs="Times New Roman"/>
                  <w:sz w:val="24"/>
                </w:rPr>
                <w:t>following</w:t>
              </w:r>
              <w:r w:rsidR="00925BA6" w:rsidRPr="00232C88">
                <w:rPr>
                  <w:rFonts w:ascii="Times New Roman" w:hAnsi="Times New Roman" w:cs="Times New Roman"/>
                  <w:sz w:val="24"/>
                </w:rPr>
                <w:t xml:space="preserve"> </w:t>
              </w:r>
              <w:r w:rsidR="00640342" w:rsidRPr="00232C88">
                <w:rPr>
                  <w:rFonts w:ascii="Times New Roman" w:hAnsi="Times New Roman" w:cs="Times New Roman"/>
                  <w:sz w:val="24"/>
                </w:rPr>
                <w:t>exposure class</w:t>
              </w:r>
              <w:r w:rsidR="2DC805BB" w:rsidRPr="00232C88">
                <w:rPr>
                  <w:rFonts w:ascii="Times New Roman" w:hAnsi="Times New Roman" w:cs="Times New Roman"/>
                  <w:sz w:val="24"/>
                </w:rPr>
                <w:t>es</w:t>
              </w:r>
              <w:r w:rsidR="00640342" w:rsidRPr="00232C88">
                <w:rPr>
                  <w:rFonts w:ascii="Times New Roman" w:hAnsi="Times New Roman" w:cs="Times New Roman"/>
                  <w:sz w:val="24"/>
                </w:rPr>
                <w:t xml:space="preserve"> of the Standardised approach</w:t>
              </w:r>
              <w:r w:rsidR="00D73AC8" w:rsidRPr="00232C88">
                <w:rPr>
                  <w:rFonts w:ascii="Times New Roman" w:hAnsi="Times New Roman" w:cs="Times New Roman"/>
                  <w:sz w:val="24"/>
                </w:rPr>
                <w:t xml:space="preserve">, as defined in </w:t>
              </w:r>
              <w:r w:rsidR="007373E1" w:rsidRPr="00232C88">
                <w:rPr>
                  <w:rFonts w:ascii="Times New Roman" w:hAnsi="Times New Roman" w:cs="Times New Roman"/>
                  <w:sz w:val="24"/>
                </w:rPr>
                <w:t xml:space="preserve">accordance with Article 112 of the </w:t>
              </w:r>
              <w:r w:rsidR="00FA3F25" w:rsidRPr="00232C88">
                <w:rPr>
                  <w:rFonts w:ascii="Times New Roman" w:hAnsi="Times New Roman" w:cs="Times New Roman"/>
                  <w:sz w:val="24"/>
                </w:rPr>
                <w:t>Regulation (EU) No 575/2013</w:t>
              </w:r>
              <w:del w:id="701" w:author="Author">
                <w:r w:rsidR="007373E1" w:rsidRPr="00232C88" w:rsidDel="00FA3F25">
                  <w:rPr>
                    <w:rFonts w:ascii="Times New Roman" w:hAnsi="Times New Roman" w:cs="Times New Roman"/>
                    <w:sz w:val="24"/>
                  </w:rPr>
                  <w:delText>CRR</w:delText>
                </w:r>
              </w:del>
              <w:r w:rsidR="008C231E" w:rsidRPr="00232C88">
                <w:rPr>
                  <w:rFonts w:ascii="Times New Roman" w:hAnsi="Times New Roman" w:cs="Times New Roman"/>
                  <w:sz w:val="24"/>
                </w:rPr>
                <w:t>:</w:t>
              </w:r>
            </w:ins>
          </w:p>
          <w:p w14:paraId="5F4DA1E9" w14:textId="422C35F9" w:rsidR="00E40751" w:rsidRPr="00232C88" w:rsidDel="00FA3F25" w:rsidRDefault="00AB7318" w:rsidP="00AD7048">
            <w:pPr>
              <w:spacing w:before="60" w:after="120"/>
              <w:jc w:val="both"/>
              <w:rPr>
                <w:ins w:id="702" w:author="Author"/>
                <w:del w:id="703" w:author="Author"/>
                <w:rFonts w:ascii="Times New Roman" w:hAnsi="Times New Roman"/>
                <w:bCs/>
                <w:sz w:val="24"/>
              </w:rPr>
            </w:pPr>
            <w:ins w:id="704" w:author="Author">
              <w:r w:rsidRPr="00232C88">
                <w:rPr>
                  <w:rFonts w:ascii="Times New Roman" w:hAnsi="Times New Roman"/>
                  <w:sz w:val="24"/>
                  <w:rPrChange w:id="705" w:author="Author">
                    <w:rPr>
                      <w:rFonts w:ascii="Times New Roman" w:eastAsia="Calibri" w:hAnsi="Times New Roman" w:cs="Times New Roman"/>
                      <w:sz w:val="24"/>
                      <w:szCs w:val="22"/>
                    </w:rPr>
                  </w:rPrChange>
                </w:rPr>
                <w:t>Categorised as Multilateral Development Banks in SA</w:t>
              </w:r>
              <w:r w:rsidR="00E40751" w:rsidRPr="00232C88">
                <w:rPr>
                  <w:rFonts w:ascii="Times New Roman" w:hAnsi="Times New Roman"/>
                  <w:bCs/>
                  <w:sz w:val="24"/>
                  <w:rPrChange w:id="706" w:author="Author">
                    <w:rPr>
                      <w:rFonts w:ascii="Times New Roman" w:eastAsia="Calibri" w:hAnsi="Times New Roman" w:cs="Times New Roman"/>
                      <w:bCs/>
                      <w:sz w:val="24"/>
                      <w:szCs w:val="22"/>
                    </w:rPr>
                  </w:rPrChange>
                </w:rPr>
                <w:t>;</w:t>
              </w:r>
            </w:ins>
          </w:p>
          <w:p w14:paraId="3FAF52BD" w14:textId="028A9048" w:rsidR="00E40751" w:rsidRPr="00232C88" w:rsidRDefault="02FD1F9E" w:rsidP="00AD7048">
            <w:pPr>
              <w:spacing w:before="60" w:after="120"/>
              <w:jc w:val="both"/>
              <w:rPr>
                <w:rFonts w:ascii="Times New Roman" w:hAnsi="Times New Roman"/>
                <w:bCs/>
                <w:sz w:val="24"/>
              </w:rPr>
            </w:pPr>
            <w:ins w:id="707" w:author="Author">
              <w:r w:rsidRPr="00232C88">
                <w:rPr>
                  <w:rFonts w:ascii="Times New Roman" w:hAnsi="Times New Roman"/>
                  <w:sz w:val="24"/>
                  <w:rPrChange w:id="708" w:author="Author">
                    <w:rPr>
                      <w:rFonts w:ascii="Times New Roman" w:eastAsia="Calibri" w:hAnsi="Times New Roman" w:cs="Times New Roman"/>
                      <w:sz w:val="24"/>
                      <w:szCs w:val="22"/>
                    </w:rPr>
                  </w:rPrChange>
                </w:rPr>
                <w:t>Categorised as International organisations in SA</w:t>
              </w:r>
            </w:ins>
            <w:r w:rsidRPr="00232C88">
              <w:rPr>
                <w:rFonts w:ascii="Times New Roman" w:hAnsi="Times New Roman"/>
                <w:sz w:val="24"/>
                <w:rPrChange w:id="709" w:author="Author">
                  <w:rPr>
                    <w:rFonts w:ascii="Times New Roman" w:eastAsia="Calibri" w:hAnsi="Times New Roman" w:cs="Times New Roman"/>
                    <w:sz w:val="24"/>
                    <w:szCs w:val="22"/>
                  </w:rPr>
                </w:rPrChange>
              </w:rPr>
              <w:t>;</w:t>
            </w:r>
          </w:p>
          <w:p w14:paraId="112B3885" w14:textId="45E9A8B5" w:rsidR="009662C5" w:rsidRPr="00232C88" w:rsidRDefault="009662C5" w:rsidP="00AD7048">
            <w:pPr>
              <w:spacing w:before="60" w:after="120"/>
              <w:jc w:val="both"/>
              <w:rPr>
                <w:ins w:id="710" w:author="Author"/>
                <w:rFonts w:ascii="Times New Roman" w:hAnsi="Times New Roman"/>
                <w:sz w:val="24"/>
              </w:rPr>
            </w:pPr>
            <w:ins w:id="711" w:author="Author">
              <w:r w:rsidRPr="00232C88">
                <w:rPr>
                  <w:rFonts w:ascii="Times New Roman" w:hAnsi="Times New Roman"/>
                  <w:sz w:val="24"/>
                  <w:rPrChange w:id="712" w:author="Author">
                    <w:rPr>
                      <w:rFonts w:ascii="Times New Roman" w:eastAsia="Calibri" w:hAnsi="Times New Roman" w:cs="Times New Roman"/>
                      <w:sz w:val="24"/>
                      <w:szCs w:val="22"/>
                    </w:rPr>
                  </w:rPrChange>
                </w:rPr>
                <w:t>Categorised as secured by immovable properties and ADC exposures in SA</w:t>
              </w:r>
              <w:r w:rsidR="0056332E" w:rsidRPr="00232C88">
                <w:rPr>
                  <w:rFonts w:ascii="Times New Roman" w:hAnsi="Times New Roman"/>
                  <w:sz w:val="24"/>
                  <w:rPrChange w:id="713" w:author="Author">
                    <w:rPr>
                      <w:rFonts w:ascii="Times New Roman" w:eastAsia="Calibri" w:hAnsi="Times New Roman" w:cs="Times New Roman"/>
                      <w:sz w:val="24"/>
                      <w:szCs w:val="22"/>
                    </w:rPr>
                  </w:rPrChange>
                </w:rPr>
                <w:t>;</w:t>
              </w:r>
            </w:ins>
          </w:p>
          <w:p w14:paraId="2EFC3839" w14:textId="6E331C86" w:rsidR="009662C5" w:rsidRPr="00232C88" w:rsidRDefault="009662C5" w:rsidP="00AD7048">
            <w:pPr>
              <w:spacing w:before="60" w:after="120"/>
              <w:jc w:val="both"/>
              <w:rPr>
                <w:ins w:id="714" w:author="Author"/>
                <w:rFonts w:ascii="Times New Roman" w:hAnsi="Times New Roman"/>
                <w:bCs/>
                <w:sz w:val="24"/>
              </w:rPr>
            </w:pPr>
            <w:ins w:id="715" w:author="Author">
              <w:r w:rsidRPr="00232C88">
                <w:rPr>
                  <w:rFonts w:ascii="Times New Roman" w:hAnsi="Times New Roman"/>
                  <w:bCs/>
                  <w:sz w:val="24"/>
                  <w:rPrChange w:id="716" w:author="Author">
                    <w:rPr>
                      <w:rFonts w:ascii="Times New Roman" w:eastAsia="Calibri" w:hAnsi="Times New Roman" w:cs="Times New Roman"/>
                      <w:bCs/>
                      <w:sz w:val="24"/>
                      <w:szCs w:val="22"/>
                    </w:rPr>
                  </w:rPrChange>
                </w:rPr>
                <w:t>Categorised as exposures in default in SA</w:t>
              </w:r>
              <w:r w:rsidR="0056332E" w:rsidRPr="00232C88">
                <w:rPr>
                  <w:rFonts w:ascii="Times New Roman" w:hAnsi="Times New Roman"/>
                  <w:bCs/>
                  <w:sz w:val="24"/>
                  <w:rPrChange w:id="717" w:author="Author">
                    <w:rPr>
                      <w:rFonts w:ascii="Times New Roman" w:eastAsia="Calibri" w:hAnsi="Times New Roman" w:cs="Times New Roman"/>
                      <w:bCs/>
                      <w:sz w:val="24"/>
                      <w:szCs w:val="22"/>
                    </w:rPr>
                  </w:rPrChange>
                </w:rPr>
                <w:t>;</w:t>
              </w:r>
            </w:ins>
          </w:p>
          <w:p w14:paraId="562F01DF" w14:textId="765E77D2" w:rsidR="0056332E" w:rsidRPr="00232C88" w:rsidRDefault="009E325D" w:rsidP="00AD7048">
            <w:pPr>
              <w:spacing w:before="60" w:after="120"/>
              <w:jc w:val="both"/>
              <w:rPr>
                <w:ins w:id="718" w:author="Author"/>
                <w:rFonts w:ascii="Times New Roman" w:hAnsi="Times New Roman"/>
                <w:bCs/>
                <w:sz w:val="24"/>
              </w:rPr>
            </w:pPr>
            <w:ins w:id="719" w:author="Author">
              <w:r w:rsidRPr="00232C88">
                <w:rPr>
                  <w:rFonts w:ascii="Times New Roman" w:hAnsi="Times New Roman"/>
                  <w:bCs/>
                  <w:sz w:val="24"/>
                  <w:rPrChange w:id="720" w:author="Author">
                    <w:rPr>
                      <w:rFonts w:ascii="Times New Roman" w:eastAsia="Calibri" w:hAnsi="Times New Roman" w:cs="Times New Roman"/>
                      <w:bCs/>
                      <w:sz w:val="24"/>
                      <w:szCs w:val="22"/>
                    </w:rPr>
                  </w:rPrChange>
                </w:rPr>
                <w:t xml:space="preserve"> </w:t>
              </w:r>
              <w:r w:rsidR="0056332E" w:rsidRPr="00232C88">
                <w:rPr>
                  <w:rFonts w:ascii="Times New Roman" w:hAnsi="Times New Roman"/>
                  <w:bCs/>
                  <w:sz w:val="24"/>
                  <w:rPrChange w:id="721" w:author="Author">
                    <w:rPr>
                      <w:rFonts w:ascii="Times New Roman" w:eastAsia="Calibri" w:hAnsi="Times New Roman" w:cs="Times New Roman"/>
                      <w:bCs/>
                      <w:sz w:val="24"/>
                      <w:szCs w:val="22"/>
                    </w:rPr>
                  </w:rPrChange>
                </w:rPr>
                <w:t>Categorised as subordinated debt exposures in SA;</w:t>
              </w:r>
            </w:ins>
          </w:p>
          <w:p w14:paraId="14F8DBCB" w14:textId="3065E547" w:rsidR="00351A65" w:rsidRPr="00232C88" w:rsidDel="00A02839" w:rsidRDefault="00925BA6" w:rsidP="00AD7048">
            <w:pPr>
              <w:spacing w:before="60" w:after="120"/>
              <w:jc w:val="both"/>
              <w:rPr>
                <w:ins w:id="722" w:author="Author"/>
                <w:del w:id="723" w:author="Author"/>
                <w:rFonts w:ascii="Times New Roman" w:hAnsi="Times New Roman"/>
                <w:bCs/>
                <w:sz w:val="24"/>
              </w:rPr>
            </w:pPr>
            <w:ins w:id="724" w:author="Author">
              <w:r w:rsidRPr="00232C88">
                <w:rPr>
                  <w:rFonts w:ascii="Times New Roman" w:hAnsi="Times New Roman"/>
                  <w:bCs/>
                  <w:sz w:val="24"/>
                  <w:rPrChange w:id="725" w:author="Author">
                    <w:rPr>
                      <w:rFonts w:ascii="Times New Roman" w:eastAsia="Calibri" w:hAnsi="Times New Roman" w:cs="Times New Roman"/>
                      <w:bCs/>
                      <w:sz w:val="24"/>
                      <w:szCs w:val="22"/>
                    </w:rPr>
                  </w:rPrChange>
                </w:rPr>
                <w:t xml:space="preserve"> </w:t>
              </w:r>
              <w:r w:rsidR="0056332E" w:rsidRPr="00232C88">
                <w:rPr>
                  <w:rFonts w:ascii="Times New Roman" w:hAnsi="Times New Roman"/>
                  <w:bCs/>
                  <w:sz w:val="24"/>
                  <w:rPrChange w:id="726" w:author="Author">
                    <w:rPr>
                      <w:rFonts w:ascii="Times New Roman" w:eastAsia="Calibri" w:hAnsi="Times New Roman" w:cs="Times New Roman"/>
                      <w:bCs/>
                      <w:sz w:val="24"/>
                      <w:szCs w:val="22"/>
                    </w:rPr>
                  </w:rPrChange>
                </w:rPr>
                <w:t>Categorised as covered bonds in SA</w:t>
              </w:r>
              <w:del w:id="727" w:author="Author">
                <w:r w:rsidR="0056332E" w:rsidRPr="00232C88" w:rsidDel="00A02839">
                  <w:rPr>
                    <w:rFonts w:ascii="Times New Roman" w:hAnsi="Times New Roman"/>
                    <w:bCs/>
                    <w:sz w:val="24"/>
                    <w:rPrChange w:id="728" w:author="Author">
                      <w:rPr>
                        <w:rFonts w:ascii="Times New Roman" w:eastAsia="Calibri" w:hAnsi="Times New Roman" w:cs="Times New Roman"/>
                        <w:bCs/>
                        <w:sz w:val="24"/>
                        <w:szCs w:val="22"/>
                      </w:rPr>
                    </w:rPrChange>
                  </w:rPr>
                  <w:delText>;</w:delText>
                </w:r>
              </w:del>
            </w:ins>
          </w:p>
          <w:p w14:paraId="78D8C21E" w14:textId="5019A664" w:rsidR="0056332E" w:rsidRPr="00232C88" w:rsidRDefault="2EB9EBC3" w:rsidP="00AD7048">
            <w:pPr>
              <w:spacing w:before="60" w:after="120"/>
              <w:jc w:val="both"/>
              <w:rPr>
                <w:rFonts w:ascii="Times New Roman" w:hAnsi="Times New Roman"/>
                <w:bCs/>
                <w:sz w:val="24"/>
              </w:rPr>
            </w:pPr>
            <w:ins w:id="729" w:author="Author">
              <w:r w:rsidRPr="00232C88">
                <w:rPr>
                  <w:rFonts w:ascii="Times New Roman" w:hAnsi="Times New Roman"/>
                  <w:sz w:val="24"/>
                  <w:rPrChange w:id="730" w:author="Author">
                    <w:rPr>
                      <w:rFonts w:ascii="Times New Roman" w:eastAsia="Calibri" w:hAnsi="Times New Roman" w:cs="Times New Roman"/>
                      <w:sz w:val="24"/>
                      <w:szCs w:val="22"/>
                    </w:rPr>
                  </w:rPrChange>
                </w:rPr>
                <w:t>Categorised as claims on institutions and corporates with a short-term credit assessment in SA</w:t>
              </w:r>
              <w:del w:id="731" w:author="Author">
                <w:r w:rsidRPr="00232C88" w:rsidDel="00A02839">
                  <w:rPr>
                    <w:rFonts w:ascii="Times New Roman" w:hAnsi="Times New Roman"/>
                    <w:sz w:val="24"/>
                    <w:rPrChange w:id="732" w:author="Author">
                      <w:rPr>
                        <w:rFonts w:ascii="Times New Roman" w:eastAsia="Calibri" w:hAnsi="Times New Roman" w:cs="Times New Roman"/>
                        <w:sz w:val="24"/>
                        <w:szCs w:val="22"/>
                      </w:rPr>
                    </w:rPrChange>
                  </w:rPr>
                  <w:delText>.</w:delText>
                </w:r>
              </w:del>
            </w:ins>
          </w:p>
          <w:p w14:paraId="71BDF450" w14:textId="7DC7998E" w:rsidR="00700A5A" w:rsidRPr="00232C88" w:rsidRDefault="00700A5A" w:rsidP="00700A5A">
            <w:pPr>
              <w:pStyle w:val="Default"/>
              <w:spacing w:after="120"/>
              <w:jc w:val="both"/>
              <w:rPr>
                <w:rFonts w:ascii="Times New Roman" w:hAnsi="Times New Roman" w:cs="Times New Roman"/>
                <w:color w:val="auto"/>
              </w:rPr>
            </w:pPr>
            <w:ins w:id="733" w:author="Author">
              <w:r w:rsidRPr="00232C88">
                <w:rPr>
                  <w:rFonts w:ascii="Times New Roman" w:hAnsi="Times New Roman" w:cs="Times New Roman"/>
                  <w:color w:val="auto"/>
                </w:rPr>
                <w:t xml:space="preserve">For the exposure class of ‘Corporates’, institutions shall </w:t>
              </w:r>
              <w:r w:rsidR="0F9231B7" w:rsidRPr="00232C88">
                <w:rPr>
                  <w:rFonts w:ascii="Times New Roman" w:hAnsi="Times New Roman" w:cs="Times New Roman"/>
                  <w:color w:val="auto"/>
                </w:rPr>
                <w:t xml:space="preserve">also </w:t>
              </w:r>
              <w:r w:rsidRPr="00232C88">
                <w:rPr>
                  <w:rFonts w:ascii="Times New Roman" w:hAnsi="Times New Roman" w:cs="Times New Roman"/>
                  <w:color w:val="auto"/>
                </w:rPr>
                <w:t>disclose</w:t>
              </w:r>
              <w:r w:rsidR="224923CC" w:rsidRPr="00232C88">
                <w:rPr>
                  <w:rFonts w:ascii="Times New Roman" w:hAnsi="Times New Roman" w:cs="Times New Roman"/>
                  <w:color w:val="auto"/>
                </w:rPr>
                <w:t xml:space="preserve"> the subtotals for F-IRB exposures and for A-IRB exposures</w:t>
              </w:r>
              <w:r w:rsidR="603C1525" w:rsidRPr="00232C88">
                <w:rPr>
                  <w:rFonts w:ascii="Times New Roman" w:hAnsi="Times New Roman" w:cs="Times New Roman"/>
                  <w:color w:val="auto"/>
                </w:rPr>
                <w:t xml:space="preserve"> </w:t>
              </w:r>
              <w:r w:rsidRPr="00232C88">
                <w:rPr>
                  <w:rFonts w:ascii="Times New Roman" w:hAnsi="Times New Roman" w:cs="Times New Roman"/>
                  <w:color w:val="auto"/>
                </w:rPr>
                <w:t>under rows 5.1 and 5.2 of this template.</w:t>
              </w:r>
            </w:ins>
          </w:p>
          <w:p w14:paraId="2F3C330C" w14:textId="328A18AC" w:rsidR="00D67004" w:rsidRPr="00232C88" w:rsidRDefault="00D67004" w:rsidP="00700A5A">
            <w:pPr>
              <w:pStyle w:val="Default"/>
              <w:spacing w:after="120"/>
              <w:jc w:val="both"/>
              <w:rPr>
                <w:ins w:id="734" w:author="Author"/>
                <w:rFonts w:ascii="Times New Roman" w:hAnsi="Times New Roman" w:cs="Times New Roman"/>
                <w:color w:val="auto"/>
              </w:rPr>
            </w:pPr>
            <w:ins w:id="735" w:author="Author">
              <w:r w:rsidRPr="00232C88">
                <w:rPr>
                  <w:rFonts w:ascii="Times New Roman" w:hAnsi="Times New Roman" w:cs="Times New Roman"/>
                  <w:color w:val="auto"/>
                </w:rPr>
                <w:t>Row</w:t>
              </w:r>
              <w:r w:rsidR="001641E0" w:rsidRPr="00232C88">
                <w:rPr>
                  <w:rFonts w:ascii="Times New Roman" w:hAnsi="Times New Roman" w:cs="Times New Roman"/>
                  <w:color w:val="auto"/>
                </w:rPr>
                <w:t>s 4 and</w:t>
              </w:r>
              <w:r w:rsidRPr="00232C88">
                <w:rPr>
                  <w:rFonts w:ascii="Times New Roman" w:hAnsi="Times New Roman" w:cs="Times New Roman"/>
                  <w:color w:val="auto"/>
                </w:rPr>
                <w:t xml:space="preserve"> 7 </w:t>
              </w:r>
              <w:r w:rsidR="001641E0" w:rsidRPr="00232C88">
                <w:rPr>
                  <w:rFonts w:ascii="Times New Roman" w:hAnsi="Times New Roman" w:cs="Times New Roman"/>
                  <w:color w:val="auto"/>
                </w:rPr>
                <w:t>are</w:t>
              </w:r>
              <w:r w:rsidRPr="00232C88">
                <w:rPr>
                  <w:rFonts w:ascii="Times New Roman" w:hAnsi="Times New Roman" w:cs="Times New Roman"/>
                  <w:color w:val="auto"/>
                </w:rPr>
                <w:t xml:space="preserve"> not applicable in EU.</w:t>
              </w:r>
            </w:ins>
          </w:p>
          <w:p w14:paraId="10F22BC5" w14:textId="04B38C47" w:rsidR="001641E0" w:rsidRPr="00232C88" w:rsidDel="00C5067F" w:rsidRDefault="00E577AC" w:rsidP="00700A5A">
            <w:pPr>
              <w:pStyle w:val="Default"/>
              <w:spacing w:after="120"/>
              <w:jc w:val="both"/>
              <w:rPr>
                <w:ins w:id="736" w:author="Author"/>
                <w:del w:id="737" w:author="Author"/>
                <w:rFonts w:ascii="Times New Roman" w:hAnsi="Times New Roman" w:cs="Times New Roman"/>
                <w:color w:val="auto"/>
              </w:rPr>
            </w:pPr>
            <w:ins w:id="738" w:author="Author">
              <w:r w:rsidRPr="00232C88">
                <w:rPr>
                  <w:rFonts w:ascii="Times New Roman" w:hAnsi="Times New Roman" w:cs="Times New Roman"/>
                  <w:color w:val="auto"/>
                </w:rPr>
                <w:t xml:space="preserve">Under row 8 ‘Others’, </w:t>
              </w:r>
              <w:r w:rsidR="005C7636" w:rsidRPr="00232C88">
                <w:rPr>
                  <w:rFonts w:ascii="Times New Roman" w:hAnsi="Times New Roman" w:cs="Times New Roman"/>
                  <w:color w:val="auto"/>
                </w:rPr>
                <w:t xml:space="preserve">institutions shall disclose the </w:t>
              </w:r>
              <w:r w:rsidR="00107403" w:rsidRPr="00232C88">
                <w:rPr>
                  <w:rFonts w:ascii="Times New Roman" w:hAnsi="Times New Roman" w:cs="Times New Roman"/>
                  <w:color w:val="auto"/>
                </w:rPr>
                <w:t xml:space="preserve">exposures allocated </w:t>
              </w:r>
              <w:r w:rsidR="00FC5E60" w:rsidRPr="00232C88">
                <w:rPr>
                  <w:rFonts w:ascii="Times New Roman" w:hAnsi="Times New Roman" w:cs="Times New Roman"/>
                  <w:color w:val="auto"/>
                </w:rPr>
                <w:t>in</w:t>
              </w:r>
              <w:r w:rsidR="000639E7" w:rsidRPr="00232C88">
                <w:rPr>
                  <w:rFonts w:ascii="Times New Roman" w:hAnsi="Times New Roman" w:cs="Times New Roman"/>
                  <w:color w:val="auto"/>
                </w:rPr>
                <w:t xml:space="preserve"> the IRB exposure class ‘Other non credit-obligation assets’ and </w:t>
              </w:r>
              <w:r w:rsidR="00BD7BFA" w:rsidRPr="00232C88">
                <w:rPr>
                  <w:rFonts w:ascii="Times New Roman" w:hAnsi="Times New Roman" w:cs="Times New Roman"/>
                  <w:color w:val="auto"/>
                </w:rPr>
                <w:t xml:space="preserve">the </w:t>
              </w:r>
              <w:r w:rsidR="00A1040A" w:rsidRPr="00232C88">
                <w:rPr>
                  <w:rFonts w:ascii="Times New Roman" w:hAnsi="Times New Roman" w:cs="Times New Roman"/>
                  <w:color w:val="auto"/>
                </w:rPr>
                <w:t xml:space="preserve">IRB </w:t>
              </w:r>
              <w:r w:rsidR="00BD7BFA" w:rsidRPr="00232C88">
                <w:rPr>
                  <w:rFonts w:ascii="Times New Roman" w:hAnsi="Times New Roman" w:cs="Times New Roman"/>
                  <w:color w:val="auto"/>
                </w:rPr>
                <w:t>exposures</w:t>
              </w:r>
              <w:r w:rsidR="00A1040A" w:rsidRPr="00232C88">
                <w:rPr>
                  <w:rFonts w:ascii="Times New Roman" w:hAnsi="Times New Roman" w:cs="Times New Roman"/>
                  <w:color w:val="auto"/>
                </w:rPr>
                <w:t xml:space="preserve"> that would have been </w:t>
              </w:r>
              <w:r w:rsidR="00DD32A8" w:rsidRPr="00232C88">
                <w:rPr>
                  <w:rFonts w:ascii="Times New Roman" w:hAnsi="Times New Roman" w:cs="Times New Roman"/>
                  <w:color w:val="auto"/>
                </w:rPr>
                <w:t xml:space="preserve">allocated </w:t>
              </w:r>
              <w:r w:rsidR="00FC5E60" w:rsidRPr="00232C88">
                <w:rPr>
                  <w:rFonts w:ascii="Times New Roman" w:hAnsi="Times New Roman" w:cs="Times New Roman"/>
                  <w:color w:val="auto"/>
                </w:rPr>
                <w:t>in the SA</w:t>
              </w:r>
              <w:r w:rsidR="00DD32A8" w:rsidRPr="00232C88">
                <w:rPr>
                  <w:rFonts w:ascii="Times New Roman" w:hAnsi="Times New Roman" w:cs="Times New Roman"/>
                  <w:color w:val="auto"/>
                </w:rPr>
                <w:t xml:space="preserve"> </w:t>
              </w:r>
              <w:r w:rsidR="004A3EB1" w:rsidRPr="00232C88">
                <w:rPr>
                  <w:rFonts w:ascii="Times New Roman" w:hAnsi="Times New Roman" w:cs="Times New Roman"/>
                  <w:color w:val="auto"/>
                </w:rPr>
                <w:t xml:space="preserve">exposure class </w:t>
              </w:r>
            </w:ins>
            <w:r w:rsidR="00232C88">
              <w:rPr>
                <w:rFonts w:ascii="Times New Roman" w:hAnsi="Times New Roman" w:cs="Times New Roman"/>
                <w:color w:val="auto"/>
              </w:rPr>
              <w:t>“</w:t>
            </w:r>
            <w:ins w:id="739" w:author="Author">
              <w:r w:rsidR="004A3EB1" w:rsidRPr="00232C88">
                <w:rPr>
                  <w:rFonts w:ascii="Times New Roman" w:hAnsi="Times New Roman" w:cs="Times New Roman"/>
                  <w:color w:val="auto"/>
                </w:rPr>
                <w:t>Other</w:t>
              </w:r>
              <w:r w:rsidR="00DD32A8" w:rsidRPr="00232C88">
                <w:rPr>
                  <w:rFonts w:ascii="Times New Roman" w:hAnsi="Times New Roman" w:cs="Times New Roman"/>
                  <w:color w:val="auto"/>
                </w:rPr>
                <w:t xml:space="preserve"> </w:t>
              </w:r>
              <w:r w:rsidR="00096020" w:rsidRPr="00232C88">
                <w:rPr>
                  <w:rFonts w:ascii="Times New Roman" w:hAnsi="Times New Roman" w:cs="Times New Roman"/>
                  <w:color w:val="auto"/>
                </w:rPr>
                <w:t>items</w:t>
              </w:r>
            </w:ins>
            <w:r w:rsidR="00232C88">
              <w:rPr>
                <w:rFonts w:ascii="Times New Roman" w:hAnsi="Times New Roman" w:cs="Times New Roman"/>
                <w:color w:val="auto"/>
              </w:rPr>
              <w:t>”.</w:t>
            </w:r>
            <w:ins w:id="740" w:author="Author">
              <w:del w:id="741" w:author="Author">
                <w:r w:rsidR="00096020" w:rsidRPr="00232C88" w:rsidDel="00C5067F">
                  <w:rPr>
                    <w:rFonts w:ascii="Times New Roman" w:hAnsi="Times New Roman" w:cs="Times New Roman"/>
                    <w:color w:val="auto"/>
                  </w:rPr>
                  <w:delText>.</w:delText>
                </w:r>
                <w:r w:rsidR="00DD32A8" w:rsidRPr="00232C88" w:rsidDel="00C5067F">
                  <w:rPr>
                    <w:rFonts w:ascii="Times New Roman" w:hAnsi="Times New Roman" w:cs="Times New Roman"/>
                    <w:color w:val="auto"/>
                  </w:rPr>
                  <w:delText xml:space="preserve"> </w:delText>
                </w:r>
                <w:r w:rsidR="00A1040A" w:rsidRPr="00232C88" w:rsidDel="00C5067F">
                  <w:rPr>
                    <w:rFonts w:ascii="Times New Roman" w:hAnsi="Times New Roman" w:cs="Times New Roman"/>
                    <w:color w:val="auto"/>
                  </w:rPr>
                  <w:delText xml:space="preserve"> </w:delText>
                </w:r>
                <w:r w:rsidR="00BD7BFA" w:rsidRPr="00232C88" w:rsidDel="00C5067F">
                  <w:rPr>
                    <w:rFonts w:ascii="Times New Roman" w:hAnsi="Times New Roman" w:cs="Times New Roman"/>
                    <w:color w:val="auto"/>
                  </w:rPr>
                  <w:delText xml:space="preserve"> </w:delText>
                </w:r>
                <w:r w:rsidR="000639E7" w:rsidRPr="00232C88" w:rsidDel="00C5067F">
                  <w:rPr>
                    <w:rFonts w:ascii="Times New Roman" w:hAnsi="Times New Roman" w:cs="Times New Roman"/>
                    <w:color w:val="auto"/>
                  </w:rPr>
                  <w:delText xml:space="preserve"> </w:delText>
                </w:r>
                <w:r w:rsidRPr="00232C88" w:rsidDel="00C5067F">
                  <w:rPr>
                    <w:rFonts w:ascii="Times New Roman" w:hAnsi="Times New Roman" w:cs="Times New Roman"/>
                    <w:color w:val="auto"/>
                  </w:rPr>
                  <w:delText xml:space="preserve"> </w:delText>
                </w:r>
              </w:del>
            </w:ins>
          </w:p>
          <w:p w14:paraId="3EB1EAD4" w14:textId="6FE9E268" w:rsidR="00351A65" w:rsidRPr="00232C88" w:rsidRDefault="00351A65" w:rsidP="00AD7048">
            <w:pPr>
              <w:pStyle w:val="Default"/>
              <w:spacing w:after="120"/>
              <w:jc w:val="both"/>
              <w:rPr>
                <w:ins w:id="742" w:author="Author"/>
                <w:rFonts w:ascii="Times New Roman" w:hAnsi="Times New Roman" w:cs="Times New Roman"/>
                <w:color w:val="auto"/>
              </w:rPr>
            </w:pPr>
          </w:p>
        </w:tc>
      </w:tr>
      <w:tr w:rsidR="00232C88" w:rsidRPr="00C2567C" w14:paraId="7F77F0D9" w14:textId="77777777" w:rsidTr="4D769726">
        <w:trPr>
          <w:trHeight w:val="557"/>
          <w:ins w:id="743" w:author="Author"/>
        </w:trPr>
        <w:tc>
          <w:tcPr>
            <w:tcW w:w="1384" w:type="dxa"/>
          </w:tcPr>
          <w:p w14:paraId="5E733F55" w14:textId="375FAD05" w:rsidR="00351A65" w:rsidRPr="00232C88" w:rsidRDefault="00351A65" w:rsidP="00351A65">
            <w:pPr>
              <w:pStyle w:val="Applicationdirecte"/>
              <w:spacing w:before="60"/>
              <w:jc w:val="center"/>
              <w:rPr>
                <w:ins w:id="744" w:author="Author"/>
              </w:rPr>
            </w:pPr>
            <w:ins w:id="745" w:author="Author">
              <w:r w:rsidRPr="00232C88">
                <w:t>9</w:t>
              </w:r>
            </w:ins>
          </w:p>
        </w:tc>
        <w:tc>
          <w:tcPr>
            <w:tcW w:w="7655" w:type="dxa"/>
          </w:tcPr>
          <w:p w14:paraId="7CC614BA" w14:textId="77777777" w:rsidR="00351A65" w:rsidRPr="00232C88" w:rsidRDefault="00254EDB" w:rsidP="00351A65">
            <w:pPr>
              <w:spacing w:before="60" w:after="120"/>
              <w:jc w:val="both"/>
              <w:rPr>
                <w:rFonts w:ascii="Times New Roman" w:hAnsi="Times New Roman" w:cs="Times New Roman"/>
                <w:b/>
                <w:sz w:val="24"/>
                <w:lang w:val="fr-FR"/>
              </w:rPr>
            </w:pPr>
            <w:ins w:id="746" w:author="Author">
              <w:r w:rsidRPr="00232C88">
                <w:rPr>
                  <w:rFonts w:ascii="Times New Roman" w:hAnsi="Times New Roman" w:cs="Times New Roman"/>
                  <w:b/>
                  <w:sz w:val="24"/>
                  <w:lang w:val="fr-FR"/>
                </w:rPr>
                <w:t>Total</w:t>
              </w:r>
            </w:ins>
          </w:p>
          <w:p w14:paraId="06517EBE" w14:textId="2B4DCA86" w:rsidR="00351A65" w:rsidRPr="00232C88" w:rsidRDefault="00112469" w:rsidP="49BB7348">
            <w:pPr>
              <w:spacing w:before="60" w:after="120"/>
              <w:jc w:val="both"/>
              <w:rPr>
                <w:ins w:id="747" w:author="Author"/>
                <w:rFonts w:ascii="Times New Roman" w:hAnsi="Times New Roman" w:cs="Times New Roman"/>
                <w:b/>
                <w:bCs/>
                <w:sz w:val="24"/>
                <w:lang w:val="fr-FR"/>
              </w:rPr>
            </w:pPr>
            <w:ins w:id="748" w:author="Author">
              <w:r w:rsidRPr="00232C88">
                <w:rPr>
                  <w:rFonts w:ascii="Times New Roman" w:hAnsi="Times New Roman" w:cs="Times New Roman"/>
                  <w:sz w:val="24"/>
                  <w:lang w:val="fr-FR"/>
                </w:rPr>
                <w:t xml:space="preserve">Sum of rows </w:t>
              </w:r>
              <w:r w:rsidR="002726E1" w:rsidRPr="00232C88">
                <w:rPr>
                  <w:rFonts w:ascii="Times New Roman" w:hAnsi="Times New Roman" w:cs="Times New Roman"/>
                  <w:sz w:val="24"/>
                  <w:lang w:val="fr-FR"/>
                </w:rPr>
                <w:t>1</w:t>
              </w:r>
              <w:r w:rsidR="01729F59" w:rsidRPr="00232C88">
                <w:rPr>
                  <w:rFonts w:ascii="Times New Roman" w:hAnsi="Times New Roman" w:cs="Times New Roman"/>
                  <w:sz w:val="24"/>
                  <w:lang w:val="fr-FR"/>
                </w:rPr>
                <w:t>, EU1a, EU1b, EU1c, EU1d, 2, 3,</w:t>
              </w:r>
              <w:r w:rsidR="27858F3E" w:rsidRPr="00232C88">
                <w:rPr>
                  <w:rFonts w:ascii="Times New Roman" w:hAnsi="Times New Roman" w:cs="Times New Roman"/>
                  <w:sz w:val="24"/>
                  <w:lang w:val="fr-FR"/>
                </w:rPr>
                <w:t xml:space="preserve"> 5, 6</w:t>
              </w:r>
              <w:r w:rsidR="780C907C" w:rsidRPr="00232C88">
                <w:rPr>
                  <w:rFonts w:ascii="Times New Roman" w:hAnsi="Times New Roman" w:cs="Times New Roman"/>
                  <w:sz w:val="24"/>
                  <w:lang w:val="fr-FR"/>
                </w:rPr>
                <w:t>, EU</w:t>
              </w:r>
              <w:r w:rsidR="00FA3F25" w:rsidRPr="00232C88">
                <w:rPr>
                  <w:rFonts w:ascii="Times New Roman" w:hAnsi="Times New Roman" w:cs="Times New Roman"/>
                  <w:sz w:val="24"/>
                  <w:lang w:val="fr-FR"/>
                </w:rPr>
                <w:t>7</w:t>
              </w:r>
              <w:del w:id="749" w:author="Author">
                <w:r w:rsidR="780C907C" w:rsidRPr="00232C88" w:rsidDel="00FA3F25">
                  <w:rPr>
                    <w:rFonts w:ascii="Times New Roman" w:hAnsi="Times New Roman" w:cs="Times New Roman"/>
                    <w:sz w:val="24"/>
                    <w:lang w:val="fr-FR"/>
                  </w:rPr>
                  <w:delText>6</w:delText>
                </w:r>
              </w:del>
              <w:r w:rsidR="780C907C" w:rsidRPr="00232C88">
                <w:rPr>
                  <w:rFonts w:ascii="Times New Roman" w:hAnsi="Times New Roman" w:cs="Times New Roman"/>
                  <w:sz w:val="24"/>
                  <w:lang w:val="fr-FR"/>
                </w:rPr>
                <w:t xml:space="preserve">a, </w:t>
              </w:r>
              <w:r w:rsidR="00E840B5" w:rsidRPr="00232C88">
                <w:rPr>
                  <w:rFonts w:ascii="Times New Roman" w:hAnsi="Times New Roman" w:cs="Times New Roman"/>
                  <w:sz w:val="24"/>
                  <w:lang w:val="fr-FR"/>
                </w:rPr>
                <w:t xml:space="preserve">EU </w:t>
              </w:r>
              <w:del w:id="750" w:author="Author">
                <w:r w:rsidR="00E840B5" w:rsidRPr="00232C88" w:rsidDel="00FA3F25">
                  <w:rPr>
                    <w:rFonts w:ascii="Times New Roman" w:hAnsi="Times New Roman" w:cs="Times New Roman"/>
                    <w:sz w:val="24"/>
                    <w:lang w:val="fr-FR"/>
                  </w:rPr>
                  <w:delText>6.2a</w:delText>
                </w:r>
              </w:del>
              <w:r w:rsidR="00FA3F25" w:rsidRPr="00232C88">
                <w:rPr>
                  <w:rFonts w:ascii="Times New Roman" w:hAnsi="Times New Roman" w:cs="Times New Roman"/>
                  <w:sz w:val="24"/>
                  <w:lang w:val="fr-FR"/>
                </w:rPr>
                <w:t>7b</w:t>
              </w:r>
              <w:r w:rsidR="00E840B5" w:rsidRPr="00232C88">
                <w:rPr>
                  <w:rFonts w:ascii="Times New Roman" w:hAnsi="Times New Roman" w:cs="Times New Roman"/>
                  <w:sz w:val="24"/>
                  <w:lang w:val="fr-FR"/>
                </w:rPr>
                <w:t xml:space="preserve">, </w:t>
              </w:r>
              <w:del w:id="751" w:author="Author">
                <w:r w:rsidR="780C907C" w:rsidRPr="00232C88" w:rsidDel="00FA3F25">
                  <w:rPr>
                    <w:rFonts w:ascii="Times New Roman" w:hAnsi="Times New Roman" w:cs="Times New Roman"/>
                    <w:sz w:val="24"/>
                    <w:lang w:val="fr-FR"/>
                  </w:rPr>
                  <w:delText>EU6b</w:delText>
                </w:r>
              </w:del>
              <w:r w:rsidR="780C907C" w:rsidRPr="00232C88">
                <w:rPr>
                  <w:rFonts w:ascii="Times New Roman" w:hAnsi="Times New Roman" w:cs="Times New Roman"/>
                  <w:sz w:val="24"/>
                  <w:lang w:val="fr-FR"/>
                </w:rPr>
                <w:t>, EU</w:t>
              </w:r>
              <w:r w:rsidR="00FA3F25" w:rsidRPr="00232C88">
                <w:rPr>
                  <w:rFonts w:ascii="Times New Roman" w:hAnsi="Times New Roman" w:cs="Times New Roman"/>
                  <w:sz w:val="24"/>
                  <w:lang w:val="fr-FR"/>
                </w:rPr>
                <w:t>7</w:t>
              </w:r>
              <w:del w:id="752" w:author="Author">
                <w:r w:rsidR="780C907C" w:rsidRPr="00232C88" w:rsidDel="00FA3F25">
                  <w:rPr>
                    <w:rFonts w:ascii="Times New Roman" w:hAnsi="Times New Roman" w:cs="Times New Roman"/>
                    <w:sz w:val="24"/>
                    <w:lang w:val="fr-FR"/>
                  </w:rPr>
                  <w:delText>6</w:delText>
                </w:r>
              </w:del>
              <w:r w:rsidR="780C907C" w:rsidRPr="00232C88">
                <w:rPr>
                  <w:rFonts w:ascii="Times New Roman" w:hAnsi="Times New Roman" w:cs="Times New Roman"/>
                  <w:sz w:val="24"/>
                  <w:lang w:val="fr-FR"/>
                </w:rPr>
                <w:t>c, EU</w:t>
              </w:r>
              <w:r w:rsidR="00FA3F25" w:rsidRPr="00232C88">
                <w:rPr>
                  <w:rFonts w:ascii="Times New Roman" w:hAnsi="Times New Roman" w:cs="Times New Roman"/>
                  <w:sz w:val="24"/>
                  <w:lang w:val="fr-FR"/>
                </w:rPr>
                <w:t>7</w:t>
              </w:r>
              <w:del w:id="753" w:author="Author">
                <w:r w:rsidR="780C907C" w:rsidRPr="00232C88" w:rsidDel="00FA3F25">
                  <w:rPr>
                    <w:rFonts w:ascii="Times New Roman" w:hAnsi="Times New Roman" w:cs="Times New Roman"/>
                    <w:sz w:val="24"/>
                    <w:lang w:val="fr-FR"/>
                  </w:rPr>
                  <w:delText>6</w:delText>
                </w:r>
              </w:del>
              <w:r w:rsidR="780C907C" w:rsidRPr="00232C88">
                <w:rPr>
                  <w:rFonts w:ascii="Times New Roman" w:hAnsi="Times New Roman" w:cs="Times New Roman"/>
                  <w:sz w:val="24"/>
                  <w:lang w:val="fr-FR"/>
                </w:rPr>
                <w:t>d, EU</w:t>
              </w:r>
              <w:r w:rsidR="00FA3F25" w:rsidRPr="00232C88">
                <w:rPr>
                  <w:rFonts w:ascii="Times New Roman" w:hAnsi="Times New Roman" w:cs="Times New Roman"/>
                  <w:sz w:val="24"/>
                  <w:lang w:val="fr-FR"/>
                </w:rPr>
                <w:t>7</w:t>
              </w:r>
              <w:del w:id="754" w:author="Author">
                <w:r w:rsidR="780C907C" w:rsidRPr="00232C88" w:rsidDel="00FA3F25">
                  <w:rPr>
                    <w:rFonts w:ascii="Times New Roman" w:hAnsi="Times New Roman" w:cs="Times New Roman"/>
                    <w:sz w:val="24"/>
                    <w:lang w:val="fr-FR"/>
                  </w:rPr>
                  <w:delText>6</w:delText>
                </w:r>
              </w:del>
              <w:r w:rsidR="780C907C" w:rsidRPr="00232C88">
                <w:rPr>
                  <w:rFonts w:ascii="Times New Roman" w:hAnsi="Times New Roman" w:cs="Times New Roman"/>
                  <w:sz w:val="24"/>
                  <w:lang w:val="fr-FR"/>
                </w:rPr>
                <w:t>e, EU</w:t>
              </w:r>
              <w:r w:rsidR="00FA3F25" w:rsidRPr="00232C88">
                <w:rPr>
                  <w:rFonts w:ascii="Times New Roman" w:hAnsi="Times New Roman" w:cs="Times New Roman"/>
                  <w:sz w:val="24"/>
                  <w:lang w:val="fr-FR"/>
                </w:rPr>
                <w:t>7</w:t>
              </w:r>
              <w:del w:id="755" w:author="Author">
                <w:r w:rsidR="780C907C" w:rsidRPr="00232C88" w:rsidDel="00FA3F25">
                  <w:rPr>
                    <w:rFonts w:ascii="Times New Roman" w:hAnsi="Times New Roman" w:cs="Times New Roman"/>
                    <w:sz w:val="24"/>
                    <w:lang w:val="fr-FR"/>
                  </w:rPr>
                  <w:delText>6</w:delText>
                </w:r>
              </w:del>
              <w:r w:rsidR="780C907C" w:rsidRPr="00232C88">
                <w:rPr>
                  <w:rFonts w:ascii="Times New Roman" w:hAnsi="Times New Roman" w:cs="Times New Roman"/>
                  <w:sz w:val="24"/>
                  <w:lang w:val="fr-FR"/>
                </w:rPr>
                <w:t>f,</w:t>
              </w:r>
              <w:r w:rsidR="002726E1" w:rsidRPr="00232C88">
                <w:rPr>
                  <w:rFonts w:ascii="Times New Roman" w:hAnsi="Times New Roman" w:cs="Times New Roman"/>
                  <w:sz w:val="24"/>
                  <w:lang w:val="fr-FR"/>
                </w:rPr>
                <w:t xml:space="preserve"> 8.</w:t>
              </w:r>
            </w:ins>
          </w:p>
        </w:tc>
      </w:tr>
    </w:tbl>
    <w:p w14:paraId="08B5F67F" w14:textId="77777777" w:rsidR="00AF3FBC" w:rsidRPr="00232C88" w:rsidRDefault="00AF3FBC" w:rsidP="00254EDB">
      <w:pPr>
        <w:pStyle w:val="Titlelevel2"/>
        <w:spacing w:before="120" w:after="120"/>
        <w:ind w:left="66"/>
        <w:rPr>
          <w:ins w:id="756" w:author="Author"/>
          <w:rFonts w:ascii="Times New Roman" w:hAnsi="Times New Roman" w:cs="Times New Roman"/>
          <w:color w:val="auto"/>
          <w:sz w:val="24"/>
          <w:lang w:val="fr-FR"/>
        </w:rPr>
      </w:pPr>
    </w:p>
    <w:p w14:paraId="6BCCF525" w14:textId="77777777" w:rsidR="0090729F" w:rsidRPr="00232C88" w:rsidRDefault="0090729F" w:rsidP="0090729F">
      <w:pPr>
        <w:rPr>
          <w:ins w:id="757" w:author="Author"/>
          <w:rFonts w:ascii="Times New Roman" w:hAnsi="Times New Roman" w:cs="Times New Roman"/>
          <w:lang w:val="fr-FR"/>
        </w:rPr>
      </w:pPr>
    </w:p>
    <w:p w14:paraId="0A9DE347" w14:textId="77777777" w:rsidR="0090729F" w:rsidRPr="00232C88" w:rsidRDefault="0090729F" w:rsidP="00254EDB">
      <w:pPr>
        <w:pStyle w:val="Titlelevel2"/>
        <w:spacing w:before="120" w:after="120"/>
        <w:ind w:left="66"/>
        <w:rPr>
          <w:ins w:id="758" w:author="Author"/>
          <w:rFonts w:ascii="Times New Roman" w:hAnsi="Times New Roman" w:cs="Times New Roman"/>
          <w:color w:val="auto"/>
          <w:sz w:val="24"/>
          <w:lang w:val="fr-FR"/>
        </w:rPr>
      </w:pPr>
    </w:p>
    <w:p w14:paraId="0174B7B3" w14:textId="2F8D5C1D" w:rsidR="00DC2C46" w:rsidRPr="00232C88" w:rsidRDefault="00DC2C46" w:rsidP="00DC2C46">
      <w:pPr>
        <w:rPr>
          <w:rFonts w:ascii="Times New Roman" w:hAnsi="Times New Roman" w:cs="Times New Roman"/>
          <w:b/>
          <w:sz w:val="24"/>
          <w:lang w:val="fr-FR"/>
        </w:rPr>
      </w:pPr>
    </w:p>
    <w:sectPr w:rsidR="00DC2C46" w:rsidRPr="00232C88" w:rsidSect="00155C96">
      <w:headerReference w:type="even" r:id="rId11"/>
      <w:headerReference w:type="default" r:id="rId12"/>
      <w:footerReference w:type="even" r:id="rId13"/>
      <w:footerReference w:type="default" r:id="rId14"/>
      <w:headerReference w:type="first" r:id="rId15"/>
      <w:pgSz w:w="11900" w:h="16840"/>
      <w:pgMar w:top="2268" w:right="1418" w:bottom="1134" w:left="1701" w:header="709" w:footer="709" w:gutter="0"/>
      <w:pgNumType w:start="1" w:chapStyle="1"/>
      <w:cols w:space="708"/>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6" w:author="Author" w:initials="A">
    <w:p w14:paraId="044763F7" w14:textId="28625A04" w:rsidR="002B6F7D" w:rsidRDefault="002B6F7D" w:rsidP="002B6F7D">
      <w:pPr>
        <w:pStyle w:val="CommentText"/>
      </w:pPr>
      <w:r>
        <w:rPr>
          <w:rStyle w:val="CommentReference"/>
        </w:rPr>
        <w:annotationRef/>
      </w:r>
      <w:r>
        <w:t>In case of application of the transitional cap of 125% is it still correct to refer to factor ‘x’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4763F7"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4763F7" w16cid:durableId="29950B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8930C" w14:textId="77777777" w:rsidR="0021137D" w:rsidRDefault="0021137D" w:rsidP="00A00E34">
      <w:r>
        <w:separator/>
      </w:r>
    </w:p>
    <w:p w14:paraId="2D8E0CE6" w14:textId="77777777" w:rsidR="0021137D" w:rsidRDefault="0021137D"/>
  </w:endnote>
  <w:endnote w:type="continuationSeparator" w:id="0">
    <w:p w14:paraId="190EE95B" w14:textId="77777777" w:rsidR="0021137D" w:rsidRDefault="0021137D" w:rsidP="00A00E34">
      <w:r>
        <w:continuationSeparator/>
      </w:r>
    </w:p>
    <w:p w14:paraId="6C1B14C8" w14:textId="77777777" w:rsidR="0021137D" w:rsidRDefault="0021137D"/>
  </w:endnote>
  <w:endnote w:type="continuationNotice" w:id="1">
    <w:p w14:paraId="25A095AC" w14:textId="77777777" w:rsidR="0021137D" w:rsidRDefault="00211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8488C" w14:textId="77777777"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43F07D" w14:textId="77777777" w:rsidR="00254EDB" w:rsidRDefault="00254EDB" w:rsidP="006103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DB03D" w14:textId="6C2D0F64" w:rsidR="00254EDB" w:rsidRDefault="00254EDB" w:rsidP="00C43F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41C">
      <w:rPr>
        <w:rStyle w:val="PageNumber"/>
        <w:noProof/>
      </w:rPr>
      <w:t>1</w:t>
    </w:r>
    <w:r>
      <w:rPr>
        <w:rStyle w:val="PageNumber"/>
      </w:rPr>
      <w:fldChar w:fldCharType="end"/>
    </w:r>
  </w:p>
  <w:p w14:paraId="1ADEF20C" w14:textId="2F6876BD" w:rsidR="00254EDB" w:rsidRDefault="00254EDB" w:rsidP="00155C96">
    <w:pPr>
      <w:pStyle w:val="Footer"/>
      <w:tabs>
        <w:tab w:val="clear" w:pos="4320"/>
        <w:tab w:val="clear" w:pos="8640"/>
        <w:tab w:val="left" w:pos="1093"/>
      </w:tabs>
      <w:ind w:right="360"/>
    </w:pPr>
    <w:r>
      <w:rPr>
        <w:noProof/>
        <w:lang w:val="es-ES" w:eastAsia="es-ES"/>
      </w:rPr>
      <mc:AlternateContent>
        <mc:Choice Requires="wps">
          <w:drawing>
            <wp:anchor distT="4294967295" distB="4294967295" distL="114300" distR="114300" simplePos="0" relativeHeight="251658240" behindDoc="1" locked="1" layoutInCell="1" allowOverlap="1" wp14:anchorId="359B04A0" wp14:editId="170D2E6B">
              <wp:simplePos x="0" y="0"/>
              <wp:positionH relativeFrom="column">
                <wp:posOffset>-71120</wp:posOffset>
              </wp:positionH>
              <wp:positionV relativeFrom="page">
                <wp:posOffset>9973309</wp:posOffset>
              </wp:positionV>
              <wp:extent cx="5723890" cy="0"/>
              <wp:effectExtent l="0" t="0" r="1016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3890" cy="0"/>
                      </a:xfrm>
                      <a:prstGeom prst="line">
                        <a:avLst/>
                      </a:prstGeom>
                      <a:ln w="12700" cmpd="sng"/>
                      <a:effectLst/>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 uri="{C572A759-6A51-4108-AA02-DFA0A04FC94B}">
                          <ma14:wrappingTextBoxFlag xmlns:arto="http://schemas.microsoft.com/office/word/2006/arto"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ma14="http://schemas.microsoft.com/office/mac/drawingml/2011/main">
          <w:pict>
            <v:line id="Straight Connector 10"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spid="_x0000_s1026" strokecolor="#2f5773 [3204]" strokeweight="1pt" from="-5.6pt,785.3pt" to="445.1pt,785.3pt" w14:anchorId="398713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">
              <o:lock v:ext="edit" shapetype="f"/>
              <w10:wrap anchory="page"/>
              <w10:anchorlock/>
            </v:lin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19EA" w14:textId="77777777" w:rsidR="0021137D" w:rsidRPr="00DB5E8F" w:rsidRDefault="0021137D">
      <w:pPr>
        <w:rPr>
          <w:sz w:val="12"/>
          <w:szCs w:val="12"/>
        </w:rPr>
      </w:pPr>
      <w:r w:rsidRPr="00DB5E8F">
        <w:rPr>
          <w:sz w:val="12"/>
          <w:szCs w:val="12"/>
        </w:rPr>
        <w:separator/>
      </w:r>
    </w:p>
  </w:footnote>
  <w:footnote w:type="continuationSeparator" w:id="0">
    <w:p w14:paraId="7D3C1AAA" w14:textId="77777777" w:rsidR="0021137D" w:rsidRDefault="0021137D" w:rsidP="00A00E34">
      <w:r>
        <w:continuationSeparator/>
      </w:r>
    </w:p>
    <w:p w14:paraId="05D7EA3E" w14:textId="77777777" w:rsidR="0021137D" w:rsidRDefault="0021137D"/>
  </w:footnote>
  <w:footnote w:type="continuationNotice" w:id="1">
    <w:p w14:paraId="47C7EB89" w14:textId="77777777" w:rsidR="0021137D" w:rsidRDefault="0021137D"/>
  </w:footnote>
  <w:footnote w:id="2">
    <w:p w14:paraId="262BD994" w14:textId="124858B9" w:rsidR="00254EDB" w:rsidRPr="00346640" w:rsidRDefault="00254EDB" w:rsidP="004B070F">
      <w:pPr>
        <w:pStyle w:val="FootnoteText"/>
        <w:rPr>
          <w:rFonts w:eastAsia="Calibri"/>
        </w:rPr>
      </w:pPr>
      <w:r w:rsidRPr="00BB5993">
        <w:rPr>
          <w:rStyle w:val="FootnoteReference"/>
          <w:rFonts w:cstheme="minorHAnsi"/>
          <w:sz w:val="18"/>
        </w:rPr>
        <w:footnoteRef/>
      </w:r>
      <w:r w:rsidRPr="00BB5993">
        <w:t xml:space="preserve"> </w:t>
      </w:r>
      <w:r>
        <w:tab/>
      </w:r>
      <w:r w:rsidRPr="00346640">
        <w:rPr>
          <w:lang w:eastAsia="en-GB"/>
        </w:rPr>
        <w:t xml:space="preserve">Regulation (EU) No 575/2013 of the European Parliament and of the Council of 26 June 2013 on prudential requirements for credit institutions and investment firms and amending Regulation (EU) No 648/2012 </w:t>
      </w:r>
      <w:r w:rsidRPr="00346640">
        <w:rPr>
          <w:color w:val="444444"/>
          <w:lang w:eastAsia="en-GB"/>
        </w:rPr>
        <w:t>(</w:t>
      </w:r>
      <w:hyperlink r:id="rId1" w:history="1">
        <w:r w:rsidRPr="00346640">
          <w:rPr>
            <w:color w:val="800080"/>
            <w:u w:val="single"/>
            <w:lang w:eastAsia="en-GB"/>
          </w:rPr>
          <w:t>OJ L 176, 27.6.2013, p. 1</w:t>
        </w:r>
      </w:hyperlink>
      <w:r w:rsidRPr="00346640">
        <w:rPr>
          <w:color w:val="444444"/>
          <w:lang w:eastAsia="en-GB"/>
        </w:rPr>
        <w:t>)</w:t>
      </w:r>
      <w:r w:rsidRPr="00346640">
        <w:rPr>
          <w:lang w:eastAsia="en-GB"/>
        </w:rPr>
        <w:t>.</w:t>
      </w:r>
    </w:p>
  </w:footnote>
  <w:footnote w:id="3">
    <w:p w14:paraId="65DAF6E3" w14:textId="5241BF60" w:rsidR="00254EDB" w:rsidRPr="00222AAB" w:rsidRDefault="00254EDB" w:rsidP="004B070F">
      <w:pPr>
        <w:pStyle w:val="FootnoteText"/>
      </w:pPr>
      <w:r w:rsidRPr="00346640">
        <w:rPr>
          <w:rStyle w:val="FootnoteReference"/>
          <w:rFonts w:cstheme="minorHAnsi"/>
          <w:sz w:val="18"/>
        </w:rPr>
        <w:footnoteRef/>
      </w:r>
      <w:r w:rsidRPr="00346640">
        <w:rPr>
          <w:rFonts w:eastAsia="Calibri"/>
        </w:rPr>
        <w:t xml:space="preserve">Guidelines EBA/GL/2018/03 of the European Banking Authority of 19 July 2018 on </w:t>
      </w:r>
      <w:r w:rsidRPr="00BB5993">
        <w:t>the revised common procedures and methodologies for</w:t>
      </w:r>
      <w:r w:rsidRPr="00222AAB">
        <w:t xml:space="preserve"> the supervisory review and evaluation process (SREP) and supervisory stress testing.</w:t>
      </w:r>
    </w:p>
  </w:footnote>
  <w:footnote w:id="4">
    <w:p w14:paraId="6EEE1EF0" w14:textId="468CF1D3" w:rsidR="00254EDB" w:rsidRPr="00222AAB" w:rsidRDefault="00254EDB" w:rsidP="004B070F">
      <w:pPr>
        <w:pStyle w:val="FootnoteText"/>
      </w:pPr>
      <w:r w:rsidRPr="00346640">
        <w:rPr>
          <w:rStyle w:val="FootnoteReference"/>
          <w:rFonts w:cstheme="minorHAnsi"/>
          <w:sz w:val="18"/>
        </w:rPr>
        <w:footnoteRef/>
      </w:r>
      <w:r w:rsidRPr="00BB5993">
        <w:t xml:space="preserve"> </w:t>
      </w:r>
      <w:r w:rsidRPr="00222AAB">
        <w:t>Commission Delegated Regulation (EU) 2015/61 of 10 October 2014 to supplement Regulation (EU) No 575/2013 of the European Parliament and the Council with regard to liquidity coverage requirement for Credit Institutions (OJ L 11, 17.1.2015, p. 1).</w:t>
      </w:r>
    </w:p>
  </w:footnote>
  <w:footnote w:id="5">
    <w:p w14:paraId="2A17ED68" w14:textId="5745B56A" w:rsidR="00254EDB" w:rsidRPr="00222AAB" w:rsidRDefault="00254EDB" w:rsidP="004B070F">
      <w:pPr>
        <w:pStyle w:val="FootnoteText"/>
      </w:pPr>
      <w:r w:rsidRPr="00346640">
        <w:rPr>
          <w:rStyle w:val="FootnoteReference"/>
          <w:rFonts w:cstheme="minorHAnsi"/>
          <w:sz w:val="18"/>
        </w:rPr>
        <w:footnoteRef/>
      </w:r>
      <w:r w:rsidRPr="00BB5993">
        <w:t xml:space="preserve"> </w:t>
      </w:r>
      <w:r w:rsidRPr="00222AAB">
        <w:t>Directive 2002/87/EC of the European Parliament and of the Council of 16 December 2002 on the supplementary supervision of credit institutions, insurance undertakings and investment firms in a financial conglomerate and amending Council Directives 73/239/EEC, 79/267/EEC, 92/49/EEC, 92/96/EEC, 93/6/EEC and 93/22/EEC, and Directives 98/78/EC and 2000/12/EC of the European Parliament and of the Council (OJ L 35, 11.2.2003,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91064" w14:textId="7F521004" w:rsidR="00254EDB" w:rsidRDefault="00254EDB">
    <w:r>
      <w:rPr>
        <w:noProof/>
        <w:lang w:val="es-ES" w:eastAsia="es-ES"/>
      </w:rPr>
      <mc:AlternateContent>
        <mc:Choice Requires="wps">
          <w:drawing>
            <wp:anchor distT="0" distB="0" distL="0" distR="0" simplePos="0" relativeHeight="251658242" behindDoc="0" locked="0" layoutInCell="1" allowOverlap="1" wp14:anchorId="0A3D713A" wp14:editId="56E35EDE">
              <wp:simplePos x="635" y="635"/>
              <wp:positionH relativeFrom="page">
                <wp:align>left</wp:align>
              </wp:positionH>
              <wp:positionV relativeFrom="page">
                <wp:align>top</wp:align>
              </wp:positionV>
              <wp:extent cx="443865" cy="443865"/>
              <wp:effectExtent l="0" t="0" r="3175" b="9525"/>
              <wp:wrapNone/>
              <wp:docPr id="2"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7F3083" w14:textId="1874E0DE"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A3D713A" id="_x0000_t202" coordsize="21600,21600" o:spt="202" path="m,l,21600r21600,l21600,xe">
              <v:stroke joinstyle="miter"/>
              <v:path gradientshapeok="t" o:connecttype="rect"/>
            </v:shapetype>
            <v:shape id="Text Box 2" o:spid="_x0000_s1026" type="#_x0000_t202" alt="EBA Regular Use" style="position:absolute;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67F3083" w14:textId="1874E0DE"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v:textbox>
              <w10:wrap anchorx="page" anchory="page"/>
            </v:shape>
          </w:pict>
        </mc:Fallback>
      </mc:AlternateContent>
    </w:r>
    <w:sdt>
      <w:sdtPr>
        <w:id w:val="-1905980668"/>
        <w:temporary/>
        <w:showingPlcHdr/>
      </w:sdtPr>
      <w:sdtEndPr/>
      <w:sdtContent>
        <w:r>
          <w:t>[Type text]</w:t>
        </w:r>
      </w:sdtContent>
    </w:sdt>
    <w:r>
      <w:ptab w:relativeTo="margin" w:alignment="center" w:leader="none"/>
    </w:r>
    <w:sdt>
      <w:sdtPr>
        <w:id w:val="-476227318"/>
        <w:temporary/>
        <w:showingPlcHdr/>
      </w:sdtPr>
      <w:sdtEndPr/>
      <w:sdtContent>
        <w:r>
          <w:t>[Type text]</w:t>
        </w:r>
      </w:sdtContent>
    </w:sdt>
    <w:r>
      <w:ptab w:relativeTo="margin" w:alignment="right" w:leader="none"/>
    </w:r>
    <w:sdt>
      <w:sdtPr>
        <w:id w:val="807362839"/>
        <w:temporary/>
        <w:showingPlcHdr/>
      </w:sdtPr>
      <w:sdtEndPr/>
      <w:sdtContent>
        <w:r>
          <w:t>[Type text]</w:t>
        </w:r>
      </w:sdtContent>
    </w:sdt>
  </w:p>
  <w:p w14:paraId="3846A006" w14:textId="77777777" w:rsidR="00254EDB" w:rsidRDefault="00254E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A80E" w14:textId="1630B4FC" w:rsidR="00254EDB" w:rsidRDefault="00254EDB">
    <w:pPr>
      <w:pStyle w:val="Header"/>
    </w:pPr>
    <w:r>
      <w:rPr>
        <w:noProof/>
        <w:lang w:val="es-ES" w:eastAsia="es-ES"/>
      </w:rPr>
      <mc:AlternateContent>
        <mc:Choice Requires="wps">
          <w:drawing>
            <wp:anchor distT="0" distB="0" distL="0" distR="0" simplePos="0" relativeHeight="251658243" behindDoc="0" locked="0" layoutInCell="1" allowOverlap="1" wp14:anchorId="70AB268C" wp14:editId="659BD2B4">
              <wp:simplePos x="635" y="635"/>
              <wp:positionH relativeFrom="page">
                <wp:align>left</wp:align>
              </wp:positionH>
              <wp:positionV relativeFrom="page">
                <wp:align>top</wp:align>
              </wp:positionV>
              <wp:extent cx="443865" cy="443865"/>
              <wp:effectExtent l="0" t="0" r="3175" b="9525"/>
              <wp:wrapNone/>
              <wp:docPr id="4" name="Text Box 4"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DE414A" w14:textId="197B9E22"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0AB268C" id="_x0000_t202" coordsize="21600,21600" o:spt="202" path="m,l,21600r21600,l21600,xe">
              <v:stroke joinstyle="miter"/>
              <v:path gradientshapeok="t" o:connecttype="rect"/>
            </v:shapetype>
            <v:shape id="Text Box 4" o:spid="_x0000_s1027" type="#_x0000_t202" alt="EBA Regular Use" style="position:absolute;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0DE414A" w14:textId="197B9E22"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C0F8" w14:textId="16D1A1B7" w:rsidR="00254EDB" w:rsidRDefault="00254EDB" w:rsidP="00E677EF">
    <w:pPr>
      <w:pStyle w:val="Runningtitle"/>
    </w:pPr>
    <w:r>
      <w:rPr>
        <w:noProof/>
        <w:lang w:val="es-ES" w:eastAsia="es-ES"/>
      </w:rPr>
      <mc:AlternateContent>
        <mc:Choice Requires="wps">
          <w:drawing>
            <wp:anchor distT="0" distB="0" distL="0" distR="0" simplePos="0" relativeHeight="251658241" behindDoc="0" locked="0" layoutInCell="1" allowOverlap="1" wp14:anchorId="0335A966" wp14:editId="49888EB9">
              <wp:simplePos x="635" y="635"/>
              <wp:positionH relativeFrom="page">
                <wp:align>left</wp:align>
              </wp:positionH>
              <wp:positionV relativeFrom="page">
                <wp:align>top</wp:align>
              </wp:positionV>
              <wp:extent cx="443865" cy="443865"/>
              <wp:effectExtent l="0" t="0" r="3175" b="9525"/>
              <wp:wrapNone/>
              <wp:docPr id="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43CD0C" w14:textId="321E2545"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35A966" id="_x0000_t202" coordsize="21600,21600" o:spt="202" path="m,l,21600r21600,l21600,xe">
              <v:stroke joinstyle="miter"/>
              <v:path gradientshapeok="t" o:connecttype="rect"/>
            </v:shapetype>
            <v:shape id="Text Box 1" o:spid="_x0000_s1028" type="#_x0000_t202" alt="EBA Regular Use" style="position:absolute;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643CD0C" w14:textId="321E2545" w:rsidR="00254EDB" w:rsidRPr="006411EB" w:rsidRDefault="00254EDB" w:rsidP="006411EB">
                    <w:pPr>
                      <w:rPr>
                        <w:rFonts w:ascii="Calibri" w:eastAsia="Calibri" w:hAnsi="Calibri" w:cs="Calibri"/>
                        <w:noProof/>
                        <w:color w:val="000000"/>
                        <w:sz w:val="24"/>
                      </w:rPr>
                    </w:pPr>
                    <w:r w:rsidRPr="006411EB">
                      <w:rPr>
                        <w:rFonts w:ascii="Calibri" w:eastAsia="Calibri" w:hAnsi="Calibri" w:cs="Calibri"/>
                        <w:noProof/>
                        <w:color w:val="000000"/>
                        <w:sz w:val="24"/>
                      </w:rPr>
                      <w:t>EBA Regular Use</w:t>
                    </w:r>
                  </w:p>
                </w:txbxContent>
              </v:textbox>
              <w10:wrap anchorx="page" anchory="page"/>
            </v:shape>
          </w:pict>
        </mc:Fallback>
      </mc:AlternateContent>
    </w:r>
    <w:r w:rsidRPr="001834D4">
      <w:t xml:space="preserve">running </w:t>
    </w:r>
    <w:r>
      <w:t>title comes here in running title style</w:t>
    </w:r>
    <w:r>
      <w:rPr>
        <w:noProof/>
        <w:lang w:val="es-ES" w:eastAsia="es-ES"/>
      </w:rPr>
      <w:drawing>
        <wp:anchor distT="0" distB="0" distL="114300" distR="114300" simplePos="0" relativeHeight="251658244" behindDoc="1" locked="1" layoutInCell="1" allowOverlap="0" wp14:anchorId="2996C648" wp14:editId="18418F86">
          <wp:simplePos x="0" y="0"/>
          <wp:positionH relativeFrom="page">
            <wp:posOffset>4702175</wp:posOffset>
          </wp:positionH>
          <wp:positionV relativeFrom="page">
            <wp:posOffset>450215</wp:posOffset>
          </wp:positionV>
          <wp:extent cx="1941830" cy="7194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aclsh="http://schemas.microsoft.com/office/drawing/2020/classificationShap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xmlns:a14="http://schemas.microsoft.com/office/drawing/2010/main" val="1"/>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69804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860DA"/>
    <w:multiLevelType w:val="hybridMultilevel"/>
    <w:tmpl w:val="C55009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06619D"/>
    <w:multiLevelType w:val="hybridMultilevel"/>
    <w:tmpl w:val="2BD055A6"/>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4D04614"/>
    <w:multiLevelType w:val="multilevel"/>
    <w:tmpl w:val="6CB617BE"/>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664B1B"/>
    <w:multiLevelType w:val="hybridMultilevel"/>
    <w:tmpl w:val="1BC46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3C69CF"/>
    <w:multiLevelType w:val="multilevel"/>
    <w:tmpl w:val="D076B8E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BC35AD1"/>
    <w:multiLevelType w:val="multilevel"/>
    <w:tmpl w:val="A2E6F4C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5F4C79"/>
    <w:multiLevelType w:val="hybridMultilevel"/>
    <w:tmpl w:val="7554BD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A66190"/>
    <w:multiLevelType w:val="hybridMultilevel"/>
    <w:tmpl w:val="273CA8E8"/>
    <w:lvl w:ilvl="0" w:tplc="CF300D9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672EAB"/>
    <w:multiLevelType w:val="multilevel"/>
    <w:tmpl w:val="A8706E62"/>
    <w:lvl w:ilvl="0">
      <w:start w:val="61"/>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39F5E95"/>
    <w:multiLevelType w:val="hybridMultilevel"/>
    <w:tmpl w:val="CFAEE1A8"/>
    <w:lvl w:ilvl="0" w:tplc="711EFBD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BC3F8F"/>
    <w:multiLevelType w:val="hybridMultilevel"/>
    <w:tmpl w:val="2AD46E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7" w15:restartNumberingAfterBreak="0">
    <w:nsid w:val="16974E21"/>
    <w:multiLevelType w:val="hybridMultilevel"/>
    <w:tmpl w:val="168440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6367A"/>
    <w:multiLevelType w:val="hybridMultilevel"/>
    <w:tmpl w:val="2B98C612"/>
    <w:lvl w:ilvl="0" w:tplc="4C245000">
      <w:start w:val="1"/>
      <w:numFmt w:val="decimal"/>
      <w:lvlText w:val="%1."/>
      <w:lvlJc w:val="left"/>
      <w:pPr>
        <w:ind w:left="360" w:hanging="360"/>
      </w:pPr>
      <w:rPr>
        <w:rFonts w:hint="default"/>
      </w:rPr>
    </w:lvl>
    <w:lvl w:ilvl="1" w:tplc="4C04A11E">
      <w:start w:val="130"/>
      <w:numFmt w:val="bullet"/>
      <w:lvlText w:val="-"/>
      <w:lvlJc w:val="left"/>
      <w:pPr>
        <w:ind w:left="1080" w:hanging="360"/>
      </w:pPr>
      <w:rPr>
        <w:rFonts w:ascii="Calibri" w:eastAsiaTheme="minorEastAsia" w:hAnsi="Calibri" w:cstheme="minorBid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AF56781"/>
    <w:multiLevelType w:val="hybridMultilevel"/>
    <w:tmpl w:val="136C5D58"/>
    <w:lvl w:ilvl="0" w:tplc="8D14D124">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20" w15:restartNumberingAfterBreak="0">
    <w:nsid w:val="203E1B0B"/>
    <w:multiLevelType w:val="multilevel"/>
    <w:tmpl w:val="DA1024DE"/>
    <w:styleLink w:val="NumreradList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21" w15:restartNumberingAfterBreak="0">
    <w:nsid w:val="25597EC3"/>
    <w:multiLevelType w:val="hybridMultilevel"/>
    <w:tmpl w:val="81D0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A44831"/>
    <w:multiLevelType w:val="hybridMultilevel"/>
    <w:tmpl w:val="8FBCC706"/>
    <w:lvl w:ilvl="0" w:tplc="A4E42E54">
      <w:start w:val="1"/>
      <w:numFmt w:val="decimal"/>
      <w:lvlText w:val="%1."/>
      <w:lvlJc w:val="left"/>
      <w:pPr>
        <w:ind w:left="1070" w:hanging="360"/>
      </w:pPr>
      <w:rPr>
        <w:b w:val="0"/>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7C3122A"/>
    <w:multiLevelType w:val="hybridMultilevel"/>
    <w:tmpl w:val="2F86A070"/>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A7222FF"/>
    <w:multiLevelType w:val="multilevel"/>
    <w:tmpl w:val="905CB468"/>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6" w15:restartNumberingAfterBreak="0">
    <w:nsid w:val="2B7971C3"/>
    <w:multiLevelType w:val="hybridMultilevel"/>
    <w:tmpl w:val="394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BC74DA"/>
    <w:multiLevelType w:val="multilevel"/>
    <w:tmpl w:val="A9824C30"/>
    <w:lvl w:ilvl="0">
      <w:start w:val="1"/>
      <w:numFmt w:val="lowerLetter"/>
      <w:lvlText w:val="(%1)"/>
      <w:lvlJc w:val="left"/>
      <w:rPr>
        <w:rFonts w:ascii="Times New Roman" w:eastAsia="Book Antiqua" w:hAnsi="Times New Roman" w:cs="Times New Roman"/>
        <w:b w:val="0"/>
        <w:bCs w:val="0"/>
        <w:i w:val="0"/>
        <w:iCs w:val="0"/>
        <w:smallCaps w:val="0"/>
        <w:strike w:val="0"/>
        <w:color w:val="000000"/>
        <w:spacing w:val="0"/>
        <w:w w:val="100"/>
        <w:position w:val="0"/>
        <w:sz w:val="24"/>
        <w:szCs w:val="24"/>
        <w:u w:val="none"/>
        <w:lang w:val="en-G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9" w15:restartNumberingAfterBreak="0">
    <w:nsid w:val="2D79254A"/>
    <w:multiLevelType w:val="hybridMultilevel"/>
    <w:tmpl w:val="78304D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0E56DAD"/>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29C464D"/>
    <w:multiLevelType w:val="hybridMultilevel"/>
    <w:tmpl w:val="7E3EA194"/>
    <w:lvl w:ilvl="0" w:tplc="C1D6BA5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33" w15:restartNumberingAfterBreak="0">
    <w:nsid w:val="35CE6D49"/>
    <w:multiLevelType w:val="hybridMultilevel"/>
    <w:tmpl w:val="9B2A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6D968FC"/>
    <w:multiLevelType w:val="multilevel"/>
    <w:tmpl w:val="65ACFB0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9E303DB"/>
    <w:multiLevelType w:val="hybridMultilevel"/>
    <w:tmpl w:val="00065F84"/>
    <w:lvl w:ilvl="0" w:tplc="2C16BB84">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CCE5A82"/>
    <w:multiLevelType w:val="multilevel"/>
    <w:tmpl w:val="732A87CE"/>
    <w:lvl w:ilvl="0">
      <w:start w:val="35"/>
      <w:numFmt w:val="lowerLetter"/>
      <w:lvlText w:val="(%1)"/>
      <w:lvlJc w:val="left"/>
      <w:pPr>
        <w:ind w:left="0" w:firstLine="0"/>
      </w:pPr>
      <w:rPr>
        <w:rFonts w:hint="default"/>
        <w:b w:val="0"/>
        <w:bCs w:val="0"/>
        <w:i w:val="0"/>
        <w:iCs w:val="0"/>
        <w:smallCaps w:val="0"/>
        <w:strike w:val="0"/>
        <w:color w:val="000000"/>
        <w:spacing w:val="4"/>
        <w:w w:val="100"/>
        <w:position w:val="0"/>
        <w:sz w:val="21"/>
        <w:szCs w:val="21"/>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40CC24BB"/>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1162F44"/>
    <w:multiLevelType w:val="hybridMultilevel"/>
    <w:tmpl w:val="1714D0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27E2570"/>
    <w:multiLevelType w:val="hybridMultilevel"/>
    <w:tmpl w:val="EA705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35B48EC"/>
    <w:multiLevelType w:val="multilevel"/>
    <w:tmpl w:val="77406D4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35C5D60"/>
    <w:multiLevelType w:val="hybridMultilevel"/>
    <w:tmpl w:val="DF9C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44" w15:restartNumberingAfterBreak="0">
    <w:nsid w:val="443E43DC"/>
    <w:multiLevelType w:val="hybridMultilevel"/>
    <w:tmpl w:val="2F22B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45521B9"/>
    <w:multiLevelType w:val="hybridMultilevel"/>
    <w:tmpl w:val="CD82A310"/>
    <w:lvl w:ilvl="0" w:tplc="21C049FE">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46" w15:restartNumberingAfterBreak="0">
    <w:nsid w:val="44694517"/>
    <w:multiLevelType w:val="hybridMultilevel"/>
    <w:tmpl w:val="20549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838547F"/>
    <w:multiLevelType w:val="hybridMultilevel"/>
    <w:tmpl w:val="437A06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8CE15E1"/>
    <w:multiLevelType w:val="multilevel"/>
    <w:tmpl w:val="3948D12E"/>
    <w:lvl w:ilvl="0">
      <w:start w:val="1"/>
      <w:numFmt w:val="decimal"/>
      <w:lvlText w:val="%1."/>
      <w:lvlJc w:val="left"/>
      <w:pPr>
        <w:ind w:left="720" w:hanging="360"/>
      </w:pPr>
    </w:lvl>
    <w:lvl w:ilvl="1">
      <w:start w:val="1"/>
      <w:numFmt w:val="lowerLetter"/>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48FB7BE8"/>
    <w:multiLevelType w:val="hybridMultilevel"/>
    <w:tmpl w:val="DA2A1476"/>
    <w:lvl w:ilvl="0" w:tplc="3F82BFBA">
      <w:start w:val="1"/>
      <w:numFmt w:val="bullet"/>
      <w:lvlText w:val="-"/>
      <w:lvlJc w:val="left"/>
      <w:pPr>
        <w:ind w:left="1800" w:hanging="360"/>
      </w:pPr>
      <w:rPr>
        <w:rFonts w:ascii="Times New Roman" w:eastAsiaTheme="minorEastAsia"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1" w15:restartNumberingAfterBreak="0">
    <w:nsid w:val="4DC846D4"/>
    <w:multiLevelType w:val="multilevel"/>
    <w:tmpl w:val="5A0C0808"/>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F1B0208"/>
    <w:multiLevelType w:val="hybridMultilevel"/>
    <w:tmpl w:val="05026908"/>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2FD7464"/>
    <w:multiLevelType w:val="hybridMultilevel"/>
    <w:tmpl w:val="F7D0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4823D0A"/>
    <w:multiLevelType w:val="multilevel"/>
    <w:tmpl w:val="CD6893E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6E4204C"/>
    <w:multiLevelType w:val="hybridMultilevel"/>
    <w:tmpl w:val="68141C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7DD727D"/>
    <w:multiLevelType w:val="hybridMultilevel"/>
    <w:tmpl w:val="A352F802"/>
    <w:lvl w:ilvl="0" w:tplc="42DA021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ADD1127"/>
    <w:multiLevelType w:val="hybridMultilevel"/>
    <w:tmpl w:val="44722EE6"/>
    <w:lvl w:ilvl="0" w:tplc="7D5EEB9C">
      <w:start w:val="1"/>
      <w:numFmt w:val="lowerRoman"/>
      <w:lvlText w:val="(%1)"/>
      <w:lvlJc w:val="left"/>
      <w:pPr>
        <w:ind w:left="753" w:hanging="720"/>
      </w:pPr>
    </w:lvl>
    <w:lvl w:ilvl="1" w:tplc="08090019">
      <w:start w:val="1"/>
      <w:numFmt w:val="lowerLetter"/>
      <w:lvlText w:val="%2."/>
      <w:lvlJc w:val="left"/>
      <w:pPr>
        <w:ind w:left="1113" w:hanging="360"/>
      </w:pPr>
    </w:lvl>
    <w:lvl w:ilvl="2" w:tplc="0809001B">
      <w:start w:val="1"/>
      <w:numFmt w:val="lowerRoman"/>
      <w:lvlText w:val="%3."/>
      <w:lvlJc w:val="right"/>
      <w:pPr>
        <w:ind w:left="1833" w:hanging="180"/>
      </w:pPr>
    </w:lvl>
    <w:lvl w:ilvl="3" w:tplc="0809000F">
      <w:start w:val="1"/>
      <w:numFmt w:val="decimal"/>
      <w:lvlText w:val="%4."/>
      <w:lvlJc w:val="left"/>
      <w:pPr>
        <w:ind w:left="2553" w:hanging="360"/>
      </w:pPr>
    </w:lvl>
    <w:lvl w:ilvl="4" w:tplc="08090019">
      <w:start w:val="1"/>
      <w:numFmt w:val="lowerLetter"/>
      <w:lvlText w:val="%5."/>
      <w:lvlJc w:val="left"/>
      <w:pPr>
        <w:ind w:left="3273" w:hanging="360"/>
      </w:pPr>
    </w:lvl>
    <w:lvl w:ilvl="5" w:tplc="0809001B">
      <w:start w:val="1"/>
      <w:numFmt w:val="lowerRoman"/>
      <w:lvlText w:val="%6."/>
      <w:lvlJc w:val="right"/>
      <w:pPr>
        <w:ind w:left="3993" w:hanging="180"/>
      </w:pPr>
    </w:lvl>
    <w:lvl w:ilvl="6" w:tplc="0809000F">
      <w:start w:val="1"/>
      <w:numFmt w:val="decimal"/>
      <w:lvlText w:val="%7."/>
      <w:lvlJc w:val="left"/>
      <w:pPr>
        <w:ind w:left="4713" w:hanging="360"/>
      </w:pPr>
    </w:lvl>
    <w:lvl w:ilvl="7" w:tplc="08090019">
      <w:start w:val="1"/>
      <w:numFmt w:val="lowerLetter"/>
      <w:lvlText w:val="%8."/>
      <w:lvlJc w:val="left"/>
      <w:pPr>
        <w:ind w:left="5433" w:hanging="360"/>
      </w:pPr>
    </w:lvl>
    <w:lvl w:ilvl="8" w:tplc="0809001B">
      <w:start w:val="1"/>
      <w:numFmt w:val="lowerRoman"/>
      <w:lvlText w:val="%9."/>
      <w:lvlJc w:val="right"/>
      <w:pPr>
        <w:ind w:left="6153" w:hanging="180"/>
      </w:pPr>
    </w:lvl>
  </w:abstractNum>
  <w:abstractNum w:abstractNumId="61" w15:restartNumberingAfterBreak="0">
    <w:nsid w:val="5B4A725B"/>
    <w:multiLevelType w:val="hybridMultilevel"/>
    <w:tmpl w:val="B25E71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5BB62C96"/>
    <w:multiLevelType w:val="multilevel"/>
    <w:tmpl w:val="1AACA432"/>
    <w:lvl w:ilvl="0">
      <w:start w:val="1"/>
      <w:numFmt w:val="lowerLetter"/>
      <w:lvlText w:val="(%1)"/>
      <w:lvlJc w:val="left"/>
      <w:rPr>
        <w:rFonts w:hint="default"/>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BC85E36"/>
    <w:multiLevelType w:val="hybridMultilevel"/>
    <w:tmpl w:val="F7ECA9FE"/>
    <w:lvl w:ilvl="0" w:tplc="0809000F">
      <w:start w:val="1"/>
      <w:numFmt w:val="decimal"/>
      <w:lvlText w:val="%1."/>
      <w:lvlJc w:val="left"/>
      <w:pPr>
        <w:ind w:left="8865"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4" w15:restartNumberingAfterBreak="0">
    <w:nsid w:val="68537505"/>
    <w:multiLevelType w:val="hybridMultilevel"/>
    <w:tmpl w:val="4566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A0E5E13"/>
    <w:multiLevelType w:val="hybridMultilevel"/>
    <w:tmpl w:val="37763C9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A1B56EB"/>
    <w:multiLevelType w:val="hybridMultilevel"/>
    <w:tmpl w:val="84B82DAE"/>
    <w:lvl w:ilvl="0" w:tplc="58B80B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68" w15:restartNumberingAfterBreak="0">
    <w:nsid w:val="6B486FF3"/>
    <w:multiLevelType w:val="multilevel"/>
    <w:tmpl w:val="351A915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0" w15:restartNumberingAfterBreak="0">
    <w:nsid w:val="6EE0459A"/>
    <w:multiLevelType w:val="multilevel"/>
    <w:tmpl w:val="A1247F16"/>
    <w:lvl w:ilvl="0">
      <w:start w:val="1"/>
      <w:numFmt w:val="decimal"/>
      <w:lvlText w:val="%1."/>
      <w:lvlJc w:val="left"/>
      <w:rPr>
        <w:rFonts w:ascii="Calibri" w:eastAsia="Calibri" w:hAnsi="Calibri" w:cs="Calibri"/>
        <w:b w:val="0"/>
        <w:bCs w:val="0"/>
        <w:i w:val="0"/>
        <w:iCs w:val="0"/>
        <w:smallCaps w:val="0"/>
        <w:strike w:val="0"/>
        <w:color w:val="000000"/>
        <w:spacing w:val="4"/>
        <w:w w:val="100"/>
        <w:position w:val="0"/>
        <w:sz w:val="22"/>
        <w:szCs w:val="22"/>
        <w:u w:val="none"/>
        <w:lang w:val="en-US"/>
      </w:rPr>
    </w:lvl>
    <w:lvl w:ilvl="1">
      <w:start w:val="1"/>
      <w:numFmt w:val="decimal"/>
      <w:lvlText w:val="%1.%2"/>
      <w:lvlJc w:val="left"/>
      <w:rPr>
        <w:rFonts w:ascii="Calibri" w:eastAsia="Calibri" w:hAnsi="Calibri" w:cs="Calibri"/>
        <w:b w:val="0"/>
        <w:bCs w:val="0"/>
        <w:i w:val="0"/>
        <w:iCs w:val="0"/>
        <w:smallCaps w:val="0"/>
        <w:strike w:val="0"/>
        <w:color w:val="000000"/>
        <w:spacing w:val="3"/>
        <w:w w:val="100"/>
        <w:position w:val="0"/>
        <w:sz w:val="29"/>
        <w:szCs w:val="29"/>
        <w:u w:val="none"/>
        <w:lang w:val="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2DC1F7D"/>
    <w:multiLevelType w:val="multilevel"/>
    <w:tmpl w:val="1FA8F3C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074"/>
        </w:tabs>
        <w:ind w:left="1071" w:hanging="357"/>
      </w:pPr>
      <w:rPr>
        <w:rFonts w:hint="default"/>
      </w:rPr>
    </w:lvl>
    <w:lvl w:ilvl="2">
      <w:start w:val="1"/>
      <w:numFmt w:val="lowerRoman"/>
      <w:lvlText w:val="%3."/>
      <w:lvlJc w:val="right"/>
      <w:pPr>
        <w:tabs>
          <w:tab w:val="num" w:pos="1788"/>
        </w:tabs>
        <w:ind w:left="1785" w:hanging="357"/>
      </w:pPr>
      <w:rPr>
        <w:rFonts w:hint="default"/>
      </w:rPr>
    </w:lvl>
    <w:lvl w:ilvl="3">
      <w:start w:val="1"/>
      <w:numFmt w:val="decimal"/>
      <w:lvlText w:val="%4."/>
      <w:lvlJc w:val="left"/>
      <w:pPr>
        <w:tabs>
          <w:tab w:val="num" w:pos="2502"/>
        </w:tabs>
        <w:ind w:left="2499" w:hanging="357"/>
      </w:pPr>
      <w:rPr>
        <w:rFonts w:hint="default"/>
      </w:rPr>
    </w:lvl>
    <w:lvl w:ilvl="4">
      <w:start w:val="1"/>
      <w:numFmt w:val="lowerLetter"/>
      <w:lvlText w:val="%5."/>
      <w:lvlJc w:val="left"/>
      <w:pPr>
        <w:tabs>
          <w:tab w:val="num" w:pos="3216"/>
        </w:tabs>
        <w:ind w:left="3213" w:hanging="357"/>
      </w:pPr>
      <w:rPr>
        <w:rFonts w:hint="default"/>
      </w:rPr>
    </w:lvl>
    <w:lvl w:ilvl="5">
      <w:start w:val="1"/>
      <w:numFmt w:val="lowerRoman"/>
      <w:lvlText w:val="%6."/>
      <w:lvlJc w:val="right"/>
      <w:pPr>
        <w:tabs>
          <w:tab w:val="num" w:pos="3930"/>
        </w:tabs>
        <w:ind w:left="3927" w:hanging="357"/>
      </w:pPr>
      <w:rPr>
        <w:rFonts w:hint="default"/>
      </w:rPr>
    </w:lvl>
    <w:lvl w:ilvl="6">
      <w:start w:val="1"/>
      <w:numFmt w:val="decimal"/>
      <w:lvlText w:val="%7."/>
      <w:lvlJc w:val="left"/>
      <w:pPr>
        <w:tabs>
          <w:tab w:val="num" w:pos="4644"/>
        </w:tabs>
        <w:ind w:left="4641" w:hanging="357"/>
      </w:pPr>
      <w:rPr>
        <w:rFonts w:hint="default"/>
      </w:rPr>
    </w:lvl>
    <w:lvl w:ilvl="7">
      <w:start w:val="1"/>
      <w:numFmt w:val="lowerLetter"/>
      <w:lvlText w:val="%8."/>
      <w:lvlJc w:val="left"/>
      <w:pPr>
        <w:tabs>
          <w:tab w:val="num" w:pos="5358"/>
        </w:tabs>
        <w:ind w:left="5355" w:hanging="357"/>
      </w:pPr>
      <w:rPr>
        <w:rFonts w:hint="default"/>
      </w:rPr>
    </w:lvl>
    <w:lvl w:ilvl="8">
      <w:start w:val="1"/>
      <w:numFmt w:val="lowerRoman"/>
      <w:lvlText w:val="%9."/>
      <w:lvlJc w:val="right"/>
      <w:pPr>
        <w:tabs>
          <w:tab w:val="num" w:pos="6072"/>
        </w:tabs>
        <w:ind w:left="6069" w:hanging="357"/>
      </w:pPr>
      <w:rPr>
        <w:rFonts w:hint="default"/>
      </w:rPr>
    </w:lvl>
  </w:abstractNum>
  <w:abstractNum w:abstractNumId="73" w15:restartNumberingAfterBreak="0">
    <w:nsid w:val="76C5464B"/>
    <w:multiLevelType w:val="hybridMultilevel"/>
    <w:tmpl w:val="66CAAE08"/>
    <w:lvl w:ilvl="0" w:tplc="1BE4675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C79739D"/>
    <w:multiLevelType w:val="hybridMultilevel"/>
    <w:tmpl w:val="6ED8BC8C"/>
    <w:lvl w:ilvl="0" w:tplc="1768339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1239037">
    <w:abstractNumId w:val="49"/>
  </w:num>
  <w:num w:numId="2" w16cid:durableId="2034720164">
    <w:abstractNumId w:val="47"/>
  </w:num>
  <w:num w:numId="3" w16cid:durableId="634917962">
    <w:abstractNumId w:val="7"/>
  </w:num>
  <w:num w:numId="4" w16cid:durableId="1625036184">
    <w:abstractNumId w:val="28"/>
  </w:num>
  <w:num w:numId="5" w16cid:durableId="501313629">
    <w:abstractNumId w:val="36"/>
  </w:num>
  <w:num w:numId="6" w16cid:durableId="125977460">
    <w:abstractNumId w:val="71"/>
  </w:num>
  <w:num w:numId="7" w16cid:durableId="1492795710">
    <w:abstractNumId w:val="2"/>
  </w:num>
  <w:num w:numId="8" w16cid:durableId="848526939">
    <w:abstractNumId w:val="69"/>
  </w:num>
  <w:num w:numId="9" w16cid:durableId="984771423">
    <w:abstractNumId w:val="53"/>
  </w:num>
  <w:num w:numId="10" w16cid:durableId="1745374140">
    <w:abstractNumId w:val="1"/>
  </w:num>
  <w:num w:numId="11" w16cid:durableId="435634678">
    <w:abstractNumId w:val="25"/>
  </w:num>
  <w:num w:numId="12" w16cid:durableId="18256624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132439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5844411">
    <w:abstractNumId w:val="23"/>
  </w:num>
  <w:num w:numId="15" w16cid:durableId="454912513">
    <w:abstractNumId w:val="45"/>
  </w:num>
  <w:num w:numId="16" w16cid:durableId="247931651">
    <w:abstractNumId w:val="11"/>
  </w:num>
  <w:num w:numId="17" w16cid:durableId="629675290">
    <w:abstractNumId w:val="75"/>
  </w:num>
  <w:num w:numId="18" w16cid:durableId="974874027">
    <w:abstractNumId w:val="57"/>
  </w:num>
  <w:num w:numId="19" w16cid:durableId="1402370064">
    <w:abstractNumId w:val="15"/>
  </w:num>
  <w:num w:numId="20" w16cid:durableId="849754039">
    <w:abstractNumId w:val="67"/>
  </w:num>
  <w:num w:numId="21" w16cid:durableId="1555045502">
    <w:abstractNumId w:val="16"/>
  </w:num>
  <w:num w:numId="22" w16cid:durableId="1983996845">
    <w:abstractNumId w:val="18"/>
  </w:num>
  <w:num w:numId="23" w16cid:durableId="1147625497">
    <w:abstractNumId w:val="52"/>
  </w:num>
  <w:num w:numId="24" w16cid:durableId="1494492982">
    <w:abstractNumId w:val="68"/>
  </w:num>
  <w:num w:numId="25" w16cid:durableId="1590187734">
    <w:abstractNumId w:val="5"/>
  </w:num>
  <w:num w:numId="26" w16cid:durableId="344672669">
    <w:abstractNumId w:val="27"/>
  </w:num>
  <w:num w:numId="27" w16cid:durableId="1398357806">
    <w:abstractNumId w:val="51"/>
  </w:num>
  <w:num w:numId="28" w16cid:durableId="1492793236">
    <w:abstractNumId w:val="24"/>
  </w:num>
  <w:num w:numId="29" w16cid:durableId="1828474610">
    <w:abstractNumId w:val="63"/>
  </w:num>
  <w:num w:numId="30" w16cid:durableId="1626891959">
    <w:abstractNumId w:val="14"/>
  </w:num>
  <w:num w:numId="31" w16cid:durableId="1056274108">
    <w:abstractNumId w:val="0"/>
  </w:num>
  <w:num w:numId="32" w16cid:durableId="696277863">
    <w:abstractNumId w:val="8"/>
  </w:num>
  <w:num w:numId="33" w16cid:durableId="797451239">
    <w:abstractNumId w:val="55"/>
  </w:num>
  <w:num w:numId="34" w16cid:durableId="533270072">
    <w:abstractNumId w:val="9"/>
  </w:num>
  <w:num w:numId="35" w16cid:durableId="1297645551">
    <w:abstractNumId w:val="39"/>
  </w:num>
  <w:num w:numId="36" w16cid:durableId="69499067">
    <w:abstractNumId w:val="20"/>
  </w:num>
  <w:num w:numId="37" w16cid:durableId="1786077219">
    <w:abstractNumId w:val="72"/>
  </w:num>
  <w:num w:numId="38" w16cid:durableId="1849715892">
    <w:abstractNumId w:val="43"/>
  </w:num>
  <w:num w:numId="39" w16cid:durableId="470027272">
    <w:abstractNumId w:val="42"/>
  </w:num>
  <w:num w:numId="40" w16cid:durableId="2091150559">
    <w:abstractNumId w:val="33"/>
  </w:num>
  <w:num w:numId="41" w16cid:durableId="1097024714">
    <w:abstractNumId w:val="54"/>
  </w:num>
  <w:num w:numId="42" w16cid:durableId="265041195">
    <w:abstractNumId w:val="64"/>
  </w:num>
  <w:num w:numId="43" w16cid:durableId="129853176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637879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0060838">
    <w:abstractNumId w:val="56"/>
  </w:num>
  <w:num w:numId="46" w16cid:durableId="650133405">
    <w:abstractNumId w:val="13"/>
  </w:num>
  <w:num w:numId="47" w16cid:durableId="1201744292">
    <w:abstractNumId w:val="38"/>
  </w:num>
  <w:num w:numId="48" w16cid:durableId="647905348">
    <w:abstractNumId w:val="40"/>
  </w:num>
  <w:num w:numId="49" w16cid:durableId="1246379891">
    <w:abstractNumId w:val="46"/>
  </w:num>
  <w:num w:numId="50" w16cid:durableId="1353142639">
    <w:abstractNumId w:val="29"/>
  </w:num>
  <w:num w:numId="51" w16cid:durableId="1033925350">
    <w:abstractNumId w:val="59"/>
  </w:num>
  <w:num w:numId="52" w16cid:durableId="530728398">
    <w:abstractNumId w:val="17"/>
  </w:num>
  <w:num w:numId="53" w16cid:durableId="1722052236">
    <w:abstractNumId w:val="74"/>
  </w:num>
  <w:num w:numId="54" w16cid:durableId="1314481135">
    <w:abstractNumId w:val="66"/>
  </w:num>
  <w:num w:numId="55" w16cid:durableId="497500178">
    <w:abstractNumId w:val="50"/>
  </w:num>
  <w:num w:numId="56" w16cid:durableId="1023288254">
    <w:abstractNumId w:val="65"/>
  </w:num>
  <w:num w:numId="57" w16cid:durableId="320694590">
    <w:abstractNumId w:val="73"/>
  </w:num>
  <w:num w:numId="58" w16cid:durableId="427307897">
    <w:abstractNumId w:val="6"/>
  </w:num>
  <w:num w:numId="59" w16cid:durableId="2117291170">
    <w:abstractNumId w:val="48"/>
  </w:num>
  <w:num w:numId="60" w16cid:durableId="1085302267">
    <w:abstractNumId w:val="31"/>
  </w:num>
  <w:num w:numId="61" w16cid:durableId="79260767">
    <w:abstractNumId w:val="22"/>
  </w:num>
  <w:num w:numId="62" w16cid:durableId="1940403543">
    <w:abstractNumId w:val="32"/>
  </w:num>
  <w:num w:numId="63" w16cid:durableId="139688166">
    <w:abstractNumId w:val="3"/>
  </w:num>
  <w:num w:numId="64" w16cid:durableId="1830436411">
    <w:abstractNumId w:val="21"/>
  </w:num>
  <w:num w:numId="65" w16cid:durableId="2121678578">
    <w:abstractNumId w:val="26"/>
  </w:num>
  <w:num w:numId="66" w16cid:durableId="374044681">
    <w:abstractNumId w:val="10"/>
  </w:num>
  <w:num w:numId="67" w16cid:durableId="1605650266">
    <w:abstractNumId w:val="58"/>
  </w:num>
  <w:num w:numId="68" w16cid:durableId="1737975728">
    <w:abstractNumId w:val="70"/>
  </w:num>
  <w:num w:numId="69" w16cid:durableId="2002196286">
    <w:abstractNumId w:val="62"/>
  </w:num>
  <w:num w:numId="70" w16cid:durableId="1111634297">
    <w:abstractNumId w:val="34"/>
  </w:num>
  <w:num w:numId="71" w16cid:durableId="1916090807">
    <w:abstractNumId w:val="41"/>
  </w:num>
  <w:num w:numId="72" w16cid:durableId="610163597">
    <w:abstractNumId w:val="37"/>
  </w:num>
  <w:num w:numId="73" w16cid:durableId="1496069310">
    <w:abstractNumId w:val="12"/>
  </w:num>
  <w:num w:numId="74" w16cid:durableId="977108779">
    <w:abstractNumId w:val="61"/>
  </w:num>
  <w:num w:numId="75" w16cid:durableId="18701256">
    <w:abstractNumId w:val="4"/>
  </w:num>
  <w:num w:numId="76" w16cid:durableId="1094519072">
    <w:abstractNumId w:val="30"/>
  </w:num>
  <w:num w:numId="77" w16cid:durableId="1617443384">
    <w:abstractNumId w:val="35"/>
  </w:num>
  <w:num w:numId="78" w16cid:durableId="1268926257">
    <w:abstractNumId w:val="44"/>
  </w:num>
  <w:num w:numId="79" w16cid:durableId="978068849">
    <w:abstractNumId w:val="45"/>
    <w:lvlOverride w:ilvl="0">
      <w:startOverride w:val="1"/>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trackRevisions/>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6307A5"/>
    <w:rsid w:val="00001873"/>
    <w:rsid w:val="00003BF5"/>
    <w:rsid w:val="00003F50"/>
    <w:rsid w:val="00004C00"/>
    <w:rsid w:val="000056A3"/>
    <w:rsid w:val="00007927"/>
    <w:rsid w:val="00010D29"/>
    <w:rsid w:val="00013281"/>
    <w:rsid w:val="000148C4"/>
    <w:rsid w:val="0001574B"/>
    <w:rsid w:val="00015C54"/>
    <w:rsid w:val="00015DE4"/>
    <w:rsid w:val="00016A5F"/>
    <w:rsid w:val="00016FB4"/>
    <w:rsid w:val="0001712C"/>
    <w:rsid w:val="000231B7"/>
    <w:rsid w:val="00023204"/>
    <w:rsid w:val="0002717D"/>
    <w:rsid w:val="00027CA0"/>
    <w:rsid w:val="00030D65"/>
    <w:rsid w:val="00032609"/>
    <w:rsid w:val="0003602B"/>
    <w:rsid w:val="000372FB"/>
    <w:rsid w:val="00040129"/>
    <w:rsid w:val="000405FC"/>
    <w:rsid w:val="000416AD"/>
    <w:rsid w:val="00042451"/>
    <w:rsid w:val="00045BB0"/>
    <w:rsid w:val="00047D69"/>
    <w:rsid w:val="000506BF"/>
    <w:rsid w:val="000506DE"/>
    <w:rsid w:val="00051895"/>
    <w:rsid w:val="00052C7E"/>
    <w:rsid w:val="000540E0"/>
    <w:rsid w:val="00054554"/>
    <w:rsid w:val="00054B2E"/>
    <w:rsid w:val="000561D1"/>
    <w:rsid w:val="00060F40"/>
    <w:rsid w:val="0006264F"/>
    <w:rsid w:val="00062830"/>
    <w:rsid w:val="00062937"/>
    <w:rsid w:val="000638BD"/>
    <w:rsid w:val="000639E7"/>
    <w:rsid w:val="000646F8"/>
    <w:rsid w:val="00064A87"/>
    <w:rsid w:val="00066A9A"/>
    <w:rsid w:val="00067739"/>
    <w:rsid w:val="00071DAB"/>
    <w:rsid w:val="00072A8C"/>
    <w:rsid w:val="00075A38"/>
    <w:rsid w:val="000762E4"/>
    <w:rsid w:val="00076626"/>
    <w:rsid w:val="000774B3"/>
    <w:rsid w:val="00080665"/>
    <w:rsid w:val="00082163"/>
    <w:rsid w:val="00083C33"/>
    <w:rsid w:val="000843CD"/>
    <w:rsid w:val="00084D8B"/>
    <w:rsid w:val="00084EED"/>
    <w:rsid w:val="00086123"/>
    <w:rsid w:val="0008757E"/>
    <w:rsid w:val="00091AA5"/>
    <w:rsid w:val="00092B75"/>
    <w:rsid w:val="000935C4"/>
    <w:rsid w:val="00093A51"/>
    <w:rsid w:val="00094030"/>
    <w:rsid w:val="00094A22"/>
    <w:rsid w:val="00096020"/>
    <w:rsid w:val="00096F96"/>
    <w:rsid w:val="000A1AF7"/>
    <w:rsid w:val="000A1C81"/>
    <w:rsid w:val="000A2565"/>
    <w:rsid w:val="000A2CE0"/>
    <w:rsid w:val="000A3851"/>
    <w:rsid w:val="000A3A4A"/>
    <w:rsid w:val="000A4A93"/>
    <w:rsid w:val="000A5C66"/>
    <w:rsid w:val="000A5FC4"/>
    <w:rsid w:val="000A6D95"/>
    <w:rsid w:val="000A7015"/>
    <w:rsid w:val="000B0073"/>
    <w:rsid w:val="000B04C4"/>
    <w:rsid w:val="000B0BBD"/>
    <w:rsid w:val="000B1645"/>
    <w:rsid w:val="000B2958"/>
    <w:rsid w:val="000B3C05"/>
    <w:rsid w:val="000B6D18"/>
    <w:rsid w:val="000C1BEC"/>
    <w:rsid w:val="000C2398"/>
    <w:rsid w:val="000C288C"/>
    <w:rsid w:val="000C3CA2"/>
    <w:rsid w:val="000C3FD6"/>
    <w:rsid w:val="000C4F64"/>
    <w:rsid w:val="000C5A8A"/>
    <w:rsid w:val="000C7892"/>
    <w:rsid w:val="000C7FD8"/>
    <w:rsid w:val="000D1DA9"/>
    <w:rsid w:val="000D1FC3"/>
    <w:rsid w:val="000D3626"/>
    <w:rsid w:val="000D4898"/>
    <w:rsid w:val="000D49BF"/>
    <w:rsid w:val="000D68DC"/>
    <w:rsid w:val="000D7A44"/>
    <w:rsid w:val="000E0C27"/>
    <w:rsid w:val="000E31D8"/>
    <w:rsid w:val="000E6D15"/>
    <w:rsid w:val="000E6E57"/>
    <w:rsid w:val="000F1F90"/>
    <w:rsid w:val="000F2A65"/>
    <w:rsid w:val="000F2F6E"/>
    <w:rsid w:val="000F32BD"/>
    <w:rsid w:val="000F33D3"/>
    <w:rsid w:val="000F3E72"/>
    <w:rsid w:val="000F607B"/>
    <w:rsid w:val="000F6495"/>
    <w:rsid w:val="000F6FD8"/>
    <w:rsid w:val="000F7313"/>
    <w:rsid w:val="000F7E65"/>
    <w:rsid w:val="0010160A"/>
    <w:rsid w:val="001023C0"/>
    <w:rsid w:val="00102CDD"/>
    <w:rsid w:val="00105DF4"/>
    <w:rsid w:val="00106155"/>
    <w:rsid w:val="001061FA"/>
    <w:rsid w:val="00106D1E"/>
    <w:rsid w:val="00107403"/>
    <w:rsid w:val="0011148D"/>
    <w:rsid w:val="00112469"/>
    <w:rsid w:val="0011517F"/>
    <w:rsid w:val="00115E0F"/>
    <w:rsid w:val="00116FC4"/>
    <w:rsid w:val="00120B38"/>
    <w:rsid w:val="00120BFF"/>
    <w:rsid w:val="00121BB0"/>
    <w:rsid w:val="00121C58"/>
    <w:rsid w:val="00121E46"/>
    <w:rsid w:val="001227EB"/>
    <w:rsid w:val="001266BE"/>
    <w:rsid w:val="0012686C"/>
    <w:rsid w:val="0013090C"/>
    <w:rsid w:val="00131820"/>
    <w:rsid w:val="00131C5D"/>
    <w:rsid w:val="001359DC"/>
    <w:rsid w:val="00135BA6"/>
    <w:rsid w:val="00141684"/>
    <w:rsid w:val="001418CA"/>
    <w:rsid w:val="00142ACD"/>
    <w:rsid w:val="00142DF6"/>
    <w:rsid w:val="00143A8B"/>
    <w:rsid w:val="00145D1A"/>
    <w:rsid w:val="00145D24"/>
    <w:rsid w:val="001460F4"/>
    <w:rsid w:val="00150734"/>
    <w:rsid w:val="00151991"/>
    <w:rsid w:val="00152593"/>
    <w:rsid w:val="00152832"/>
    <w:rsid w:val="00153D1C"/>
    <w:rsid w:val="00154596"/>
    <w:rsid w:val="00155718"/>
    <w:rsid w:val="001559B6"/>
    <w:rsid w:val="00155C96"/>
    <w:rsid w:val="00155EF6"/>
    <w:rsid w:val="00156E14"/>
    <w:rsid w:val="001600FC"/>
    <w:rsid w:val="00160C3E"/>
    <w:rsid w:val="001613AA"/>
    <w:rsid w:val="0016228C"/>
    <w:rsid w:val="00162381"/>
    <w:rsid w:val="00162769"/>
    <w:rsid w:val="001639AB"/>
    <w:rsid w:val="001641E0"/>
    <w:rsid w:val="001649C3"/>
    <w:rsid w:val="0016737A"/>
    <w:rsid w:val="001703D3"/>
    <w:rsid w:val="00172007"/>
    <w:rsid w:val="00172621"/>
    <w:rsid w:val="001738A5"/>
    <w:rsid w:val="0017446F"/>
    <w:rsid w:val="00177CB9"/>
    <w:rsid w:val="00180606"/>
    <w:rsid w:val="00181C00"/>
    <w:rsid w:val="001828B1"/>
    <w:rsid w:val="001834D4"/>
    <w:rsid w:val="0018442D"/>
    <w:rsid w:val="00184DBF"/>
    <w:rsid w:val="00185341"/>
    <w:rsid w:val="00186588"/>
    <w:rsid w:val="00187C4B"/>
    <w:rsid w:val="00192287"/>
    <w:rsid w:val="00194611"/>
    <w:rsid w:val="00194BCC"/>
    <w:rsid w:val="00194F95"/>
    <w:rsid w:val="0019796E"/>
    <w:rsid w:val="001A016C"/>
    <w:rsid w:val="001A0C8D"/>
    <w:rsid w:val="001A1C04"/>
    <w:rsid w:val="001A2A81"/>
    <w:rsid w:val="001A32A3"/>
    <w:rsid w:val="001A4B58"/>
    <w:rsid w:val="001A5BD4"/>
    <w:rsid w:val="001A70A8"/>
    <w:rsid w:val="001A79EB"/>
    <w:rsid w:val="001B05D2"/>
    <w:rsid w:val="001B0CBA"/>
    <w:rsid w:val="001B2C0D"/>
    <w:rsid w:val="001B30FD"/>
    <w:rsid w:val="001B6017"/>
    <w:rsid w:val="001B703F"/>
    <w:rsid w:val="001B7A0B"/>
    <w:rsid w:val="001B7EB3"/>
    <w:rsid w:val="001C05E6"/>
    <w:rsid w:val="001C1FD9"/>
    <w:rsid w:val="001C2B69"/>
    <w:rsid w:val="001C2D18"/>
    <w:rsid w:val="001C2E4C"/>
    <w:rsid w:val="001C5BC2"/>
    <w:rsid w:val="001C76ED"/>
    <w:rsid w:val="001D0179"/>
    <w:rsid w:val="001D1E81"/>
    <w:rsid w:val="001D39CC"/>
    <w:rsid w:val="001D5526"/>
    <w:rsid w:val="001D6D89"/>
    <w:rsid w:val="001D6D9D"/>
    <w:rsid w:val="001D6E22"/>
    <w:rsid w:val="001D723A"/>
    <w:rsid w:val="001E0565"/>
    <w:rsid w:val="001E06A3"/>
    <w:rsid w:val="001E08AC"/>
    <w:rsid w:val="001E1188"/>
    <w:rsid w:val="001E194E"/>
    <w:rsid w:val="001E2AB8"/>
    <w:rsid w:val="001E3599"/>
    <w:rsid w:val="001E4698"/>
    <w:rsid w:val="001E7B53"/>
    <w:rsid w:val="001F0077"/>
    <w:rsid w:val="001F0720"/>
    <w:rsid w:val="001F13DC"/>
    <w:rsid w:val="001F16BB"/>
    <w:rsid w:val="001F18AA"/>
    <w:rsid w:val="001F1CB9"/>
    <w:rsid w:val="001F3BDC"/>
    <w:rsid w:val="001F53F8"/>
    <w:rsid w:val="001F7501"/>
    <w:rsid w:val="002003D9"/>
    <w:rsid w:val="00200A65"/>
    <w:rsid w:val="00200A9F"/>
    <w:rsid w:val="00201A16"/>
    <w:rsid w:val="00203C1C"/>
    <w:rsid w:val="00205139"/>
    <w:rsid w:val="00205878"/>
    <w:rsid w:val="00206A6B"/>
    <w:rsid w:val="00206BB0"/>
    <w:rsid w:val="0020758C"/>
    <w:rsid w:val="002079C0"/>
    <w:rsid w:val="002110ED"/>
    <w:rsid w:val="0021137D"/>
    <w:rsid w:val="00213620"/>
    <w:rsid w:val="00213D7B"/>
    <w:rsid w:val="00214DEC"/>
    <w:rsid w:val="002160C2"/>
    <w:rsid w:val="00221AC8"/>
    <w:rsid w:val="00222056"/>
    <w:rsid w:val="00222AAB"/>
    <w:rsid w:val="00223D0E"/>
    <w:rsid w:val="00224293"/>
    <w:rsid w:val="00224761"/>
    <w:rsid w:val="00224A3F"/>
    <w:rsid w:val="00224D96"/>
    <w:rsid w:val="00226B9B"/>
    <w:rsid w:val="0022771D"/>
    <w:rsid w:val="00227D8B"/>
    <w:rsid w:val="002306C7"/>
    <w:rsid w:val="00230CCE"/>
    <w:rsid w:val="00232C88"/>
    <w:rsid w:val="00232DF5"/>
    <w:rsid w:val="00234EEB"/>
    <w:rsid w:val="00235422"/>
    <w:rsid w:val="002354AB"/>
    <w:rsid w:val="0023633E"/>
    <w:rsid w:val="0023741B"/>
    <w:rsid w:val="00241BD8"/>
    <w:rsid w:val="002434B0"/>
    <w:rsid w:val="0025111D"/>
    <w:rsid w:val="00251280"/>
    <w:rsid w:val="00251512"/>
    <w:rsid w:val="00251DE4"/>
    <w:rsid w:val="00253301"/>
    <w:rsid w:val="00254CA9"/>
    <w:rsid w:val="00254E82"/>
    <w:rsid w:val="00254EDB"/>
    <w:rsid w:val="00257472"/>
    <w:rsid w:val="00260404"/>
    <w:rsid w:val="00261F94"/>
    <w:rsid w:val="0026213C"/>
    <w:rsid w:val="00262FE8"/>
    <w:rsid w:val="002635C4"/>
    <w:rsid w:val="00263733"/>
    <w:rsid w:val="00265F47"/>
    <w:rsid w:val="00266A53"/>
    <w:rsid w:val="00266F94"/>
    <w:rsid w:val="00267DE5"/>
    <w:rsid w:val="002726E1"/>
    <w:rsid w:val="0027321E"/>
    <w:rsid w:val="0027418E"/>
    <w:rsid w:val="00275B5E"/>
    <w:rsid w:val="0027618C"/>
    <w:rsid w:val="002767AA"/>
    <w:rsid w:val="00277DFA"/>
    <w:rsid w:val="002804A6"/>
    <w:rsid w:val="00282104"/>
    <w:rsid w:val="0028290C"/>
    <w:rsid w:val="0028295F"/>
    <w:rsid w:val="00290DA3"/>
    <w:rsid w:val="002913DD"/>
    <w:rsid w:val="002921F0"/>
    <w:rsid w:val="00295952"/>
    <w:rsid w:val="002965CB"/>
    <w:rsid w:val="00296C53"/>
    <w:rsid w:val="00296DA9"/>
    <w:rsid w:val="00297196"/>
    <w:rsid w:val="00297BBD"/>
    <w:rsid w:val="00297D03"/>
    <w:rsid w:val="00297DC1"/>
    <w:rsid w:val="002A0424"/>
    <w:rsid w:val="002A0FF0"/>
    <w:rsid w:val="002A1EA1"/>
    <w:rsid w:val="002A351D"/>
    <w:rsid w:val="002A3A19"/>
    <w:rsid w:val="002A5938"/>
    <w:rsid w:val="002A5A3D"/>
    <w:rsid w:val="002A6C48"/>
    <w:rsid w:val="002B03F9"/>
    <w:rsid w:val="002B095B"/>
    <w:rsid w:val="002B2D10"/>
    <w:rsid w:val="002B6F7D"/>
    <w:rsid w:val="002B7ED3"/>
    <w:rsid w:val="002C0DCF"/>
    <w:rsid w:val="002C1D84"/>
    <w:rsid w:val="002C2DE0"/>
    <w:rsid w:val="002C308A"/>
    <w:rsid w:val="002C33D2"/>
    <w:rsid w:val="002C4B90"/>
    <w:rsid w:val="002C6C97"/>
    <w:rsid w:val="002D0A46"/>
    <w:rsid w:val="002D0C9D"/>
    <w:rsid w:val="002D13D3"/>
    <w:rsid w:val="002D1867"/>
    <w:rsid w:val="002D2E68"/>
    <w:rsid w:val="002D30B6"/>
    <w:rsid w:val="002D5297"/>
    <w:rsid w:val="002D56B7"/>
    <w:rsid w:val="002D5755"/>
    <w:rsid w:val="002D6BCB"/>
    <w:rsid w:val="002D7A65"/>
    <w:rsid w:val="002E24A1"/>
    <w:rsid w:val="002E327A"/>
    <w:rsid w:val="002E7E66"/>
    <w:rsid w:val="002F08A4"/>
    <w:rsid w:val="002F110A"/>
    <w:rsid w:val="002F1236"/>
    <w:rsid w:val="002F1302"/>
    <w:rsid w:val="002F1C66"/>
    <w:rsid w:val="002F2009"/>
    <w:rsid w:val="002F57E4"/>
    <w:rsid w:val="002F610D"/>
    <w:rsid w:val="002F6FCE"/>
    <w:rsid w:val="002F7090"/>
    <w:rsid w:val="00300859"/>
    <w:rsid w:val="00300924"/>
    <w:rsid w:val="0030153F"/>
    <w:rsid w:val="003023DA"/>
    <w:rsid w:val="003025A8"/>
    <w:rsid w:val="00305345"/>
    <w:rsid w:val="0030599F"/>
    <w:rsid w:val="00306353"/>
    <w:rsid w:val="00307662"/>
    <w:rsid w:val="00310C93"/>
    <w:rsid w:val="00311D86"/>
    <w:rsid w:val="003120EC"/>
    <w:rsid w:val="003129B6"/>
    <w:rsid w:val="00313821"/>
    <w:rsid w:val="00314152"/>
    <w:rsid w:val="00314D6E"/>
    <w:rsid w:val="003166E1"/>
    <w:rsid w:val="00317291"/>
    <w:rsid w:val="00320E57"/>
    <w:rsid w:val="00321967"/>
    <w:rsid w:val="003221EF"/>
    <w:rsid w:val="00322C23"/>
    <w:rsid w:val="00323781"/>
    <w:rsid w:val="003248A2"/>
    <w:rsid w:val="0032608C"/>
    <w:rsid w:val="00327D35"/>
    <w:rsid w:val="003305D3"/>
    <w:rsid w:val="00331C79"/>
    <w:rsid w:val="003333C5"/>
    <w:rsid w:val="00333C28"/>
    <w:rsid w:val="00334EB8"/>
    <w:rsid w:val="00337D52"/>
    <w:rsid w:val="00340244"/>
    <w:rsid w:val="003414D7"/>
    <w:rsid w:val="00342320"/>
    <w:rsid w:val="00342529"/>
    <w:rsid w:val="00344101"/>
    <w:rsid w:val="00345633"/>
    <w:rsid w:val="00345F9C"/>
    <w:rsid w:val="00346640"/>
    <w:rsid w:val="003467E6"/>
    <w:rsid w:val="00347B65"/>
    <w:rsid w:val="00350D0D"/>
    <w:rsid w:val="00350FB6"/>
    <w:rsid w:val="00351A65"/>
    <w:rsid w:val="00352450"/>
    <w:rsid w:val="0035289D"/>
    <w:rsid w:val="0035477B"/>
    <w:rsid w:val="00355D90"/>
    <w:rsid w:val="003604AA"/>
    <w:rsid w:val="003604F4"/>
    <w:rsid w:val="00360C8C"/>
    <w:rsid w:val="00360E38"/>
    <w:rsid w:val="003627BA"/>
    <w:rsid w:val="003631A5"/>
    <w:rsid w:val="00364E32"/>
    <w:rsid w:val="00365388"/>
    <w:rsid w:val="00365757"/>
    <w:rsid w:val="00370654"/>
    <w:rsid w:val="0037083D"/>
    <w:rsid w:val="00371795"/>
    <w:rsid w:val="00371F68"/>
    <w:rsid w:val="00372BEC"/>
    <w:rsid w:val="00373E86"/>
    <w:rsid w:val="00374FD3"/>
    <w:rsid w:val="00375DDC"/>
    <w:rsid w:val="0038076A"/>
    <w:rsid w:val="00381E59"/>
    <w:rsid w:val="0038336D"/>
    <w:rsid w:val="00384936"/>
    <w:rsid w:val="00386C4E"/>
    <w:rsid w:val="00386CBD"/>
    <w:rsid w:val="003906A4"/>
    <w:rsid w:val="00392385"/>
    <w:rsid w:val="00395966"/>
    <w:rsid w:val="00397D78"/>
    <w:rsid w:val="003A1224"/>
    <w:rsid w:val="003A2616"/>
    <w:rsid w:val="003A4578"/>
    <w:rsid w:val="003A6482"/>
    <w:rsid w:val="003A6FCC"/>
    <w:rsid w:val="003B0579"/>
    <w:rsid w:val="003B2F1D"/>
    <w:rsid w:val="003B4C84"/>
    <w:rsid w:val="003B5CA1"/>
    <w:rsid w:val="003B6056"/>
    <w:rsid w:val="003B6A5A"/>
    <w:rsid w:val="003B7D75"/>
    <w:rsid w:val="003C01F6"/>
    <w:rsid w:val="003C0305"/>
    <w:rsid w:val="003C095D"/>
    <w:rsid w:val="003C1B00"/>
    <w:rsid w:val="003C20CD"/>
    <w:rsid w:val="003C2B40"/>
    <w:rsid w:val="003C6475"/>
    <w:rsid w:val="003D01F8"/>
    <w:rsid w:val="003D04AB"/>
    <w:rsid w:val="003D0920"/>
    <w:rsid w:val="003D10B5"/>
    <w:rsid w:val="003D1ACD"/>
    <w:rsid w:val="003D450D"/>
    <w:rsid w:val="003D5072"/>
    <w:rsid w:val="003D6865"/>
    <w:rsid w:val="003D6DC8"/>
    <w:rsid w:val="003D6F47"/>
    <w:rsid w:val="003D7A72"/>
    <w:rsid w:val="003D7CC4"/>
    <w:rsid w:val="003E23AF"/>
    <w:rsid w:val="003E318D"/>
    <w:rsid w:val="003E4BF1"/>
    <w:rsid w:val="003E4CBD"/>
    <w:rsid w:val="003E5177"/>
    <w:rsid w:val="003F5644"/>
    <w:rsid w:val="003F5866"/>
    <w:rsid w:val="003F72E2"/>
    <w:rsid w:val="003F7A89"/>
    <w:rsid w:val="00402F34"/>
    <w:rsid w:val="004060AB"/>
    <w:rsid w:val="004077B1"/>
    <w:rsid w:val="00407991"/>
    <w:rsid w:val="00412567"/>
    <w:rsid w:val="004130C7"/>
    <w:rsid w:val="004131BA"/>
    <w:rsid w:val="00413EF0"/>
    <w:rsid w:val="004143EE"/>
    <w:rsid w:val="00415A7F"/>
    <w:rsid w:val="004164DF"/>
    <w:rsid w:val="00416DAD"/>
    <w:rsid w:val="004172D1"/>
    <w:rsid w:val="00424530"/>
    <w:rsid w:val="0042486A"/>
    <w:rsid w:val="00430599"/>
    <w:rsid w:val="00434252"/>
    <w:rsid w:val="00434289"/>
    <w:rsid w:val="0043432B"/>
    <w:rsid w:val="0043556A"/>
    <w:rsid w:val="0043577F"/>
    <w:rsid w:val="0043675A"/>
    <w:rsid w:val="004418CC"/>
    <w:rsid w:val="00441C8F"/>
    <w:rsid w:val="00441F85"/>
    <w:rsid w:val="00446E4F"/>
    <w:rsid w:val="004477A6"/>
    <w:rsid w:val="00451E45"/>
    <w:rsid w:val="00452468"/>
    <w:rsid w:val="0045301B"/>
    <w:rsid w:val="004541F3"/>
    <w:rsid w:val="0045539B"/>
    <w:rsid w:val="00455E0E"/>
    <w:rsid w:val="00456147"/>
    <w:rsid w:val="00457AB7"/>
    <w:rsid w:val="004600F5"/>
    <w:rsid w:val="0046019D"/>
    <w:rsid w:val="004606A7"/>
    <w:rsid w:val="00460FF6"/>
    <w:rsid w:val="00461836"/>
    <w:rsid w:val="00464BF3"/>
    <w:rsid w:val="00465D95"/>
    <w:rsid w:val="00466839"/>
    <w:rsid w:val="00466A4A"/>
    <w:rsid w:val="00471888"/>
    <w:rsid w:val="004719B4"/>
    <w:rsid w:val="00471CA1"/>
    <w:rsid w:val="00471CCE"/>
    <w:rsid w:val="0047368B"/>
    <w:rsid w:val="00474D9D"/>
    <w:rsid w:val="0047512D"/>
    <w:rsid w:val="00475381"/>
    <w:rsid w:val="00476A9A"/>
    <w:rsid w:val="00476E62"/>
    <w:rsid w:val="00476E72"/>
    <w:rsid w:val="00481AC4"/>
    <w:rsid w:val="00481C8A"/>
    <w:rsid w:val="00482FB6"/>
    <w:rsid w:val="00485C25"/>
    <w:rsid w:val="004919C9"/>
    <w:rsid w:val="004920DA"/>
    <w:rsid w:val="0049216F"/>
    <w:rsid w:val="004955E7"/>
    <w:rsid w:val="0049647A"/>
    <w:rsid w:val="0049781D"/>
    <w:rsid w:val="004A0B20"/>
    <w:rsid w:val="004A2B2B"/>
    <w:rsid w:val="004A2F42"/>
    <w:rsid w:val="004A3EB1"/>
    <w:rsid w:val="004A48EF"/>
    <w:rsid w:val="004A5BCD"/>
    <w:rsid w:val="004A5D8B"/>
    <w:rsid w:val="004A63D7"/>
    <w:rsid w:val="004A7965"/>
    <w:rsid w:val="004B070F"/>
    <w:rsid w:val="004B0974"/>
    <w:rsid w:val="004B15A9"/>
    <w:rsid w:val="004B15C1"/>
    <w:rsid w:val="004B2FC0"/>
    <w:rsid w:val="004B3092"/>
    <w:rsid w:val="004B55FB"/>
    <w:rsid w:val="004B62E8"/>
    <w:rsid w:val="004B634B"/>
    <w:rsid w:val="004B6869"/>
    <w:rsid w:val="004B7517"/>
    <w:rsid w:val="004B7784"/>
    <w:rsid w:val="004C098A"/>
    <w:rsid w:val="004C1B19"/>
    <w:rsid w:val="004C2561"/>
    <w:rsid w:val="004C320A"/>
    <w:rsid w:val="004C56D5"/>
    <w:rsid w:val="004C6392"/>
    <w:rsid w:val="004C6BB5"/>
    <w:rsid w:val="004C7D8D"/>
    <w:rsid w:val="004D1624"/>
    <w:rsid w:val="004D3523"/>
    <w:rsid w:val="004D4296"/>
    <w:rsid w:val="004D513A"/>
    <w:rsid w:val="004D588F"/>
    <w:rsid w:val="004D58B3"/>
    <w:rsid w:val="004D7668"/>
    <w:rsid w:val="004E19D2"/>
    <w:rsid w:val="004E1BFA"/>
    <w:rsid w:val="004E202D"/>
    <w:rsid w:val="004E360B"/>
    <w:rsid w:val="004E405B"/>
    <w:rsid w:val="004E64F1"/>
    <w:rsid w:val="004E6FA8"/>
    <w:rsid w:val="004E71F4"/>
    <w:rsid w:val="004E79EC"/>
    <w:rsid w:val="004F09DC"/>
    <w:rsid w:val="004F0AB6"/>
    <w:rsid w:val="004F33FD"/>
    <w:rsid w:val="004F55AC"/>
    <w:rsid w:val="004F5AB7"/>
    <w:rsid w:val="004F63DB"/>
    <w:rsid w:val="004F6EB1"/>
    <w:rsid w:val="004F7817"/>
    <w:rsid w:val="00501BEB"/>
    <w:rsid w:val="00501CEC"/>
    <w:rsid w:val="00501E35"/>
    <w:rsid w:val="005032A7"/>
    <w:rsid w:val="00505066"/>
    <w:rsid w:val="00505188"/>
    <w:rsid w:val="00505C64"/>
    <w:rsid w:val="00506DEA"/>
    <w:rsid w:val="005105EF"/>
    <w:rsid w:val="00511500"/>
    <w:rsid w:val="005125AD"/>
    <w:rsid w:val="005126F5"/>
    <w:rsid w:val="00512C0B"/>
    <w:rsid w:val="005146F2"/>
    <w:rsid w:val="00515161"/>
    <w:rsid w:val="00515E20"/>
    <w:rsid w:val="0051708C"/>
    <w:rsid w:val="005171B3"/>
    <w:rsid w:val="00517BBF"/>
    <w:rsid w:val="00520233"/>
    <w:rsid w:val="00523895"/>
    <w:rsid w:val="0052494B"/>
    <w:rsid w:val="00526237"/>
    <w:rsid w:val="00527130"/>
    <w:rsid w:val="00527FB3"/>
    <w:rsid w:val="005302F1"/>
    <w:rsid w:val="005371E5"/>
    <w:rsid w:val="00537BEC"/>
    <w:rsid w:val="005410AB"/>
    <w:rsid w:val="0054260F"/>
    <w:rsid w:val="005439FD"/>
    <w:rsid w:val="00543A44"/>
    <w:rsid w:val="005445E0"/>
    <w:rsid w:val="00544FF5"/>
    <w:rsid w:val="005453D2"/>
    <w:rsid w:val="00546903"/>
    <w:rsid w:val="005475A5"/>
    <w:rsid w:val="00550CE9"/>
    <w:rsid w:val="00550FA0"/>
    <w:rsid w:val="00553275"/>
    <w:rsid w:val="00553DB4"/>
    <w:rsid w:val="005541D9"/>
    <w:rsid w:val="00555DE1"/>
    <w:rsid w:val="00557482"/>
    <w:rsid w:val="00557747"/>
    <w:rsid w:val="0056332E"/>
    <w:rsid w:val="00563BE7"/>
    <w:rsid w:val="00563C4F"/>
    <w:rsid w:val="00563DEC"/>
    <w:rsid w:val="00564584"/>
    <w:rsid w:val="00565691"/>
    <w:rsid w:val="005672ED"/>
    <w:rsid w:val="005673AC"/>
    <w:rsid w:val="005710A4"/>
    <w:rsid w:val="00571BB6"/>
    <w:rsid w:val="0057356B"/>
    <w:rsid w:val="00574B91"/>
    <w:rsid w:val="00574FB1"/>
    <w:rsid w:val="005752E4"/>
    <w:rsid w:val="005753E4"/>
    <w:rsid w:val="00575BA7"/>
    <w:rsid w:val="00576B59"/>
    <w:rsid w:val="00576BDE"/>
    <w:rsid w:val="00582827"/>
    <w:rsid w:val="00582AA7"/>
    <w:rsid w:val="0058477C"/>
    <w:rsid w:val="0058568F"/>
    <w:rsid w:val="00586094"/>
    <w:rsid w:val="00591A53"/>
    <w:rsid w:val="00591C4C"/>
    <w:rsid w:val="00592DF9"/>
    <w:rsid w:val="00593D83"/>
    <w:rsid w:val="005947B9"/>
    <w:rsid w:val="00594B24"/>
    <w:rsid w:val="00596AA4"/>
    <w:rsid w:val="00596AB8"/>
    <w:rsid w:val="00597D20"/>
    <w:rsid w:val="005A079D"/>
    <w:rsid w:val="005A49A4"/>
    <w:rsid w:val="005A6911"/>
    <w:rsid w:val="005A6F1E"/>
    <w:rsid w:val="005A7CA0"/>
    <w:rsid w:val="005A7D64"/>
    <w:rsid w:val="005B1430"/>
    <w:rsid w:val="005B335E"/>
    <w:rsid w:val="005B4448"/>
    <w:rsid w:val="005B5C09"/>
    <w:rsid w:val="005B7CFD"/>
    <w:rsid w:val="005B7D63"/>
    <w:rsid w:val="005C0254"/>
    <w:rsid w:val="005C1518"/>
    <w:rsid w:val="005C2774"/>
    <w:rsid w:val="005C2E82"/>
    <w:rsid w:val="005C326D"/>
    <w:rsid w:val="005C3DFF"/>
    <w:rsid w:val="005C498B"/>
    <w:rsid w:val="005C4F0A"/>
    <w:rsid w:val="005C56D3"/>
    <w:rsid w:val="005C590A"/>
    <w:rsid w:val="005C7636"/>
    <w:rsid w:val="005D19A9"/>
    <w:rsid w:val="005D3A37"/>
    <w:rsid w:val="005D4005"/>
    <w:rsid w:val="005D40D1"/>
    <w:rsid w:val="005D6F4D"/>
    <w:rsid w:val="005D7532"/>
    <w:rsid w:val="005D775D"/>
    <w:rsid w:val="005E39B6"/>
    <w:rsid w:val="005E40A0"/>
    <w:rsid w:val="005E451E"/>
    <w:rsid w:val="005E6D2B"/>
    <w:rsid w:val="005E73F3"/>
    <w:rsid w:val="005F001B"/>
    <w:rsid w:val="005F0534"/>
    <w:rsid w:val="005F06BF"/>
    <w:rsid w:val="005F1675"/>
    <w:rsid w:val="005F3A66"/>
    <w:rsid w:val="005F3D24"/>
    <w:rsid w:val="005F3D92"/>
    <w:rsid w:val="005F41FE"/>
    <w:rsid w:val="005F6037"/>
    <w:rsid w:val="005F6F2A"/>
    <w:rsid w:val="00600593"/>
    <w:rsid w:val="00600DDD"/>
    <w:rsid w:val="00601608"/>
    <w:rsid w:val="00601738"/>
    <w:rsid w:val="006017FA"/>
    <w:rsid w:val="006042D1"/>
    <w:rsid w:val="006048B7"/>
    <w:rsid w:val="00605635"/>
    <w:rsid w:val="006059B2"/>
    <w:rsid w:val="00606B03"/>
    <w:rsid w:val="00610305"/>
    <w:rsid w:val="00610419"/>
    <w:rsid w:val="00611D91"/>
    <w:rsid w:val="00611DDB"/>
    <w:rsid w:val="006127E4"/>
    <w:rsid w:val="00612C7B"/>
    <w:rsid w:val="006133C5"/>
    <w:rsid w:val="00615CA4"/>
    <w:rsid w:val="00616925"/>
    <w:rsid w:val="00620784"/>
    <w:rsid w:val="006209BD"/>
    <w:rsid w:val="00621DCF"/>
    <w:rsid w:val="006223C9"/>
    <w:rsid w:val="006224C1"/>
    <w:rsid w:val="00622726"/>
    <w:rsid w:val="00623545"/>
    <w:rsid w:val="00623C5B"/>
    <w:rsid w:val="006245D6"/>
    <w:rsid w:val="00625C96"/>
    <w:rsid w:val="006269B7"/>
    <w:rsid w:val="00626A11"/>
    <w:rsid w:val="00626EF8"/>
    <w:rsid w:val="00627DCB"/>
    <w:rsid w:val="00627FC1"/>
    <w:rsid w:val="006307A5"/>
    <w:rsid w:val="00631845"/>
    <w:rsid w:val="00632041"/>
    <w:rsid w:val="006322BD"/>
    <w:rsid w:val="00633DC7"/>
    <w:rsid w:val="00634158"/>
    <w:rsid w:val="00636E1D"/>
    <w:rsid w:val="00636FF7"/>
    <w:rsid w:val="0063793A"/>
    <w:rsid w:val="006400F5"/>
    <w:rsid w:val="00640342"/>
    <w:rsid w:val="006411EB"/>
    <w:rsid w:val="00641F64"/>
    <w:rsid w:val="006420A5"/>
    <w:rsid w:val="006420C4"/>
    <w:rsid w:val="00644388"/>
    <w:rsid w:val="00644661"/>
    <w:rsid w:val="00645F2E"/>
    <w:rsid w:val="006463CE"/>
    <w:rsid w:val="00650599"/>
    <w:rsid w:val="00650E07"/>
    <w:rsid w:val="00653220"/>
    <w:rsid w:val="00653B0D"/>
    <w:rsid w:val="00655112"/>
    <w:rsid w:val="00657A42"/>
    <w:rsid w:val="0066076D"/>
    <w:rsid w:val="0066145B"/>
    <w:rsid w:val="006617FE"/>
    <w:rsid w:val="00662487"/>
    <w:rsid w:val="00663106"/>
    <w:rsid w:val="00663B0A"/>
    <w:rsid w:val="006641F8"/>
    <w:rsid w:val="00664317"/>
    <w:rsid w:val="006671A5"/>
    <w:rsid w:val="006672B7"/>
    <w:rsid w:val="00670254"/>
    <w:rsid w:val="00670CD3"/>
    <w:rsid w:val="00671A56"/>
    <w:rsid w:val="00671AEF"/>
    <w:rsid w:val="00671B39"/>
    <w:rsid w:val="00672B8E"/>
    <w:rsid w:val="00676D73"/>
    <w:rsid w:val="00677CC7"/>
    <w:rsid w:val="00680674"/>
    <w:rsid w:val="00680D1E"/>
    <w:rsid w:val="00680E3F"/>
    <w:rsid w:val="006819CE"/>
    <w:rsid w:val="0068628A"/>
    <w:rsid w:val="00686DA5"/>
    <w:rsid w:val="006909C0"/>
    <w:rsid w:val="00692026"/>
    <w:rsid w:val="006924DA"/>
    <w:rsid w:val="00692E67"/>
    <w:rsid w:val="006937AC"/>
    <w:rsid w:val="006973AC"/>
    <w:rsid w:val="00697E73"/>
    <w:rsid w:val="006A0C31"/>
    <w:rsid w:val="006A0D6A"/>
    <w:rsid w:val="006A1213"/>
    <w:rsid w:val="006A12E0"/>
    <w:rsid w:val="006A6226"/>
    <w:rsid w:val="006B10D4"/>
    <w:rsid w:val="006B216E"/>
    <w:rsid w:val="006B29DC"/>
    <w:rsid w:val="006B5580"/>
    <w:rsid w:val="006B5FC0"/>
    <w:rsid w:val="006B762C"/>
    <w:rsid w:val="006C0184"/>
    <w:rsid w:val="006C068B"/>
    <w:rsid w:val="006C186D"/>
    <w:rsid w:val="006C2101"/>
    <w:rsid w:val="006C27A8"/>
    <w:rsid w:val="006C2ED8"/>
    <w:rsid w:val="006C4B59"/>
    <w:rsid w:val="006D005E"/>
    <w:rsid w:val="006D2179"/>
    <w:rsid w:val="006D2245"/>
    <w:rsid w:val="006D42F8"/>
    <w:rsid w:val="006D48B6"/>
    <w:rsid w:val="006D6654"/>
    <w:rsid w:val="006D7393"/>
    <w:rsid w:val="006D7A2B"/>
    <w:rsid w:val="006E02CE"/>
    <w:rsid w:val="006E1970"/>
    <w:rsid w:val="006E206F"/>
    <w:rsid w:val="006E3324"/>
    <w:rsid w:val="006E418C"/>
    <w:rsid w:val="006E48FA"/>
    <w:rsid w:val="006E55E1"/>
    <w:rsid w:val="006E5B84"/>
    <w:rsid w:val="006E5BB5"/>
    <w:rsid w:val="006E7646"/>
    <w:rsid w:val="006F0504"/>
    <w:rsid w:val="006F0B70"/>
    <w:rsid w:val="006F289E"/>
    <w:rsid w:val="006F2E13"/>
    <w:rsid w:val="006F445D"/>
    <w:rsid w:val="006F4922"/>
    <w:rsid w:val="006F72C6"/>
    <w:rsid w:val="007001D1"/>
    <w:rsid w:val="00700A5A"/>
    <w:rsid w:val="00701227"/>
    <w:rsid w:val="007018D2"/>
    <w:rsid w:val="0070213E"/>
    <w:rsid w:val="00702A38"/>
    <w:rsid w:val="00703E4E"/>
    <w:rsid w:val="00704085"/>
    <w:rsid w:val="0070442B"/>
    <w:rsid w:val="007047F5"/>
    <w:rsid w:val="007071C6"/>
    <w:rsid w:val="00710212"/>
    <w:rsid w:val="00711E1C"/>
    <w:rsid w:val="00712D06"/>
    <w:rsid w:val="00712D2C"/>
    <w:rsid w:val="00714810"/>
    <w:rsid w:val="007169EF"/>
    <w:rsid w:val="00716AB8"/>
    <w:rsid w:val="00716CBE"/>
    <w:rsid w:val="007174D6"/>
    <w:rsid w:val="00717607"/>
    <w:rsid w:val="00717705"/>
    <w:rsid w:val="00720050"/>
    <w:rsid w:val="00721557"/>
    <w:rsid w:val="00721FBA"/>
    <w:rsid w:val="00723270"/>
    <w:rsid w:val="00724E16"/>
    <w:rsid w:val="00730352"/>
    <w:rsid w:val="00731F9A"/>
    <w:rsid w:val="00733C3F"/>
    <w:rsid w:val="007373E1"/>
    <w:rsid w:val="00742839"/>
    <w:rsid w:val="00743240"/>
    <w:rsid w:val="00743A14"/>
    <w:rsid w:val="00743C39"/>
    <w:rsid w:val="0074740A"/>
    <w:rsid w:val="007479E6"/>
    <w:rsid w:val="00750449"/>
    <w:rsid w:val="00752710"/>
    <w:rsid w:val="0075400D"/>
    <w:rsid w:val="007541A4"/>
    <w:rsid w:val="00754B35"/>
    <w:rsid w:val="00755505"/>
    <w:rsid w:val="00756492"/>
    <w:rsid w:val="00757F6D"/>
    <w:rsid w:val="0076078D"/>
    <w:rsid w:val="007614BF"/>
    <w:rsid w:val="0076316D"/>
    <w:rsid w:val="00764687"/>
    <w:rsid w:val="00765051"/>
    <w:rsid w:val="007653CB"/>
    <w:rsid w:val="00765ADE"/>
    <w:rsid w:val="00766737"/>
    <w:rsid w:val="007727DF"/>
    <w:rsid w:val="00772993"/>
    <w:rsid w:val="0077689B"/>
    <w:rsid w:val="007815FB"/>
    <w:rsid w:val="00781D80"/>
    <w:rsid w:val="00782DFF"/>
    <w:rsid w:val="00785478"/>
    <w:rsid w:val="007856BB"/>
    <w:rsid w:val="00786B1B"/>
    <w:rsid w:val="00787592"/>
    <w:rsid w:val="00791891"/>
    <w:rsid w:val="00791DE5"/>
    <w:rsid w:val="00792D0C"/>
    <w:rsid w:val="007934A8"/>
    <w:rsid w:val="00794978"/>
    <w:rsid w:val="00796CFC"/>
    <w:rsid w:val="007978E0"/>
    <w:rsid w:val="00797C68"/>
    <w:rsid w:val="007A0054"/>
    <w:rsid w:val="007A0354"/>
    <w:rsid w:val="007A0E5C"/>
    <w:rsid w:val="007A2A87"/>
    <w:rsid w:val="007A3415"/>
    <w:rsid w:val="007A38F2"/>
    <w:rsid w:val="007A3CAA"/>
    <w:rsid w:val="007A44A6"/>
    <w:rsid w:val="007A5353"/>
    <w:rsid w:val="007A57D6"/>
    <w:rsid w:val="007A588E"/>
    <w:rsid w:val="007A7DC0"/>
    <w:rsid w:val="007B082B"/>
    <w:rsid w:val="007B0F28"/>
    <w:rsid w:val="007B1A6B"/>
    <w:rsid w:val="007B3757"/>
    <w:rsid w:val="007B3827"/>
    <w:rsid w:val="007B3D63"/>
    <w:rsid w:val="007B415C"/>
    <w:rsid w:val="007B50BA"/>
    <w:rsid w:val="007B62AC"/>
    <w:rsid w:val="007B69D6"/>
    <w:rsid w:val="007B72C6"/>
    <w:rsid w:val="007B780E"/>
    <w:rsid w:val="007C0510"/>
    <w:rsid w:val="007C082D"/>
    <w:rsid w:val="007C2C69"/>
    <w:rsid w:val="007C38AF"/>
    <w:rsid w:val="007C3CD2"/>
    <w:rsid w:val="007C3D93"/>
    <w:rsid w:val="007C458A"/>
    <w:rsid w:val="007C55D0"/>
    <w:rsid w:val="007C6089"/>
    <w:rsid w:val="007C7C7B"/>
    <w:rsid w:val="007D0398"/>
    <w:rsid w:val="007D06F0"/>
    <w:rsid w:val="007D2991"/>
    <w:rsid w:val="007D2FDE"/>
    <w:rsid w:val="007D56C6"/>
    <w:rsid w:val="007D5D17"/>
    <w:rsid w:val="007D5EA0"/>
    <w:rsid w:val="007E14C6"/>
    <w:rsid w:val="007E17FF"/>
    <w:rsid w:val="007E24C2"/>
    <w:rsid w:val="007E2D51"/>
    <w:rsid w:val="007E39E1"/>
    <w:rsid w:val="007E3CA8"/>
    <w:rsid w:val="007E458E"/>
    <w:rsid w:val="007E4614"/>
    <w:rsid w:val="007E54AD"/>
    <w:rsid w:val="007E57CE"/>
    <w:rsid w:val="007E682F"/>
    <w:rsid w:val="007E6BF0"/>
    <w:rsid w:val="007E702D"/>
    <w:rsid w:val="007E704B"/>
    <w:rsid w:val="007E7246"/>
    <w:rsid w:val="007F3334"/>
    <w:rsid w:val="007F4CC8"/>
    <w:rsid w:val="007F5865"/>
    <w:rsid w:val="007F7B8E"/>
    <w:rsid w:val="00801891"/>
    <w:rsid w:val="00801A54"/>
    <w:rsid w:val="008033A1"/>
    <w:rsid w:val="00803BB4"/>
    <w:rsid w:val="00804563"/>
    <w:rsid w:val="008046A4"/>
    <w:rsid w:val="00804837"/>
    <w:rsid w:val="00805A13"/>
    <w:rsid w:val="00806A4C"/>
    <w:rsid w:val="008073A2"/>
    <w:rsid w:val="00810F8E"/>
    <w:rsid w:val="00811C0D"/>
    <w:rsid w:val="008123E1"/>
    <w:rsid w:val="00813BAC"/>
    <w:rsid w:val="00813CD4"/>
    <w:rsid w:val="008154B5"/>
    <w:rsid w:val="00815541"/>
    <w:rsid w:val="0081579E"/>
    <w:rsid w:val="00816970"/>
    <w:rsid w:val="00816C37"/>
    <w:rsid w:val="008171B5"/>
    <w:rsid w:val="00821B9D"/>
    <w:rsid w:val="008229B8"/>
    <w:rsid w:val="008239CF"/>
    <w:rsid w:val="00823AC0"/>
    <w:rsid w:val="00823FF9"/>
    <w:rsid w:val="00825D7E"/>
    <w:rsid w:val="008274B6"/>
    <w:rsid w:val="0082753B"/>
    <w:rsid w:val="00830C7A"/>
    <w:rsid w:val="00831BFB"/>
    <w:rsid w:val="0084180E"/>
    <w:rsid w:val="00843373"/>
    <w:rsid w:val="0084468C"/>
    <w:rsid w:val="00844EE2"/>
    <w:rsid w:val="008459B7"/>
    <w:rsid w:val="008461B5"/>
    <w:rsid w:val="00846679"/>
    <w:rsid w:val="008467D2"/>
    <w:rsid w:val="0084689D"/>
    <w:rsid w:val="00846C63"/>
    <w:rsid w:val="00850101"/>
    <w:rsid w:val="0085041F"/>
    <w:rsid w:val="0085052A"/>
    <w:rsid w:val="00850CDC"/>
    <w:rsid w:val="00851DC4"/>
    <w:rsid w:val="00852142"/>
    <w:rsid w:val="008539BB"/>
    <w:rsid w:val="00854452"/>
    <w:rsid w:val="008552A0"/>
    <w:rsid w:val="0085591A"/>
    <w:rsid w:val="008559E8"/>
    <w:rsid w:val="00855AC9"/>
    <w:rsid w:val="00856198"/>
    <w:rsid w:val="0085648F"/>
    <w:rsid w:val="008564DC"/>
    <w:rsid w:val="00856927"/>
    <w:rsid w:val="008572F0"/>
    <w:rsid w:val="0086003C"/>
    <w:rsid w:val="00862D23"/>
    <w:rsid w:val="00865492"/>
    <w:rsid w:val="00866385"/>
    <w:rsid w:val="008670A9"/>
    <w:rsid w:val="00867519"/>
    <w:rsid w:val="00867CB4"/>
    <w:rsid w:val="008708AB"/>
    <w:rsid w:val="00870C48"/>
    <w:rsid w:val="00874ED5"/>
    <w:rsid w:val="00880BCD"/>
    <w:rsid w:val="008810BC"/>
    <w:rsid w:val="00884510"/>
    <w:rsid w:val="00884DC4"/>
    <w:rsid w:val="00884EF0"/>
    <w:rsid w:val="00886EA4"/>
    <w:rsid w:val="008903CA"/>
    <w:rsid w:val="00892096"/>
    <w:rsid w:val="00894E62"/>
    <w:rsid w:val="00895131"/>
    <w:rsid w:val="00896D04"/>
    <w:rsid w:val="00896EF0"/>
    <w:rsid w:val="00897CC1"/>
    <w:rsid w:val="008A13D3"/>
    <w:rsid w:val="008A3B4F"/>
    <w:rsid w:val="008A40BC"/>
    <w:rsid w:val="008A5DA7"/>
    <w:rsid w:val="008A7074"/>
    <w:rsid w:val="008B0845"/>
    <w:rsid w:val="008B0FA6"/>
    <w:rsid w:val="008B1748"/>
    <w:rsid w:val="008B248A"/>
    <w:rsid w:val="008B269B"/>
    <w:rsid w:val="008B2816"/>
    <w:rsid w:val="008B6B85"/>
    <w:rsid w:val="008C1700"/>
    <w:rsid w:val="008C1A94"/>
    <w:rsid w:val="008C231E"/>
    <w:rsid w:val="008C27E6"/>
    <w:rsid w:val="008C47B2"/>
    <w:rsid w:val="008C5B82"/>
    <w:rsid w:val="008C672C"/>
    <w:rsid w:val="008C6A4E"/>
    <w:rsid w:val="008D04B4"/>
    <w:rsid w:val="008D08E6"/>
    <w:rsid w:val="008D2C6D"/>
    <w:rsid w:val="008D2FFB"/>
    <w:rsid w:val="008D4828"/>
    <w:rsid w:val="008D5ED6"/>
    <w:rsid w:val="008D7CD4"/>
    <w:rsid w:val="008E13F9"/>
    <w:rsid w:val="008E292A"/>
    <w:rsid w:val="008E3D64"/>
    <w:rsid w:val="008E5652"/>
    <w:rsid w:val="008E60F6"/>
    <w:rsid w:val="008E6407"/>
    <w:rsid w:val="008E7970"/>
    <w:rsid w:val="008F0F53"/>
    <w:rsid w:val="008F1BEA"/>
    <w:rsid w:val="008F1F77"/>
    <w:rsid w:val="008F27B9"/>
    <w:rsid w:val="008F3908"/>
    <w:rsid w:val="008F44EB"/>
    <w:rsid w:val="008F61C1"/>
    <w:rsid w:val="009000F3"/>
    <w:rsid w:val="009008FD"/>
    <w:rsid w:val="009012CB"/>
    <w:rsid w:val="009014B6"/>
    <w:rsid w:val="0090166B"/>
    <w:rsid w:val="00905D8E"/>
    <w:rsid w:val="0090605F"/>
    <w:rsid w:val="00906A17"/>
    <w:rsid w:val="00906BC5"/>
    <w:rsid w:val="0090729F"/>
    <w:rsid w:val="00910181"/>
    <w:rsid w:val="00912882"/>
    <w:rsid w:val="00912895"/>
    <w:rsid w:val="00913FC8"/>
    <w:rsid w:val="00916227"/>
    <w:rsid w:val="0091630D"/>
    <w:rsid w:val="00916645"/>
    <w:rsid w:val="00920072"/>
    <w:rsid w:val="009210DE"/>
    <w:rsid w:val="0092311E"/>
    <w:rsid w:val="00923509"/>
    <w:rsid w:val="009247C0"/>
    <w:rsid w:val="009251B5"/>
    <w:rsid w:val="009251C2"/>
    <w:rsid w:val="0092541C"/>
    <w:rsid w:val="00925BA6"/>
    <w:rsid w:val="00925F13"/>
    <w:rsid w:val="009273BC"/>
    <w:rsid w:val="00930C30"/>
    <w:rsid w:val="009313A8"/>
    <w:rsid w:val="00931B46"/>
    <w:rsid w:val="00933038"/>
    <w:rsid w:val="00933AEE"/>
    <w:rsid w:val="00935472"/>
    <w:rsid w:val="009360B2"/>
    <w:rsid w:val="009360C9"/>
    <w:rsid w:val="00937718"/>
    <w:rsid w:val="00937854"/>
    <w:rsid w:val="00940268"/>
    <w:rsid w:val="0094125D"/>
    <w:rsid w:val="00943B87"/>
    <w:rsid w:val="00943C57"/>
    <w:rsid w:val="009448BC"/>
    <w:rsid w:val="009501D6"/>
    <w:rsid w:val="00950346"/>
    <w:rsid w:val="00950374"/>
    <w:rsid w:val="00952710"/>
    <w:rsid w:val="009531CB"/>
    <w:rsid w:val="009559E1"/>
    <w:rsid w:val="0095719B"/>
    <w:rsid w:val="0095789C"/>
    <w:rsid w:val="00960F30"/>
    <w:rsid w:val="00961460"/>
    <w:rsid w:val="0096160F"/>
    <w:rsid w:val="00962BEA"/>
    <w:rsid w:val="00964393"/>
    <w:rsid w:val="00965B6B"/>
    <w:rsid w:val="00965B80"/>
    <w:rsid w:val="00965BEA"/>
    <w:rsid w:val="009662C5"/>
    <w:rsid w:val="00967458"/>
    <w:rsid w:val="009674E9"/>
    <w:rsid w:val="00971B4D"/>
    <w:rsid w:val="00971F67"/>
    <w:rsid w:val="00972012"/>
    <w:rsid w:val="00973859"/>
    <w:rsid w:val="00974607"/>
    <w:rsid w:val="00974F4E"/>
    <w:rsid w:val="00974FF4"/>
    <w:rsid w:val="0097538A"/>
    <w:rsid w:val="009761BB"/>
    <w:rsid w:val="009774B6"/>
    <w:rsid w:val="00977676"/>
    <w:rsid w:val="0097793C"/>
    <w:rsid w:val="00982373"/>
    <w:rsid w:val="0098401F"/>
    <w:rsid w:val="00984D23"/>
    <w:rsid w:val="00987078"/>
    <w:rsid w:val="00987120"/>
    <w:rsid w:val="00990058"/>
    <w:rsid w:val="00990A8A"/>
    <w:rsid w:val="00991278"/>
    <w:rsid w:val="009927CC"/>
    <w:rsid w:val="00992BEF"/>
    <w:rsid w:val="00993B1E"/>
    <w:rsid w:val="009944B4"/>
    <w:rsid w:val="009947D6"/>
    <w:rsid w:val="00994B4F"/>
    <w:rsid w:val="009953F9"/>
    <w:rsid w:val="00997339"/>
    <w:rsid w:val="00997406"/>
    <w:rsid w:val="009976D7"/>
    <w:rsid w:val="00997826"/>
    <w:rsid w:val="00997B3E"/>
    <w:rsid w:val="009A3EE8"/>
    <w:rsid w:val="009A4635"/>
    <w:rsid w:val="009A5D7A"/>
    <w:rsid w:val="009A6978"/>
    <w:rsid w:val="009B033C"/>
    <w:rsid w:val="009B71C6"/>
    <w:rsid w:val="009B747C"/>
    <w:rsid w:val="009B7766"/>
    <w:rsid w:val="009B7ED5"/>
    <w:rsid w:val="009C12C9"/>
    <w:rsid w:val="009C1931"/>
    <w:rsid w:val="009C1CE7"/>
    <w:rsid w:val="009C23C8"/>
    <w:rsid w:val="009C319B"/>
    <w:rsid w:val="009C39EE"/>
    <w:rsid w:val="009C3A8F"/>
    <w:rsid w:val="009C4983"/>
    <w:rsid w:val="009C6B20"/>
    <w:rsid w:val="009C741F"/>
    <w:rsid w:val="009D0637"/>
    <w:rsid w:val="009D10AD"/>
    <w:rsid w:val="009D1372"/>
    <w:rsid w:val="009D1C5F"/>
    <w:rsid w:val="009D2A94"/>
    <w:rsid w:val="009D2ABE"/>
    <w:rsid w:val="009D2F9B"/>
    <w:rsid w:val="009D3166"/>
    <w:rsid w:val="009D55F7"/>
    <w:rsid w:val="009D693E"/>
    <w:rsid w:val="009D7D01"/>
    <w:rsid w:val="009D7FCB"/>
    <w:rsid w:val="009E0794"/>
    <w:rsid w:val="009E18E8"/>
    <w:rsid w:val="009E1A3F"/>
    <w:rsid w:val="009E1F4E"/>
    <w:rsid w:val="009E325D"/>
    <w:rsid w:val="009E327E"/>
    <w:rsid w:val="009E38A2"/>
    <w:rsid w:val="009E4107"/>
    <w:rsid w:val="009E420B"/>
    <w:rsid w:val="009E5245"/>
    <w:rsid w:val="009E5BB2"/>
    <w:rsid w:val="009E5CAA"/>
    <w:rsid w:val="009E70EF"/>
    <w:rsid w:val="009E76BE"/>
    <w:rsid w:val="009E79BF"/>
    <w:rsid w:val="009E7BA6"/>
    <w:rsid w:val="009E7E40"/>
    <w:rsid w:val="009F12DA"/>
    <w:rsid w:val="009F2AE6"/>
    <w:rsid w:val="009F3FE6"/>
    <w:rsid w:val="009F4E0E"/>
    <w:rsid w:val="009F53AF"/>
    <w:rsid w:val="009F6FF4"/>
    <w:rsid w:val="00A00793"/>
    <w:rsid w:val="00A00E34"/>
    <w:rsid w:val="00A02839"/>
    <w:rsid w:val="00A02E02"/>
    <w:rsid w:val="00A03D37"/>
    <w:rsid w:val="00A0415A"/>
    <w:rsid w:val="00A04FB4"/>
    <w:rsid w:val="00A060B7"/>
    <w:rsid w:val="00A062C7"/>
    <w:rsid w:val="00A077FE"/>
    <w:rsid w:val="00A1014D"/>
    <w:rsid w:val="00A10257"/>
    <w:rsid w:val="00A1040A"/>
    <w:rsid w:val="00A10DC8"/>
    <w:rsid w:val="00A11903"/>
    <w:rsid w:val="00A13383"/>
    <w:rsid w:val="00A14332"/>
    <w:rsid w:val="00A146D1"/>
    <w:rsid w:val="00A14E14"/>
    <w:rsid w:val="00A1502F"/>
    <w:rsid w:val="00A17AD1"/>
    <w:rsid w:val="00A21493"/>
    <w:rsid w:val="00A23608"/>
    <w:rsid w:val="00A239F6"/>
    <w:rsid w:val="00A25707"/>
    <w:rsid w:val="00A25A56"/>
    <w:rsid w:val="00A260BD"/>
    <w:rsid w:val="00A26EB4"/>
    <w:rsid w:val="00A27B9D"/>
    <w:rsid w:val="00A27D88"/>
    <w:rsid w:val="00A304D0"/>
    <w:rsid w:val="00A30AB0"/>
    <w:rsid w:val="00A31F22"/>
    <w:rsid w:val="00A3253E"/>
    <w:rsid w:val="00A342E8"/>
    <w:rsid w:val="00A3511F"/>
    <w:rsid w:val="00A36FE2"/>
    <w:rsid w:val="00A37FED"/>
    <w:rsid w:val="00A4409F"/>
    <w:rsid w:val="00A44A20"/>
    <w:rsid w:val="00A4547A"/>
    <w:rsid w:val="00A4607D"/>
    <w:rsid w:val="00A477D8"/>
    <w:rsid w:val="00A53163"/>
    <w:rsid w:val="00A53EC9"/>
    <w:rsid w:val="00A63886"/>
    <w:rsid w:val="00A65365"/>
    <w:rsid w:val="00A70C66"/>
    <w:rsid w:val="00A725D6"/>
    <w:rsid w:val="00A72C70"/>
    <w:rsid w:val="00A72C7D"/>
    <w:rsid w:val="00A731F2"/>
    <w:rsid w:val="00A744C3"/>
    <w:rsid w:val="00A81586"/>
    <w:rsid w:val="00A81B96"/>
    <w:rsid w:val="00A82137"/>
    <w:rsid w:val="00A83523"/>
    <w:rsid w:val="00A84F93"/>
    <w:rsid w:val="00A85168"/>
    <w:rsid w:val="00A86B82"/>
    <w:rsid w:val="00A86C90"/>
    <w:rsid w:val="00A87CC2"/>
    <w:rsid w:val="00A905E9"/>
    <w:rsid w:val="00A9116C"/>
    <w:rsid w:val="00A919FB"/>
    <w:rsid w:val="00A91A51"/>
    <w:rsid w:val="00A92440"/>
    <w:rsid w:val="00A92865"/>
    <w:rsid w:val="00A96F56"/>
    <w:rsid w:val="00AA03D6"/>
    <w:rsid w:val="00AA073A"/>
    <w:rsid w:val="00AA1005"/>
    <w:rsid w:val="00AA4533"/>
    <w:rsid w:val="00AA6023"/>
    <w:rsid w:val="00AA71FA"/>
    <w:rsid w:val="00AA755F"/>
    <w:rsid w:val="00AA7604"/>
    <w:rsid w:val="00AB104D"/>
    <w:rsid w:val="00AB10CF"/>
    <w:rsid w:val="00AB2476"/>
    <w:rsid w:val="00AB2B10"/>
    <w:rsid w:val="00AB3DDB"/>
    <w:rsid w:val="00AB6E04"/>
    <w:rsid w:val="00AB7318"/>
    <w:rsid w:val="00AC7521"/>
    <w:rsid w:val="00AD0C73"/>
    <w:rsid w:val="00AD18C7"/>
    <w:rsid w:val="00AD1D63"/>
    <w:rsid w:val="00AD264A"/>
    <w:rsid w:val="00AD2FD9"/>
    <w:rsid w:val="00AD339F"/>
    <w:rsid w:val="00AD4A4D"/>
    <w:rsid w:val="00AD50A9"/>
    <w:rsid w:val="00AD56DA"/>
    <w:rsid w:val="00AD7048"/>
    <w:rsid w:val="00AE1A2D"/>
    <w:rsid w:val="00AE24A6"/>
    <w:rsid w:val="00AE46E2"/>
    <w:rsid w:val="00AE5347"/>
    <w:rsid w:val="00AE55F6"/>
    <w:rsid w:val="00AE56DB"/>
    <w:rsid w:val="00AE56F4"/>
    <w:rsid w:val="00AE5E5A"/>
    <w:rsid w:val="00AE5F3C"/>
    <w:rsid w:val="00AE7702"/>
    <w:rsid w:val="00AE79FD"/>
    <w:rsid w:val="00AF09D9"/>
    <w:rsid w:val="00AF3FBC"/>
    <w:rsid w:val="00AF5BC7"/>
    <w:rsid w:val="00AF5BD3"/>
    <w:rsid w:val="00AF5FB0"/>
    <w:rsid w:val="00AF7442"/>
    <w:rsid w:val="00AF759F"/>
    <w:rsid w:val="00AF7F7B"/>
    <w:rsid w:val="00B022BD"/>
    <w:rsid w:val="00B02FAA"/>
    <w:rsid w:val="00B03C60"/>
    <w:rsid w:val="00B043DF"/>
    <w:rsid w:val="00B04D5C"/>
    <w:rsid w:val="00B05624"/>
    <w:rsid w:val="00B05A34"/>
    <w:rsid w:val="00B06E31"/>
    <w:rsid w:val="00B06E5A"/>
    <w:rsid w:val="00B10EE4"/>
    <w:rsid w:val="00B115D7"/>
    <w:rsid w:val="00B13C87"/>
    <w:rsid w:val="00B13EED"/>
    <w:rsid w:val="00B13F6E"/>
    <w:rsid w:val="00B14BF5"/>
    <w:rsid w:val="00B14F07"/>
    <w:rsid w:val="00B1710D"/>
    <w:rsid w:val="00B215CA"/>
    <w:rsid w:val="00B2180A"/>
    <w:rsid w:val="00B21D0B"/>
    <w:rsid w:val="00B225AD"/>
    <w:rsid w:val="00B2494F"/>
    <w:rsid w:val="00B25B60"/>
    <w:rsid w:val="00B27DE5"/>
    <w:rsid w:val="00B30607"/>
    <w:rsid w:val="00B32510"/>
    <w:rsid w:val="00B34DF5"/>
    <w:rsid w:val="00B35302"/>
    <w:rsid w:val="00B3595C"/>
    <w:rsid w:val="00B35EC3"/>
    <w:rsid w:val="00B36D5E"/>
    <w:rsid w:val="00B37911"/>
    <w:rsid w:val="00B41BA6"/>
    <w:rsid w:val="00B41F41"/>
    <w:rsid w:val="00B424AE"/>
    <w:rsid w:val="00B42808"/>
    <w:rsid w:val="00B42FCC"/>
    <w:rsid w:val="00B43E07"/>
    <w:rsid w:val="00B45EC6"/>
    <w:rsid w:val="00B46138"/>
    <w:rsid w:val="00B47342"/>
    <w:rsid w:val="00B50FAA"/>
    <w:rsid w:val="00B51FBE"/>
    <w:rsid w:val="00B526A8"/>
    <w:rsid w:val="00B55FAB"/>
    <w:rsid w:val="00B60B8B"/>
    <w:rsid w:val="00B61210"/>
    <w:rsid w:val="00B619B5"/>
    <w:rsid w:val="00B61E87"/>
    <w:rsid w:val="00B65627"/>
    <w:rsid w:val="00B66069"/>
    <w:rsid w:val="00B66725"/>
    <w:rsid w:val="00B6734E"/>
    <w:rsid w:val="00B702CB"/>
    <w:rsid w:val="00B7264B"/>
    <w:rsid w:val="00B73040"/>
    <w:rsid w:val="00B742ED"/>
    <w:rsid w:val="00B74E92"/>
    <w:rsid w:val="00B75B00"/>
    <w:rsid w:val="00B76198"/>
    <w:rsid w:val="00B77F75"/>
    <w:rsid w:val="00B80ACA"/>
    <w:rsid w:val="00B813A4"/>
    <w:rsid w:val="00B819E3"/>
    <w:rsid w:val="00B83D9D"/>
    <w:rsid w:val="00B84529"/>
    <w:rsid w:val="00B84C30"/>
    <w:rsid w:val="00B85D66"/>
    <w:rsid w:val="00B878E1"/>
    <w:rsid w:val="00B90CD4"/>
    <w:rsid w:val="00B90FA7"/>
    <w:rsid w:val="00B925A1"/>
    <w:rsid w:val="00B955D7"/>
    <w:rsid w:val="00B96040"/>
    <w:rsid w:val="00B96F7F"/>
    <w:rsid w:val="00BA16FE"/>
    <w:rsid w:val="00BA25D7"/>
    <w:rsid w:val="00BA3D4A"/>
    <w:rsid w:val="00BA3F02"/>
    <w:rsid w:val="00BA414B"/>
    <w:rsid w:val="00BB0828"/>
    <w:rsid w:val="00BB2111"/>
    <w:rsid w:val="00BB2F0A"/>
    <w:rsid w:val="00BB3630"/>
    <w:rsid w:val="00BB5993"/>
    <w:rsid w:val="00BB61BA"/>
    <w:rsid w:val="00BC17BA"/>
    <w:rsid w:val="00BC1BBB"/>
    <w:rsid w:val="00BC266E"/>
    <w:rsid w:val="00BC304C"/>
    <w:rsid w:val="00BC3279"/>
    <w:rsid w:val="00BC3DE2"/>
    <w:rsid w:val="00BC43CA"/>
    <w:rsid w:val="00BC59E3"/>
    <w:rsid w:val="00BC5D5C"/>
    <w:rsid w:val="00BC5EDF"/>
    <w:rsid w:val="00BC7891"/>
    <w:rsid w:val="00BC7FD2"/>
    <w:rsid w:val="00BD096A"/>
    <w:rsid w:val="00BD36EC"/>
    <w:rsid w:val="00BD47F0"/>
    <w:rsid w:val="00BD5160"/>
    <w:rsid w:val="00BD6316"/>
    <w:rsid w:val="00BD6CEB"/>
    <w:rsid w:val="00BD7BFA"/>
    <w:rsid w:val="00BE1E3D"/>
    <w:rsid w:val="00BE57B5"/>
    <w:rsid w:val="00BE5B8B"/>
    <w:rsid w:val="00BF0153"/>
    <w:rsid w:val="00BF4B43"/>
    <w:rsid w:val="00BF5A15"/>
    <w:rsid w:val="00C0296F"/>
    <w:rsid w:val="00C02B7D"/>
    <w:rsid w:val="00C03AE7"/>
    <w:rsid w:val="00C05D9D"/>
    <w:rsid w:val="00C06107"/>
    <w:rsid w:val="00C06196"/>
    <w:rsid w:val="00C06BF3"/>
    <w:rsid w:val="00C078D2"/>
    <w:rsid w:val="00C07AC6"/>
    <w:rsid w:val="00C12FA8"/>
    <w:rsid w:val="00C1369A"/>
    <w:rsid w:val="00C14E2E"/>
    <w:rsid w:val="00C21218"/>
    <w:rsid w:val="00C21F2D"/>
    <w:rsid w:val="00C23460"/>
    <w:rsid w:val="00C2567C"/>
    <w:rsid w:val="00C25EF9"/>
    <w:rsid w:val="00C261D1"/>
    <w:rsid w:val="00C2642F"/>
    <w:rsid w:val="00C269AF"/>
    <w:rsid w:val="00C27083"/>
    <w:rsid w:val="00C27533"/>
    <w:rsid w:val="00C27C47"/>
    <w:rsid w:val="00C31378"/>
    <w:rsid w:val="00C317C5"/>
    <w:rsid w:val="00C32BA3"/>
    <w:rsid w:val="00C336F2"/>
    <w:rsid w:val="00C34FA6"/>
    <w:rsid w:val="00C35592"/>
    <w:rsid w:val="00C356AF"/>
    <w:rsid w:val="00C35ADE"/>
    <w:rsid w:val="00C41927"/>
    <w:rsid w:val="00C41C25"/>
    <w:rsid w:val="00C423C6"/>
    <w:rsid w:val="00C439D6"/>
    <w:rsid w:val="00C43FD9"/>
    <w:rsid w:val="00C449CC"/>
    <w:rsid w:val="00C44EB2"/>
    <w:rsid w:val="00C47E8F"/>
    <w:rsid w:val="00C5067F"/>
    <w:rsid w:val="00C51ABA"/>
    <w:rsid w:val="00C521A7"/>
    <w:rsid w:val="00C5413F"/>
    <w:rsid w:val="00C54CC8"/>
    <w:rsid w:val="00C57BC4"/>
    <w:rsid w:val="00C57EDE"/>
    <w:rsid w:val="00C60915"/>
    <w:rsid w:val="00C60DC3"/>
    <w:rsid w:val="00C61ECA"/>
    <w:rsid w:val="00C647B4"/>
    <w:rsid w:val="00C653D1"/>
    <w:rsid w:val="00C672A2"/>
    <w:rsid w:val="00C67DA4"/>
    <w:rsid w:val="00C7005A"/>
    <w:rsid w:val="00C70386"/>
    <w:rsid w:val="00C76093"/>
    <w:rsid w:val="00C764D4"/>
    <w:rsid w:val="00C77B80"/>
    <w:rsid w:val="00C83C5F"/>
    <w:rsid w:val="00C83CCD"/>
    <w:rsid w:val="00C85681"/>
    <w:rsid w:val="00C87617"/>
    <w:rsid w:val="00C91078"/>
    <w:rsid w:val="00C91A79"/>
    <w:rsid w:val="00C92333"/>
    <w:rsid w:val="00C9428A"/>
    <w:rsid w:val="00C964B8"/>
    <w:rsid w:val="00CA2627"/>
    <w:rsid w:val="00CA2EE1"/>
    <w:rsid w:val="00CA31E6"/>
    <w:rsid w:val="00CA3E30"/>
    <w:rsid w:val="00CA5681"/>
    <w:rsid w:val="00CA7C9C"/>
    <w:rsid w:val="00CB0067"/>
    <w:rsid w:val="00CB165B"/>
    <w:rsid w:val="00CB18B6"/>
    <w:rsid w:val="00CB380B"/>
    <w:rsid w:val="00CB467F"/>
    <w:rsid w:val="00CB5CCE"/>
    <w:rsid w:val="00CB5E7D"/>
    <w:rsid w:val="00CB6369"/>
    <w:rsid w:val="00CB75B7"/>
    <w:rsid w:val="00CB7616"/>
    <w:rsid w:val="00CB7909"/>
    <w:rsid w:val="00CC3440"/>
    <w:rsid w:val="00CC3CE0"/>
    <w:rsid w:val="00CC67A6"/>
    <w:rsid w:val="00CC6BF2"/>
    <w:rsid w:val="00CC7137"/>
    <w:rsid w:val="00CC78F6"/>
    <w:rsid w:val="00CC7F18"/>
    <w:rsid w:val="00CD0596"/>
    <w:rsid w:val="00CD11FD"/>
    <w:rsid w:val="00CD362D"/>
    <w:rsid w:val="00CD3A14"/>
    <w:rsid w:val="00CD405C"/>
    <w:rsid w:val="00CD4AF7"/>
    <w:rsid w:val="00CD4C1C"/>
    <w:rsid w:val="00CD5E13"/>
    <w:rsid w:val="00CD5F69"/>
    <w:rsid w:val="00CD6464"/>
    <w:rsid w:val="00CE019E"/>
    <w:rsid w:val="00CE0D13"/>
    <w:rsid w:val="00CE0E15"/>
    <w:rsid w:val="00CE10B8"/>
    <w:rsid w:val="00CE1421"/>
    <w:rsid w:val="00CE18D8"/>
    <w:rsid w:val="00CE3517"/>
    <w:rsid w:val="00CE3697"/>
    <w:rsid w:val="00CE6381"/>
    <w:rsid w:val="00CE6407"/>
    <w:rsid w:val="00CE6D3F"/>
    <w:rsid w:val="00CE7B9B"/>
    <w:rsid w:val="00CF0F43"/>
    <w:rsid w:val="00CF1A52"/>
    <w:rsid w:val="00CF378E"/>
    <w:rsid w:val="00CF720A"/>
    <w:rsid w:val="00CF77AE"/>
    <w:rsid w:val="00D00E7F"/>
    <w:rsid w:val="00D01670"/>
    <w:rsid w:val="00D023D9"/>
    <w:rsid w:val="00D02B9D"/>
    <w:rsid w:val="00D0344C"/>
    <w:rsid w:val="00D05C26"/>
    <w:rsid w:val="00D062A3"/>
    <w:rsid w:val="00D062AC"/>
    <w:rsid w:val="00D07048"/>
    <w:rsid w:val="00D072CD"/>
    <w:rsid w:val="00D07969"/>
    <w:rsid w:val="00D120EF"/>
    <w:rsid w:val="00D152E7"/>
    <w:rsid w:val="00D15B1C"/>
    <w:rsid w:val="00D15B3E"/>
    <w:rsid w:val="00D169DB"/>
    <w:rsid w:val="00D17A3D"/>
    <w:rsid w:val="00D17AA8"/>
    <w:rsid w:val="00D21F91"/>
    <w:rsid w:val="00D235E1"/>
    <w:rsid w:val="00D241C6"/>
    <w:rsid w:val="00D261F9"/>
    <w:rsid w:val="00D26269"/>
    <w:rsid w:val="00D26F4C"/>
    <w:rsid w:val="00D26F70"/>
    <w:rsid w:val="00D277F2"/>
    <w:rsid w:val="00D312C4"/>
    <w:rsid w:val="00D33027"/>
    <w:rsid w:val="00D35D87"/>
    <w:rsid w:val="00D3796C"/>
    <w:rsid w:val="00D40254"/>
    <w:rsid w:val="00D41963"/>
    <w:rsid w:val="00D419B2"/>
    <w:rsid w:val="00D44171"/>
    <w:rsid w:val="00D44360"/>
    <w:rsid w:val="00D44595"/>
    <w:rsid w:val="00D44788"/>
    <w:rsid w:val="00D45137"/>
    <w:rsid w:val="00D451DC"/>
    <w:rsid w:val="00D45B2B"/>
    <w:rsid w:val="00D50D2F"/>
    <w:rsid w:val="00D51CB3"/>
    <w:rsid w:val="00D52BC8"/>
    <w:rsid w:val="00D53948"/>
    <w:rsid w:val="00D549B9"/>
    <w:rsid w:val="00D554A0"/>
    <w:rsid w:val="00D557EE"/>
    <w:rsid w:val="00D56058"/>
    <w:rsid w:val="00D57C2B"/>
    <w:rsid w:val="00D57D71"/>
    <w:rsid w:val="00D57F4B"/>
    <w:rsid w:val="00D619D1"/>
    <w:rsid w:val="00D6287E"/>
    <w:rsid w:val="00D6395D"/>
    <w:rsid w:val="00D647C0"/>
    <w:rsid w:val="00D65226"/>
    <w:rsid w:val="00D656AD"/>
    <w:rsid w:val="00D66977"/>
    <w:rsid w:val="00D66E5F"/>
    <w:rsid w:val="00D67004"/>
    <w:rsid w:val="00D67BF8"/>
    <w:rsid w:val="00D7026F"/>
    <w:rsid w:val="00D73660"/>
    <w:rsid w:val="00D73AC8"/>
    <w:rsid w:val="00D74376"/>
    <w:rsid w:val="00D74C07"/>
    <w:rsid w:val="00D76E91"/>
    <w:rsid w:val="00D80B84"/>
    <w:rsid w:val="00D81A0E"/>
    <w:rsid w:val="00D829C2"/>
    <w:rsid w:val="00D82B0B"/>
    <w:rsid w:val="00D82E5A"/>
    <w:rsid w:val="00D834F3"/>
    <w:rsid w:val="00D845D4"/>
    <w:rsid w:val="00D84643"/>
    <w:rsid w:val="00D849AA"/>
    <w:rsid w:val="00D84CC9"/>
    <w:rsid w:val="00D85025"/>
    <w:rsid w:val="00D872D1"/>
    <w:rsid w:val="00D9007B"/>
    <w:rsid w:val="00D90463"/>
    <w:rsid w:val="00D92B8D"/>
    <w:rsid w:val="00D93652"/>
    <w:rsid w:val="00D93B57"/>
    <w:rsid w:val="00D93DDB"/>
    <w:rsid w:val="00D95507"/>
    <w:rsid w:val="00D955EC"/>
    <w:rsid w:val="00D961EB"/>
    <w:rsid w:val="00D96782"/>
    <w:rsid w:val="00D96A21"/>
    <w:rsid w:val="00D975F5"/>
    <w:rsid w:val="00D97BBA"/>
    <w:rsid w:val="00DA02D6"/>
    <w:rsid w:val="00DA0899"/>
    <w:rsid w:val="00DA1750"/>
    <w:rsid w:val="00DA1988"/>
    <w:rsid w:val="00DA2298"/>
    <w:rsid w:val="00DA24E5"/>
    <w:rsid w:val="00DA2E87"/>
    <w:rsid w:val="00DA4228"/>
    <w:rsid w:val="00DA44B7"/>
    <w:rsid w:val="00DA58AA"/>
    <w:rsid w:val="00DA590B"/>
    <w:rsid w:val="00DA6122"/>
    <w:rsid w:val="00DA75DF"/>
    <w:rsid w:val="00DB0727"/>
    <w:rsid w:val="00DB0F14"/>
    <w:rsid w:val="00DB1245"/>
    <w:rsid w:val="00DB1F94"/>
    <w:rsid w:val="00DB2478"/>
    <w:rsid w:val="00DB2C3F"/>
    <w:rsid w:val="00DB40F8"/>
    <w:rsid w:val="00DB4809"/>
    <w:rsid w:val="00DB5C62"/>
    <w:rsid w:val="00DB5E8F"/>
    <w:rsid w:val="00DB70BC"/>
    <w:rsid w:val="00DB7371"/>
    <w:rsid w:val="00DB767C"/>
    <w:rsid w:val="00DC0972"/>
    <w:rsid w:val="00DC2C46"/>
    <w:rsid w:val="00DC31E2"/>
    <w:rsid w:val="00DC3E99"/>
    <w:rsid w:val="00DC58CE"/>
    <w:rsid w:val="00DC7C3E"/>
    <w:rsid w:val="00DD083C"/>
    <w:rsid w:val="00DD0A9E"/>
    <w:rsid w:val="00DD0C4D"/>
    <w:rsid w:val="00DD1BAA"/>
    <w:rsid w:val="00DD32A8"/>
    <w:rsid w:val="00DD70C0"/>
    <w:rsid w:val="00DE0B97"/>
    <w:rsid w:val="00DE30E0"/>
    <w:rsid w:val="00DE591A"/>
    <w:rsid w:val="00DE69D4"/>
    <w:rsid w:val="00DE70B4"/>
    <w:rsid w:val="00DE70F4"/>
    <w:rsid w:val="00DF2151"/>
    <w:rsid w:val="00DF2592"/>
    <w:rsid w:val="00DF3029"/>
    <w:rsid w:val="00DF4356"/>
    <w:rsid w:val="00DF6040"/>
    <w:rsid w:val="00DF7007"/>
    <w:rsid w:val="00E00FB2"/>
    <w:rsid w:val="00E010B0"/>
    <w:rsid w:val="00E027E0"/>
    <w:rsid w:val="00E06339"/>
    <w:rsid w:val="00E074D4"/>
    <w:rsid w:val="00E07A8C"/>
    <w:rsid w:val="00E10D35"/>
    <w:rsid w:val="00E13C1A"/>
    <w:rsid w:val="00E14AA0"/>
    <w:rsid w:val="00E157D6"/>
    <w:rsid w:val="00E16772"/>
    <w:rsid w:val="00E17906"/>
    <w:rsid w:val="00E202F8"/>
    <w:rsid w:val="00E20398"/>
    <w:rsid w:val="00E2251B"/>
    <w:rsid w:val="00E22BCE"/>
    <w:rsid w:val="00E258D8"/>
    <w:rsid w:val="00E25BE4"/>
    <w:rsid w:val="00E27DB4"/>
    <w:rsid w:val="00E31545"/>
    <w:rsid w:val="00E316B3"/>
    <w:rsid w:val="00E326FF"/>
    <w:rsid w:val="00E34B8E"/>
    <w:rsid w:val="00E3582F"/>
    <w:rsid w:val="00E35F30"/>
    <w:rsid w:val="00E361B0"/>
    <w:rsid w:val="00E361D1"/>
    <w:rsid w:val="00E374D9"/>
    <w:rsid w:val="00E40751"/>
    <w:rsid w:val="00E41216"/>
    <w:rsid w:val="00E41563"/>
    <w:rsid w:val="00E4274A"/>
    <w:rsid w:val="00E42943"/>
    <w:rsid w:val="00E432CC"/>
    <w:rsid w:val="00E43903"/>
    <w:rsid w:val="00E44FA7"/>
    <w:rsid w:val="00E4695A"/>
    <w:rsid w:val="00E52D11"/>
    <w:rsid w:val="00E53A75"/>
    <w:rsid w:val="00E53AA8"/>
    <w:rsid w:val="00E53BA2"/>
    <w:rsid w:val="00E54081"/>
    <w:rsid w:val="00E55AB5"/>
    <w:rsid w:val="00E572D1"/>
    <w:rsid w:val="00E574A1"/>
    <w:rsid w:val="00E577AC"/>
    <w:rsid w:val="00E61F96"/>
    <w:rsid w:val="00E62DB8"/>
    <w:rsid w:val="00E63010"/>
    <w:rsid w:val="00E63804"/>
    <w:rsid w:val="00E653BD"/>
    <w:rsid w:val="00E65948"/>
    <w:rsid w:val="00E677EF"/>
    <w:rsid w:val="00E70D84"/>
    <w:rsid w:val="00E7159B"/>
    <w:rsid w:val="00E71996"/>
    <w:rsid w:val="00E71BDD"/>
    <w:rsid w:val="00E72421"/>
    <w:rsid w:val="00E72D02"/>
    <w:rsid w:val="00E7380A"/>
    <w:rsid w:val="00E7393F"/>
    <w:rsid w:val="00E74C1B"/>
    <w:rsid w:val="00E81EF9"/>
    <w:rsid w:val="00E840B5"/>
    <w:rsid w:val="00E84451"/>
    <w:rsid w:val="00E84CFD"/>
    <w:rsid w:val="00E859DF"/>
    <w:rsid w:val="00E866CC"/>
    <w:rsid w:val="00E86C14"/>
    <w:rsid w:val="00E86C84"/>
    <w:rsid w:val="00E87041"/>
    <w:rsid w:val="00E91192"/>
    <w:rsid w:val="00E931ED"/>
    <w:rsid w:val="00E93B05"/>
    <w:rsid w:val="00E94AED"/>
    <w:rsid w:val="00E94B0F"/>
    <w:rsid w:val="00E95201"/>
    <w:rsid w:val="00E9631E"/>
    <w:rsid w:val="00E966DD"/>
    <w:rsid w:val="00EA10E7"/>
    <w:rsid w:val="00EA1574"/>
    <w:rsid w:val="00EA1807"/>
    <w:rsid w:val="00EA38FE"/>
    <w:rsid w:val="00EA4947"/>
    <w:rsid w:val="00EA6540"/>
    <w:rsid w:val="00EB0731"/>
    <w:rsid w:val="00EB5C1B"/>
    <w:rsid w:val="00EB5EE5"/>
    <w:rsid w:val="00EB7170"/>
    <w:rsid w:val="00EC0C41"/>
    <w:rsid w:val="00EC11F0"/>
    <w:rsid w:val="00EC14FA"/>
    <w:rsid w:val="00EC1594"/>
    <w:rsid w:val="00EC1C8C"/>
    <w:rsid w:val="00EC3DC7"/>
    <w:rsid w:val="00EC5FD5"/>
    <w:rsid w:val="00EC6377"/>
    <w:rsid w:val="00EC6FE0"/>
    <w:rsid w:val="00ED12E1"/>
    <w:rsid w:val="00ED2521"/>
    <w:rsid w:val="00ED2FB9"/>
    <w:rsid w:val="00ED6873"/>
    <w:rsid w:val="00ED6F18"/>
    <w:rsid w:val="00ED73EF"/>
    <w:rsid w:val="00EE0293"/>
    <w:rsid w:val="00EE0AA4"/>
    <w:rsid w:val="00EE0C7D"/>
    <w:rsid w:val="00EE1F54"/>
    <w:rsid w:val="00EE40F7"/>
    <w:rsid w:val="00EE456B"/>
    <w:rsid w:val="00EE508D"/>
    <w:rsid w:val="00EE6446"/>
    <w:rsid w:val="00EE7CB2"/>
    <w:rsid w:val="00EF01B0"/>
    <w:rsid w:val="00EF0BB3"/>
    <w:rsid w:val="00EF20A6"/>
    <w:rsid w:val="00EF284B"/>
    <w:rsid w:val="00EF35BF"/>
    <w:rsid w:val="00EF381C"/>
    <w:rsid w:val="00EF5780"/>
    <w:rsid w:val="00EF741C"/>
    <w:rsid w:val="00EF7C61"/>
    <w:rsid w:val="00F00C37"/>
    <w:rsid w:val="00F011EF"/>
    <w:rsid w:val="00F034AC"/>
    <w:rsid w:val="00F03879"/>
    <w:rsid w:val="00F0416A"/>
    <w:rsid w:val="00F0439B"/>
    <w:rsid w:val="00F05C83"/>
    <w:rsid w:val="00F06745"/>
    <w:rsid w:val="00F06853"/>
    <w:rsid w:val="00F1066F"/>
    <w:rsid w:val="00F10D0F"/>
    <w:rsid w:val="00F11167"/>
    <w:rsid w:val="00F1163E"/>
    <w:rsid w:val="00F118ED"/>
    <w:rsid w:val="00F12979"/>
    <w:rsid w:val="00F148D9"/>
    <w:rsid w:val="00F160D2"/>
    <w:rsid w:val="00F16314"/>
    <w:rsid w:val="00F17EBA"/>
    <w:rsid w:val="00F2068C"/>
    <w:rsid w:val="00F20817"/>
    <w:rsid w:val="00F2335D"/>
    <w:rsid w:val="00F26F28"/>
    <w:rsid w:val="00F27A76"/>
    <w:rsid w:val="00F300F3"/>
    <w:rsid w:val="00F31F68"/>
    <w:rsid w:val="00F327C9"/>
    <w:rsid w:val="00F339A2"/>
    <w:rsid w:val="00F33E3A"/>
    <w:rsid w:val="00F35070"/>
    <w:rsid w:val="00F3523C"/>
    <w:rsid w:val="00F35EA5"/>
    <w:rsid w:val="00F40A8B"/>
    <w:rsid w:val="00F41EA7"/>
    <w:rsid w:val="00F45138"/>
    <w:rsid w:val="00F4580F"/>
    <w:rsid w:val="00F4748D"/>
    <w:rsid w:val="00F51143"/>
    <w:rsid w:val="00F515D4"/>
    <w:rsid w:val="00F53497"/>
    <w:rsid w:val="00F53841"/>
    <w:rsid w:val="00F53B21"/>
    <w:rsid w:val="00F53D9A"/>
    <w:rsid w:val="00F555D1"/>
    <w:rsid w:val="00F55CBB"/>
    <w:rsid w:val="00F57D0B"/>
    <w:rsid w:val="00F612B3"/>
    <w:rsid w:val="00F64D10"/>
    <w:rsid w:val="00F653FF"/>
    <w:rsid w:val="00F657C0"/>
    <w:rsid w:val="00F676C1"/>
    <w:rsid w:val="00F7064A"/>
    <w:rsid w:val="00F7383F"/>
    <w:rsid w:val="00F747AD"/>
    <w:rsid w:val="00F75FFC"/>
    <w:rsid w:val="00F766F2"/>
    <w:rsid w:val="00F829DE"/>
    <w:rsid w:val="00F83255"/>
    <w:rsid w:val="00F83D74"/>
    <w:rsid w:val="00F84674"/>
    <w:rsid w:val="00F87C1E"/>
    <w:rsid w:val="00F87F11"/>
    <w:rsid w:val="00F916A4"/>
    <w:rsid w:val="00F91DF5"/>
    <w:rsid w:val="00F930B1"/>
    <w:rsid w:val="00F93819"/>
    <w:rsid w:val="00F942CA"/>
    <w:rsid w:val="00F9452C"/>
    <w:rsid w:val="00F94EDA"/>
    <w:rsid w:val="00F96224"/>
    <w:rsid w:val="00F975CE"/>
    <w:rsid w:val="00FA02BC"/>
    <w:rsid w:val="00FA0964"/>
    <w:rsid w:val="00FA1376"/>
    <w:rsid w:val="00FA157C"/>
    <w:rsid w:val="00FA357C"/>
    <w:rsid w:val="00FA3F25"/>
    <w:rsid w:val="00FA53CB"/>
    <w:rsid w:val="00FA65ED"/>
    <w:rsid w:val="00FA7ECF"/>
    <w:rsid w:val="00FB11A6"/>
    <w:rsid w:val="00FB46C5"/>
    <w:rsid w:val="00FB535B"/>
    <w:rsid w:val="00FB7206"/>
    <w:rsid w:val="00FC0E1A"/>
    <w:rsid w:val="00FC1D72"/>
    <w:rsid w:val="00FC2827"/>
    <w:rsid w:val="00FC40CE"/>
    <w:rsid w:val="00FC5E60"/>
    <w:rsid w:val="00FC5ECD"/>
    <w:rsid w:val="00FD061B"/>
    <w:rsid w:val="00FD1DEB"/>
    <w:rsid w:val="00FD5310"/>
    <w:rsid w:val="00FD656A"/>
    <w:rsid w:val="00FD7616"/>
    <w:rsid w:val="00FE019A"/>
    <w:rsid w:val="00FE0384"/>
    <w:rsid w:val="00FE0C92"/>
    <w:rsid w:val="00FE10D6"/>
    <w:rsid w:val="00FE51ED"/>
    <w:rsid w:val="00FE5577"/>
    <w:rsid w:val="00FE5B17"/>
    <w:rsid w:val="00FE5EA2"/>
    <w:rsid w:val="00FF1BC1"/>
    <w:rsid w:val="00FF2C73"/>
    <w:rsid w:val="00FF34CA"/>
    <w:rsid w:val="00FF734C"/>
    <w:rsid w:val="00FF741A"/>
    <w:rsid w:val="011EB94E"/>
    <w:rsid w:val="0158CAAE"/>
    <w:rsid w:val="01729F59"/>
    <w:rsid w:val="01A5A38D"/>
    <w:rsid w:val="01C4795D"/>
    <w:rsid w:val="01EA3F61"/>
    <w:rsid w:val="02948503"/>
    <w:rsid w:val="029B38D6"/>
    <w:rsid w:val="02CEAAE1"/>
    <w:rsid w:val="02FD1F9E"/>
    <w:rsid w:val="0375B667"/>
    <w:rsid w:val="0418D01E"/>
    <w:rsid w:val="04D15067"/>
    <w:rsid w:val="059F3FDA"/>
    <w:rsid w:val="05DBA372"/>
    <w:rsid w:val="05E0432D"/>
    <w:rsid w:val="064EA782"/>
    <w:rsid w:val="066E43CF"/>
    <w:rsid w:val="067565B6"/>
    <w:rsid w:val="073E80CB"/>
    <w:rsid w:val="07936550"/>
    <w:rsid w:val="07A21C04"/>
    <w:rsid w:val="07D6FA60"/>
    <w:rsid w:val="07E8D75B"/>
    <w:rsid w:val="087AD0A2"/>
    <w:rsid w:val="08910383"/>
    <w:rsid w:val="090724F1"/>
    <w:rsid w:val="092F35B1"/>
    <w:rsid w:val="09C514EB"/>
    <w:rsid w:val="09C7423A"/>
    <w:rsid w:val="09FDC736"/>
    <w:rsid w:val="0AA3BC63"/>
    <w:rsid w:val="0AC4D0E5"/>
    <w:rsid w:val="0ACB0612"/>
    <w:rsid w:val="0B127E3B"/>
    <w:rsid w:val="0BDACBD0"/>
    <w:rsid w:val="0BE8301A"/>
    <w:rsid w:val="0BEB4DB1"/>
    <w:rsid w:val="0BF8AC3B"/>
    <w:rsid w:val="0C9409CA"/>
    <w:rsid w:val="0CC12875"/>
    <w:rsid w:val="0CEFFB03"/>
    <w:rsid w:val="0CF4BDBF"/>
    <w:rsid w:val="0D16D167"/>
    <w:rsid w:val="0D533000"/>
    <w:rsid w:val="0DEA4BE8"/>
    <w:rsid w:val="0E02A6D4"/>
    <w:rsid w:val="0E267E43"/>
    <w:rsid w:val="0E4D6C73"/>
    <w:rsid w:val="0EE2FAE1"/>
    <w:rsid w:val="0F1FD0DC"/>
    <w:rsid w:val="0F3DF06C"/>
    <w:rsid w:val="0F5D33E1"/>
    <w:rsid w:val="0F81387E"/>
    <w:rsid w:val="0F9231B7"/>
    <w:rsid w:val="10126B36"/>
    <w:rsid w:val="1080FB89"/>
    <w:rsid w:val="10C70F9D"/>
    <w:rsid w:val="11897AB6"/>
    <w:rsid w:val="119238F7"/>
    <w:rsid w:val="11BE2F02"/>
    <w:rsid w:val="12C8A0D3"/>
    <w:rsid w:val="1346BE8D"/>
    <w:rsid w:val="135EFF1E"/>
    <w:rsid w:val="140188BD"/>
    <w:rsid w:val="14B44DA7"/>
    <w:rsid w:val="157A8E5C"/>
    <w:rsid w:val="157ED670"/>
    <w:rsid w:val="15A479FF"/>
    <w:rsid w:val="15F08764"/>
    <w:rsid w:val="16345C44"/>
    <w:rsid w:val="1672A17F"/>
    <w:rsid w:val="1760375A"/>
    <w:rsid w:val="176FBF53"/>
    <w:rsid w:val="17BDEA5B"/>
    <w:rsid w:val="18871FC4"/>
    <w:rsid w:val="18888685"/>
    <w:rsid w:val="188DFE58"/>
    <w:rsid w:val="18950573"/>
    <w:rsid w:val="189D187F"/>
    <w:rsid w:val="1924F6C0"/>
    <w:rsid w:val="192AEF23"/>
    <w:rsid w:val="19BA6323"/>
    <w:rsid w:val="1A92E59C"/>
    <w:rsid w:val="1A957FEA"/>
    <w:rsid w:val="1AA3629F"/>
    <w:rsid w:val="1AD42AD8"/>
    <w:rsid w:val="1AE10747"/>
    <w:rsid w:val="1B061D51"/>
    <w:rsid w:val="1B2A5D39"/>
    <w:rsid w:val="1B6DE4D9"/>
    <w:rsid w:val="1B8BAD11"/>
    <w:rsid w:val="1BC5B7BA"/>
    <w:rsid w:val="1BE56CD4"/>
    <w:rsid w:val="1BF9D9BC"/>
    <w:rsid w:val="1CFB5751"/>
    <w:rsid w:val="1D034038"/>
    <w:rsid w:val="1DA4C039"/>
    <w:rsid w:val="1DCACE77"/>
    <w:rsid w:val="1E6506E0"/>
    <w:rsid w:val="1E81A1BA"/>
    <w:rsid w:val="1EA1B1C5"/>
    <w:rsid w:val="1F0D5365"/>
    <w:rsid w:val="1F4425E9"/>
    <w:rsid w:val="1F760897"/>
    <w:rsid w:val="20252006"/>
    <w:rsid w:val="20C27026"/>
    <w:rsid w:val="20F72472"/>
    <w:rsid w:val="2115996A"/>
    <w:rsid w:val="21273817"/>
    <w:rsid w:val="214AEF14"/>
    <w:rsid w:val="224923CC"/>
    <w:rsid w:val="22546D0B"/>
    <w:rsid w:val="226850BC"/>
    <w:rsid w:val="2293A27E"/>
    <w:rsid w:val="229F503C"/>
    <w:rsid w:val="22EB90F1"/>
    <w:rsid w:val="233ACBB4"/>
    <w:rsid w:val="2358AC1F"/>
    <w:rsid w:val="236B9E50"/>
    <w:rsid w:val="237522E8"/>
    <w:rsid w:val="23B75454"/>
    <w:rsid w:val="241D9EC5"/>
    <w:rsid w:val="242CACA5"/>
    <w:rsid w:val="24B9E96D"/>
    <w:rsid w:val="24D4CF55"/>
    <w:rsid w:val="24FB3019"/>
    <w:rsid w:val="252FDF1A"/>
    <w:rsid w:val="25F885F2"/>
    <w:rsid w:val="2608D44C"/>
    <w:rsid w:val="26904CE1"/>
    <w:rsid w:val="27833950"/>
    <w:rsid w:val="27858F3E"/>
    <w:rsid w:val="27B51660"/>
    <w:rsid w:val="27B60CAA"/>
    <w:rsid w:val="27C222AB"/>
    <w:rsid w:val="28006049"/>
    <w:rsid w:val="282F6BAE"/>
    <w:rsid w:val="28C794A6"/>
    <w:rsid w:val="290D057F"/>
    <w:rsid w:val="298882F6"/>
    <w:rsid w:val="2A039646"/>
    <w:rsid w:val="2A589D0B"/>
    <w:rsid w:val="2AD94C47"/>
    <w:rsid w:val="2ADD7A79"/>
    <w:rsid w:val="2B63221F"/>
    <w:rsid w:val="2BF274D2"/>
    <w:rsid w:val="2C215C67"/>
    <w:rsid w:val="2CA50614"/>
    <w:rsid w:val="2D539CE3"/>
    <w:rsid w:val="2D69FF0F"/>
    <w:rsid w:val="2D7BD561"/>
    <w:rsid w:val="2DC805BB"/>
    <w:rsid w:val="2E0397D7"/>
    <w:rsid w:val="2E8AE2A5"/>
    <w:rsid w:val="2E8FB911"/>
    <w:rsid w:val="2EB9EBC3"/>
    <w:rsid w:val="2EE6B69F"/>
    <w:rsid w:val="2F01D42E"/>
    <w:rsid w:val="2F927025"/>
    <w:rsid w:val="2FA30F8D"/>
    <w:rsid w:val="30490191"/>
    <w:rsid w:val="305D9E43"/>
    <w:rsid w:val="306A3A8B"/>
    <w:rsid w:val="30772495"/>
    <w:rsid w:val="30BE402E"/>
    <w:rsid w:val="314BD7BF"/>
    <w:rsid w:val="31A8073E"/>
    <w:rsid w:val="320CBAD1"/>
    <w:rsid w:val="326A1920"/>
    <w:rsid w:val="3295DB25"/>
    <w:rsid w:val="32CBBAA9"/>
    <w:rsid w:val="332AECF2"/>
    <w:rsid w:val="343D4541"/>
    <w:rsid w:val="34825C3E"/>
    <w:rsid w:val="3493AFA4"/>
    <w:rsid w:val="34F9A432"/>
    <w:rsid w:val="367CCC2D"/>
    <w:rsid w:val="37B2E115"/>
    <w:rsid w:val="37B7F2A1"/>
    <w:rsid w:val="3812DD51"/>
    <w:rsid w:val="38189C8E"/>
    <w:rsid w:val="383431B3"/>
    <w:rsid w:val="3853AA5F"/>
    <w:rsid w:val="38559E16"/>
    <w:rsid w:val="38FDE5FF"/>
    <w:rsid w:val="3A2677CE"/>
    <w:rsid w:val="3A54292B"/>
    <w:rsid w:val="3AF7B93D"/>
    <w:rsid w:val="3C4A4B8E"/>
    <w:rsid w:val="3C57CAD0"/>
    <w:rsid w:val="3C8B555F"/>
    <w:rsid w:val="3C8FEC0E"/>
    <w:rsid w:val="3CF6D9EF"/>
    <w:rsid w:val="3DC74B52"/>
    <w:rsid w:val="3DF39B31"/>
    <w:rsid w:val="3E8EFD63"/>
    <w:rsid w:val="3F1D28A5"/>
    <w:rsid w:val="3F1E9409"/>
    <w:rsid w:val="3F2FBA83"/>
    <w:rsid w:val="3FBF28E0"/>
    <w:rsid w:val="3FD76FAE"/>
    <w:rsid w:val="400C2540"/>
    <w:rsid w:val="4029D152"/>
    <w:rsid w:val="40889B85"/>
    <w:rsid w:val="40FC7C6D"/>
    <w:rsid w:val="410736E0"/>
    <w:rsid w:val="41B26DB6"/>
    <w:rsid w:val="41BFFFA5"/>
    <w:rsid w:val="42317B8B"/>
    <w:rsid w:val="42499FCC"/>
    <w:rsid w:val="4257A6BD"/>
    <w:rsid w:val="42EDB449"/>
    <w:rsid w:val="434AB769"/>
    <w:rsid w:val="437D79D9"/>
    <w:rsid w:val="438F5C9C"/>
    <w:rsid w:val="43EB62D7"/>
    <w:rsid w:val="43F593B2"/>
    <w:rsid w:val="444B4105"/>
    <w:rsid w:val="4462DCB5"/>
    <w:rsid w:val="44CF7327"/>
    <w:rsid w:val="4522E488"/>
    <w:rsid w:val="46888761"/>
    <w:rsid w:val="46DAD62F"/>
    <w:rsid w:val="46F27009"/>
    <w:rsid w:val="4856FF09"/>
    <w:rsid w:val="48604EBF"/>
    <w:rsid w:val="49364DD8"/>
    <w:rsid w:val="49406210"/>
    <w:rsid w:val="49BB7348"/>
    <w:rsid w:val="49BBA50F"/>
    <w:rsid w:val="4A488C42"/>
    <w:rsid w:val="4A6BB852"/>
    <w:rsid w:val="4AD21E39"/>
    <w:rsid w:val="4B12A314"/>
    <w:rsid w:val="4C11E031"/>
    <w:rsid w:val="4C6C4DE4"/>
    <w:rsid w:val="4C945797"/>
    <w:rsid w:val="4D769726"/>
    <w:rsid w:val="4E183227"/>
    <w:rsid w:val="4EB0F04C"/>
    <w:rsid w:val="4EC6E523"/>
    <w:rsid w:val="4F126787"/>
    <w:rsid w:val="4F95E4E7"/>
    <w:rsid w:val="50BFD341"/>
    <w:rsid w:val="50F78CFC"/>
    <w:rsid w:val="51356DF0"/>
    <w:rsid w:val="51C606F1"/>
    <w:rsid w:val="524A0849"/>
    <w:rsid w:val="5268180A"/>
    <w:rsid w:val="529EDDB8"/>
    <w:rsid w:val="52F215B7"/>
    <w:rsid w:val="5361D752"/>
    <w:rsid w:val="551786B0"/>
    <w:rsid w:val="5596F4ED"/>
    <w:rsid w:val="55B4BA10"/>
    <w:rsid w:val="55FC1717"/>
    <w:rsid w:val="564F8672"/>
    <w:rsid w:val="567D2889"/>
    <w:rsid w:val="56D9F13E"/>
    <w:rsid w:val="57367E53"/>
    <w:rsid w:val="57A0E310"/>
    <w:rsid w:val="58966BEA"/>
    <w:rsid w:val="58B949CD"/>
    <w:rsid w:val="59ACB6DD"/>
    <w:rsid w:val="59C8E997"/>
    <w:rsid w:val="5A47EC39"/>
    <w:rsid w:val="5A551A2E"/>
    <w:rsid w:val="5A82E686"/>
    <w:rsid w:val="5AF02F89"/>
    <w:rsid w:val="5B10DF4F"/>
    <w:rsid w:val="5BE3BC9A"/>
    <w:rsid w:val="5C1EB6E7"/>
    <w:rsid w:val="5C5F0D00"/>
    <w:rsid w:val="5C82E46C"/>
    <w:rsid w:val="5CD3BA00"/>
    <w:rsid w:val="5CEC6A0D"/>
    <w:rsid w:val="5D1C092A"/>
    <w:rsid w:val="5D24594A"/>
    <w:rsid w:val="5D9E3E54"/>
    <w:rsid w:val="5DAF4537"/>
    <w:rsid w:val="5E3E7C8C"/>
    <w:rsid w:val="5E883A6E"/>
    <w:rsid w:val="5EE16811"/>
    <w:rsid w:val="5F17B02B"/>
    <w:rsid w:val="5F288B51"/>
    <w:rsid w:val="5F3D2F4C"/>
    <w:rsid w:val="5FE3ECB9"/>
    <w:rsid w:val="60109554"/>
    <w:rsid w:val="6016A13E"/>
    <w:rsid w:val="60240ACF"/>
    <w:rsid w:val="603C1525"/>
    <w:rsid w:val="60686E33"/>
    <w:rsid w:val="615672BE"/>
    <w:rsid w:val="61BFDB30"/>
    <w:rsid w:val="61FADE14"/>
    <w:rsid w:val="633E1149"/>
    <w:rsid w:val="638BC0DA"/>
    <w:rsid w:val="64F41C31"/>
    <w:rsid w:val="652DD7F3"/>
    <w:rsid w:val="657D008E"/>
    <w:rsid w:val="65F04A31"/>
    <w:rsid w:val="65F46E0C"/>
    <w:rsid w:val="6608BB0B"/>
    <w:rsid w:val="6679BC7E"/>
    <w:rsid w:val="673610D2"/>
    <w:rsid w:val="67BB1379"/>
    <w:rsid w:val="68370A3A"/>
    <w:rsid w:val="68A4DA89"/>
    <w:rsid w:val="68AA1364"/>
    <w:rsid w:val="69048C70"/>
    <w:rsid w:val="69B9102E"/>
    <w:rsid w:val="6A22251C"/>
    <w:rsid w:val="6A3DBE6D"/>
    <w:rsid w:val="6AA8856B"/>
    <w:rsid w:val="6B09C282"/>
    <w:rsid w:val="6B19F664"/>
    <w:rsid w:val="6B474D68"/>
    <w:rsid w:val="6B4FCCD5"/>
    <w:rsid w:val="6B84787B"/>
    <w:rsid w:val="6B9BDC37"/>
    <w:rsid w:val="6C518B6A"/>
    <w:rsid w:val="6CB16966"/>
    <w:rsid w:val="6D7CBE4A"/>
    <w:rsid w:val="6E0E91B1"/>
    <w:rsid w:val="6E416344"/>
    <w:rsid w:val="6E93BF14"/>
    <w:rsid w:val="6FD90119"/>
    <w:rsid w:val="6FDD33A5"/>
    <w:rsid w:val="701949B1"/>
    <w:rsid w:val="7031397C"/>
    <w:rsid w:val="70421C1F"/>
    <w:rsid w:val="70425B95"/>
    <w:rsid w:val="70988B10"/>
    <w:rsid w:val="7143C398"/>
    <w:rsid w:val="719718FB"/>
    <w:rsid w:val="71B55015"/>
    <w:rsid w:val="721B136B"/>
    <w:rsid w:val="7284D14C"/>
    <w:rsid w:val="73924059"/>
    <w:rsid w:val="7456809E"/>
    <w:rsid w:val="748D4ACD"/>
    <w:rsid w:val="74B354EA"/>
    <w:rsid w:val="75135BB5"/>
    <w:rsid w:val="75D0C967"/>
    <w:rsid w:val="76C231EB"/>
    <w:rsid w:val="76F85752"/>
    <w:rsid w:val="772B5DB2"/>
    <w:rsid w:val="774C44EA"/>
    <w:rsid w:val="77877EA5"/>
    <w:rsid w:val="77A156BA"/>
    <w:rsid w:val="77E19EAF"/>
    <w:rsid w:val="780C907C"/>
    <w:rsid w:val="78424DDD"/>
    <w:rsid w:val="787D61BB"/>
    <w:rsid w:val="7881A9CF"/>
    <w:rsid w:val="78924C31"/>
    <w:rsid w:val="78927E07"/>
    <w:rsid w:val="7A2A077D"/>
    <w:rsid w:val="7A2E1C92"/>
    <w:rsid w:val="7A5B4152"/>
    <w:rsid w:val="7AED5704"/>
    <w:rsid w:val="7B688439"/>
    <w:rsid w:val="7B80AFEE"/>
    <w:rsid w:val="7BA63CC2"/>
    <w:rsid w:val="7BCA1EC9"/>
    <w:rsid w:val="7CB62396"/>
    <w:rsid w:val="7D0DC1F4"/>
    <w:rsid w:val="7D34DBDB"/>
    <w:rsid w:val="7DC5B9F4"/>
    <w:rsid w:val="7F4DE44F"/>
    <w:rsid w:val="7F705AF8"/>
    <w:rsid w:val="7F76E0FD"/>
    <w:rsid w:val="7F9AF996"/>
    <w:rsid w:val="7FFDDF4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8B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uiPriority="9"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DA4"/>
    <w:rPr>
      <w:sz w:val="22"/>
      <w:lang w:val="en-GB"/>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4"/>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4"/>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rsid w:val="00482FB6"/>
    <w:pPr>
      <w:numPr>
        <w:numId w:val="8"/>
      </w:numPr>
    </w:p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rsid w:val="00482FB6"/>
    <w:pPr>
      <w:numPr>
        <w:ilvl w:val="1"/>
        <w:numId w:val="8"/>
      </w:numPr>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lang w:val="en-GB"/>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lang w:val="en-GB"/>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lang w:val="en-GB"/>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lang w:val="en-GB"/>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6"/>
      </w:numPr>
    </w:pPr>
    <w:rPr>
      <w:sz w:val="22"/>
      <w:szCs w:val="22"/>
    </w:rPr>
  </w:style>
  <w:style w:type="paragraph" w:styleId="Footer">
    <w:name w:val="footer"/>
    <w:basedOn w:val="Normal"/>
    <w:link w:val="FooterChar"/>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7"/>
      </w:numPr>
      <w:spacing w:before="240" w:after="120"/>
      <w:contextualSpacing/>
    </w:pPr>
    <w:rPr>
      <w:sz w:val="22"/>
    </w:r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qFormat/>
    <w:rsid w:val="004B070F"/>
    <w:pPr>
      <w:spacing w:before="80" w:after="0" w:line="200" w:lineRule="exact"/>
    </w:pPr>
    <w:rPr>
      <w:sz w:val="18"/>
      <w:szCs w:val="18"/>
    </w:rPr>
  </w:style>
  <w:style w:type="character" w:customStyle="1" w:styleId="FootnoteTextChar">
    <w:name w:val="Footnote Text Char"/>
    <w:basedOn w:val="DefaultParagraphFont"/>
    <w:link w:val="FootnoteText"/>
    <w:rsid w:val="004B070F"/>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3"/>
      </w:numPr>
    </w:pPr>
    <w:rPr>
      <w:szCs w:val="22"/>
    </w:rPr>
  </w:style>
  <w:style w:type="paragraph" w:styleId="TOC1">
    <w:name w:val="toc 1"/>
    <w:autoRedefine/>
    <w:uiPriority w:val="39"/>
    <w:qFormat/>
    <w:rsid w:val="00C47E8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C41927"/>
    <w:pPr>
      <w:tabs>
        <w:tab w:val="left" w:pos="529"/>
        <w:tab w:val="right" w:pos="8771"/>
      </w:tabs>
      <w:spacing w:before="80" w:after="80"/>
    </w:pPr>
    <w:rPr>
      <w:noProof/>
      <w:sz w:val="22"/>
      <w:szCs w:val="22"/>
    </w:rPr>
  </w:style>
  <w:style w:type="paragraph" w:styleId="TOC3">
    <w:name w:val="toc 3"/>
    <w:basedOn w:val="Normal"/>
    <w:next w:val="Normal"/>
    <w:autoRedefine/>
    <w:uiPriority w:val="39"/>
    <w:qFormat/>
    <w:rsid w:val="00663B0A"/>
    <w:pPr>
      <w:tabs>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2"/>
      </w:numPr>
    </w:pPr>
    <w:rPr>
      <w:szCs w:val="22"/>
    </w:rPr>
  </w:style>
  <w:style w:type="paragraph" w:customStyle="1" w:styleId="Numberedtitlelevel3">
    <w:name w:val="Numbered title level 3"/>
    <w:basedOn w:val="Titlelevel3"/>
    <w:next w:val="body"/>
    <w:qFormat/>
    <w:rsid w:val="008F3908"/>
    <w:pPr>
      <w:numPr>
        <w:ilvl w:val="2"/>
        <w:numId w:val="8"/>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qFormat/>
    <w:rsid w:val="005D4005"/>
    <w:pPr>
      <w:numPr>
        <w:numId w:val="5"/>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4719B4"/>
    <w:pPr>
      <w:numPr>
        <w:ilvl w:val="1"/>
      </w:numPr>
      <w:spacing w:before="240" w:after="120"/>
    </w:pPr>
    <w:rPr>
      <w:rFonts w:asciiTheme="majorHAnsi" w:eastAsiaTheme="majorEastAsia" w:hAnsiTheme="majorHAnsi" w:cstheme="majorBidi"/>
      <w:color w:val="2F5773" w:themeColor="accent1"/>
      <w:sz w:val="32"/>
      <w:szCs w:val="32"/>
      <w:lang w:val="en-GB"/>
    </w:rPr>
  </w:style>
  <w:style w:type="character" w:customStyle="1" w:styleId="SubtitleChar">
    <w:name w:val="Subtitle Char"/>
    <w:basedOn w:val="DefaultParagraphFont"/>
    <w:link w:val="Subtitle"/>
    <w:uiPriority w:val="11"/>
    <w:rsid w:val="00290DA3"/>
    <w:rPr>
      <w:rFonts w:asciiTheme="majorHAnsi" w:eastAsiaTheme="majorEastAsia" w:hAnsiTheme="majorHAnsi" w:cstheme="majorBidi"/>
      <w:color w:val="2F5773" w:themeColor="accent1"/>
      <w:sz w:val="32"/>
      <w:szCs w:val="32"/>
      <w:lang w:val="en-GB"/>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0"/>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9"/>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semiHidden/>
    <w:qFormat/>
    <w:rsid w:val="00B43E07"/>
    <w:pPr>
      <w:spacing w:before="480"/>
      <w:outlineLvl w:val="9"/>
    </w:pPr>
    <w:rPr>
      <w:caps w:val="0"/>
      <w:color w:val="234156" w:themeColor="accent1" w:themeShade="BF"/>
      <w:sz w:val="28"/>
      <w:szCs w:val="28"/>
    </w:r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B43E07"/>
    <w:pPr>
      <w:numPr>
        <w:numId w:val="11"/>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rPr>
  </w:style>
  <w:style w:type="paragraph" w:styleId="ListParagraph">
    <w:name w:val="List Paragraph"/>
    <w:basedOn w:val="Normal"/>
    <w:uiPriority w:val="34"/>
    <w:qFormat/>
    <w:rsid w:val="009F12DA"/>
    <w:pPr>
      <w:ind w:left="720"/>
    </w:pPr>
    <w:rPr>
      <w:rFonts w:ascii="Calibri" w:eastAsia="Calibri" w:hAnsi="Calibri" w:cs="Times New Roman"/>
      <w:szCs w:val="22"/>
    </w:rPr>
  </w:style>
  <w:style w:type="character" w:styleId="CommentReference">
    <w:name w:val="annotation reference"/>
    <w:basedOn w:val="DefaultParagraphFont"/>
    <w:uiPriority w:val="99"/>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D120EF"/>
    <w:pPr>
      <w:spacing w:after="200"/>
    </w:pPr>
    <w:rPr>
      <w:b/>
      <w:bCs/>
      <w:color w:val="2F5773" w:themeColor="accent1"/>
      <w:sz w:val="18"/>
      <w:szCs w:val="18"/>
    </w:rPr>
  </w:style>
  <w:style w:type="paragraph" w:customStyle="1" w:styleId="TableMainHeading">
    <w:name w:val="TableMainHeading"/>
    <w:basedOn w:val="Normal"/>
    <w:next w:val="Normal"/>
    <w:uiPriority w:val="99"/>
    <w:rsid w:val="00810F8E"/>
    <w:pPr>
      <w:spacing w:before="120" w:after="120"/>
    </w:pPr>
    <w:rPr>
      <w:rFonts w:ascii="Segoe UI" w:eastAsia="Times New Roman" w:hAnsi="Segoe UI" w:cs="Times New Roman"/>
      <w:szCs w:val="20"/>
    </w:rPr>
  </w:style>
  <w:style w:type="paragraph" w:customStyle="1" w:styleId="TableNote">
    <w:name w:val="TableNote"/>
    <w:basedOn w:val="Normal"/>
    <w:rsid w:val="006F0B70"/>
    <w:pPr>
      <w:spacing w:before="60" w:after="120"/>
      <w:jc w:val="both"/>
    </w:pPr>
    <w:rPr>
      <w:rFonts w:ascii="Segoe UI" w:eastAsia="Times New Roman" w:hAnsi="Segoe UI" w:cs="Times New Roman"/>
      <w:sz w:val="15"/>
      <w:szCs w:val="20"/>
    </w:rPr>
  </w:style>
  <w:style w:type="paragraph" w:customStyle="1" w:styleId="CM11">
    <w:name w:val="CM1+1"/>
    <w:basedOn w:val="Default"/>
    <w:next w:val="Default"/>
    <w:uiPriority w:val="99"/>
    <w:rsid w:val="008539BB"/>
    <w:rPr>
      <w:rFonts w:ascii="EUAlbertina" w:eastAsiaTheme="minorEastAsia" w:hAnsi="EUAlbertina" w:cstheme="minorBidi"/>
      <w:color w:val="auto"/>
      <w:lang w:val="fr-FR"/>
    </w:rPr>
  </w:style>
  <w:style w:type="paragraph" w:customStyle="1" w:styleId="CM31">
    <w:name w:val="CM3+1"/>
    <w:basedOn w:val="Default"/>
    <w:next w:val="Default"/>
    <w:uiPriority w:val="99"/>
    <w:rsid w:val="008539BB"/>
    <w:rPr>
      <w:rFonts w:ascii="EUAlbertina" w:eastAsiaTheme="minorEastAsia" w:hAnsi="EUAlbertina" w:cstheme="minorBidi"/>
      <w:color w:val="auto"/>
      <w:lang w:val="fr-FR"/>
    </w:rPr>
  </w:style>
  <w:style w:type="paragraph" w:customStyle="1" w:styleId="CM13">
    <w:name w:val="CM1+3"/>
    <w:basedOn w:val="Default"/>
    <w:next w:val="Default"/>
    <w:uiPriority w:val="99"/>
    <w:rsid w:val="004B3092"/>
    <w:rPr>
      <w:rFonts w:ascii="EUAlbertina" w:eastAsiaTheme="minorEastAsia" w:hAnsi="EUAlbertina" w:cstheme="minorBidi"/>
      <w:color w:val="auto"/>
      <w:lang w:val="fr-FR"/>
    </w:rPr>
  </w:style>
  <w:style w:type="paragraph" w:customStyle="1" w:styleId="CM33">
    <w:name w:val="CM3+3"/>
    <w:basedOn w:val="Default"/>
    <w:next w:val="Default"/>
    <w:uiPriority w:val="99"/>
    <w:rsid w:val="004B3092"/>
    <w:rPr>
      <w:rFonts w:ascii="EUAlbertina" w:eastAsiaTheme="minorEastAsia" w:hAnsi="EUAlbertina" w:cstheme="minorBidi"/>
      <w:color w:val="auto"/>
      <w:lang w:val="fr-FR"/>
    </w:rPr>
  </w:style>
  <w:style w:type="paragraph" w:styleId="Revision">
    <w:name w:val="Revision"/>
    <w:hidden/>
    <w:uiPriority w:val="99"/>
    <w:semiHidden/>
    <w:rsid w:val="00997826"/>
    <w:rPr>
      <w:sz w:val="22"/>
    </w:rPr>
  </w:style>
  <w:style w:type="character" w:customStyle="1" w:styleId="InstructionsTextChar">
    <w:name w:val="Instructions Text Char"/>
    <w:link w:val="InstructionsText"/>
    <w:locked/>
    <w:rsid w:val="00232C88"/>
    <w:rPr>
      <w:rFonts w:ascii="Times New Roman" w:hAnsi="Times New Roman" w:cs="Times New Roman"/>
      <w:b/>
      <w:bCs/>
      <w:lang w:val="en-GB" w:eastAsia="de-DE"/>
    </w:rPr>
  </w:style>
  <w:style w:type="paragraph" w:customStyle="1" w:styleId="InstructionsText">
    <w:name w:val="Instructions Text"/>
    <w:basedOn w:val="Normal"/>
    <w:link w:val="InstructionsTextChar"/>
    <w:autoRedefine/>
    <w:rsid w:val="00232C88"/>
    <w:pPr>
      <w:spacing w:after="120"/>
      <w:ind w:left="61" w:hanging="28"/>
      <w:jc w:val="both"/>
    </w:pPr>
    <w:rPr>
      <w:rFonts w:ascii="Times New Roman" w:hAnsi="Times New Roman" w:cs="Times New Roman"/>
      <w:b/>
      <w:bCs/>
      <w:sz w:val="24"/>
      <w:lang w:eastAsia="de-DE"/>
    </w:rPr>
  </w:style>
  <w:style w:type="paragraph" w:customStyle="1" w:styleId="TableParagraph">
    <w:name w:val="Table Paragraph"/>
    <w:basedOn w:val="Normal"/>
    <w:uiPriority w:val="1"/>
    <w:qFormat/>
    <w:rsid w:val="009501D6"/>
    <w:pPr>
      <w:widowControl w:val="0"/>
    </w:pPr>
    <w:rPr>
      <w:rFonts w:eastAsiaTheme="minorHAnsi"/>
      <w:szCs w:val="22"/>
    </w:rPr>
  </w:style>
  <w:style w:type="character" w:customStyle="1" w:styleId="TeksttreciPogrubienie">
    <w:name w:val="Tekst treści + Pogrubienie"/>
    <w:basedOn w:val="DefaultParagraphFont"/>
    <w:rsid w:val="00816C37"/>
    <w:rPr>
      <w:rFonts w:ascii="Book Antiqua" w:eastAsia="Book Antiqua" w:hAnsi="Book Antiqua" w:cs="Book Antiqua"/>
      <w:b/>
      <w:bCs/>
      <w:i w:val="0"/>
      <w:iCs w:val="0"/>
      <w:smallCaps w:val="0"/>
      <w:strike w:val="0"/>
      <w:color w:val="000000"/>
      <w:spacing w:val="0"/>
      <w:w w:val="100"/>
      <w:position w:val="0"/>
      <w:sz w:val="16"/>
      <w:szCs w:val="16"/>
      <w:u w:val="none"/>
      <w:shd w:val="clear" w:color="auto" w:fill="FFFFFF"/>
      <w:lang w:val="pl-PL"/>
    </w:rPr>
  </w:style>
  <w:style w:type="character" w:customStyle="1" w:styleId="Teksttreci">
    <w:name w:val="Tekst treści_"/>
    <w:basedOn w:val="DefaultParagraphFont"/>
    <w:link w:val="Teksttreci0"/>
    <w:rsid w:val="00816C37"/>
    <w:rPr>
      <w:rFonts w:ascii="Book Antiqua" w:eastAsia="Book Antiqua" w:hAnsi="Book Antiqua" w:cs="Book Antiqua"/>
      <w:sz w:val="16"/>
      <w:szCs w:val="16"/>
      <w:shd w:val="clear" w:color="auto" w:fill="FFFFFF"/>
    </w:rPr>
  </w:style>
  <w:style w:type="paragraph" w:customStyle="1" w:styleId="Teksttreci0">
    <w:name w:val="Tekst treści"/>
    <w:basedOn w:val="Normal"/>
    <w:link w:val="Teksttreci"/>
    <w:rsid w:val="00816C37"/>
    <w:pPr>
      <w:widowControl w:val="0"/>
      <w:shd w:val="clear" w:color="auto" w:fill="FFFFFF"/>
      <w:spacing w:line="0" w:lineRule="atLeast"/>
      <w:ind w:hanging="540"/>
      <w:jc w:val="both"/>
    </w:pPr>
    <w:rPr>
      <w:rFonts w:ascii="Book Antiqua" w:eastAsia="Book Antiqua" w:hAnsi="Book Antiqua" w:cs="Book Antiqua"/>
      <w:sz w:val="16"/>
      <w:szCs w:val="16"/>
      <w:lang w:val="en-US"/>
    </w:rPr>
  </w:style>
  <w:style w:type="paragraph" w:customStyle="1" w:styleId="TableTitle">
    <w:name w:val="TableTitle"/>
    <w:basedOn w:val="Normal"/>
    <w:next w:val="Normal"/>
    <w:link w:val="TableTitleChar"/>
    <w:rsid w:val="007B082B"/>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sid w:val="007B082B"/>
    <w:rPr>
      <w:rFonts w:ascii="Arial" w:eastAsia="MS Mincho" w:hAnsi="Arial" w:cs="Times New Roman"/>
      <w:b/>
      <w:noProof/>
      <w:sz w:val="22"/>
      <w:szCs w:val="20"/>
      <w:lang w:val="en-GB"/>
    </w:rPr>
  </w:style>
  <w:style w:type="character" w:customStyle="1" w:styleId="InstructionsTabelleberschrift">
    <w:name w:val="Instructions Tabelle Überschrift"/>
    <w:qFormat/>
    <w:rsid w:val="007B082B"/>
    <w:rPr>
      <w:rFonts w:ascii="Verdana" w:hAnsi="Verdana" w:cs="Times New Roman"/>
      <w:b/>
      <w:bCs/>
      <w:sz w:val="20"/>
      <w:u w:val="single"/>
    </w:rPr>
  </w:style>
  <w:style w:type="paragraph" w:styleId="EndnoteText">
    <w:name w:val="endnote text"/>
    <w:basedOn w:val="Normal"/>
    <w:link w:val="EndnoteTextChar"/>
    <w:uiPriority w:val="99"/>
    <w:semiHidden/>
    <w:unhideWhenUsed/>
    <w:rsid w:val="00CE019E"/>
    <w:rPr>
      <w:sz w:val="20"/>
      <w:szCs w:val="20"/>
      <w:lang w:val="en-US"/>
    </w:rPr>
  </w:style>
  <w:style w:type="character" w:customStyle="1" w:styleId="EndnoteTextChar">
    <w:name w:val="Endnote Text Char"/>
    <w:basedOn w:val="DefaultParagraphFont"/>
    <w:link w:val="EndnoteText"/>
    <w:uiPriority w:val="99"/>
    <w:semiHidden/>
    <w:rsid w:val="00CE019E"/>
    <w:rPr>
      <w:sz w:val="20"/>
      <w:szCs w:val="20"/>
    </w:rPr>
  </w:style>
  <w:style w:type="character" w:styleId="EndnoteReference">
    <w:name w:val="endnote reference"/>
    <w:basedOn w:val="DefaultParagraphFont"/>
    <w:uiPriority w:val="99"/>
    <w:semiHidden/>
    <w:unhideWhenUsed/>
    <w:rsid w:val="00CE019E"/>
    <w:rPr>
      <w:vertAlign w:val="superscript"/>
    </w:rPr>
  </w:style>
  <w:style w:type="character" w:customStyle="1" w:styleId="Nagwek2">
    <w:name w:val="Nagłówek #2_"/>
    <w:basedOn w:val="DefaultParagraphFont"/>
    <w:link w:val="Nagwek20"/>
    <w:rsid w:val="000A7015"/>
    <w:rPr>
      <w:rFonts w:ascii="Book Antiqua" w:eastAsia="Book Antiqua" w:hAnsi="Book Antiqua" w:cs="Book Antiqua"/>
      <w:b/>
      <w:bCs/>
      <w:sz w:val="16"/>
      <w:szCs w:val="16"/>
      <w:shd w:val="clear" w:color="auto" w:fill="FFFFFF"/>
    </w:rPr>
  </w:style>
  <w:style w:type="paragraph" w:customStyle="1" w:styleId="Nagwek20">
    <w:name w:val="Nagłówek #2"/>
    <w:basedOn w:val="Normal"/>
    <w:link w:val="Nagwek2"/>
    <w:rsid w:val="000A7015"/>
    <w:pPr>
      <w:widowControl w:val="0"/>
      <w:shd w:val="clear" w:color="auto" w:fill="FFFFFF"/>
      <w:spacing w:line="0" w:lineRule="atLeast"/>
      <w:jc w:val="center"/>
      <w:outlineLvl w:val="1"/>
    </w:pPr>
    <w:rPr>
      <w:rFonts w:ascii="Book Antiqua" w:eastAsia="Book Antiqua" w:hAnsi="Book Antiqua" w:cs="Book Antiqua"/>
      <w:b/>
      <w:bCs/>
      <w:sz w:val="16"/>
      <w:szCs w:val="16"/>
      <w:lang w:val="en-US"/>
    </w:rPr>
  </w:style>
  <w:style w:type="character" w:customStyle="1" w:styleId="Teksttreci2">
    <w:name w:val="Tekst treści (2)_"/>
    <w:basedOn w:val="DefaultParagraphFont"/>
    <w:link w:val="Teksttreci20"/>
    <w:rsid w:val="000A7015"/>
    <w:rPr>
      <w:rFonts w:ascii="Book Antiqua" w:eastAsia="Book Antiqua" w:hAnsi="Book Antiqua" w:cs="Book Antiqua"/>
      <w:b/>
      <w:bCs/>
      <w:sz w:val="16"/>
      <w:szCs w:val="16"/>
      <w:shd w:val="clear" w:color="auto" w:fill="FFFFFF"/>
    </w:rPr>
  </w:style>
  <w:style w:type="paragraph" w:customStyle="1" w:styleId="Teksttreci20">
    <w:name w:val="Tekst treści (2)"/>
    <w:basedOn w:val="Normal"/>
    <w:link w:val="Teksttreci2"/>
    <w:rsid w:val="000A7015"/>
    <w:pPr>
      <w:widowControl w:val="0"/>
      <w:shd w:val="clear" w:color="auto" w:fill="FFFFFF"/>
      <w:spacing w:line="336" w:lineRule="exact"/>
      <w:jc w:val="center"/>
    </w:pPr>
    <w:rPr>
      <w:rFonts w:ascii="Book Antiqua" w:eastAsia="Book Antiqua" w:hAnsi="Book Antiqua" w:cs="Book Antiqua"/>
      <w:b/>
      <w:bCs/>
      <w:sz w:val="16"/>
      <w:szCs w:val="16"/>
      <w:lang w:val="en-US"/>
    </w:rPr>
  </w:style>
  <w:style w:type="character" w:customStyle="1" w:styleId="Nagwek1">
    <w:name w:val="Nagłówek #1_"/>
    <w:basedOn w:val="DefaultParagraphFont"/>
    <w:link w:val="Nagwek10"/>
    <w:rsid w:val="000A7015"/>
    <w:rPr>
      <w:rFonts w:ascii="Book Antiqua" w:eastAsia="Book Antiqua" w:hAnsi="Book Antiqua" w:cs="Book Antiqua"/>
      <w:b/>
      <w:bCs/>
      <w:sz w:val="16"/>
      <w:szCs w:val="16"/>
      <w:shd w:val="clear" w:color="auto" w:fill="FFFFFF"/>
    </w:rPr>
  </w:style>
  <w:style w:type="paragraph" w:customStyle="1" w:styleId="Nagwek10">
    <w:name w:val="Nagłówek #1"/>
    <w:basedOn w:val="Normal"/>
    <w:link w:val="Nagwek1"/>
    <w:rsid w:val="000A7015"/>
    <w:pPr>
      <w:widowControl w:val="0"/>
      <w:shd w:val="clear" w:color="auto" w:fill="FFFFFF"/>
      <w:spacing w:line="0" w:lineRule="atLeast"/>
      <w:jc w:val="center"/>
      <w:outlineLvl w:val="0"/>
    </w:pPr>
    <w:rPr>
      <w:rFonts w:ascii="Book Antiqua" w:eastAsia="Book Antiqua" w:hAnsi="Book Antiqua" w:cs="Book Antiqua"/>
      <w:b/>
      <w:bCs/>
      <w:sz w:val="16"/>
      <w:szCs w:val="16"/>
      <w:lang w:val="en-US"/>
    </w:rPr>
  </w:style>
  <w:style w:type="character" w:customStyle="1" w:styleId="TeksttreciPogrubienieOdstpy1pt">
    <w:name w:val="Tekst treści + Pogrubienie;Odstępy 1 pt"/>
    <w:basedOn w:val="Teksttreci"/>
    <w:rsid w:val="000A7015"/>
    <w:rPr>
      <w:rFonts w:ascii="Book Antiqua" w:eastAsia="Book Antiqua" w:hAnsi="Book Antiqua" w:cs="Book Antiqua"/>
      <w:b/>
      <w:bCs/>
      <w:i w:val="0"/>
      <w:iCs w:val="0"/>
      <w:smallCaps w:val="0"/>
      <w:strike w:val="0"/>
      <w:color w:val="000000"/>
      <w:spacing w:val="20"/>
      <w:w w:val="100"/>
      <w:position w:val="0"/>
      <w:sz w:val="16"/>
      <w:szCs w:val="16"/>
      <w:u w:val="none"/>
      <w:shd w:val="clear" w:color="auto" w:fill="FFFFFF"/>
      <w:lang w:val="pl-PL"/>
    </w:rPr>
  </w:style>
  <w:style w:type="character" w:customStyle="1" w:styleId="DeltaViewInsertion">
    <w:name w:val="DeltaView Insertion"/>
    <w:uiPriority w:val="99"/>
    <w:rsid w:val="000A7015"/>
    <w:rPr>
      <w:b/>
      <w:i/>
      <w:color w:val="00C000"/>
    </w:rPr>
  </w:style>
  <w:style w:type="character" w:customStyle="1" w:styleId="DeltaViewDeletion">
    <w:name w:val="DeltaView Deletion"/>
    <w:uiPriority w:val="99"/>
    <w:rsid w:val="000A7015"/>
    <w:rPr>
      <w:strike/>
      <w:color w:val="FF0000"/>
    </w:rPr>
  </w:style>
  <w:style w:type="paragraph" w:customStyle="1" w:styleId="BodyText1">
    <w:name w:val="Body Text1"/>
    <w:basedOn w:val="Normal"/>
    <w:qFormat/>
    <w:rsid w:val="000A7015"/>
    <w:pPr>
      <w:tabs>
        <w:tab w:val="left" w:pos="0"/>
      </w:tabs>
      <w:spacing w:line="300" w:lineRule="exact"/>
      <w:jc w:val="both"/>
    </w:pPr>
    <w:rPr>
      <w:rFonts w:ascii="Arial" w:eastAsia="Times New Roman" w:hAnsi="Arial" w:cs="Times New Roman"/>
      <w:color w:val="000000"/>
      <w:sz w:val="20"/>
      <w:szCs w:val="20"/>
    </w:rPr>
  </w:style>
  <w:style w:type="paragraph" w:customStyle="1" w:styleId="hd-lg">
    <w:name w:val="hd-lg"/>
    <w:basedOn w:val="Normal"/>
    <w:rsid w:val="000A7015"/>
    <w:pPr>
      <w:pBdr>
        <w:top w:val="single" w:sz="6" w:space="0" w:color="000000"/>
        <w:left w:val="single" w:sz="6" w:space="0" w:color="000000"/>
        <w:bottom w:val="single" w:sz="6" w:space="0" w:color="000000"/>
        <w:right w:val="single" w:sz="6" w:space="0" w:color="000000"/>
      </w:pBdr>
      <w:autoSpaceDE w:val="0"/>
      <w:autoSpaceDN w:val="0"/>
      <w:adjustRightInd w:val="0"/>
      <w:spacing w:before="120" w:after="120"/>
      <w:jc w:val="center"/>
    </w:pPr>
    <w:rPr>
      <w:rFonts w:ascii="Times New Roman" w:hAnsi="Times New Roman" w:cs="Times New Roman"/>
      <w:sz w:val="24"/>
      <w:lang w:eastAsia="en-GB"/>
    </w:rPr>
  </w:style>
  <w:style w:type="character" w:customStyle="1" w:styleId="Teksttreci3">
    <w:name w:val="Tekst treści (3)_"/>
    <w:basedOn w:val="DefaultParagraphFont"/>
    <w:link w:val="Teksttreci30"/>
    <w:rsid w:val="000A7015"/>
    <w:rPr>
      <w:rFonts w:ascii="Book Antiqua" w:eastAsia="Book Antiqua" w:hAnsi="Book Antiqua" w:cs="Book Antiqua"/>
      <w:i/>
      <w:iCs/>
      <w:sz w:val="16"/>
      <w:szCs w:val="16"/>
      <w:shd w:val="clear" w:color="auto" w:fill="FFFFFF"/>
    </w:rPr>
  </w:style>
  <w:style w:type="paragraph" w:customStyle="1" w:styleId="Teksttreci30">
    <w:name w:val="Tekst treści (3)"/>
    <w:basedOn w:val="Normal"/>
    <w:link w:val="Teksttreci3"/>
    <w:rsid w:val="000A7015"/>
    <w:pPr>
      <w:widowControl w:val="0"/>
      <w:shd w:val="clear" w:color="auto" w:fill="FFFFFF"/>
      <w:spacing w:line="0" w:lineRule="atLeast"/>
      <w:jc w:val="center"/>
    </w:pPr>
    <w:rPr>
      <w:rFonts w:ascii="Book Antiqua" w:eastAsia="Book Antiqua" w:hAnsi="Book Antiqua" w:cs="Book Antiqua"/>
      <w:i/>
      <w:iCs/>
      <w:sz w:val="16"/>
      <w:szCs w:val="16"/>
      <w:lang w:val="en-US"/>
    </w:rPr>
  </w:style>
  <w:style w:type="paragraph" w:customStyle="1" w:styleId="ReferenceText">
    <w:name w:val="Reference Text"/>
    <w:basedOn w:val="Header"/>
    <w:qFormat/>
    <w:rsid w:val="000A7015"/>
    <w:pPr>
      <w:framePr w:w="3976" w:h="1381" w:wrap="notBeside" w:vAnchor="page" w:hAnchor="page" w:x="6526" w:y="946" w:anchorLock="1"/>
      <w:tabs>
        <w:tab w:val="clear" w:pos="4320"/>
        <w:tab w:val="clear" w:pos="8640"/>
        <w:tab w:val="center" w:pos="4153"/>
        <w:tab w:val="right" w:pos="9072"/>
      </w:tabs>
      <w:spacing w:line="300" w:lineRule="exact"/>
      <w:jc w:val="right"/>
    </w:pPr>
    <w:rPr>
      <w:rFonts w:eastAsia="Times New Roman" w:cs="Times New Roman"/>
      <w:color w:val="EA933B" w:themeColor="accent2"/>
      <w:sz w:val="20"/>
      <w:szCs w:val="20"/>
    </w:rPr>
  </w:style>
  <w:style w:type="paragraph" w:styleId="ListNumber">
    <w:name w:val="List Number"/>
    <w:basedOn w:val="Normal"/>
    <w:uiPriority w:val="9"/>
    <w:qFormat/>
    <w:rsid w:val="001E06A3"/>
    <w:pPr>
      <w:numPr>
        <w:numId w:val="31"/>
      </w:numPr>
      <w:contextualSpacing/>
    </w:pPr>
  </w:style>
  <w:style w:type="character" w:customStyle="1" w:styleId="Stopka2">
    <w:name w:val="Stopka2"/>
    <w:basedOn w:val="DefaultParagraphFont"/>
    <w:rsid w:val="001E06A3"/>
    <w:rPr>
      <w:rFonts w:ascii="Calibri" w:eastAsia="Calibri" w:hAnsi="Calibri" w:cs="Calibri"/>
      <w:b w:val="0"/>
      <w:bCs w:val="0"/>
      <w:i w:val="0"/>
      <w:iCs w:val="0"/>
      <w:smallCaps w:val="0"/>
      <w:strike w:val="0"/>
      <w:color w:val="000000"/>
      <w:spacing w:val="0"/>
      <w:w w:val="100"/>
      <w:position w:val="0"/>
      <w:sz w:val="16"/>
      <w:szCs w:val="16"/>
      <w:u w:val="none"/>
    </w:rPr>
  </w:style>
  <w:style w:type="character" w:customStyle="1" w:styleId="Podpistabeli">
    <w:name w:val="Podpis tabeli_"/>
    <w:basedOn w:val="DefaultParagraphFont"/>
    <w:link w:val="Podpistabeli0"/>
    <w:rsid w:val="001E06A3"/>
    <w:rPr>
      <w:rFonts w:ascii="Calibri" w:eastAsia="Calibri" w:hAnsi="Calibri" w:cs="Calibri"/>
      <w:sz w:val="16"/>
      <w:szCs w:val="16"/>
      <w:shd w:val="clear" w:color="auto" w:fill="FFFFFF"/>
    </w:rPr>
  </w:style>
  <w:style w:type="paragraph" w:customStyle="1" w:styleId="Podpistabeli0">
    <w:name w:val="Podpis tabeli"/>
    <w:basedOn w:val="Normal"/>
    <w:link w:val="Podpistabeli"/>
    <w:rsid w:val="001E06A3"/>
    <w:pPr>
      <w:widowControl w:val="0"/>
      <w:shd w:val="clear" w:color="auto" w:fill="FFFFFF"/>
      <w:spacing w:line="202" w:lineRule="exact"/>
      <w:jc w:val="both"/>
    </w:pPr>
    <w:rPr>
      <w:rFonts w:ascii="Calibri" w:eastAsia="Calibri" w:hAnsi="Calibri" w:cs="Calibri"/>
      <w:sz w:val="16"/>
      <w:szCs w:val="16"/>
      <w:lang w:val="en-US"/>
    </w:rPr>
  </w:style>
  <w:style w:type="character" w:customStyle="1" w:styleId="TeksttreciKursywa">
    <w:name w:val="Tekst treści + Kursywa"/>
    <w:basedOn w:val="Teksttreci"/>
    <w:rsid w:val="001E06A3"/>
    <w:rPr>
      <w:rFonts w:ascii="Calibri" w:eastAsia="Calibri" w:hAnsi="Calibri" w:cs="Calibri"/>
      <w:b w:val="0"/>
      <w:bCs w:val="0"/>
      <w:i/>
      <w:iCs/>
      <w:smallCaps w:val="0"/>
      <w:strike w:val="0"/>
      <w:color w:val="000000"/>
      <w:spacing w:val="0"/>
      <w:w w:val="100"/>
      <w:position w:val="0"/>
      <w:sz w:val="19"/>
      <w:szCs w:val="19"/>
      <w:u w:val="none"/>
      <w:shd w:val="clear" w:color="auto" w:fill="FFFFFF"/>
      <w:lang w:val="pl-PL"/>
    </w:rPr>
  </w:style>
  <w:style w:type="character" w:customStyle="1" w:styleId="Podpistabeli2">
    <w:name w:val="Podpis tabeli (2)_"/>
    <w:basedOn w:val="DefaultParagraphFont"/>
    <w:link w:val="Podpistabeli20"/>
    <w:rsid w:val="001E06A3"/>
    <w:rPr>
      <w:rFonts w:ascii="Calibri" w:eastAsia="Calibri" w:hAnsi="Calibri" w:cs="Calibri"/>
      <w:sz w:val="19"/>
      <w:szCs w:val="19"/>
      <w:shd w:val="clear" w:color="auto" w:fill="FFFFFF"/>
    </w:rPr>
  </w:style>
  <w:style w:type="paragraph" w:customStyle="1" w:styleId="Podpistabeli20">
    <w:name w:val="Podpis tabeli (2)"/>
    <w:basedOn w:val="Normal"/>
    <w:link w:val="Podpistabeli2"/>
    <w:rsid w:val="001E06A3"/>
    <w:pPr>
      <w:widowControl w:val="0"/>
      <w:shd w:val="clear" w:color="auto" w:fill="FFFFFF"/>
      <w:spacing w:line="0" w:lineRule="atLeast"/>
    </w:pPr>
    <w:rPr>
      <w:rFonts w:ascii="Calibri" w:eastAsia="Calibri" w:hAnsi="Calibri" w:cs="Calibri"/>
      <w:sz w:val="19"/>
      <w:szCs w:val="19"/>
      <w:lang w:val="en-US"/>
    </w:rPr>
  </w:style>
  <w:style w:type="numbering" w:customStyle="1" w:styleId="NumreradLista">
    <w:name w:val="NumreradLista"/>
    <w:uiPriority w:val="99"/>
    <w:rsid w:val="001E06A3"/>
    <w:pPr>
      <w:numPr>
        <w:numId w:val="36"/>
      </w:numPr>
    </w:pPr>
  </w:style>
  <w:style w:type="paragraph" w:customStyle="1" w:styleId="Baseparagraphnumbered">
    <w:name w:val="Base paragraph numbered"/>
    <w:basedOn w:val="Normal"/>
    <w:link w:val="BaseparagraphnumberedChar"/>
    <w:qFormat/>
    <w:rsid w:val="004E71F4"/>
    <w:pPr>
      <w:numPr>
        <w:numId w:val="46"/>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4E71F4"/>
    <w:rPr>
      <w:rFonts w:ascii="Times New Roman" w:eastAsia="Times New Roman" w:hAnsi="Times New Roman" w:cs="Times New Roman"/>
      <w:lang w:val="en-GB" w:eastAsia="en-GB"/>
    </w:rPr>
  </w:style>
  <w:style w:type="numbering" w:customStyle="1" w:styleId="Style3">
    <w:name w:val="Style3"/>
    <w:rsid w:val="004E71F4"/>
    <w:pPr>
      <w:numPr>
        <w:numId w:val="45"/>
      </w:numPr>
    </w:pPr>
  </w:style>
  <w:style w:type="character" w:customStyle="1" w:styleId="InstructionsTabelleText">
    <w:name w:val="Instructions Tabelle Text"/>
    <w:rsid w:val="000646F8"/>
    <w:rPr>
      <w:rFonts w:ascii="Verdana" w:hAnsi="Verdana" w:cs="Times New Roman"/>
      <w:sz w:val="20"/>
    </w:rPr>
  </w:style>
  <w:style w:type="paragraph" w:customStyle="1" w:styleId="InstructionsText2">
    <w:name w:val="Instructions Text 2"/>
    <w:basedOn w:val="Normal"/>
    <w:qFormat/>
    <w:rsid w:val="00FA02BC"/>
    <w:pPr>
      <w:numPr>
        <w:numId w:val="62"/>
      </w:numPr>
      <w:spacing w:after="240"/>
      <w:jc w:val="both"/>
    </w:pPr>
    <w:rPr>
      <w:rFonts w:ascii="Times New Roman" w:eastAsia="Times New Roman" w:hAnsi="Times New Roman" w:cs="Times New Roman"/>
      <w:sz w:val="24"/>
      <w:lang w:eastAsia="de-DE"/>
    </w:rPr>
  </w:style>
  <w:style w:type="character" w:customStyle="1" w:styleId="PogrubienieTeksttreciTimesNewRoman105ptOdstpy0pt">
    <w:name w:val="Pogrubienie;Tekst treści + Times New Roman;10;5 pt;Odstępy 0 pt"/>
    <w:basedOn w:val="Teksttreci"/>
    <w:rsid w:val="00D312C4"/>
    <w:rPr>
      <w:rFonts w:ascii="Times New Roman" w:eastAsia="Times New Roman" w:hAnsi="Times New Roman" w:cs="Times New Roman"/>
      <w:b/>
      <w:bCs/>
      <w:color w:val="000000"/>
      <w:spacing w:val="4"/>
      <w:w w:val="100"/>
      <w:position w:val="0"/>
      <w:sz w:val="21"/>
      <w:szCs w:val="21"/>
      <w:shd w:val="clear" w:color="auto" w:fill="FFFFFF"/>
      <w:lang w:val="pl-PL"/>
    </w:rPr>
  </w:style>
  <w:style w:type="character" w:customStyle="1" w:styleId="TeksttreciTimesNewRoman105ptOdstpy0pt">
    <w:name w:val="Tekst treści + Times New Roman;10;5 pt;Odstępy 0 pt"/>
    <w:basedOn w:val="Teksttreci"/>
    <w:rsid w:val="00D312C4"/>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5">
    <w:name w:val="Tekst treści (5)_"/>
    <w:basedOn w:val="DefaultParagraphFont"/>
    <w:link w:val="Teksttreci50"/>
    <w:rsid w:val="00D312C4"/>
    <w:rPr>
      <w:rFonts w:ascii="Times New Roman" w:eastAsia="Times New Roman" w:hAnsi="Times New Roman" w:cs="Times New Roman"/>
      <w:spacing w:val="4"/>
      <w:sz w:val="21"/>
      <w:szCs w:val="21"/>
      <w:shd w:val="clear" w:color="auto" w:fill="FFFFFF"/>
    </w:rPr>
  </w:style>
  <w:style w:type="paragraph" w:customStyle="1" w:styleId="Teksttreci50">
    <w:name w:val="Tekst treści (5)"/>
    <w:basedOn w:val="Normal"/>
    <w:link w:val="Teksttreci5"/>
    <w:rsid w:val="00D312C4"/>
    <w:pPr>
      <w:widowControl w:val="0"/>
      <w:shd w:val="clear" w:color="auto" w:fill="FFFFFF"/>
      <w:spacing w:before="300" w:after="660" w:line="0" w:lineRule="atLeast"/>
      <w:ind w:hanging="840"/>
      <w:jc w:val="center"/>
    </w:pPr>
    <w:rPr>
      <w:rFonts w:ascii="Times New Roman" w:eastAsia="Times New Roman" w:hAnsi="Times New Roman" w:cs="Times New Roman"/>
      <w:spacing w:val="4"/>
      <w:sz w:val="21"/>
      <w:szCs w:val="21"/>
      <w:lang w:val="en-US"/>
    </w:rPr>
  </w:style>
  <w:style w:type="character" w:styleId="Mention">
    <w:name w:val="Mention"/>
    <w:basedOn w:val="DefaultParagraphFont"/>
    <w:uiPriority w:val="99"/>
    <w:unhideWhenUsed/>
    <w:rsid w:val="004C7D8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71405863">
      <w:bodyDiv w:val="1"/>
      <w:marLeft w:val="0"/>
      <w:marRight w:val="0"/>
      <w:marTop w:val="0"/>
      <w:marBottom w:val="0"/>
      <w:divBdr>
        <w:top w:val="none" w:sz="0" w:space="0" w:color="auto"/>
        <w:left w:val="none" w:sz="0" w:space="0" w:color="auto"/>
        <w:bottom w:val="none" w:sz="0" w:space="0" w:color="auto"/>
        <w:right w:val="none" w:sz="0" w:space="0" w:color="auto"/>
      </w:divBdr>
    </w:div>
    <w:div w:id="513152592">
      <w:bodyDiv w:val="1"/>
      <w:marLeft w:val="0"/>
      <w:marRight w:val="0"/>
      <w:marTop w:val="0"/>
      <w:marBottom w:val="0"/>
      <w:divBdr>
        <w:top w:val="none" w:sz="0" w:space="0" w:color="auto"/>
        <w:left w:val="none" w:sz="0" w:space="0" w:color="auto"/>
        <w:bottom w:val="none" w:sz="0" w:space="0" w:color="auto"/>
        <w:right w:val="none" w:sz="0" w:space="0" w:color="auto"/>
      </w:divBdr>
    </w:div>
    <w:div w:id="730928745">
      <w:bodyDiv w:val="1"/>
      <w:marLeft w:val="0"/>
      <w:marRight w:val="0"/>
      <w:marTop w:val="0"/>
      <w:marBottom w:val="0"/>
      <w:divBdr>
        <w:top w:val="none" w:sz="0" w:space="0" w:color="auto"/>
        <w:left w:val="none" w:sz="0" w:space="0" w:color="auto"/>
        <w:bottom w:val="none" w:sz="0" w:space="0" w:color="auto"/>
        <w:right w:val="none" w:sz="0" w:space="0" w:color="auto"/>
      </w:divBdr>
    </w:div>
    <w:div w:id="870726697">
      <w:bodyDiv w:val="1"/>
      <w:marLeft w:val="0"/>
      <w:marRight w:val="0"/>
      <w:marTop w:val="0"/>
      <w:marBottom w:val="0"/>
      <w:divBdr>
        <w:top w:val="none" w:sz="0" w:space="0" w:color="auto"/>
        <w:left w:val="none" w:sz="0" w:space="0" w:color="auto"/>
        <w:bottom w:val="none" w:sz="0" w:space="0" w:color="auto"/>
        <w:right w:val="none" w:sz="0" w:space="0" w:color="auto"/>
      </w:divBdr>
    </w:div>
    <w:div w:id="936715033">
      <w:bodyDiv w:val="1"/>
      <w:marLeft w:val="0"/>
      <w:marRight w:val="0"/>
      <w:marTop w:val="0"/>
      <w:marBottom w:val="0"/>
      <w:divBdr>
        <w:top w:val="none" w:sz="0" w:space="0" w:color="auto"/>
        <w:left w:val="none" w:sz="0" w:space="0" w:color="auto"/>
        <w:bottom w:val="none" w:sz="0" w:space="0" w:color="auto"/>
        <w:right w:val="none" w:sz="0" w:space="0" w:color="auto"/>
      </w:divBdr>
    </w:div>
    <w:div w:id="977031047">
      <w:bodyDiv w:val="1"/>
      <w:marLeft w:val="0"/>
      <w:marRight w:val="0"/>
      <w:marTop w:val="0"/>
      <w:marBottom w:val="0"/>
      <w:divBdr>
        <w:top w:val="none" w:sz="0" w:space="0" w:color="auto"/>
        <w:left w:val="none" w:sz="0" w:space="0" w:color="auto"/>
        <w:bottom w:val="none" w:sz="0" w:space="0" w:color="auto"/>
        <w:right w:val="none" w:sz="0" w:space="0" w:color="auto"/>
      </w:divBdr>
    </w:div>
    <w:div w:id="100940866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220751002">
      <w:bodyDiv w:val="1"/>
      <w:marLeft w:val="0"/>
      <w:marRight w:val="0"/>
      <w:marTop w:val="0"/>
      <w:marBottom w:val="0"/>
      <w:divBdr>
        <w:top w:val="none" w:sz="0" w:space="0" w:color="auto"/>
        <w:left w:val="none" w:sz="0" w:space="0" w:color="auto"/>
        <w:bottom w:val="none" w:sz="0" w:space="0" w:color="auto"/>
        <w:right w:val="none" w:sz="0" w:space="0" w:color="auto"/>
      </w:divBdr>
    </w:div>
    <w:div w:id="1271661559">
      <w:bodyDiv w:val="1"/>
      <w:marLeft w:val="0"/>
      <w:marRight w:val="0"/>
      <w:marTop w:val="0"/>
      <w:marBottom w:val="0"/>
      <w:divBdr>
        <w:top w:val="none" w:sz="0" w:space="0" w:color="auto"/>
        <w:left w:val="none" w:sz="0" w:space="0" w:color="auto"/>
        <w:bottom w:val="none" w:sz="0" w:space="0" w:color="auto"/>
        <w:right w:val="none" w:sz="0" w:space="0" w:color="auto"/>
      </w:divBdr>
    </w:div>
    <w:div w:id="1418671045">
      <w:bodyDiv w:val="1"/>
      <w:marLeft w:val="0"/>
      <w:marRight w:val="0"/>
      <w:marTop w:val="0"/>
      <w:marBottom w:val="0"/>
      <w:divBdr>
        <w:top w:val="none" w:sz="0" w:space="0" w:color="auto"/>
        <w:left w:val="none" w:sz="0" w:space="0" w:color="auto"/>
        <w:bottom w:val="none" w:sz="0" w:space="0" w:color="auto"/>
        <w:right w:val="none" w:sz="0" w:space="0" w:color="auto"/>
      </w:divBdr>
    </w:div>
    <w:div w:id="1627926797">
      <w:bodyDiv w:val="1"/>
      <w:marLeft w:val="0"/>
      <w:marRight w:val="0"/>
      <w:marTop w:val="0"/>
      <w:marBottom w:val="0"/>
      <w:divBdr>
        <w:top w:val="none" w:sz="0" w:space="0" w:color="auto"/>
        <w:left w:val="none" w:sz="0" w:space="0" w:color="auto"/>
        <w:bottom w:val="none" w:sz="0" w:space="0" w:color="auto"/>
        <w:right w:val="none" w:sz="0" w:space="0" w:color="auto"/>
      </w:divBdr>
    </w:div>
    <w:div w:id="205464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3:176:TOC"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453FE-EE91-4CC1-9899-DAA0B594C723}">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19</Pages>
  <Words>5973</Words>
  <Characters>34048</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2024-06-06T13:28:00Z</dcterms:created>
  <dcterms:modified xsi:type="dcterms:W3CDTF">2024-06-11T15:12:00Z</dcterms:modified>
</cp:coreProperties>
</file>